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BC625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BC625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BC6253"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BC625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BC6253"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BC625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xmlns:w16du="http://schemas.microsoft.com/office/word/2023/wordml/word16du">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lastRenderedPageBreak/>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7FC002A5">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F1B9215">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lastRenderedPageBreak/>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29" w:name="_Hlk35263653"/>
      <w:bookmarkStart w:id="230" w:name="_Hlk35263622"/>
      <w:r w:rsidRPr="00010EB2">
        <w:rPr>
          <w:rFonts w:ascii="Arial" w:hAnsi="Arial" w:cs="Arial"/>
          <w:b/>
        </w:rPr>
        <w:t>Initial Reconciliation Part 2 – Non-half-hourly metered demand</w:t>
      </w:r>
    </w:p>
    <w:bookmarkEnd w:id="22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31" w:name="_Hlk35263694"/>
      <w:r w:rsidRPr="00010EB2">
        <w:rPr>
          <w:rFonts w:ascii="Arial" w:hAnsi="Arial" w:cs="Arial"/>
        </w:rPr>
        <w:t xml:space="preserve">non-half-hourly metered demand will be </w:t>
      </w:r>
      <w:bookmarkEnd w:id="23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BC6253"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3" w:name="_Toc274049713"/>
      <w:r>
        <w:t>Further Information</w:t>
      </w:r>
      <w:bookmarkEnd w:id="23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4" w:name="_Toc32201092"/>
      <w:bookmarkStart w:id="235" w:name="_Toc49661139"/>
      <w:bookmarkStart w:id="236" w:name="_Toc274049714"/>
      <w:bookmarkEnd w:id="232"/>
      <w:r w:rsidRPr="00FE40FB">
        <w:rPr>
          <w:color w:val="auto"/>
          <w:sz w:val="28"/>
          <w:szCs w:val="28"/>
        </w:rPr>
        <w:lastRenderedPageBreak/>
        <w:t>14.18 Generation charges</w:t>
      </w:r>
      <w:bookmarkEnd w:id="234"/>
      <w:bookmarkEnd w:id="235"/>
      <w:bookmarkEnd w:id="23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7" w:name="_Toc32201093"/>
      <w:bookmarkStart w:id="238" w:name="_Toc49661140"/>
      <w:bookmarkStart w:id="239" w:name="_Toc274049715"/>
      <w:r>
        <w:t>Parties Liable for Generation Charges</w:t>
      </w:r>
      <w:bookmarkEnd w:id="237"/>
      <w:bookmarkEnd w:id="238"/>
      <w:bookmarkEnd w:id="23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0" w:name="_Toc274049716"/>
      <w:bookmarkStart w:id="241" w:name="_Toc32201094"/>
      <w:bookmarkStart w:id="242" w:name="_Toc49661141"/>
      <w:r>
        <w:t>Structure of Generation Charges</w:t>
      </w:r>
      <w:bookmarkEnd w:id="24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BC625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BC6253">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BC6253">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3" w:name="_Toc274049717"/>
      <w:r>
        <w:t>Basis of Wider Generation Charges</w:t>
      </w:r>
      <w:bookmarkEnd w:id="241"/>
      <w:bookmarkEnd w:id="242"/>
      <w:bookmarkEnd w:id="24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4" w:name="_Toc274049718"/>
      <w:r w:rsidRPr="00887323">
        <w:rPr>
          <w:rFonts w:ascii="Arial" w:hAnsi="Arial" w:cs="Arial"/>
          <w:b/>
        </w:rPr>
        <w:t>Generation with positive wider tariffs</w:t>
      </w:r>
      <w:bookmarkEnd w:id="24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5" w:name="_Ref272935596"/>
      <w:r>
        <w:t>The short-term chargeable capacity for Power Stations situated with positive generation tariffs is any approved STTEC or LDTEC applicable to that Power Station during a valid STTEC Period or LDTEC Period, as appropriate.</w:t>
      </w:r>
      <w:bookmarkEnd w:id="24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8" w:name="_Toc49661143"/>
      <w:bookmarkStart w:id="249" w:name="_Toc274049719"/>
      <w:r w:rsidRPr="004248A1">
        <w:rPr>
          <w:rFonts w:ascii="Arial" w:hAnsi="Arial" w:cs="Arial"/>
          <w:b/>
        </w:rPr>
        <w:t xml:space="preserve">Generation with negative wider </w:t>
      </w:r>
      <w:bookmarkEnd w:id="248"/>
      <w:r w:rsidRPr="004248A1">
        <w:rPr>
          <w:rFonts w:ascii="Arial" w:hAnsi="Arial" w:cs="Arial"/>
          <w:b/>
        </w:rPr>
        <w:t>tariffs</w:t>
      </w:r>
      <w:bookmarkEnd w:id="249"/>
    </w:p>
    <w:p w14:paraId="5B84D42C" w14:textId="77777777" w:rsidR="006661FE" w:rsidRDefault="006661FE" w:rsidP="007D27B2">
      <w:pPr>
        <w:pStyle w:val="1"/>
        <w:numPr>
          <w:ilvl w:val="0"/>
          <w:numId w:val="73"/>
        </w:numPr>
        <w:jc w:val="both"/>
      </w:pPr>
      <w:bookmarkStart w:id="25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1"/>
    </w:p>
    <w:bookmarkEnd w:id="25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2" w:name="_Toc274049720"/>
      <w:r>
        <w:t>Basis of Local Generation Charges</w:t>
      </w:r>
      <w:bookmarkEnd w:id="25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3" w:name="_Toc497131273"/>
      <w:bookmarkStart w:id="254" w:name="_Toc32201095"/>
      <w:bookmarkStart w:id="255" w:name="_Toc49661145"/>
      <w:bookmarkStart w:id="256" w:name="_Toc274049722"/>
      <w:bookmarkStart w:id="257" w:name="_Hlt497625183"/>
      <w:r>
        <w:t>Monthly Charges</w:t>
      </w:r>
      <w:bookmarkEnd w:id="253"/>
      <w:bookmarkEnd w:id="254"/>
      <w:bookmarkEnd w:id="255"/>
      <w:bookmarkEnd w:id="25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8" w:name="_Hlt532284319"/>
      <w:bookmarkStart w:id="259" w:name="_Ref272933161"/>
      <w:bookmarkEnd w:id="258"/>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5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0" w:name="_Toc274049723"/>
      <w:r>
        <w:t>Ad hoc Charges</w:t>
      </w:r>
      <w:bookmarkEnd w:id="26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1" w:name="_Toc274049724"/>
      <w:r w:rsidRPr="00FE2E3E">
        <w:t>Embedded Transmission Use of System Charges “ETUoS”</w:t>
      </w:r>
      <w:bookmarkEnd w:id="26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2"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BC6253"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3" w:name="_Hlk155617635"/>
      <w:r w:rsidR="00CC06E2" w:rsidRPr="00CD5631">
        <w:rPr>
          <w:u w:val="single"/>
          <w:vertAlign w:val="subscript"/>
        </w:rPr>
        <w:t>DNO</w:t>
      </w:r>
      <w:bookmarkEnd w:id="263"/>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4" w:name="_Toc32201096"/>
      <w:bookmarkStart w:id="265" w:name="_Toc49661146"/>
      <w:bookmarkStart w:id="266" w:name="_Toc274049725"/>
      <w:r>
        <w:t>Reconciliation of Generation Charges</w:t>
      </w:r>
      <w:bookmarkEnd w:id="264"/>
      <w:bookmarkEnd w:id="265"/>
      <w:bookmarkEnd w:id="26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7" w:name="_Toc32201097"/>
      <w:bookmarkStart w:id="268" w:name="_Toc49661147"/>
      <w:bookmarkStart w:id="269" w:name="_Toc274049726"/>
      <w:bookmarkEnd w:id="257"/>
      <w:r>
        <w:t>Further Information</w:t>
      </w:r>
      <w:bookmarkEnd w:id="267"/>
      <w:bookmarkEnd w:id="268"/>
      <w:bookmarkEnd w:id="26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0" w:name="_Toc32201098"/>
      <w:r>
        <w:br w:type="page"/>
      </w:r>
      <w:bookmarkStart w:id="271" w:name="_Toc49661148"/>
      <w:bookmarkStart w:id="272" w:name="_Toc274049727"/>
      <w:r w:rsidRPr="00FE40FB">
        <w:rPr>
          <w:color w:val="auto"/>
          <w:sz w:val="28"/>
          <w:szCs w:val="28"/>
        </w:rPr>
        <w:lastRenderedPageBreak/>
        <w:t>14.19 Data Requirements</w:t>
      </w:r>
      <w:bookmarkEnd w:id="270"/>
      <w:bookmarkEnd w:id="271"/>
      <w:bookmarkEnd w:id="272"/>
    </w:p>
    <w:p w14:paraId="1B1F56AD" w14:textId="77777777" w:rsidR="006661FE" w:rsidRDefault="006661FE" w:rsidP="006661FE">
      <w:pPr>
        <w:pStyle w:val="Heading2"/>
      </w:pPr>
    </w:p>
    <w:p w14:paraId="1C4CFCE6" w14:textId="77777777" w:rsidR="006661FE" w:rsidRDefault="006661FE" w:rsidP="006661FE">
      <w:pPr>
        <w:pStyle w:val="Heading2"/>
      </w:pPr>
      <w:bookmarkStart w:id="273" w:name="_Toc32201099"/>
      <w:bookmarkStart w:id="274" w:name="_Toc49661149"/>
      <w:bookmarkStart w:id="275" w:name="_Toc274049728"/>
      <w:r>
        <w:t>Data Required for Charge Setting</w:t>
      </w:r>
      <w:bookmarkEnd w:id="273"/>
      <w:bookmarkEnd w:id="274"/>
      <w:bookmarkEnd w:id="27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6" w:name="_Toc32201100"/>
      <w:bookmarkStart w:id="277" w:name="_Toc49661150"/>
      <w:bookmarkStart w:id="278" w:name="_Toc274049729"/>
      <w:r>
        <w:t>Data Required for Calculating Users’ Charges</w:t>
      </w:r>
      <w:bookmarkEnd w:id="276"/>
      <w:bookmarkEnd w:id="277"/>
      <w:bookmarkEnd w:id="27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79" w:name="_Toc32201101"/>
      <w:r>
        <w:br w:type="page"/>
      </w:r>
      <w:bookmarkStart w:id="280" w:name="_Toc49661151"/>
      <w:bookmarkStart w:id="281" w:name="_Toc274049730"/>
      <w:r w:rsidRPr="00FE40FB">
        <w:rPr>
          <w:color w:val="auto"/>
          <w:sz w:val="28"/>
          <w:szCs w:val="28"/>
        </w:rPr>
        <w:lastRenderedPageBreak/>
        <w:t>14.20 Applications</w:t>
      </w:r>
      <w:bookmarkEnd w:id="279"/>
      <w:bookmarkEnd w:id="280"/>
      <w:bookmarkEnd w:id="28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2" w:name="_Ref531603538"/>
      <w:bookmarkStart w:id="283" w:name="_Toc32201102"/>
      <w:r>
        <w:br w:type="page"/>
      </w:r>
      <w:bookmarkStart w:id="284" w:name="_Toc49661152"/>
      <w:bookmarkStart w:id="285" w:name="_Toc274049731"/>
      <w:bookmarkEnd w:id="282"/>
      <w:bookmarkEnd w:id="283"/>
      <w:r w:rsidRPr="00FE40FB">
        <w:rPr>
          <w:color w:val="auto"/>
        </w:rPr>
        <w:lastRenderedPageBreak/>
        <w:t xml:space="preserve">14.21 </w:t>
      </w:r>
      <w:r w:rsidRPr="00FE40FB">
        <w:rPr>
          <w:color w:val="auto"/>
          <w:sz w:val="28"/>
          <w:szCs w:val="28"/>
        </w:rPr>
        <w:t>Transport Model Example</w:t>
      </w:r>
      <w:bookmarkEnd w:id="284"/>
      <w:bookmarkEnd w:id="28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BC6253"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85141624"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0F0529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CFBB405"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38C70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BC6253"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85141625"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BC6253"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85141626"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BC6253"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85141627"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BC6253"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85141628"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BC6253"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85141629"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5F345F6B"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45EAC50"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6" w:name="_Toc32201103"/>
      <w:r>
        <w:br w:type="page"/>
      </w:r>
      <w:bookmarkStart w:id="287" w:name="_Toc49661153"/>
      <w:bookmarkStart w:id="288"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6"/>
      <w:bookmarkEnd w:id="287"/>
      <w:bookmarkEnd w:id="28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79D0B13"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89" w:name="_Toc32201104"/>
      <w:bookmarkStart w:id="290" w:name="_Toc49661154"/>
      <w:bookmarkStart w:id="29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89"/>
      <w:bookmarkEnd w:id="290"/>
      <w:bookmarkEnd w:id="29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2" w:name="_Ref491664379"/>
      <w:bookmarkStart w:id="293" w:name="_Toc32201105"/>
      <w:r w:rsidRPr="004248A1">
        <w:rPr>
          <w:rFonts w:ascii="Arial" w:hAnsi="Arial" w:cs="Arial"/>
          <w:sz w:val="22"/>
          <w:szCs w:val="22"/>
        </w:rPr>
        <w:br w:type="page"/>
      </w:r>
      <w:bookmarkStart w:id="294" w:name="_Toc49661155"/>
      <w:bookmarkStart w:id="295"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del w:id="296" w:author="Author" w:date="2024-06-12T07:29:00Z">
        <w:r w:rsidR="003A0CB9" w:rsidRPr="00CD5631" w:rsidDel="001E64F7">
          <w:rPr>
            <w:rFonts w:ascii="Arial" w:hAnsi="Arial" w:cs="Arial"/>
            <w:b/>
            <w:sz w:val="28"/>
            <w:szCs w:val="28"/>
          </w:rPr>
          <w:delText>Gro</w:delText>
        </w:r>
      </w:del>
      <w:del w:id="297" w:author="Author" w:date="2024-06-12T07:28:00Z">
        <w:r w:rsidR="003A0CB9" w:rsidRPr="00CD5631" w:rsidDel="007B5F8F">
          <w:rPr>
            <w:rFonts w:ascii="Arial" w:hAnsi="Arial" w:cs="Arial"/>
            <w:b/>
            <w:sz w:val="28"/>
            <w:szCs w:val="28"/>
          </w:rPr>
          <w:delText>ss</w:delText>
        </w:r>
      </w:del>
      <w:del w:id="298" w:author="Author" w:date="2024-06-12T07:29:00Z">
        <w:r w:rsidR="003A0CB9" w:rsidRPr="00CD5631" w:rsidDel="001E64F7">
          <w:rPr>
            <w:rFonts w:ascii="Arial" w:hAnsi="Arial" w:cs="Arial"/>
            <w:b/>
            <w:sz w:val="28"/>
            <w:szCs w:val="28"/>
          </w:rPr>
          <w:delText xml:space="preserve"> </w:delText>
        </w:r>
      </w:del>
      <w:r w:rsidRPr="00CD5631">
        <w:rPr>
          <w:rFonts w:ascii="Arial" w:hAnsi="Arial" w:cs="Arial"/>
          <w:b/>
          <w:sz w:val="28"/>
          <w:szCs w:val="28"/>
        </w:rPr>
        <w:t>Demand Related Transmission Network Use of System Charges</w:t>
      </w:r>
      <w:bookmarkEnd w:id="292"/>
      <w:bookmarkEnd w:id="293"/>
      <w:bookmarkEnd w:id="294"/>
      <w:bookmarkEnd w:id="295"/>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9" w:name="_Hlt479666837"/>
      <w:bookmarkStart w:id="300" w:name="_Hlt506623598"/>
      <w:bookmarkEnd w:id="299"/>
      <w:bookmarkEnd w:id="300"/>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del w:id="301" w:author="Author" w:date="2024-06-12T07:29:00Z">
        <w:r w:rsidR="003A0CB9" w:rsidDel="001E64F7">
          <w:rPr>
            <w:rFonts w:ascii="Arial" w:hAnsi="Arial" w:cs="Arial"/>
            <w:sz w:val="22"/>
          </w:rPr>
          <w:delText xml:space="preserve">gross </w:delText>
        </w:r>
      </w:del>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2" w:name="_Toc946728"/>
    </w:p>
    <w:p w14:paraId="2D914181" w14:textId="44844CAB" w:rsidR="006661FE" w:rsidRPr="004248A1" w:rsidRDefault="006661FE" w:rsidP="006661FE">
      <w:pPr>
        <w:pStyle w:val="Heading2"/>
        <w:rPr>
          <w:rFonts w:ascii="Arial" w:hAnsi="Arial" w:cs="Arial"/>
        </w:rPr>
      </w:pPr>
      <w:bookmarkStart w:id="303" w:name="_Toc32201106"/>
      <w:bookmarkStart w:id="304" w:name="_Toc49661156"/>
      <w:bookmarkStart w:id="305" w:name="_Toc274049735"/>
      <w:r w:rsidRPr="004248A1">
        <w:rPr>
          <w:rFonts w:ascii="Arial" w:hAnsi="Arial" w:cs="Arial"/>
        </w:rPr>
        <w:t>Monthly Charges</w:t>
      </w:r>
      <w:bookmarkEnd w:id="302"/>
      <w:bookmarkEnd w:id="303"/>
      <w:bookmarkEnd w:id="304"/>
      <w:bookmarkEnd w:id="305"/>
      <w:ins w:id="306" w:author="Author" w:date="2024-06-12T07:29:00Z">
        <w:r w:rsidR="001E64F7">
          <w:rPr>
            <w:rFonts w:ascii="Arial" w:hAnsi="Arial" w:cs="Arial"/>
          </w:rPr>
          <w:t xml:space="preserve"> – HH and NHH</w:t>
        </w:r>
      </w:ins>
    </w:p>
    <w:p w14:paraId="388AB90C" w14:textId="77777777" w:rsidR="006661FE" w:rsidRPr="004248A1" w:rsidRDefault="006661FE">
      <w:pPr>
        <w:pStyle w:val="Heading2"/>
        <w:rPr>
          <w:rFonts w:ascii="Arial" w:hAnsi="Arial" w:cs="Arial"/>
        </w:rPr>
        <w:pPrChange w:id="307" w:author="Author" w:date="2024-06-12T08:45:00Z">
          <w:pPr>
            <w:pStyle w:val="BodyText"/>
          </w:pPr>
        </w:pPrChange>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Change w:id="308" w:author="Author" w:date="2024-06-12T08:50:00Z">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PrChange>
      </w:tblPr>
      <w:tblGrid>
        <w:gridCol w:w="623"/>
        <w:gridCol w:w="1212"/>
        <w:gridCol w:w="1212"/>
        <w:gridCol w:w="1213"/>
        <w:gridCol w:w="1212"/>
        <w:gridCol w:w="1317"/>
        <w:gridCol w:w="1212"/>
        <w:gridCol w:w="1213"/>
        <w:tblGridChange w:id="309">
          <w:tblGrid>
            <w:gridCol w:w="629"/>
            <w:gridCol w:w="1226"/>
            <w:gridCol w:w="1226"/>
            <w:gridCol w:w="1227"/>
            <w:gridCol w:w="1226"/>
            <w:gridCol w:w="1227"/>
            <w:gridCol w:w="1226"/>
            <w:gridCol w:w="1227"/>
          </w:tblGrid>
        </w:tblGridChange>
      </w:tblGrid>
      <w:tr w:rsidR="003A0CB9" w:rsidRPr="006E461F" w14:paraId="3FF9D325" w14:textId="77777777" w:rsidTr="00C60258">
        <w:trPr>
          <w:trHeight w:val="1114"/>
          <w:trPrChange w:id="310" w:author="Author" w:date="2024-06-12T08:50:00Z">
            <w:trPr>
              <w:trHeight w:val="1114"/>
            </w:trPr>
          </w:trPrChange>
        </w:trPr>
        <w:tc>
          <w:tcPr>
            <w:tcW w:w="629" w:type="dxa"/>
            <w:tcBorders>
              <w:top w:val="single" w:sz="4" w:space="0" w:color="auto"/>
              <w:bottom w:val="nil"/>
              <w:right w:val="nil"/>
            </w:tcBorders>
            <w:vAlign w:val="center"/>
            <w:tcPrChange w:id="311" w:author="Author" w:date="2024-06-12T08:50:00Z">
              <w:tcPr>
                <w:tcW w:w="629" w:type="dxa"/>
                <w:tcBorders>
                  <w:top w:val="single" w:sz="4" w:space="0" w:color="auto"/>
                  <w:bottom w:val="nil"/>
                  <w:right w:val="nil"/>
                </w:tcBorders>
                <w:vAlign w:val="center"/>
              </w:tcPr>
            </w:tcPrChange>
          </w:tcPr>
          <w:p w14:paraId="0029D3A2" w14:textId="77777777" w:rsidR="003A0CB9" w:rsidRPr="00C60258" w:rsidRDefault="003A0CB9" w:rsidP="003A0CB9">
            <w:pPr>
              <w:rPr>
                <w:rFonts w:ascii="Arial" w:hAnsi="Arial"/>
                <w:rPrChange w:id="312" w:author="Author" w:date="2024-06-12T08:48:00Z">
                  <w:rPr>
                    <w:rFonts w:ascii="Arial" w:hAnsi="Arial"/>
                    <w:sz w:val="22"/>
                  </w:rPr>
                </w:rPrChange>
              </w:rPr>
            </w:pPr>
          </w:p>
        </w:tc>
        <w:tc>
          <w:tcPr>
            <w:tcW w:w="1226" w:type="dxa"/>
            <w:tcBorders>
              <w:top w:val="single" w:sz="4" w:space="0" w:color="auto"/>
              <w:left w:val="single" w:sz="4" w:space="0" w:color="auto"/>
              <w:bottom w:val="nil"/>
              <w:right w:val="single" w:sz="4" w:space="0" w:color="auto"/>
            </w:tcBorders>
            <w:vAlign w:val="center"/>
            <w:tcPrChange w:id="313" w:author="Author" w:date="2024-06-12T08:50:00Z">
              <w:tcPr>
                <w:tcW w:w="1226" w:type="dxa"/>
                <w:tcBorders>
                  <w:top w:val="single" w:sz="4" w:space="0" w:color="auto"/>
                  <w:left w:val="single" w:sz="4" w:space="0" w:color="auto"/>
                  <w:bottom w:val="nil"/>
                  <w:right w:val="single" w:sz="4" w:space="0" w:color="auto"/>
                </w:tcBorders>
                <w:vAlign w:val="center"/>
              </w:tcPr>
            </w:tcPrChange>
          </w:tcPr>
          <w:p w14:paraId="5FA88DD8" w14:textId="77777777" w:rsidR="003A0CB9" w:rsidRPr="00C60258" w:rsidRDefault="003A0CB9" w:rsidP="003A0CB9">
            <w:pPr>
              <w:jc w:val="center"/>
              <w:rPr>
                <w:rFonts w:ascii="Arial" w:hAnsi="Arial"/>
                <w:rPrChange w:id="314" w:author="Author" w:date="2024-06-12T08:48:00Z">
                  <w:rPr>
                    <w:rFonts w:ascii="Arial" w:hAnsi="Arial"/>
                    <w:sz w:val="22"/>
                  </w:rPr>
                </w:rPrChange>
              </w:rPr>
            </w:pPr>
            <w:r w:rsidRPr="00C60258">
              <w:rPr>
                <w:rFonts w:ascii="Arial" w:hAnsi="Arial"/>
                <w:rPrChange w:id="315" w:author="Author" w:date="2024-06-12T08:48:00Z">
                  <w:rPr>
                    <w:rFonts w:ascii="Arial" w:hAnsi="Arial"/>
                    <w:sz w:val="22"/>
                  </w:rPr>
                </w:rPrChange>
              </w:rPr>
              <w:t>Forecast HH</w:t>
            </w:r>
          </w:p>
          <w:p w14:paraId="605686D0" w14:textId="77777777" w:rsidR="003A0CB9" w:rsidRPr="00C60258" w:rsidRDefault="003A0CB9" w:rsidP="003A0CB9">
            <w:pPr>
              <w:jc w:val="center"/>
              <w:rPr>
                <w:rFonts w:ascii="Arial" w:hAnsi="Arial"/>
                <w:rPrChange w:id="316" w:author="Author" w:date="2024-06-12T08:48:00Z">
                  <w:rPr>
                    <w:rFonts w:ascii="Arial" w:hAnsi="Arial"/>
                    <w:sz w:val="22"/>
                  </w:rPr>
                </w:rPrChange>
              </w:rPr>
            </w:pPr>
            <w:r w:rsidRPr="00C60258">
              <w:rPr>
                <w:rFonts w:ascii="Arial" w:hAnsi="Arial"/>
                <w:rPrChange w:id="317" w:author="Author" w:date="2024-06-12T08:48:00Z">
                  <w:rPr>
                    <w:rFonts w:ascii="Arial" w:hAnsi="Arial"/>
                    <w:sz w:val="22"/>
                  </w:rPr>
                </w:rPrChange>
              </w:rPr>
              <w:t>Triad Gross Demand</w:t>
            </w:r>
          </w:p>
          <w:p w14:paraId="727EBEA3" w14:textId="77777777" w:rsidR="003A0CB9" w:rsidRPr="00C60258" w:rsidRDefault="003A0CB9" w:rsidP="003A0CB9">
            <w:pPr>
              <w:jc w:val="center"/>
              <w:rPr>
                <w:rFonts w:ascii="Arial" w:hAnsi="Arial"/>
                <w:rPrChange w:id="318" w:author="Author" w:date="2024-06-12T08:48:00Z">
                  <w:rPr>
                    <w:rFonts w:ascii="Arial" w:hAnsi="Arial"/>
                    <w:sz w:val="22"/>
                  </w:rPr>
                </w:rPrChange>
              </w:rPr>
            </w:pPr>
            <w:r w:rsidRPr="00C60258">
              <w:rPr>
                <w:rFonts w:ascii="Arial" w:hAnsi="Arial"/>
                <w:rPrChange w:id="319" w:author="Author" w:date="2024-06-12T08:48:00Z">
                  <w:rPr>
                    <w:rFonts w:ascii="Arial" w:hAnsi="Arial"/>
                    <w:sz w:val="22"/>
                  </w:rPr>
                </w:rPrChange>
              </w:rPr>
              <w:t>HHD</w:t>
            </w:r>
            <w:r w:rsidRPr="00C60258">
              <w:rPr>
                <w:rFonts w:ascii="Arial" w:hAnsi="Arial"/>
                <w:vertAlign w:val="subscript"/>
                <w:rPrChange w:id="320" w:author="Author" w:date="2024-06-12T08:48:00Z">
                  <w:rPr>
                    <w:rFonts w:ascii="Arial" w:hAnsi="Arial"/>
                    <w:sz w:val="22"/>
                    <w:vertAlign w:val="subscript"/>
                  </w:rPr>
                </w:rPrChange>
              </w:rPr>
              <w:t>F</w:t>
            </w:r>
            <w:r w:rsidRPr="00C60258">
              <w:rPr>
                <w:rFonts w:ascii="Arial" w:hAnsi="Arial"/>
                <w:rPrChange w:id="321" w:author="Author" w:date="2024-06-12T08:48:00Z">
                  <w:rPr>
                    <w:rFonts w:ascii="Arial" w:hAnsi="Arial"/>
                    <w:sz w:val="22"/>
                  </w:rPr>
                </w:rPrChange>
              </w:rPr>
              <w:t xml:space="preserve"> (kW)</w:t>
            </w:r>
          </w:p>
        </w:tc>
        <w:tc>
          <w:tcPr>
            <w:tcW w:w="1226" w:type="dxa"/>
            <w:tcBorders>
              <w:top w:val="single" w:sz="4" w:space="0" w:color="auto"/>
              <w:left w:val="nil"/>
              <w:bottom w:val="single" w:sz="4" w:space="0" w:color="auto"/>
              <w:right w:val="single" w:sz="4" w:space="0" w:color="auto"/>
            </w:tcBorders>
            <w:vAlign w:val="center"/>
            <w:tcPrChange w:id="322" w:author="Author" w:date="2024-06-12T08:50:00Z">
              <w:tcPr>
                <w:tcW w:w="1226" w:type="dxa"/>
                <w:tcBorders>
                  <w:top w:val="single" w:sz="4" w:space="0" w:color="auto"/>
                  <w:left w:val="nil"/>
                  <w:bottom w:val="single" w:sz="4" w:space="0" w:color="auto"/>
                  <w:right w:val="single" w:sz="4" w:space="0" w:color="auto"/>
                </w:tcBorders>
                <w:vAlign w:val="center"/>
              </w:tcPr>
            </w:tcPrChange>
          </w:tcPr>
          <w:p w14:paraId="036474B2" w14:textId="77777777" w:rsidR="003A0CB9" w:rsidRPr="00C60258" w:rsidRDefault="003A0CB9" w:rsidP="003A0CB9">
            <w:pPr>
              <w:jc w:val="center"/>
              <w:rPr>
                <w:rFonts w:ascii="Arial" w:hAnsi="Arial"/>
                <w:rPrChange w:id="323" w:author="Author" w:date="2024-06-12T08:48:00Z">
                  <w:rPr>
                    <w:rFonts w:ascii="Arial" w:hAnsi="Arial"/>
                    <w:sz w:val="22"/>
                  </w:rPr>
                </w:rPrChange>
              </w:rPr>
            </w:pPr>
            <w:r w:rsidRPr="00C60258">
              <w:rPr>
                <w:rFonts w:ascii="Arial" w:hAnsi="Arial"/>
                <w:rPrChange w:id="324" w:author="Author" w:date="2024-06-12T08:48:00Z">
                  <w:rPr>
                    <w:rFonts w:ascii="Arial" w:hAnsi="Arial"/>
                    <w:sz w:val="22"/>
                  </w:rPr>
                </w:rPrChange>
              </w:rPr>
              <w:t>HH Gross Demand Monthly Invoiced Amount (£)</w:t>
            </w:r>
          </w:p>
        </w:tc>
        <w:tc>
          <w:tcPr>
            <w:tcW w:w="1227" w:type="dxa"/>
            <w:tcBorders>
              <w:top w:val="single" w:sz="4" w:space="0" w:color="auto"/>
              <w:left w:val="nil"/>
              <w:bottom w:val="single" w:sz="4" w:space="0" w:color="auto"/>
              <w:right w:val="single" w:sz="4" w:space="0" w:color="auto"/>
            </w:tcBorders>
            <w:vAlign w:val="center"/>
            <w:tcPrChange w:id="325" w:author="Author" w:date="2024-06-12T08:50:00Z">
              <w:tcPr>
                <w:tcW w:w="1227" w:type="dxa"/>
                <w:tcBorders>
                  <w:top w:val="single" w:sz="4" w:space="0" w:color="auto"/>
                  <w:left w:val="nil"/>
                  <w:bottom w:val="single" w:sz="4" w:space="0" w:color="auto"/>
                  <w:right w:val="single" w:sz="4" w:space="0" w:color="auto"/>
                </w:tcBorders>
                <w:vAlign w:val="center"/>
              </w:tcPr>
            </w:tcPrChange>
          </w:tcPr>
          <w:p w14:paraId="3FDD7F58" w14:textId="77777777" w:rsidR="003A0CB9" w:rsidRPr="00C60258" w:rsidRDefault="003A0CB9" w:rsidP="003A0CB9">
            <w:pPr>
              <w:jc w:val="center"/>
              <w:rPr>
                <w:rFonts w:ascii="Arial" w:hAnsi="Arial"/>
                <w:rPrChange w:id="326" w:author="Author" w:date="2024-06-12T08:48:00Z">
                  <w:rPr>
                    <w:rFonts w:ascii="Arial" w:hAnsi="Arial"/>
                    <w:sz w:val="22"/>
                  </w:rPr>
                </w:rPrChange>
              </w:rPr>
            </w:pPr>
            <w:r w:rsidRPr="00C60258">
              <w:rPr>
                <w:rFonts w:ascii="Arial" w:hAnsi="Arial"/>
                <w:rPrChange w:id="327" w:author="Author" w:date="2024-06-12T08:48:00Z">
                  <w:rPr>
                    <w:rFonts w:ascii="Arial" w:hAnsi="Arial"/>
                    <w:sz w:val="22"/>
                  </w:rPr>
                </w:rPrChange>
              </w:rPr>
              <w:t>Forecast HH</w:t>
            </w:r>
          </w:p>
          <w:p w14:paraId="2F6B3307" w14:textId="77777777" w:rsidR="003A0CB9" w:rsidRPr="00C60258" w:rsidRDefault="003A0CB9" w:rsidP="003A0CB9">
            <w:pPr>
              <w:jc w:val="center"/>
              <w:rPr>
                <w:rFonts w:ascii="Arial" w:hAnsi="Arial"/>
                <w:rPrChange w:id="328" w:author="Author" w:date="2024-06-12T08:48:00Z">
                  <w:rPr>
                    <w:rFonts w:ascii="Arial" w:hAnsi="Arial"/>
                    <w:sz w:val="22"/>
                  </w:rPr>
                </w:rPrChange>
              </w:rPr>
            </w:pPr>
            <w:r w:rsidRPr="00C60258">
              <w:rPr>
                <w:rFonts w:ascii="Arial" w:hAnsi="Arial"/>
                <w:rPrChange w:id="329" w:author="Author" w:date="2024-06-12T08:48:00Z">
                  <w:rPr>
                    <w:rFonts w:ascii="Arial" w:hAnsi="Arial"/>
                    <w:sz w:val="22"/>
                  </w:rPr>
                </w:rPrChange>
              </w:rPr>
              <w:t>Triad Embedded Export</w:t>
            </w:r>
          </w:p>
          <w:p w14:paraId="3E916823" w14:textId="77777777" w:rsidR="003A0CB9" w:rsidRPr="00C60258" w:rsidRDefault="003A0CB9" w:rsidP="003A0CB9">
            <w:pPr>
              <w:tabs>
                <w:tab w:val="left" w:pos="1440"/>
              </w:tabs>
              <w:jc w:val="center"/>
              <w:rPr>
                <w:rFonts w:ascii="Arial" w:hAnsi="Arial"/>
                <w:rPrChange w:id="330" w:author="Author" w:date="2024-06-12T08:48:00Z">
                  <w:rPr>
                    <w:rFonts w:ascii="Arial" w:hAnsi="Arial"/>
                    <w:sz w:val="22"/>
                  </w:rPr>
                </w:rPrChange>
              </w:rPr>
            </w:pPr>
            <w:r w:rsidRPr="00C60258">
              <w:rPr>
                <w:rFonts w:ascii="Arial" w:hAnsi="Arial"/>
                <w:rPrChange w:id="331" w:author="Author" w:date="2024-06-12T08:48:00Z">
                  <w:rPr>
                    <w:rFonts w:ascii="Arial" w:hAnsi="Arial"/>
                    <w:sz w:val="22"/>
                  </w:rPr>
                </w:rPrChange>
              </w:rPr>
              <w:t>HHEE</w:t>
            </w:r>
            <w:r w:rsidRPr="00C60258">
              <w:rPr>
                <w:rFonts w:ascii="Arial" w:hAnsi="Arial"/>
                <w:vertAlign w:val="subscript"/>
                <w:rPrChange w:id="332" w:author="Author" w:date="2024-06-12T08:48:00Z">
                  <w:rPr>
                    <w:rFonts w:ascii="Arial" w:hAnsi="Arial"/>
                    <w:sz w:val="22"/>
                    <w:vertAlign w:val="subscript"/>
                  </w:rPr>
                </w:rPrChange>
              </w:rPr>
              <w:t>F</w:t>
            </w:r>
            <w:r w:rsidRPr="00C60258">
              <w:rPr>
                <w:rFonts w:ascii="Arial" w:hAnsi="Arial"/>
                <w:rPrChange w:id="333" w:author="Author" w:date="2024-06-12T08:48:00Z">
                  <w:rPr>
                    <w:rFonts w:ascii="Arial" w:hAnsi="Arial"/>
                    <w:sz w:val="22"/>
                  </w:rPr>
                </w:rPrChange>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Change w:id="334" w:author="Author" w:date="2024-06-12T08:50:00Z">
              <w:tcPr>
                <w:tcW w:w="1226" w:type="dxa"/>
                <w:tcBorders>
                  <w:top w:val="single" w:sz="4" w:space="0" w:color="auto"/>
                  <w:left w:val="single" w:sz="4" w:space="0" w:color="auto"/>
                  <w:bottom w:val="single" w:sz="4" w:space="0" w:color="auto"/>
                  <w:right w:val="single" w:sz="4" w:space="0" w:color="auto"/>
                </w:tcBorders>
                <w:vAlign w:val="center"/>
              </w:tcPr>
            </w:tcPrChange>
          </w:tcPr>
          <w:p w14:paraId="6B54E353" w14:textId="77777777" w:rsidR="003A0CB9" w:rsidRPr="00C60258" w:rsidRDefault="003A0CB9" w:rsidP="003A0CB9">
            <w:pPr>
              <w:jc w:val="center"/>
              <w:rPr>
                <w:rFonts w:ascii="Arial" w:hAnsi="Arial"/>
                <w:rPrChange w:id="335" w:author="Author" w:date="2024-06-12T08:48:00Z">
                  <w:rPr>
                    <w:rFonts w:ascii="Arial" w:hAnsi="Arial"/>
                    <w:sz w:val="22"/>
                  </w:rPr>
                </w:rPrChange>
              </w:rPr>
            </w:pPr>
            <w:r w:rsidRPr="00C60258">
              <w:rPr>
                <w:rFonts w:ascii="Arial" w:hAnsi="Arial"/>
                <w:rPrChange w:id="336" w:author="Author" w:date="2024-06-12T08:48:00Z">
                  <w:rPr>
                    <w:rFonts w:ascii="Arial" w:hAnsi="Arial"/>
                    <w:sz w:val="22"/>
                  </w:rPr>
                </w:rPrChange>
              </w:rPr>
              <w:t>HH Embedded Generation Monthly Invoiced Amount (£)</w:t>
            </w:r>
          </w:p>
        </w:tc>
        <w:tc>
          <w:tcPr>
            <w:tcW w:w="1332" w:type="dxa"/>
            <w:tcBorders>
              <w:top w:val="single" w:sz="4" w:space="0" w:color="auto"/>
              <w:left w:val="single" w:sz="4" w:space="0" w:color="auto"/>
              <w:bottom w:val="single" w:sz="4" w:space="0" w:color="auto"/>
              <w:right w:val="single" w:sz="4" w:space="0" w:color="auto"/>
            </w:tcBorders>
            <w:vAlign w:val="center"/>
            <w:tcPrChange w:id="337" w:author="Author" w:date="2024-06-12T08:50:00Z">
              <w:tcPr>
                <w:tcW w:w="1227" w:type="dxa"/>
                <w:tcBorders>
                  <w:top w:val="single" w:sz="4" w:space="0" w:color="auto"/>
                  <w:left w:val="single" w:sz="4" w:space="0" w:color="auto"/>
                  <w:bottom w:val="single" w:sz="4" w:space="0" w:color="auto"/>
                  <w:right w:val="single" w:sz="4" w:space="0" w:color="auto"/>
                </w:tcBorders>
                <w:vAlign w:val="center"/>
              </w:tcPr>
            </w:tcPrChange>
          </w:tcPr>
          <w:p w14:paraId="32A1D479" w14:textId="77777777" w:rsidR="003A0CB9" w:rsidRPr="00C60258" w:rsidRDefault="003A0CB9" w:rsidP="003A0CB9">
            <w:pPr>
              <w:jc w:val="center"/>
              <w:rPr>
                <w:rFonts w:ascii="Arial" w:hAnsi="Arial"/>
                <w:rPrChange w:id="338" w:author="Author" w:date="2024-06-12T08:48:00Z">
                  <w:rPr>
                    <w:rFonts w:ascii="Arial" w:hAnsi="Arial"/>
                    <w:sz w:val="22"/>
                  </w:rPr>
                </w:rPrChange>
              </w:rPr>
            </w:pPr>
            <w:r w:rsidRPr="00C60258">
              <w:rPr>
                <w:rFonts w:ascii="Arial" w:hAnsi="Arial"/>
                <w:rPrChange w:id="339" w:author="Author" w:date="2024-06-12T08:48:00Z">
                  <w:rPr>
                    <w:rFonts w:ascii="Arial" w:hAnsi="Arial"/>
                    <w:sz w:val="22"/>
                  </w:rPr>
                </w:rPrChange>
              </w:rPr>
              <w:t>Forecast NHH</w:t>
            </w:r>
          </w:p>
          <w:p w14:paraId="05610066" w14:textId="77777777" w:rsidR="003A0CB9" w:rsidRPr="00C60258" w:rsidRDefault="003A0CB9" w:rsidP="003A0CB9">
            <w:pPr>
              <w:jc w:val="center"/>
              <w:rPr>
                <w:rFonts w:ascii="Arial" w:hAnsi="Arial"/>
                <w:rPrChange w:id="340" w:author="Author" w:date="2024-06-12T08:48:00Z">
                  <w:rPr>
                    <w:rFonts w:ascii="Arial" w:hAnsi="Arial"/>
                    <w:sz w:val="22"/>
                  </w:rPr>
                </w:rPrChange>
              </w:rPr>
            </w:pPr>
            <w:r w:rsidRPr="00C60258">
              <w:rPr>
                <w:rFonts w:ascii="Arial" w:hAnsi="Arial"/>
                <w:rPrChange w:id="341" w:author="Author" w:date="2024-06-12T08:48:00Z">
                  <w:rPr>
                    <w:rFonts w:ascii="Arial" w:hAnsi="Arial"/>
                    <w:sz w:val="22"/>
                  </w:rPr>
                </w:rPrChange>
              </w:rPr>
              <w:t>Energy Consumption</w:t>
            </w:r>
          </w:p>
          <w:p w14:paraId="755905BE" w14:textId="77777777" w:rsidR="003A0CB9" w:rsidRPr="00C60258" w:rsidRDefault="003A0CB9" w:rsidP="003A0CB9">
            <w:pPr>
              <w:jc w:val="center"/>
              <w:rPr>
                <w:rFonts w:ascii="Arial" w:hAnsi="Arial"/>
                <w:rPrChange w:id="342" w:author="Author" w:date="2024-06-12T08:48:00Z">
                  <w:rPr>
                    <w:rFonts w:ascii="Arial" w:hAnsi="Arial"/>
                    <w:sz w:val="22"/>
                  </w:rPr>
                </w:rPrChange>
              </w:rPr>
            </w:pPr>
            <w:r w:rsidRPr="00C60258">
              <w:rPr>
                <w:rFonts w:ascii="Arial" w:hAnsi="Arial"/>
                <w:rPrChange w:id="343" w:author="Author" w:date="2024-06-12T08:48:00Z">
                  <w:rPr>
                    <w:rFonts w:ascii="Arial" w:hAnsi="Arial"/>
                    <w:sz w:val="22"/>
                  </w:rPr>
                </w:rPrChange>
              </w:rPr>
              <w:t>NHHC</w:t>
            </w:r>
            <w:r w:rsidRPr="00C60258">
              <w:rPr>
                <w:rFonts w:ascii="Arial" w:hAnsi="Arial"/>
                <w:vertAlign w:val="subscript"/>
                <w:rPrChange w:id="344" w:author="Author" w:date="2024-06-12T08:48:00Z">
                  <w:rPr>
                    <w:rFonts w:ascii="Arial" w:hAnsi="Arial"/>
                    <w:sz w:val="22"/>
                    <w:vertAlign w:val="subscript"/>
                  </w:rPr>
                </w:rPrChange>
              </w:rPr>
              <w:t>F</w:t>
            </w:r>
            <w:r w:rsidRPr="00C60258">
              <w:rPr>
                <w:rFonts w:ascii="Arial" w:hAnsi="Arial"/>
                <w:rPrChange w:id="345" w:author="Author" w:date="2024-06-12T08:48:00Z">
                  <w:rPr>
                    <w:rFonts w:ascii="Arial" w:hAnsi="Arial"/>
                    <w:sz w:val="22"/>
                  </w:rPr>
                </w:rPrChange>
              </w:rPr>
              <w:t>(kWh)</w:t>
            </w:r>
          </w:p>
        </w:tc>
        <w:tc>
          <w:tcPr>
            <w:tcW w:w="1226" w:type="dxa"/>
            <w:tcBorders>
              <w:top w:val="single" w:sz="4" w:space="0" w:color="auto"/>
              <w:left w:val="nil"/>
              <w:bottom w:val="single" w:sz="4" w:space="0" w:color="auto"/>
              <w:right w:val="single" w:sz="4" w:space="0" w:color="auto"/>
            </w:tcBorders>
            <w:vAlign w:val="center"/>
            <w:tcPrChange w:id="346" w:author="Author" w:date="2024-06-12T08:50:00Z">
              <w:tcPr>
                <w:tcW w:w="1226" w:type="dxa"/>
                <w:tcBorders>
                  <w:top w:val="single" w:sz="4" w:space="0" w:color="auto"/>
                  <w:left w:val="nil"/>
                  <w:bottom w:val="single" w:sz="4" w:space="0" w:color="auto"/>
                  <w:right w:val="single" w:sz="4" w:space="0" w:color="auto"/>
                </w:tcBorders>
                <w:vAlign w:val="center"/>
              </w:tcPr>
            </w:tcPrChange>
          </w:tcPr>
          <w:p w14:paraId="733E4F2B" w14:textId="77777777" w:rsidR="003A0CB9" w:rsidRPr="00C60258" w:rsidRDefault="003A0CB9" w:rsidP="003A0CB9">
            <w:pPr>
              <w:jc w:val="center"/>
              <w:rPr>
                <w:rFonts w:ascii="Arial" w:hAnsi="Arial"/>
                <w:rPrChange w:id="347" w:author="Author" w:date="2024-06-12T08:48:00Z">
                  <w:rPr>
                    <w:rFonts w:ascii="Arial" w:hAnsi="Arial"/>
                    <w:sz w:val="22"/>
                  </w:rPr>
                </w:rPrChange>
              </w:rPr>
            </w:pPr>
            <w:r w:rsidRPr="00C60258">
              <w:rPr>
                <w:rFonts w:ascii="Arial" w:hAnsi="Arial"/>
                <w:rPrChange w:id="348" w:author="Author" w:date="2024-06-12T08:48:00Z">
                  <w:rPr>
                    <w:rFonts w:ascii="Arial" w:hAnsi="Arial"/>
                    <w:sz w:val="22"/>
                  </w:rPr>
                </w:rPrChange>
              </w:rPr>
              <w:t>NHH Monthly Invoiced Amount (£)</w:t>
            </w:r>
          </w:p>
        </w:tc>
        <w:tc>
          <w:tcPr>
            <w:tcW w:w="1227" w:type="dxa"/>
            <w:tcBorders>
              <w:top w:val="single" w:sz="4" w:space="0" w:color="auto"/>
              <w:left w:val="nil"/>
              <w:bottom w:val="nil"/>
            </w:tcBorders>
            <w:vAlign w:val="center"/>
            <w:tcPrChange w:id="349" w:author="Author" w:date="2024-06-12T08:50:00Z">
              <w:tcPr>
                <w:tcW w:w="1227" w:type="dxa"/>
                <w:tcBorders>
                  <w:top w:val="single" w:sz="4" w:space="0" w:color="auto"/>
                  <w:left w:val="nil"/>
                  <w:bottom w:val="nil"/>
                </w:tcBorders>
                <w:vAlign w:val="center"/>
              </w:tcPr>
            </w:tcPrChange>
          </w:tcPr>
          <w:p w14:paraId="38701C48" w14:textId="77777777" w:rsidR="003A0CB9" w:rsidRPr="00C60258" w:rsidRDefault="003A0CB9" w:rsidP="003A0CB9">
            <w:pPr>
              <w:jc w:val="center"/>
              <w:rPr>
                <w:rFonts w:ascii="Arial" w:hAnsi="Arial"/>
                <w:rPrChange w:id="350" w:author="Author" w:date="2024-06-12T08:48:00Z">
                  <w:rPr>
                    <w:rFonts w:ascii="Arial" w:hAnsi="Arial"/>
                    <w:sz w:val="22"/>
                  </w:rPr>
                </w:rPrChange>
              </w:rPr>
            </w:pPr>
            <w:r w:rsidRPr="00C60258">
              <w:rPr>
                <w:rFonts w:ascii="Arial" w:hAnsi="Arial"/>
                <w:rPrChange w:id="351" w:author="Author" w:date="2024-06-12T08:48:00Z">
                  <w:rPr>
                    <w:rFonts w:ascii="Arial" w:hAnsi="Arial"/>
                    <w:sz w:val="22"/>
                  </w:rPr>
                </w:rPrChange>
              </w:rPr>
              <w:t>Net Monthly Invoiced Amount (£)</w:t>
            </w:r>
          </w:p>
        </w:tc>
      </w:tr>
      <w:tr w:rsidR="003A0CB9" w:rsidRPr="006E461F" w14:paraId="51F1984F" w14:textId="77777777" w:rsidTr="00C60258">
        <w:trPr>
          <w:trHeight w:val="154"/>
          <w:trPrChange w:id="352" w:author="Author" w:date="2024-06-12T08:50:00Z">
            <w:trPr>
              <w:trHeight w:val="154"/>
            </w:trPr>
          </w:trPrChange>
        </w:trPr>
        <w:tc>
          <w:tcPr>
            <w:tcW w:w="629" w:type="dxa"/>
            <w:tcBorders>
              <w:top w:val="single" w:sz="4" w:space="0" w:color="auto"/>
              <w:left w:val="single" w:sz="4" w:space="0" w:color="auto"/>
              <w:bottom w:val="nil"/>
              <w:right w:val="nil"/>
            </w:tcBorders>
            <w:vAlign w:val="center"/>
            <w:tcPrChange w:id="353" w:author="Author" w:date="2024-06-12T08:50:00Z">
              <w:tcPr>
                <w:tcW w:w="629" w:type="dxa"/>
                <w:tcBorders>
                  <w:top w:val="single" w:sz="4" w:space="0" w:color="auto"/>
                  <w:left w:val="single" w:sz="4" w:space="0" w:color="auto"/>
                  <w:bottom w:val="nil"/>
                  <w:right w:val="nil"/>
                </w:tcBorders>
                <w:vAlign w:val="center"/>
              </w:tcPr>
            </w:tcPrChange>
          </w:tcPr>
          <w:p w14:paraId="6E25F5E0" w14:textId="77777777" w:rsidR="003A0CB9" w:rsidRPr="00C60258" w:rsidRDefault="003A0CB9" w:rsidP="003A0CB9">
            <w:pPr>
              <w:jc w:val="center"/>
              <w:rPr>
                <w:rFonts w:ascii="Arial" w:hAnsi="Arial"/>
                <w:rPrChange w:id="354" w:author="Author" w:date="2024-06-12T08:48:00Z">
                  <w:rPr>
                    <w:rFonts w:ascii="Arial" w:hAnsi="Arial"/>
                    <w:sz w:val="22"/>
                  </w:rPr>
                </w:rPrChange>
              </w:rPr>
            </w:pPr>
            <w:r w:rsidRPr="00C60258">
              <w:rPr>
                <w:rFonts w:ascii="Arial" w:hAnsi="Arial"/>
                <w:rPrChange w:id="355" w:author="Author" w:date="2024-06-12T08:48:00Z">
                  <w:rPr>
                    <w:rFonts w:ascii="Arial" w:hAnsi="Arial"/>
                    <w:sz w:val="22"/>
                  </w:rPr>
                </w:rPrChange>
              </w:rPr>
              <w:t>Apr</w:t>
            </w:r>
          </w:p>
        </w:tc>
        <w:tc>
          <w:tcPr>
            <w:tcW w:w="1226" w:type="dxa"/>
            <w:tcBorders>
              <w:top w:val="single" w:sz="4" w:space="0" w:color="auto"/>
              <w:left w:val="single" w:sz="4" w:space="0" w:color="auto"/>
              <w:bottom w:val="nil"/>
              <w:right w:val="nil"/>
            </w:tcBorders>
            <w:vAlign w:val="center"/>
            <w:tcPrChange w:id="356" w:author="Author" w:date="2024-06-12T08:50:00Z">
              <w:tcPr>
                <w:tcW w:w="1226" w:type="dxa"/>
                <w:tcBorders>
                  <w:top w:val="single" w:sz="4" w:space="0" w:color="auto"/>
                  <w:left w:val="single" w:sz="4" w:space="0" w:color="auto"/>
                  <w:bottom w:val="nil"/>
                  <w:right w:val="nil"/>
                </w:tcBorders>
                <w:vAlign w:val="center"/>
              </w:tcPr>
            </w:tcPrChange>
          </w:tcPr>
          <w:p w14:paraId="41567E7F" w14:textId="77777777" w:rsidR="003A0CB9" w:rsidRPr="00C60258" w:rsidRDefault="003A0CB9" w:rsidP="003A0CB9">
            <w:pPr>
              <w:pStyle w:val="CommentText"/>
              <w:jc w:val="center"/>
              <w:rPr>
                <w:rPrChange w:id="357" w:author="Author" w:date="2024-06-12T08:48:00Z">
                  <w:rPr>
                    <w:sz w:val="22"/>
                  </w:rPr>
                </w:rPrChange>
              </w:rPr>
            </w:pPr>
            <w:r w:rsidRPr="00C60258">
              <w:rPr>
                <w:rPrChange w:id="358" w:author="Author" w:date="2024-06-12T08:48:00Z">
                  <w:rPr>
                    <w:sz w:val="22"/>
                  </w:rPr>
                </w:rPrChange>
              </w:rPr>
              <w:t>12,000</w:t>
            </w:r>
          </w:p>
        </w:tc>
        <w:tc>
          <w:tcPr>
            <w:tcW w:w="1226" w:type="dxa"/>
            <w:tcBorders>
              <w:top w:val="nil"/>
              <w:left w:val="single" w:sz="4" w:space="0" w:color="auto"/>
              <w:bottom w:val="nil"/>
            </w:tcBorders>
            <w:tcPrChange w:id="359" w:author="Author" w:date="2024-06-12T08:50:00Z">
              <w:tcPr>
                <w:tcW w:w="1226" w:type="dxa"/>
                <w:tcBorders>
                  <w:top w:val="nil"/>
                  <w:left w:val="single" w:sz="4" w:space="0" w:color="auto"/>
                  <w:bottom w:val="nil"/>
                </w:tcBorders>
              </w:tcPr>
            </w:tcPrChange>
          </w:tcPr>
          <w:p w14:paraId="2E3FAC2C" w14:textId="77777777" w:rsidR="003A0CB9" w:rsidRPr="00C60258" w:rsidRDefault="003A0CB9" w:rsidP="003A0CB9">
            <w:pPr>
              <w:pStyle w:val="CommentText"/>
              <w:jc w:val="center"/>
              <w:rPr>
                <w:rPrChange w:id="360" w:author="Author" w:date="2024-06-12T08:48:00Z">
                  <w:rPr>
                    <w:sz w:val="22"/>
                  </w:rPr>
                </w:rPrChange>
              </w:rPr>
            </w:pPr>
            <w:r w:rsidRPr="00C60258">
              <w:rPr>
                <w:rPrChange w:id="361" w:author="Author" w:date="2024-06-12T08:48:00Z">
                  <w:rPr>
                    <w:sz w:val="22"/>
                  </w:rPr>
                </w:rPrChange>
              </w:rPr>
              <w:t>10,000</w:t>
            </w:r>
          </w:p>
        </w:tc>
        <w:tc>
          <w:tcPr>
            <w:tcW w:w="1227" w:type="dxa"/>
            <w:tcBorders>
              <w:top w:val="nil"/>
              <w:left w:val="single" w:sz="4" w:space="0" w:color="auto"/>
              <w:bottom w:val="nil"/>
              <w:right w:val="single" w:sz="4" w:space="0" w:color="auto"/>
            </w:tcBorders>
            <w:tcPrChange w:id="362" w:author="Author" w:date="2024-06-12T08:50:00Z">
              <w:tcPr>
                <w:tcW w:w="1227" w:type="dxa"/>
                <w:tcBorders>
                  <w:top w:val="nil"/>
                  <w:left w:val="single" w:sz="4" w:space="0" w:color="auto"/>
                  <w:bottom w:val="nil"/>
                  <w:right w:val="single" w:sz="4" w:space="0" w:color="auto"/>
                </w:tcBorders>
              </w:tcPr>
            </w:tcPrChange>
          </w:tcPr>
          <w:p w14:paraId="5BBCEC40" w14:textId="77777777" w:rsidR="003A0CB9" w:rsidRPr="00C60258" w:rsidRDefault="003A0CB9" w:rsidP="003A0CB9">
            <w:pPr>
              <w:pStyle w:val="CommentText"/>
              <w:jc w:val="center"/>
              <w:rPr>
                <w:rPrChange w:id="363" w:author="Author" w:date="2024-06-12T08:48:00Z">
                  <w:rPr>
                    <w:sz w:val="22"/>
                  </w:rPr>
                </w:rPrChange>
              </w:rPr>
            </w:pPr>
            <w:r w:rsidRPr="00C60258">
              <w:rPr>
                <w:rPrChange w:id="364" w:author="Author" w:date="2024-06-12T08:48:00Z">
                  <w:rPr>
                    <w:sz w:val="22"/>
                  </w:rPr>
                </w:rPrChange>
              </w:rPr>
              <w:t>-600</w:t>
            </w:r>
          </w:p>
        </w:tc>
        <w:tc>
          <w:tcPr>
            <w:tcW w:w="1226" w:type="dxa"/>
            <w:tcBorders>
              <w:top w:val="nil"/>
              <w:left w:val="single" w:sz="4" w:space="0" w:color="auto"/>
              <w:bottom w:val="nil"/>
              <w:right w:val="single" w:sz="4" w:space="0" w:color="auto"/>
            </w:tcBorders>
            <w:tcPrChange w:id="365" w:author="Author" w:date="2024-06-12T08:50:00Z">
              <w:tcPr>
                <w:tcW w:w="1226" w:type="dxa"/>
                <w:tcBorders>
                  <w:top w:val="nil"/>
                  <w:left w:val="single" w:sz="4" w:space="0" w:color="auto"/>
                  <w:bottom w:val="nil"/>
                  <w:right w:val="single" w:sz="4" w:space="0" w:color="auto"/>
                </w:tcBorders>
              </w:tcPr>
            </w:tcPrChange>
          </w:tcPr>
          <w:p w14:paraId="79C02C09" w14:textId="77777777" w:rsidR="003A0CB9" w:rsidRPr="00C60258" w:rsidRDefault="003A0CB9" w:rsidP="003A0CB9">
            <w:pPr>
              <w:pStyle w:val="CommentText"/>
              <w:jc w:val="center"/>
              <w:rPr>
                <w:rFonts w:cs="Arial"/>
                <w:rPrChange w:id="366" w:author="Author" w:date="2024-06-12T08:48:00Z">
                  <w:rPr>
                    <w:rFonts w:cs="Arial"/>
                    <w:sz w:val="22"/>
                  </w:rPr>
                </w:rPrChange>
              </w:rPr>
            </w:pPr>
            <w:r w:rsidRPr="00C60258">
              <w:rPr>
                <w:rFonts w:cs="Arial"/>
                <w:rPrChange w:id="367" w:author="Author" w:date="2024-06-12T08:48:00Z">
                  <w:rPr>
                    <w:rFonts w:cs="Arial"/>
                    <w:sz w:val="22"/>
                  </w:rPr>
                </w:rPrChange>
              </w:rPr>
              <w:t>(250)</w:t>
            </w:r>
          </w:p>
        </w:tc>
        <w:tc>
          <w:tcPr>
            <w:tcW w:w="1332" w:type="dxa"/>
            <w:tcBorders>
              <w:top w:val="nil"/>
              <w:left w:val="single" w:sz="4" w:space="0" w:color="auto"/>
              <w:bottom w:val="nil"/>
            </w:tcBorders>
            <w:tcPrChange w:id="368" w:author="Author" w:date="2024-06-12T08:50:00Z">
              <w:tcPr>
                <w:tcW w:w="1227" w:type="dxa"/>
                <w:tcBorders>
                  <w:top w:val="nil"/>
                  <w:left w:val="single" w:sz="4" w:space="0" w:color="auto"/>
                  <w:bottom w:val="nil"/>
                </w:tcBorders>
              </w:tcPr>
            </w:tcPrChange>
          </w:tcPr>
          <w:p w14:paraId="5C665ED6" w14:textId="77777777" w:rsidR="003A0CB9" w:rsidRPr="00C60258" w:rsidRDefault="003A0CB9" w:rsidP="003A0CB9">
            <w:pPr>
              <w:pStyle w:val="CommentText"/>
              <w:jc w:val="center"/>
              <w:rPr>
                <w:rPrChange w:id="369" w:author="Author" w:date="2024-06-12T08:48:00Z">
                  <w:rPr>
                    <w:sz w:val="22"/>
                  </w:rPr>
                </w:rPrChange>
              </w:rPr>
            </w:pPr>
            <w:r w:rsidRPr="00C60258">
              <w:rPr>
                <w:rPrChange w:id="370" w:author="Author" w:date="2024-06-12T08:48:00Z">
                  <w:rPr>
                    <w:sz w:val="22"/>
                  </w:rPr>
                </w:rPrChange>
              </w:rPr>
              <w:t>15,000,000</w:t>
            </w:r>
          </w:p>
        </w:tc>
        <w:tc>
          <w:tcPr>
            <w:tcW w:w="1226" w:type="dxa"/>
            <w:tcBorders>
              <w:top w:val="nil"/>
              <w:left w:val="single" w:sz="4" w:space="0" w:color="auto"/>
              <w:bottom w:val="nil"/>
            </w:tcBorders>
            <w:tcPrChange w:id="371" w:author="Author" w:date="2024-06-12T08:50:00Z">
              <w:tcPr>
                <w:tcW w:w="1226" w:type="dxa"/>
                <w:tcBorders>
                  <w:top w:val="nil"/>
                  <w:left w:val="single" w:sz="4" w:space="0" w:color="auto"/>
                  <w:bottom w:val="nil"/>
                </w:tcBorders>
              </w:tcPr>
            </w:tcPrChange>
          </w:tcPr>
          <w:p w14:paraId="5E512476" w14:textId="77777777" w:rsidR="003A0CB9" w:rsidRPr="00C60258" w:rsidRDefault="003A0CB9" w:rsidP="003A0CB9">
            <w:pPr>
              <w:pStyle w:val="CommentText"/>
              <w:jc w:val="center"/>
              <w:rPr>
                <w:rPrChange w:id="372" w:author="Author" w:date="2024-06-12T08:48:00Z">
                  <w:rPr>
                    <w:sz w:val="22"/>
                  </w:rPr>
                </w:rPrChange>
              </w:rPr>
            </w:pPr>
            <w:r w:rsidRPr="00C60258">
              <w:rPr>
                <w:rPrChange w:id="373" w:author="Author" w:date="2024-06-12T08:48:00Z">
                  <w:rPr>
                    <w:sz w:val="22"/>
                  </w:rPr>
                </w:rPrChange>
              </w:rPr>
              <w:t>15,000</w:t>
            </w:r>
          </w:p>
        </w:tc>
        <w:tc>
          <w:tcPr>
            <w:tcW w:w="1227" w:type="dxa"/>
            <w:tcBorders>
              <w:top w:val="single" w:sz="4" w:space="0" w:color="auto"/>
              <w:left w:val="single" w:sz="4" w:space="0" w:color="auto"/>
              <w:bottom w:val="nil"/>
            </w:tcBorders>
            <w:vAlign w:val="center"/>
            <w:tcPrChange w:id="374" w:author="Author" w:date="2024-06-12T08:50:00Z">
              <w:tcPr>
                <w:tcW w:w="1227" w:type="dxa"/>
                <w:tcBorders>
                  <w:top w:val="single" w:sz="4" w:space="0" w:color="auto"/>
                  <w:left w:val="single" w:sz="4" w:space="0" w:color="auto"/>
                  <w:bottom w:val="nil"/>
                </w:tcBorders>
                <w:vAlign w:val="center"/>
              </w:tcPr>
            </w:tcPrChange>
          </w:tcPr>
          <w:p w14:paraId="69F0B235" w14:textId="77777777" w:rsidR="003A0CB9" w:rsidRPr="00C60258" w:rsidRDefault="003A0CB9" w:rsidP="003A0CB9">
            <w:pPr>
              <w:pStyle w:val="CommentText"/>
              <w:jc w:val="center"/>
              <w:rPr>
                <w:rFonts w:cs="Arial"/>
                <w:rPrChange w:id="375" w:author="Author" w:date="2024-06-12T08:48:00Z">
                  <w:rPr>
                    <w:rFonts w:cs="Arial"/>
                    <w:sz w:val="22"/>
                  </w:rPr>
                </w:rPrChange>
              </w:rPr>
            </w:pPr>
            <w:r w:rsidRPr="00C60258">
              <w:rPr>
                <w:rFonts w:cs="Arial"/>
                <w:rPrChange w:id="376" w:author="Author" w:date="2024-06-12T08:48:00Z">
                  <w:rPr>
                    <w:rFonts w:cs="Arial"/>
                    <w:sz w:val="22"/>
                  </w:rPr>
                </w:rPrChange>
              </w:rPr>
              <w:t>24,750</w:t>
            </w:r>
          </w:p>
        </w:tc>
      </w:tr>
      <w:tr w:rsidR="003A0CB9" w:rsidRPr="006E461F" w14:paraId="161C28D7" w14:textId="77777777" w:rsidTr="00C60258">
        <w:trPr>
          <w:trHeight w:val="154"/>
          <w:trPrChange w:id="377" w:author="Author" w:date="2024-06-12T08:50:00Z">
            <w:trPr>
              <w:trHeight w:val="154"/>
            </w:trPr>
          </w:trPrChange>
        </w:trPr>
        <w:tc>
          <w:tcPr>
            <w:tcW w:w="629" w:type="dxa"/>
            <w:tcBorders>
              <w:top w:val="nil"/>
              <w:left w:val="single" w:sz="4" w:space="0" w:color="auto"/>
              <w:bottom w:val="nil"/>
              <w:right w:val="nil"/>
            </w:tcBorders>
            <w:vAlign w:val="center"/>
            <w:tcPrChange w:id="378" w:author="Author" w:date="2024-06-12T08:50:00Z">
              <w:tcPr>
                <w:tcW w:w="629" w:type="dxa"/>
                <w:tcBorders>
                  <w:top w:val="nil"/>
                  <w:left w:val="single" w:sz="4" w:space="0" w:color="auto"/>
                  <w:bottom w:val="nil"/>
                  <w:right w:val="nil"/>
                </w:tcBorders>
                <w:vAlign w:val="center"/>
              </w:tcPr>
            </w:tcPrChange>
          </w:tcPr>
          <w:p w14:paraId="3C6CEE9C" w14:textId="77777777" w:rsidR="003A0CB9" w:rsidRPr="00C60258" w:rsidRDefault="003A0CB9" w:rsidP="003A0CB9">
            <w:pPr>
              <w:jc w:val="center"/>
              <w:rPr>
                <w:rFonts w:ascii="Arial" w:hAnsi="Arial"/>
                <w:rPrChange w:id="379" w:author="Author" w:date="2024-06-12T08:48:00Z">
                  <w:rPr>
                    <w:rFonts w:ascii="Arial" w:hAnsi="Arial"/>
                    <w:sz w:val="22"/>
                  </w:rPr>
                </w:rPrChange>
              </w:rPr>
            </w:pPr>
            <w:r w:rsidRPr="00C60258">
              <w:rPr>
                <w:rFonts w:ascii="Arial" w:hAnsi="Arial"/>
                <w:rPrChange w:id="380" w:author="Author" w:date="2024-06-12T08:48:00Z">
                  <w:rPr>
                    <w:rFonts w:ascii="Arial" w:hAnsi="Arial"/>
                    <w:sz w:val="22"/>
                  </w:rPr>
                </w:rPrChange>
              </w:rPr>
              <w:t>May</w:t>
            </w:r>
          </w:p>
        </w:tc>
        <w:tc>
          <w:tcPr>
            <w:tcW w:w="1226" w:type="dxa"/>
            <w:tcBorders>
              <w:top w:val="nil"/>
              <w:left w:val="single" w:sz="4" w:space="0" w:color="auto"/>
              <w:bottom w:val="nil"/>
              <w:right w:val="nil"/>
            </w:tcBorders>
            <w:vAlign w:val="center"/>
            <w:tcPrChange w:id="381" w:author="Author" w:date="2024-06-12T08:50:00Z">
              <w:tcPr>
                <w:tcW w:w="1226" w:type="dxa"/>
                <w:tcBorders>
                  <w:top w:val="nil"/>
                  <w:left w:val="single" w:sz="4" w:space="0" w:color="auto"/>
                  <w:bottom w:val="nil"/>
                  <w:right w:val="nil"/>
                </w:tcBorders>
                <w:vAlign w:val="center"/>
              </w:tcPr>
            </w:tcPrChange>
          </w:tcPr>
          <w:p w14:paraId="3A0A9D54" w14:textId="77777777" w:rsidR="003A0CB9" w:rsidRPr="00C60258" w:rsidRDefault="003A0CB9" w:rsidP="003A0CB9">
            <w:pPr>
              <w:pStyle w:val="FootnoteText"/>
              <w:jc w:val="center"/>
              <w:rPr>
                <w:rPrChange w:id="382" w:author="Author" w:date="2024-06-12T08:48:00Z">
                  <w:rPr>
                    <w:sz w:val="22"/>
                  </w:rPr>
                </w:rPrChange>
              </w:rPr>
            </w:pPr>
            <w:r w:rsidRPr="00C60258">
              <w:rPr>
                <w:rPrChange w:id="383" w:author="Author" w:date="2024-06-12T08:48:00Z">
                  <w:rPr>
                    <w:sz w:val="22"/>
                  </w:rPr>
                </w:rPrChange>
              </w:rPr>
              <w:t>12,000</w:t>
            </w:r>
          </w:p>
        </w:tc>
        <w:tc>
          <w:tcPr>
            <w:tcW w:w="1226" w:type="dxa"/>
            <w:tcBorders>
              <w:top w:val="nil"/>
              <w:left w:val="single" w:sz="4" w:space="0" w:color="auto"/>
              <w:bottom w:val="nil"/>
            </w:tcBorders>
            <w:tcPrChange w:id="384" w:author="Author" w:date="2024-06-12T08:50:00Z">
              <w:tcPr>
                <w:tcW w:w="1226" w:type="dxa"/>
                <w:tcBorders>
                  <w:top w:val="nil"/>
                  <w:left w:val="single" w:sz="4" w:space="0" w:color="auto"/>
                  <w:bottom w:val="nil"/>
                </w:tcBorders>
              </w:tcPr>
            </w:tcPrChange>
          </w:tcPr>
          <w:p w14:paraId="4442845F" w14:textId="77777777" w:rsidR="003A0CB9" w:rsidRPr="00C60258" w:rsidRDefault="003A0CB9" w:rsidP="003A0CB9">
            <w:pPr>
              <w:jc w:val="center"/>
              <w:rPr>
                <w:rFonts w:ascii="Arial" w:hAnsi="Arial"/>
                <w:rPrChange w:id="385" w:author="Author" w:date="2024-06-12T08:48:00Z">
                  <w:rPr>
                    <w:rFonts w:ascii="Arial" w:hAnsi="Arial"/>
                    <w:sz w:val="22"/>
                  </w:rPr>
                </w:rPrChange>
              </w:rPr>
            </w:pPr>
            <w:r w:rsidRPr="00C60258">
              <w:rPr>
                <w:rFonts w:ascii="Arial" w:hAnsi="Arial"/>
                <w:rPrChange w:id="38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387" w:author="Author" w:date="2024-06-12T08:50:00Z">
              <w:tcPr>
                <w:tcW w:w="1227" w:type="dxa"/>
                <w:tcBorders>
                  <w:top w:val="nil"/>
                  <w:left w:val="single" w:sz="4" w:space="0" w:color="auto"/>
                  <w:bottom w:val="nil"/>
                  <w:right w:val="single" w:sz="4" w:space="0" w:color="auto"/>
                </w:tcBorders>
              </w:tcPr>
            </w:tcPrChange>
          </w:tcPr>
          <w:p w14:paraId="46DCF6B8" w14:textId="77777777" w:rsidR="003A0CB9" w:rsidRPr="00C60258" w:rsidRDefault="003A0CB9" w:rsidP="003A0CB9">
            <w:pPr>
              <w:jc w:val="center"/>
              <w:rPr>
                <w:rFonts w:ascii="Arial" w:hAnsi="Arial"/>
                <w:rPrChange w:id="388" w:author="Author" w:date="2024-06-12T08:48:00Z">
                  <w:rPr>
                    <w:rFonts w:ascii="Arial" w:hAnsi="Arial"/>
                    <w:sz w:val="22"/>
                  </w:rPr>
                </w:rPrChange>
              </w:rPr>
            </w:pPr>
            <w:r w:rsidRPr="00C60258">
              <w:rPr>
                <w:rFonts w:ascii="Arial" w:hAnsi="Arial"/>
                <w:rPrChange w:id="3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390" w:author="Author" w:date="2024-06-12T08:50:00Z">
              <w:tcPr>
                <w:tcW w:w="1226" w:type="dxa"/>
                <w:tcBorders>
                  <w:top w:val="nil"/>
                  <w:left w:val="single" w:sz="4" w:space="0" w:color="auto"/>
                  <w:bottom w:val="nil"/>
                  <w:right w:val="single" w:sz="4" w:space="0" w:color="auto"/>
                </w:tcBorders>
              </w:tcPr>
            </w:tcPrChange>
          </w:tcPr>
          <w:p w14:paraId="25F1D241" w14:textId="77777777" w:rsidR="003A0CB9" w:rsidRPr="00C60258" w:rsidRDefault="003A0CB9" w:rsidP="003A0CB9">
            <w:pPr>
              <w:jc w:val="center"/>
              <w:rPr>
                <w:rFonts w:ascii="Arial" w:hAnsi="Arial" w:cs="Arial"/>
                <w:rPrChange w:id="391" w:author="Author" w:date="2024-06-12T08:48:00Z">
                  <w:rPr>
                    <w:rFonts w:ascii="Arial" w:hAnsi="Arial" w:cs="Arial"/>
                    <w:sz w:val="22"/>
                  </w:rPr>
                </w:rPrChange>
              </w:rPr>
            </w:pPr>
            <w:r w:rsidRPr="00C60258">
              <w:rPr>
                <w:rFonts w:ascii="Arial" w:hAnsi="Arial" w:cs="Arial"/>
                <w:rPrChange w:id="392" w:author="Author" w:date="2024-06-12T08:48:00Z">
                  <w:rPr>
                    <w:rFonts w:ascii="Arial" w:hAnsi="Arial" w:cs="Arial"/>
                    <w:sz w:val="22"/>
                  </w:rPr>
                </w:rPrChange>
              </w:rPr>
              <w:t>(250)</w:t>
            </w:r>
          </w:p>
        </w:tc>
        <w:tc>
          <w:tcPr>
            <w:tcW w:w="1332" w:type="dxa"/>
            <w:tcBorders>
              <w:top w:val="nil"/>
              <w:left w:val="single" w:sz="4" w:space="0" w:color="auto"/>
              <w:bottom w:val="nil"/>
            </w:tcBorders>
            <w:tcPrChange w:id="393" w:author="Author" w:date="2024-06-12T08:50:00Z">
              <w:tcPr>
                <w:tcW w:w="1227" w:type="dxa"/>
                <w:tcBorders>
                  <w:top w:val="nil"/>
                  <w:left w:val="single" w:sz="4" w:space="0" w:color="auto"/>
                  <w:bottom w:val="nil"/>
                </w:tcBorders>
              </w:tcPr>
            </w:tcPrChange>
          </w:tcPr>
          <w:p w14:paraId="491BC02F" w14:textId="77777777" w:rsidR="003A0CB9" w:rsidRPr="00C60258" w:rsidRDefault="003A0CB9" w:rsidP="003A0CB9">
            <w:pPr>
              <w:jc w:val="center"/>
              <w:rPr>
                <w:rFonts w:ascii="Arial" w:hAnsi="Arial"/>
                <w:rPrChange w:id="394" w:author="Author" w:date="2024-06-12T08:48:00Z">
                  <w:rPr>
                    <w:rFonts w:ascii="Arial" w:hAnsi="Arial"/>
                    <w:sz w:val="22"/>
                  </w:rPr>
                </w:rPrChange>
              </w:rPr>
            </w:pPr>
            <w:r w:rsidRPr="00C60258">
              <w:rPr>
                <w:rFonts w:ascii="Arial" w:hAnsi="Arial"/>
                <w:rPrChange w:id="395" w:author="Author" w:date="2024-06-12T08:48:00Z">
                  <w:rPr>
                    <w:rFonts w:ascii="Arial" w:hAnsi="Arial"/>
                    <w:sz w:val="22"/>
                  </w:rPr>
                </w:rPrChange>
              </w:rPr>
              <w:t>15,000,000</w:t>
            </w:r>
          </w:p>
        </w:tc>
        <w:tc>
          <w:tcPr>
            <w:tcW w:w="1226" w:type="dxa"/>
            <w:tcBorders>
              <w:top w:val="nil"/>
              <w:left w:val="single" w:sz="4" w:space="0" w:color="auto"/>
              <w:bottom w:val="nil"/>
            </w:tcBorders>
            <w:tcPrChange w:id="396" w:author="Author" w:date="2024-06-12T08:50:00Z">
              <w:tcPr>
                <w:tcW w:w="1226" w:type="dxa"/>
                <w:tcBorders>
                  <w:top w:val="nil"/>
                  <w:left w:val="single" w:sz="4" w:space="0" w:color="auto"/>
                  <w:bottom w:val="nil"/>
                </w:tcBorders>
              </w:tcPr>
            </w:tcPrChange>
          </w:tcPr>
          <w:p w14:paraId="48A8AA3C" w14:textId="77777777" w:rsidR="003A0CB9" w:rsidRPr="00C60258" w:rsidRDefault="003A0CB9" w:rsidP="003A0CB9">
            <w:pPr>
              <w:jc w:val="center"/>
              <w:rPr>
                <w:rFonts w:ascii="Arial" w:hAnsi="Arial"/>
                <w:rPrChange w:id="397" w:author="Author" w:date="2024-06-12T08:48:00Z">
                  <w:rPr>
                    <w:rFonts w:ascii="Arial" w:hAnsi="Arial"/>
                    <w:sz w:val="22"/>
                  </w:rPr>
                </w:rPrChange>
              </w:rPr>
            </w:pPr>
            <w:r w:rsidRPr="00C60258">
              <w:rPr>
                <w:rFonts w:ascii="Arial" w:hAnsi="Arial"/>
                <w:rPrChange w:id="398"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399" w:author="Author" w:date="2024-06-12T08:50:00Z">
              <w:tcPr>
                <w:tcW w:w="1227" w:type="dxa"/>
                <w:tcBorders>
                  <w:top w:val="nil"/>
                  <w:left w:val="single" w:sz="4" w:space="0" w:color="auto"/>
                  <w:bottom w:val="nil"/>
                </w:tcBorders>
                <w:vAlign w:val="center"/>
              </w:tcPr>
            </w:tcPrChange>
          </w:tcPr>
          <w:p w14:paraId="09978D80" w14:textId="77777777" w:rsidR="003A0CB9" w:rsidRPr="00C60258" w:rsidRDefault="003A0CB9" w:rsidP="003A0CB9">
            <w:pPr>
              <w:jc w:val="center"/>
              <w:rPr>
                <w:rFonts w:ascii="Arial" w:hAnsi="Arial" w:cs="Arial"/>
                <w:rPrChange w:id="400" w:author="Author" w:date="2024-06-12T08:48:00Z">
                  <w:rPr>
                    <w:rFonts w:ascii="Arial" w:hAnsi="Arial" w:cs="Arial"/>
                    <w:sz w:val="22"/>
                  </w:rPr>
                </w:rPrChange>
              </w:rPr>
            </w:pPr>
            <w:r w:rsidRPr="00C60258">
              <w:rPr>
                <w:rFonts w:ascii="Arial" w:hAnsi="Arial" w:cs="Arial"/>
                <w:rPrChange w:id="401" w:author="Author" w:date="2024-06-12T08:48:00Z">
                  <w:rPr>
                    <w:rFonts w:ascii="Arial" w:hAnsi="Arial" w:cs="Arial"/>
                    <w:sz w:val="22"/>
                  </w:rPr>
                </w:rPrChange>
              </w:rPr>
              <w:t>24,750</w:t>
            </w:r>
          </w:p>
        </w:tc>
      </w:tr>
      <w:tr w:rsidR="003A0CB9" w:rsidRPr="006E461F" w14:paraId="21F0B4B3" w14:textId="77777777" w:rsidTr="00C60258">
        <w:trPr>
          <w:trHeight w:val="154"/>
          <w:trPrChange w:id="402" w:author="Author" w:date="2024-06-12T08:50:00Z">
            <w:trPr>
              <w:trHeight w:val="154"/>
            </w:trPr>
          </w:trPrChange>
        </w:trPr>
        <w:tc>
          <w:tcPr>
            <w:tcW w:w="629" w:type="dxa"/>
            <w:tcBorders>
              <w:top w:val="nil"/>
              <w:left w:val="single" w:sz="4" w:space="0" w:color="auto"/>
              <w:bottom w:val="nil"/>
              <w:right w:val="nil"/>
            </w:tcBorders>
            <w:vAlign w:val="center"/>
            <w:tcPrChange w:id="403" w:author="Author" w:date="2024-06-12T08:50:00Z">
              <w:tcPr>
                <w:tcW w:w="629" w:type="dxa"/>
                <w:tcBorders>
                  <w:top w:val="nil"/>
                  <w:left w:val="single" w:sz="4" w:space="0" w:color="auto"/>
                  <w:bottom w:val="nil"/>
                  <w:right w:val="nil"/>
                </w:tcBorders>
                <w:vAlign w:val="center"/>
              </w:tcPr>
            </w:tcPrChange>
          </w:tcPr>
          <w:p w14:paraId="51578291" w14:textId="77777777" w:rsidR="003A0CB9" w:rsidRPr="00C60258" w:rsidRDefault="003A0CB9" w:rsidP="003A0CB9">
            <w:pPr>
              <w:jc w:val="center"/>
              <w:rPr>
                <w:rFonts w:ascii="Arial" w:hAnsi="Arial"/>
                <w:rPrChange w:id="404" w:author="Author" w:date="2024-06-12T08:48:00Z">
                  <w:rPr>
                    <w:rFonts w:ascii="Arial" w:hAnsi="Arial"/>
                    <w:sz w:val="22"/>
                  </w:rPr>
                </w:rPrChange>
              </w:rPr>
            </w:pPr>
            <w:r w:rsidRPr="00C60258">
              <w:rPr>
                <w:rFonts w:ascii="Arial" w:hAnsi="Arial"/>
                <w:rPrChange w:id="405" w:author="Author" w:date="2024-06-12T08:48:00Z">
                  <w:rPr>
                    <w:rFonts w:ascii="Arial" w:hAnsi="Arial"/>
                    <w:sz w:val="22"/>
                  </w:rPr>
                </w:rPrChange>
              </w:rPr>
              <w:t>Jun</w:t>
            </w:r>
          </w:p>
        </w:tc>
        <w:tc>
          <w:tcPr>
            <w:tcW w:w="1226" w:type="dxa"/>
            <w:tcBorders>
              <w:top w:val="nil"/>
              <w:left w:val="single" w:sz="4" w:space="0" w:color="auto"/>
              <w:bottom w:val="nil"/>
              <w:right w:val="nil"/>
            </w:tcBorders>
            <w:vAlign w:val="center"/>
            <w:tcPrChange w:id="406" w:author="Author" w:date="2024-06-12T08:50:00Z">
              <w:tcPr>
                <w:tcW w:w="1226" w:type="dxa"/>
                <w:tcBorders>
                  <w:top w:val="nil"/>
                  <w:left w:val="single" w:sz="4" w:space="0" w:color="auto"/>
                  <w:bottom w:val="nil"/>
                  <w:right w:val="nil"/>
                </w:tcBorders>
                <w:vAlign w:val="center"/>
              </w:tcPr>
            </w:tcPrChange>
          </w:tcPr>
          <w:p w14:paraId="2538D2F0" w14:textId="77777777" w:rsidR="003A0CB9" w:rsidRPr="00C60258" w:rsidRDefault="003A0CB9" w:rsidP="003A0CB9">
            <w:pPr>
              <w:jc w:val="center"/>
              <w:rPr>
                <w:rFonts w:ascii="Arial" w:hAnsi="Arial"/>
                <w:rPrChange w:id="407" w:author="Author" w:date="2024-06-12T08:48:00Z">
                  <w:rPr>
                    <w:rFonts w:ascii="Arial" w:hAnsi="Arial"/>
                    <w:sz w:val="22"/>
                  </w:rPr>
                </w:rPrChange>
              </w:rPr>
            </w:pPr>
            <w:r w:rsidRPr="00C60258">
              <w:rPr>
                <w:rFonts w:ascii="Arial" w:hAnsi="Arial"/>
                <w:rPrChange w:id="408" w:author="Author" w:date="2024-06-12T08:48:00Z">
                  <w:rPr>
                    <w:rFonts w:ascii="Arial" w:hAnsi="Arial"/>
                    <w:sz w:val="22"/>
                  </w:rPr>
                </w:rPrChange>
              </w:rPr>
              <w:t>12,000</w:t>
            </w:r>
          </w:p>
        </w:tc>
        <w:tc>
          <w:tcPr>
            <w:tcW w:w="1226" w:type="dxa"/>
            <w:tcBorders>
              <w:top w:val="nil"/>
              <w:left w:val="single" w:sz="4" w:space="0" w:color="auto"/>
              <w:bottom w:val="nil"/>
            </w:tcBorders>
            <w:tcPrChange w:id="409" w:author="Author" w:date="2024-06-12T08:50:00Z">
              <w:tcPr>
                <w:tcW w:w="1226" w:type="dxa"/>
                <w:tcBorders>
                  <w:top w:val="nil"/>
                  <w:left w:val="single" w:sz="4" w:space="0" w:color="auto"/>
                  <w:bottom w:val="nil"/>
                </w:tcBorders>
              </w:tcPr>
            </w:tcPrChange>
          </w:tcPr>
          <w:p w14:paraId="100107FF" w14:textId="77777777" w:rsidR="003A0CB9" w:rsidRPr="00C60258" w:rsidRDefault="003A0CB9" w:rsidP="003A0CB9">
            <w:pPr>
              <w:jc w:val="center"/>
              <w:rPr>
                <w:rFonts w:ascii="Arial" w:hAnsi="Arial"/>
                <w:rPrChange w:id="410" w:author="Author" w:date="2024-06-12T08:48:00Z">
                  <w:rPr>
                    <w:rFonts w:ascii="Arial" w:hAnsi="Arial"/>
                    <w:sz w:val="22"/>
                  </w:rPr>
                </w:rPrChange>
              </w:rPr>
            </w:pPr>
            <w:r w:rsidRPr="00C60258">
              <w:rPr>
                <w:rFonts w:ascii="Arial" w:hAnsi="Arial"/>
                <w:rPrChange w:id="41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12" w:author="Author" w:date="2024-06-12T08:50:00Z">
              <w:tcPr>
                <w:tcW w:w="1227" w:type="dxa"/>
                <w:tcBorders>
                  <w:top w:val="nil"/>
                  <w:left w:val="single" w:sz="4" w:space="0" w:color="auto"/>
                  <w:bottom w:val="nil"/>
                  <w:right w:val="single" w:sz="4" w:space="0" w:color="auto"/>
                </w:tcBorders>
              </w:tcPr>
            </w:tcPrChange>
          </w:tcPr>
          <w:p w14:paraId="129C8E11" w14:textId="77777777" w:rsidR="003A0CB9" w:rsidRPr="00C60258" w:rsidRDefault="003A0CB9" w:rsidP="003A0CB9">
            <w:pPr>
              <w:jc w:val="center"/>
              <w:rPr>
                <w:rFonts w:ascii="Arial" w:hAnsi="Arial"/>
                <w:rPrChange w:id="413" w:author="Author" w:date="2024-06-12T08:48:00Z">
                  <w:rPr>
                    <w:rFonts w:ascii="Arial" w:hAnsi="Arial"/>
                    <w:sz w:val="22"/>
                  </w:rPr>
                </w:rPrChange>
              </w:rPr>
            </w:pPr>
            <w:r w:rsidRPr="00C60258">
              <w:rPr>
                <w:rFonts w:ascii="Arial" w:hAnsi="Arial"/>
                <w:rPrChange w:id="4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15" w:author="Author" w:date="2024-06-12T08:50:00Z">
              <w:tcPr>
                <w:tcW w:w="1226" w:type="dxa"/>
                <w:tcBorders>
                  <w:top w:val="nil"/>
                  <w:left w:val="single" w:sz="4" w:space="0" w:color="auto"/>
                  <w:bottom w:val="nil"/>
                  <w:right w:val="single" w:sz="4" w:space="0" w:color="auto"/>
                </w:tcBorders>
              </w:tcPr>
            </w:tcPrChange>
          </w:tcPr>
          <w:p w14:paraId="1B02E025" w14:textId="77777777" w:rsidR="003A0CB9" w:rsidRPr="00C60258" w:rsidRDefault="003A0CB9" w:rsidP="003A0CB9">
            <w:pPr>
              <w:jc w:val="center"/>
              <w:rPr>
                <w:rFonts w:ascii="Arial" w:hAnsi="Arial" w:cs="Arial"/>
                <w:rPrChange w:id="416" w:author="Author" w:date="2024-06-12T08:48:00Z">
                  <w:rPr>
                    <w:rFonts w:ascii="Arial" w:hAnsi="Arial" w:cs="Arial"/>
                    <w:sz w:val="22"/>
                  </w:rPr>
                </w:rPrChange>
              </w:rPr>
            </w:pPr>
            <w:r w:rsidRPr="00C60258">
              <w:rPr>
                <w:rFonts w:ascii="Arial" w:hAnsi="Arial" w:cs="Arial"/>
                <w:rPrChange w:id="417" w:author="Author" w:date="2024-06-12T08:48:00Z">
                  <w:rPr>
                    <w:rFonts w:ascii="Arial" w:hAnsi="Arial" w:cs="Arial"/>
                    <w:sz w:val="22"/>
                  </w:rPr>
                </w:rPrChange>
              </w:rPr>
              <w:t>(250)</w:t>
            </w:r>
          </w:p>
        </w:tc>
        <w:tc>
          <w:tcPr>
            <w:tcW w:w="1332" w:type="dxa"/>
            <w:tcBorders>
              <w:top w:val="nil"/>
              <w:left w:val="single" w:sz="4" w:space="0" w:color="auto"/>
              <w:bottom w:val="nil"/>
            </w:tcBorders>
            <w:tcPrChange w:id="418" w:author="Author" w:date="2024-06-12T08:50:00Z">
              <w:tcPr>
                <w:tcW w:w="1227" w:type="dxa"/>
                <w:tcBorders>
                  <w:top w:val="nil"/>
                  <w:left w:val="single" w:sz="4" w:space="0" w:color="auto"/>
                  <w:bottom w:val="nil"/>
                </w:tcBorders>
              </w:tcPr>
            </w:tcPrChange>
          </w:tcPr>
          <w:p w14:paraId="585DA73C" w14:textId="77777777" w:rsidR="003A0CB9" w:rsidRPr="00C60258" w:rsidRDefault="003A0CB9" w:rsidP="003A0CB9">
            <w:pPr>
              <w:jc w:val="center"/>
              <w:rPr>
                <w:rFonts w:ascii="Arial" w:hAnsi="Arial"/>
                <w:rPrChange w:id="419" w:author="Author" w:date="2024-06-12T08:48:00Z">
                  <w:rPr>
                    <w:rFonts w:ascii="Arial" w:hAnsi="Arial"/>
                    <w:sz w:val="22"/>
                  </w:rPr>
                </w:rPrChange>
              </w:rPr>
            </w:pPr>
            <w:r w:rsidRPr="00C60258">
              <w:rPr>
                <w:rFonts w:ascii="Arial" w:hAnsi="Arial"/>
                <w:rPrChange w:id="420" w:author="Author" w:date="2024-06-12T08:48:00Z">
                  <w:rPr>
                    <w:rFonts w:ascii="Arial" w:hAnsi="Arial"/>
                    <w:sz w:val="22"/>
                  </w:rPr>
                </w:rPrChange>
              </w:rPr>
              <w:t>15,000,000</w:t>
            </w:r>
          </w:p>
        </w:tc>
        <w:tc>
          <w:tcPr>
            <w:tcW w:w="1226" w:type="dxa"/>
            <w:tcBorders>
              <w:top w:val="nil"/>
              <w:left w:val="single" w:sz="4" w:space="0" w:color="auto"/>
              <w:bottom w:val="nil"/>
            </w:tcBorders>
            <w:tcPrChange w:id="421" w:author="Author" w:date="2024-06-12T08:50:00Z">
              <w:tcPr>
                <w:tcW w:w="1226" w:type="dxa"/>
                <w:tcBorders>
                  <w:top w:val="nil"/>
                  <w:left w:val="single" w:sz="4" w:space="0" w:color="auto"/>
                  <w:bottom w:val="nil"/>
                </w:tcBorders>
              </w:tcPr>
            </w:tcPrChange>
          </w:tcPr>
          <w:p w14:paraId="1BE580B1" w14:textId="77777777" w:rsidR="003A0CB9" w:rsidRPr="00C60258" w:rsidRDefault="003A0CB9" w:rsidP="003A0CB9">
            <w:pPr>
              <w:jc w:val="center"/>
              <w:rPr>
                <w:rFonts w:ascii="Arial" w:hAnsi="Arial"/>
                <w:rPrChange w:id="422" w:author="Author" w:date="2024-06-12T08:48:00Z">
                  <w:rPr>
                    <w:rFonts w:ascii="Arial" w:hAnsi="Arial"/>
                    <w:sz w:val="22"/>
                  </w:rPr>
                </w:rPrChange>
              </w:rPr>
            </w:pPr>
            <w:r w:rsidRPr="00C60258">
              <w:rPr>
                <w:rFonts w:ascii="Arial" w:hAnsi="Arial"/>
                <w:rPrChange w:id="423"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424" w:author="Author" w:date="2024-06-12T08:50:00Z">
              <w:tcPr>
                <w:tcW w:w="1227" w:type="dxa"/>
                <w:tcBorders>
                  <w:top w:val="nil"/>
                  <w:left w:val="single" w:sz="4" w:space="0" w:color="auto"/>
                  <w:bottom w:val="nil"/>
                </w:tcBorders>
                <w:vAlign w:val="center"/>
              </w:tcPr>
            </w:tcPrChange>
          </w:tcPr>
          <w:p w14:paraId="4E86BC40" w14:textId="77777777" w:rsidR="003A0CB9" w:rsidRPr="00C60258" w:rsidRDefault="003A0CB9" w:rsidP="003A0CB9">
            <w:pPr>
              <w:jc w:val="center"/>
              <w:rPr>
                <w:rFonts w:ascii="Arial" w:hAnsi="Arial" w:cs="Arial"/>
                <w:rPrChange w:id="425" w:author="Author" w:date="2024-06-12T08:48:00Z">
                  <w:rPr>
                    <w:rFonts w:ascii="Arial" w:hAnsi="Arial" w:cs="Arial"/>
                    <w:sz w:val="22"/>
                  </w:rPr>
                </w:rPrChange>
              </w:rPr>
            </w:pPr>
            <w:r w:rsidRPr="00C60258">
              <w:rPr>
                <w:rFonts w:ascii="Arial" w:hAnsi="Arial" w:cs="Arial"/>
                <w:rPrChange w:id="426" w:author="Author" w:date="2024-06-12T08:48:00Z">
                  <w:rPr>
                    <w:rFonts w:ascii="Arial" w:hAnsi="Arial" w:cs="Arial"/>
                    <w:sz w:val="22"/>
                  </w:rPr>
                </w:rPrChange>
              </w:rPr>
              <w:t>24,750</w:t>
            </w:r>
          </w:p>
        </w:tc>
      </w:tr>
      <w:tr w:rsidR="003A0CB9" w:rsidRPr="006E461F" w14:paraId="1103DBAA" w14:textId="77777777" w:rsidTr="00C60258">
        <w:trPr>
          <w:trHeight w:val="154"/>
          <w:trPrChange w:id="427" w:author="Author" w:date="2024-06-12T08:50:00Z">
            <w:trPr>
              <w:trHeight w:val="154"/>
            </w:trPr>
          </w:trPrChange>
        </w:trPr>
        <w:tc>
          <w:tcPr>
            <w:tcW w:w="629" w:type="dxa"/>
            <w:tcBorders>
              <w:top w:val="nil"/>
              <w:left w:val="single" w:sz="4" w:space="0" w:color="auto"/>
              <w:bottom w:val="nil"/>
              <w:right w:val="nil"/>
            </w:tcBorders>
            <w:vAlign w:val="center"/>
            <w:tcPrChange w:id="428" w:author="Author" w:date="2024-06-12T08:50:00Z">
              <w:tcPr>
                <w:tcW w:w="629" w:type="dxa"/>
                <w:tcBorders>
                  <w:top w:val="nil"/>
                  <w:left w:val="single" w:sz="4" w:space="0" w:color="auto"/>
                  <w:bottom w:val="nil"/>
                  <w:right w:val="nil"/>
                </w:tcBorders>
                <w:vAlign w:val="center"/>
              </w:tcPr>
            </w:tcPrChange>
          </w:tcPr>
          <w:p w14:paraId="2A50FB83" w14:textId="77777777" w:rsidR="003A0CB9" w:rsidRPr="00C60258" w:rsidRDefault="003A0CB9" w:rsidP="003A0CB9">
            <w:pPr>
              <w:jc w:val="center"/>
              <w:rPr>
                <w:rFonts w:ascii="Arial" w:hAnsi="Arial"/>
                <w:rPrChange w:id="429" w:author="Author" w:date="2024-06-12T08:48:00Z">
                  <w:rPr>
                    <w:rFonts w:ascii="Arial" w:hAnsi="Arial"/>
                    <w:sz w:val="22"/>
                  </w:rPr>
                </w:rPrChange>
              </w:rPr>
            </w:pPr>
            <w:r w:rsidRPr="00C60258">
              <w:rPr>
                <w:rFonts w:ascii="Arial" w:hAnsi="Arial"/>
                <w:rPrChange w:id="430" w:author="Author" w:date="2024-06-12T08:48:00Z">
                  <w:rPr>
                    <w:rFonts w:ascii="Arial" w:hAnsi="Arial"/>
                    <w:sz w:val="22"/>
                  </w:rPr>
                </w:rPrChange>
              </w:rPr>
              <w:t>Jul</w:t>
            </w:r>
          </w:p>
        </w:tc>
        <w:tc>
          <w:tcPr>
            <w:tcW w:w="1226" w:type="dxa"/>
            <w:tcBorders>
              <w:top w:val="nil"/>
              <w:left w:val="single" w:sz="4" w:space="0" w:color="auto"/>
              <w:bottom w:val="nil"/>
              <w:right w:val="nil"/>
            </w:tcBorders>
            <w:vAlign w:val="center"/>
            <w:tcPrChange w:id="431" w:author="Author" w:date="2024-06-12T08:50:00Z">
              <w:tcPr>
                <w:tcW w:w="1226" w:type="dxa"/>
                <w:tcBorders>
                  <w:top w:val="nil"/>
                  <w:left w:val="single" w:sz="4" w:space="0" w:color="auto"/>
                  <w:bottom w:val="nil"/>
                  <w:right w:val="nil"/>
                </w:tcBorders>
                <w:vAlign w:val="center"/>
              </w:tcPr>
            </w:tcPrChange>
          </w:tcPr>
          <w:p w14:paraId="7FCDAB2D" w14:textId="77777777" w:rsidR="003A0CB9" w:rsidRPr="00C60258" w:rsidRDefault="003A0CB9" w:rsidP="003A0CB9">
            <w:pPr>
              <w:jc w:val="center"/>
              <w:rPr>
                <w:rFonts w:ascii="Arial" w:hAnsi="Arial"/>
                <w:rPrChange w:id="432" w:author="Author" w:date="2024-06-12T08:48:00Z">
                  <w:rPr>
                    <w:rFonts w:ascii="Arial" w:hAnsi="Arial"/>
                    <w:sz w:val="22"/>
                  </w:rPr>
                </w:rPrChange>
              </w:rPr>
            </w:pPr>
            <w:r w:rsidRPr="00C60258">
              <w:rPr>
                <w:rFonts w:ascii="Arial" w:hAnsi="Arial"/>
                <w:rPrChange w:id="433" w:author="Author" w:date="2024-06-12T08:48:00Z">
                  <w:rPr>
                    <w:rFonts w:ascii="Arial" w:hAnsi="Arial"/>
                    <w:sz w:val="22"/>
                  </w:rPr>
                </w:rPrChange>
              </w:rPr>
              <w:t>12,000</w:t>
            </w:r>
          </w:p>
        </w:tc>
        <w:tc>
          <w:tcPr>
            <w:tcW w:w="1226" w:type="dxa"/>
            <w:tcBorders>
              <w:top w:val="nil"/>
              <w:left w:val="single" w:sz="4" w:space="0" w:color="auto"/>
              <w:bottom w:val="nil"/>
            </w:tcBorders>
            <w:tcPrChange w:id="434" w:author="Author" w:date="2024-06-12T08:50:00Z">
              <w:tcPr>
                <w:tcW w:w="1226" w:type="dxa"/>
                <w:tcBorders>
                  <w:top w:val="nil"/>
                  <w:left w:val="single" w:sz="4" w:space="0" w:color="auto"/>
                  <w:bottom w:val="nil"/>
                </w:tcBorders>
              </w:tcPr>
            </w:tcPrChange>
          </w:tcPr>
          <w:p w14:paraId="102CCE58" w14:textId="77777777" w:rsidR="003A0CB9" w:rsidRPr="00C60258" w:rsidRDefault="003A0CB9" w:rsidP="003A0CB9">
            <w:pPr>
              <w:jc w:val="center"/>
              <w:rPr>
                <w:rFonts w:ascii="Arial" w:hAnsi="Arial"/>
                <w:rPrChange w:id="435" w:author="Author" w:date="2024-06-12T08:48:00Z">
                  <w:rPr>
                    <w:rFonts w:ascii="Arial" w:hAnsi="Arial"/>
                    <w:sz w:val="22"/>
                  </w:rPr>
                </w:rPrChange>
              </w:rPr>
            </w:pPr>
            <w:r w:rsidRPr="00C60258">
              <w:rPr>
                <w:rFonts w:ascii="Arial" w:hAnsi="Arial"/>
                <w:rPrChange w:id="43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37" w:author="Author" w:date="2024-06-12T08:50:00Z">
              <w:tcPr>
                <w:tcW w:w="1227" w:type="dxa"/>
                <w:tcBorders>
                  <w:top w:val="nil"/>
                  <w:left w:val="single" w:sz="4" w:space="0" w:color="auto"/>
                  <w:bottom w:val="nil"/>
                  <w:right w:val="single" w:sz="4" w:space="0" w:color="auto"/>
                </w:tcBorders>
              </w:tcPr>
            </w:tcPrChange>
          </w:tcPr>
          <w:p w14:paraId="21F4B626" w14:textId="77777777" w:rsidR="003A0CB9" w:rsidRPr="00C60258" w:rsidRDefault="003A0CB9" w:rsidP="003A0CB9">
            <w:pPr>
              <w:jc w:val="center"/>
              <w:rPr>
                <w:rFonts w:ascii="Arial" w:hAnsi="Arial"/>
                <w:rPrChange w:id="438" w:author="Author" w:date="2024-06-12T08:48:00Z">
                  <w:rPr>
                    <w:rFonts w:ascii="Arial" w:hAnsi="Arial"/>
                    <w:sz w:val="22"/>
                  </w:rPr>
                </w:rPrChange>
              </w:rPr>
            </w:pPr>
            <w:r w:rsidRPr="00C60258">
              <w:rPr>
                <w:rFonts w:ascii="Arial" w:hAnsi="Arial"/>
                <w:rPrChange w:id="4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40" w:author="Author" w:date="2024-06-12T08:50:00Z">
              <w:tcPr>
                <w:tcW w:w="1226" w:type="dxa"/>
                <w:tcBorders>
                  <w:top w:val="nil"/>
                  <w:left w:val="single" w:sz="4" w:space="0" w:color="auto"/>
                  <w:bottom w:val="nil"/>
                  <w:right w:val="single" w:sz="4" w:space="0" w:color="auto"/>
                </w:tcBorders>
              </w:tcPr>
            </w:tcPrChange>
          </w:tcPr>
          <w:p w14:paraId="43FCA1C7" w14:textId="77777777" w:rsidR="003A0CB9" w:rsidRPr="00C60258" w:rsidRDefault="003A0CB9" w:rsidP="003A0CB9">
            <w:pPr>
              <w:jc w:val="center"/>
              <w:rPr>
                <w:rFonts w:ascii="Arial" w:hAnsi="Arial" w:cs="Arial"/>
                <w:rPrChange w:id="441" w:author="Author" w:date="2024-06-12T08:48:00Z">
                  <w:rPr>
                    <w:rFonts w:ascii="Arial" w:hAnsi="Arial" w:cs="Arial"/>
                    <w:sz w:val="22"/>
                  </w:rPr>
                </w:rPrChange>
              </w:rPr>
            </w:pPr>
            <w:r w:rsidRPr="00C60258">
              <w:rPr>
                <w:rFonts w:ascii="Arial" w:hAnsi="Arial" w:cs="Arial"/>
                <w:rPrChange w:id="442" w:author="Author" w:date="2024-06-12T08:48:00Z">
                  <w:rPr>
                    <w:rFonts w:ascii="Arial" w:hAnsi="Arial" w:cs="Arial"/>
                    <w:sz w:val="22"/>
                  </w:rPr>
                </w:rPrChange>
              </w:rPr>
              <w:t>(250)</w:t>
            </w:r>
          </w:p>
        </w:tc>
        <w:tc>
          <w:tcPr>
            <w:tcW w:w="1332" w:type="dxa"/>
            <w:tcBorders>
              <w:top w:val="nil"/>
              <w:left w:val="single" w:sz="4" w:space="0" w:color="auto"/>
              <w:bottom w:val="nil"/>
            </w:tcBorders>
            <w:tcPrChange w:id="443" w:author="Author" w:date="2024-06-12T08:50:00Z">
              <w:tcPr>
                <w:tcW w:w="1227" w:type="dxa"/>
                <w:tcBorders>
                  <w:top w:val="nil"/>
                  <w:left w:val="single" w:sz="4" w:space="0" w:color="auto"/>
                  <w:bottom w:val="nil"/>
                </w:tcBorders>
              </w:tcPr>
            </w:tcPrChange>
          </w:tcPr>
          <w:p w14:paraId="4DD71E31" w14:textId="77777777" w:rsidR="003A0CB9" w:rsidRPr="00C60258" w:rsidRDefault="003A0CB9" w:rsidP="003A0CB9">
            <w:pPr>
              <w:jc w:val="center"/>
              <w:rPr>
                <w:rFonts w:ascii="Arial" w:hAnsi="Arial"/>
                <w:rPrChange w:id="444" w:author="Author" w:date="2024-06-12T08:48:00Z">
                  <w:rPr>
                    <w:rFonts w:ascii="Arial" w:hAnsi="Arial"/>
                    <w:sz w:val="22"/>
                  </w:rPr>
                </w:rPrChange>
              </w:rPr>
            </w:pPr>
            <w:r w:rsidRPr="00C60258">
              <w:rPr>
                <w:rFonts w:ascii="Arial" w:hAnsi="Arial"/>
                <w:rPrChange w:id="445" w:author="Author" w:date="2024-06-12T08:48:00Z">
                  <w:rPr>
                    <w:rFonts w:ascii="Arial" w:hAnsi="Arial"/>
                    <w:sz w:val="22"/>
                  </w:rPr>
                </w:rPrChange>
              </w:rPr>
              <w:t>18,000,000</w:t>
            </w:r>
          </w:p>
        </w:tc>
        <w:tc>
          <w:tcPr>
            <w:tcW w:w="1226" w:type="dxa"/>
            <w:tcBorders>
              <w:top w:val="nil"/>
              <w:left w:val="single" w:sz="4" w:space="0" w:color="auto"/>
              <w:bottom w:val="nil"/>
            </w:tcBorders>
            <w:tcPrChange w:id="446" w:author="Author" w:date="2024-06-12T08:50:00Z">
              <w:tcPr>
                <w:tcW w:w="1226" w:type="dxa"/>
                <w:tcBorders>
                  <w:top w:val="nil"/>
                  <w:left w:val="single" w:sz="4" w:space="0" w:color="auto"/>
                  <w:bottom w:val="nil"/>
                </w:tcBorders>
              </w:tcPr>
            </w:tcPrChange>
          </w:tcPr>
          <w:p w14:paraId="50AE21E7" w14:textId="77777777" w:rsidR="003A0CB9" w:rsidRPr="00C60258" w:rsidRDefault="003A0CB9" w:rsidP="003A0CB9">
            <w:pPr>
              <w:jc w:val="center"/>
              <w:rPr>
                <w:rFonts w:ascii="Arial" w:hAnsi="Arial"/>
                <w:rPrChange w:id="447" w:author="Author" w:date="2024-06-12T08:48:00Z">
                  <w:rPr>
                    <w:rFonts w:ascii="Arial" w:hAnsi="Arial"/>
                    <w:sz w:val="22"/>
                  </w:rPr>
                </w:rPrChange>
              </w:rPr>
            </w:pPr>
            <w:r w:rsidRPr="00C60258">
              <w:rPr>
                <w:rFonts w:ascii="Arial" w:hAnsi="Arial"/>
                <w:rPrChange w:id="4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49" w:author="Author" w:date="2024-06-12T08:50:00Z">
              <w:tcPr>
                <w:tcW w:w="1227" w:type="dxa"/>
                <w:tcBorders>
                  <w:top w:val="nil"/>
                  <w:left w:val="single" w:sz="4" w:space="0" w:color="auto"/>
                  <w:bottom w:val="nil"/>
                </w:tcBorders>
                <w:vAlign w:val="center"/>
              </w:tcPr>
            </w:tcPrChange>
          </w:tcPr>
          <w:p w14:paraId="43578E88" w14:textId="77777777" w:rsidR="003A0CB9" w:rsidRPr="00C60258" w:rsidRDefault="003A0CB9" w:rsidP="003A0CB9">
            <w:pPr>
              <w:jc w:val="center"/>
              <w:rPr>
                <w:rFonts w:ascii="Arial" w:hAnsi="Arial" w:cs="Arial"/>
                <w:rPrChange w:id="450" w:author="Author" w:date="2024-06-12T08:48:00Z">
                  <w:rPr>
                    <w:rFonts w:ascii="Arial" w:hAnsi="Arial" w:cs="Arial"/>
                    <w:sz w:val="22"/>
                  </w:rPr>
                </w:rPrChange>
              </w:rPr>
            </w:pPr>
            <w:r w:rsidRPr="00C60258">
              <w:rPr>
                <w:rFonts w:ascii="Arial" w:hAnsi="Arial" w:cs="Arial"/>
                <w:rPrChange w:id="451" w:author="Author" w:date="2024-06-12T08:48:00Z">
                  <w:rPr>
                    <w:rFonts w:ascii="Arial" w:hAnsi="Arial" w:cs="Arial"/>
                    <w:sz w:val="22"/>
                  </w:rPr>
                </w:rPrChange>
              </w:rPr>
              <w:t>28,750</w:t>
            </w:r>
          </w:p>
        </w:tc>
      </w:tr>
      <w:tr w:rsidR="003A0CB9" w:rsidRPr="006E461F" w14:paraId="2D85EE85" w14:textId="77777777" w:rsidTr="00C60258">
        <w:trPr>
          <w:trHeight w:val="154"/>
          <w:trPrChange w:id="452" w:author="Author" w:date="2024-06-12T08:50:00Z">
            <w:trPr>
              <w:trHeight w:val="154"/>
            </w:trPr>
          </w:trPrChange>
        </w:trPr>
        <w:tc>
          <w:tcPr>
            <w:tcW w:w="629" w:type="dxa"/>
            <w:tcBorders>
              <w:top w:val="nil"/>
              <w:bottom w:val="nil"/>
              <w:right w:val="nil"/>
            </w:tcBorders>
            <w:vAlign w:val="center"/>
            <w:tcPrChange w:id="453" w:author="Author" w:date="2024-06-12T08:50:00Z">
              <w:tcPr>
                <w:tcW w:w="629" w:type="dxa"/>
                <w:tcBorders>
                  <w:top w:val="nil"/>
                  <w:bottom w:val="nil"/>
                  <w:right w:val="nil"/>
                </w:tcBorders>
                <w:vAlign w:val="center"/>
              </w:tcPr>
            </w:tcPrChange>
          </w:tcPr>
          <w:p w14:paraId="5C0EBD95" w14:textId="77777777" w:rsidR="003A0CB9" w:rsidRPr="00C60258" w:rsidRDefault="003A0CB9" w:rsidP="003A0CB9">
            <w:pPr>
              <w:jc w:val="center"/>
              <w:rPr>
                <w:rFonts w:ascii="Arial" w:hAnsi="Arial"/>
                <w:rPrChange w:id="454" w:author="Author" w:date="2024-06-12T08:48:00Z">
                  <w:rPr>
                    <w:rFonts w:ascii="Arial" w:hAnsi="Arial"/>
                    <w:sz w:val="22"/>
                  </w:rPr>
                </w:rPrChange>
              </w:rPr>
            </w:pPr>
            <w:r w:rsidRPr="00C60258">
              <w:rPr>
                <w:rFonts w:ascii="Arial" w:hAnsi="Arial"/>
                <w:rPrChange w:id="455" w:author="Author" w:date="2024-06-12T08:48:00Z">
                  <w:rPr>
                    <w:rFonts w:ascii="Arial" w:hAnsi="Arial"/>
                    <w:sz w:val="22"/>
                  </w:rPr>
                </w:rPrChange>
              </w:rPr>
              <w:t>Aug</w:t>
            </w:r>
          </w:p>
        </w:tc>
        <w:tc>
          <w:tcPr>
            <w:tcW w:w="1226" w:type="dxa"/>
            <w:tcBorders>
              <w:top w:val="nil"/>
              <w:left w:val="single" w:sz="4" w:space="0" w:color="auto"/>
              <w:bottom w:val="nil"/>
              <w:right w:val="nil"/>
            </w:tcBorders>
            <w:vAlign w:val="center"/>
            <w:tcPrChange w:id="456" w:author="Author" w:date="2024-06-12T08:50:00Z">
              <w:tcPr>
                <w:tcW w:w="1226" w:type="dxa"/>
                <w:tcBorders>
                  <w:top w:val="nil"/>
                  <w:left w:val="single" w:sz="4" w:space="0" w:color="auto"/>
                  <w:bottom w:val="nil"/>
                  <w:right w:val="nil"/>
                </w:tcBorders>
                <w:vAlign w:val="center"/>
              </w:tcPr>
            </w:tcPrChange>
          </w:tcPr>
          <w:p w14:paraId="3C8BD924" w14:textId="77777777" w:rsidR="003A0CB9" w:rsidRPr="00C60258" w:rsidRDefault="003A0CB9" w:rsidP="003A0CB9">
            <w:pPr>
              <w:pStyle w:val="CommentText"/>
              <w:jc w:val="center"/>
              <w:rPr>
                <w:rPrChange w:id="457" w:author="Author" w:date="2024-06-12T08:48:00Z">
                  <w:rPr>
                    <w:sz w:val="22"/>
                  </w:rPr>
                </w:rPrChange>
              </w:rPr>
            </w:pPr>
            <w:r w:rsidRPr="00C60258">
              <w:rPr>
                <w:rPrChange w:id="458" w:author="Author" w:date="2024-06-12T08:48:00Z">
                  <w:rPr>
                    <w:sz w:val="22"/>
                  </w:rPr>
                </w:rPrChange>
              </w:rPr>
              <w:t>12,000</w:t>
            </w:r>
          </w:p>
        </w:tc>
        <w:tc>
          <w:tcPr>
            <w:tcW w:w="1226" w:type="dxa"/>
            <w:tcBorders>
              <w:top w:val="nil"/>
              <w:left w:val="single" w:sz="4" w:space="0" w:color="auto"/>
              <w:bottom w:val="nil"/>
            </w:tcBorders>
            <w:tcPrChange w:id="459" w:author="Author" w:date="2024-06-12T08:50:00Z">
              <w:tcPr>
                <w:tcW w:w="1226" w:type="dxa"/>
                <w:tcBorders>
                  <w:top w:val="nil"/>
                  <w:left w:val="single" w:sz="4" w:space="0" w:color="auto"/>
                  <w:bottom w:val="nil"/>
                </w:tcBorders>
              </w:tcPr>
            </w:tcPrChange>
          </w:tcPr>
          <w:p w14:paraId="5C161604" w14:textId="77777777" w:rsidR="003A0CB9" w:rsidRPr="00C60258" w:rsidRDefault="003A0CB9" w:rsidP="003A0CB9">
            <w:pPr>
              <w:jc w:val="center"/>
              <w:rPr>
                <w:rFonts w:ascii="Arial" w:hAnsi="Arial"/>
                <w:rPrChange w:id="460" w:author="Author" w:date="2024-06-12T08:48:00Z">
                  <w:rPr>
                    <w:rFonts w:ascii="Arial" w:hAnsi="Arial"/>
                    <w:sz w:val="22"/>
                  </w:rPr>
                </w:rPrChange>
              </w:rPr>
            </w:pPr>
            <w:r w:rsidRPr="00C60258">
              <w:rPr>
                <w:rFonts w:ascii="Arial" w:hAnsi="Arial"/>
                <w:rPrChange w:id="46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62" w:author="Author" w:date="2024-06-12T08:50:00Z">
              <w:tcPr>
                <w:tcW w:w="1227" w:type="dxa"/>
                <w:tcBorders>
                  <w:top w:val="nil"/>
                  <w:left w:val="single" w:sz="4" w:space="0" w:color="auto"/>
                  <w:bottom w:val="nil"/>
                  <w:right w:val="single" w:sz="4" w:space="0" w:color="auto"/>
                </w:tcBorders>
              </w:tcPr>
            </w:tcPrChange>
          </w:tcPr>
          <w:p w14:paraId="56576C6C" w14:textId="77777777" w:rsidR="003A0CB9" w:rsidRPr="00C60258" w:rsidRDefault="003A0CB9" w:rsidP="003A0CB9">
            <w:pPr>
              <w:jc w:val="center"/>
              <w:rPr>
                <w:rFonts w:ascii="Arial" w:hAnsi="Arial"/>
                <w:rPrChange w:id="463" w:author="Author" w:date="2024-06-12T08:48:00Z">
                  <w:rPr>
                    <w:rFonts w:ascii="Arial" w:hAnsi="Arial"/>
                    <w:sz w:val="22"/>
                  </w:rPr>
                </w:rPrChange>
              </w:rPr>
            </w:pPr>
            <w:r w:rsidRPr="00C60258">
              <w:rPr>
                <w:rFonts w:ascii="Arial" w:hAnsi="Arial"/>
                <w:rPrChange w:id="46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65" w:author="Author" w:date="2024-06-12T08:50:00Z">
              <w:tcPr>
                <w:tcW w:w="1226" w:type="dxa"/>
                <w:tcBorders>
                  <w:top w:val="nil"/>
                  <w:left w:val="single" w:sz="4" w:space="0" w:color="auto"/>
                  <w:bottom w:val="nil"/>
                  <w:right w:val="single" w:sz="4" w:space="0" w:color="auto"/>
                </w:tcBorders>
              </w:tcPr>
            </w:tcPrChange>
          </w:tcPr>
          <w:p w14:paraId="72E74452" w14:textId="77777777" w:rsidR="003A0CB9" w:rsidRPr="00C60258" w:rsidRDefault="003A0CB9" w:rsidP="003A0CB9">
            <w:pPr>
              <w:jc w:val="center"/>
              <w:rPr>
                <w:rFonts w:ascii="Arial" w:hAnsi="Arial" w:cs="Arial"/>
                <w:rPrChange w:id="466" w:author="Author" w:date="2024-06-12T08:48:00Z">
                  <w:rPr>
                    <w:rFonts w:ascii="Arial" w:hAnsi="Arial" w:cs="Arial"/>
                    <w:sz w:val="22"/>
                  </w:rPr>
                </w:rPrChange>
              </w:rPr>
            </w:pPr>
            <w:r w:rsidRPr="00C60258">
              <w:rPr>
                <w:rFonts w:ascii="Arial" w:hAnsi="Arial" w:cs="Arial"/>
                <w:rPrChange w:id="467" w:author="Author" w:date="2024-06-12T08:48:00Z">
                  <w:rPr>
                    <w:rFonts w:ascii="Arial" w:hAnsi="Arial" w:cs="Arial"/>
                    <w:sz w:val="22"/>
                  </w:rPr>
                </w:rPrChange>
              </w:rPr>
              <w:t>(250)</w:t>
            </w:r>
          </w:p>
        </w:tc>
        <w:tc>
          <w:tcPr>
            <w:tcW w:w="1332" w:type="dxa"/>
            <w:tcBorders>
              <w:top w:val="nil"/>
              <w:left w:val="single" w:sz="4" w:space="0" w:color="auto"/>
              <w:bottom w:val="nil"/>
            </w:tcBorders>
            <w:tcPrChange w:id="468" w:author="Author" w:date="2024-06-12T08:50:00Z">
              <w:tcPr>
                <w:tcW w:w="1227" w:type="dxa"/>
                <w:tcBorders>
                  <w:top w:val="nil"/>
                  <w:left w:val="single" w:sz="4" w:space="0" w:color="auto"/>
                  <w:bottom w:val="nil"/>
                </w:tcBorders>
              </w:tcPr>
            </w:tcPrChange>
          </w:tcPr>
          <w:p w14:paraId="2D34FCDE" w14:textId="77777777" w:rsidR="003A0CB9" w:rsidRPr="00C60258" w:rsidRDefault="003A0CB9" w:rsidP="003A0CB9">
            <w:pPr>
              <w:jc w:val="center"/>
              <w:rPr>
                <w:rFonts w:ascii="Arial" w:hAnsi="Arial"/>
                <w:rPrChange w:id="469" w:author="Author" w:date="2024-06-12T08:48:00Z">
                  <w:rPr>
                    <w:rFonts w:ascii="Arial" w:hAnsi="Arial"/>
                    <w:sz w:val="22"/>
                  </w:rPr>
                </w:rPrChange>
              </w:rPr>
            </w:pPr>
            <w:r w:rsidRPr="00C60258">
              <w:rPr>
                <w:rFonts w:ascii="Arial" w:hAnsi="Arial"/>
                <w:rPrChange w:id="470" w:author="Author" w:date="2024-06-12T08:48:00Z">
                  <w:rPr>
                    <w:rFonts w:ascii="Arial" w:hAnsi="Arial"/>
                    <w:sz w:val="22"/>
                  </w:rPr>
                </w:rPrChange>
              </w:rPr>
              <w:t>18,000,000</w:t>
            </w:r>
          </w:p>
        </w:tc>
        <w:tc>
          <w:tcPr>
            <w:tcW w:w="1226" w:type="dxa"/>
            <w:tcBorders>
              <w:top w:val="nil"/>
              <w:left w:val="single" w:sz="4" w:space="0" w:color="auto"/>
              <w:bottom w:val="nil"/>
            </w:tcBorders>
            <w:tcPrChange w:id="471" w:author="Author" w:date="2024-06-12T08:50:00Z">
              <w:tcPr>
                <w:tcW w:w="1226" w:type="dxa"/>
                <w:tcBorders>
                  <w:top w:val="nil"/>
                  <w:left w:val="single" w:sz="4" w:space="0" w:color="auto"/>
                  <w:bottom w:val="nil"/>
                </w:tcBorders>
              </w:tcPr>
            </w:tcPrChange>
          </w:tcPr>
          <w:p w14:paraId="64D5ACE2" w14:textId="77777777" w:rsidR="003A0CB9" w:rsidRPr="00C60258" w:rsidRDefault="003A0CB9" w:rsidP="003A0CB9">
            <w:pPr>
              <w:jc w:val="center"/>
              <w:rPr>
                <w:rFonts w:ascii="Arial" w:hAnsi="Arial"/>
                <w:rPrChange w:id="472" w:author="Author" w:date="2024-06-12T08:48:00Z">
                  <w:rPr>
                    <w:rFonts w:ascii="Arial" w:hAnsi="Arial"/>
                    <w:sz w:val="22"/>
                  </w:rPr>
                </w:rPrChange>
              </w:rPr>
            </w:pPr>
            <w:r w:rsidRPr="00C60258">
              <w:rPr>
                <w:rFonts w:ascii="Arial" w:hAnsi="Arial"/>
                <w:rPrChange w:id="47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74" w:author="Author" w:date="2024-06-12T08:50:00Z">
              <w:tcPr>
                <w:tcW w:w="1227" w:type="dxa"/>
                <w:tcBorders>
                  <w:top w:val="nil"/>
                  <w:left w:val="single" w:sz="4" w:space="0" w:color="auto"/>
                  <w:bottom w:val="nil"/>
                </w:tcBorders>
                <w:vAlign w:val="center"/>
              </w:tcPr>
            </w:tcPrChange>
          </w:tcPr>
          <w:p w14:paraId="74564AF1" w14:textId="77777777" w:rsidR="003A0CB9" w:rsidRPr="00C60258" w:rsidRDefault="003A0CB9" w:rsidP="003A0CB9">
            <w:pPr>
              <w:jc w:val="center"/>
              <w:rPr>
                <w:rFonts w:ascii="Arial" w:hAnsi="Arial" w:cs="Arial"/>
                <w:rPrChange w:id="475" w:author="Author" w:date="2024-06-12T08:48:00Z">
                  <w:rPr>
                    <w:rFonts w:ascii="Arial" w:hAnsi="Arial" w:cs="Arial"/>
                    <w:sz w:val="22"/>
                  </w:rPr>
                </w:rPrChange>
              </w:rPr>
            </w:pPr>
            <w:r w:rsidRPr="00C60258">
              <w:rPr>
                <w:rFonts w:ascii="Arial" w:hAnsi="Arial" w:cs="Arial"/>
                <w:rPrChange w:id="476" w:author="Author" w:date="2024-06-12T08:48:00Z">
                  <w:rPr>
                    <w:rFonts w:ascii="Arial" w:hAnsi="Arial" w:cs="Arial"/>
                    <w:sz w:val="22"/>
                  </w:rPr>
                </w:rPrChange>
              </w:rPr>
              <w:t>28,750</w:t>
            </w:r>
          </w:p>
        </w:tc>
      </w:tr>
      <w:tr w:rsidR="003A0CB9" w:rsidRPr="006E461F" w14:paraId="2054FE5F" w14:textId="77777777" w:rsidTr="00C60258">
        <w:trPr>
          <w:trHeight w:val="154"/>
          <w:trPrChange w:id="477" w:author="Author" w:date="2024-06-12T08:50:00Z">
            <w:trPr>
              <w:trHeight w:val="154"/>
            </w:trPr>
          </w:trPrChange>
        </w:trPr>
        <w:tc>
          <w:tcPr>
            <w:tcW w:w="629" w:type="dxa"/>
            <w:tcBorders>
              <w:top w:val="nil"/>
              <w:bottom w:val="nil"/>
              <w:right w:val="nil"/>
            </w:tcBorders>
            <w:vAlign w:val="center"/>
            <w:tcPrChange w:id="478" w:author="Author" w:date="2024-06-12T08:50:00Z">
              <w:tcPr>
                <w:tcW w:w="629" w:type="dxa"/>
                <w:tcBorders>
                  <w:top w:val="nil"/>
                  <w:bottom w:val="nil"/>
                  <w:right w:val="nil"/>
                </w:tcBorders>
                <w:vAlign w:val="center"/>
              </w:tcPr>
            </w:tcPrChange>
          </w:tcPr>
          <w:p w14:paraId="061C3E9C" w14:textId="77777777" w:rsidR="003A0CB9" w:rsidRPr="00C60258" w:rsidRDefault="003A0CB9" w:rsidP="003A0CB9">
            <w:pPr>
              <w:jc w:val="center"/>
              <w:rPr>
                <w:rFonts w:ascii="Arial" w:hAnsi="Arial"/>
                <w:rPrChange w:id="479" w:author="Author" w:date="2024-06-12T08:48:00Z">
                  <w:rPr>
                    <w:rFonts w:ascii="Arial" w:hAnsi="Arial"/>
                    <w:sz w:val="22"/>
                  </w:rPr>
                </w:rPrChange>
              </w:rPr>
            </w:pPr>
            <w:r w:rsidRPr="00C60258">
              <w:rPr>
                <w:rFonts w:ascii="Arial" w:hAnsi="Arial"/>
                <w:rPrChange w:id="480" w:author="Author" w:date="2024-06-12T08:48:00Z">
                  <w:rPr>
                    <w:rFonts w:ascii="Arial" w:hAnsi="Arial"/>
                    <w:sz w:val="22"/>
                  </w:rPr>
                </w:rPrChange>
              </w:rPr>
              <w:t>Sep</w:t>
            </w:r>
          </w:p>
        </w:tc>
        <w:tc>
          <w:tcPr>
            <w:tcW w:w="1226" w:type="dxa"/>
            <w:tcBorders>
              <w:top w:val="nil"/>
              <w:left w:val="single" w:sz="4" w:space="0" w:color="auto"/>
              <w:bottom w:val="nil"/>
              <w:right w:val="nil"/>
            </w:tcBorders>
            <w:vAlign w:val="center"/>
            <w:tcPrChange w:id="481" w:author="Author" w:date="2024-06-12T08:50:00Z">
              <w:tcPr>
                <w:tcW w:w="1226" w:type="dxa"/>
                <w:tcBorders>
                  <w:top w:val="nil"/>
                  <w:left w:val="single" w:sz="4" w:space="0" w:color="auto"/>
                  <w:bottom w:val="nil"/>
                  <w:right w:val="nil"/>
                </w:tcBorders>
                <w:vAlign w:val="center"/>
              </w:tcPr>
            </w:tcPrChange>
          </w:tcPr>
          <w:p w14:paraId="049A956E" w14:textId="77777777" w:rsidR="003A0CB9" w:rsidRPr="00C60258" w:rsidRDefault="003A0CB9" w:rsidP="003A0CB9">
            <w:pPr>
              <w:jc w:val="center"/>
              <w:rPr>
                <w:rFonts w:ascii="Arial" w:hAnsi="Arial"/>
                <w:rPrChange w:id="482" w:author="Author" w:date="2024-06-12T08:48:00Z">
                  <w:rPr>
                    <w:rFonts w:ascii="Arial" w:hAnsi="Arial"/>
                    <w:sz w:val="22"/>
                  </w:rPr>
                </w:rPrChange>
              </w:rPr>
            </w:pPr>
            <w:r w:rsidRPr="00C60258">
              <w:rPr>
                <w:rFonts w:ascii="Arial" w:hAnsi="Arial"/>
                <w:rPrChange w:id="483" w:author="Author" w:date="2024-06-12T08:48:00Z">
                  <w:rPr>
                    <w:rFonts w:ascii="Arial" w:hAnsi="Arial"/>
                    <w:sz w:val="22"/>
                  </w:rPr>
                </w:rPrChange>
              </w:rPr>
              <w:t>12,000</w:t>
            </w:r>
          </w:p>
        </w:tc>
        <w:tc>
          <w:tcPr>
            <w:tcW w:w="1226" w:type="dxa"/>
            <w:tcBorders>
              <w:top w:val="nil"/>
              <w:left w:val="single" w:sz="4" w:space="0" w:color="auto"/>
              <w:bottom w:val="nil"/>
            </w:tcBorders>
            <w:tcPrChange w:id="484" w:author="Author" w:date="2024-06-12T08:50:00Z">
              <w:tcPr>
                <w:tcW w:w="1226" w:type="dxa"/>
                <w:tcBorders>
                  <w:top w:val="nil"/>
                  <w:left w:val="single" w:sz="4" w:space="0" w:color="auto"/>
                  <w:bottom w:val="nil"/>
                </w:tcBorders>
              </w:tcPr>
            </w:tcPrChange>
          </w:tcPr>
          <w:p w14:paraId="39635DA0" w14:textId="77777777" w:rsidR="003A0CB9" w:rsidRPr="00C60258" w:rsidRDefault="003A0CB9" w:rsidP="003A0CB9">
            <w:pPr>
              <w:jc w:val="center"/>
              <w:rPr>
                <w:rFonts w:ascii="Arial" w:hAnsi="Arial"/>
                <w:rPrChange w:id="485" w:author="Author" w:date="2024-06-12T08:48:00Z">
                  <w:rPr>
                    <w:rFonts w:ascii="Arial" w:hAnsi="Arial"/>
                    <w:sz w:val="22"/>
                  </w:rPr>
                </w:rPrChange>
              </w:rPr>
            </w:pPr>
            <w:r w:rsidRPr="00C60258">
              <w:rPr>
                <w:rFonts w:ascii="Arial" w:hAnsi="Arial"/>
                <w:rPrChange w:id="48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87" w:author="Author" w:date="2024-06-12T08:50:00Z">
              <w:tcPr>
                <w:tcW w:w="1227" w:type="dxa"/>
                <w:tcBorders>
                  <w:top w:val="nil"/>
                  <w:left w:val="single" w:sz="4" w:space="0" w:color="auto"/>
                  <w:bottom w:val="nil"/>
                  <w:right w:val="single" w:sz="4" w:space="0" w:color="auto"/>
                </w:tcBorders>
              </w:tcPr>
            </w:tcPrChange>
          </w:tcPr>
          <w:p w14:paraId="340B9399" w14:textId="77777777" w:rsidR="003A0CB9" w:rsidRPr="00C60258" w:rsidRDefault="003A0CB9" w:rsidP="003A0CB9">
            <w:pPr>
              <w:jc w:val="center"/>
              <w:rPr>
                <w:rFonts w:ascii="Arial" w:hAnsi="Arial"/>
                <w:rPrChange w:id="488" w:author="Author" w:date="2024-06-12T08:48:00Z">
                  <w:rPr>
                    <w:rFonts w:ascii="Arial" w:hAnsi="Arial"/>
                    <w:sz w:val="22"/>
                  </w:rPr>
                </w:rPrChange>
              </w:rPr>
            </w:pPr>
            <w:r w:rsidRPr="00C60258">
              <w:rPr>
                <w:rFonts w:ascii="Arial" w:hAnsi="Arial"/>
                <w:rPrChange w:id="4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90" w:author="Author" w:date="2024-06-12T08:50:00Z">
              <w:tcPr>
                <w:tcW w:w="1226" w:type="dxa"/>
                <w:tcBorders>
                  <w:top w:val="nil"/>
                  <w:left w:val="single" w:sz="4" w:space="0" w:color="auto"/>
                  <w:bottom w:val="nil"/>
                  <w:right w:val="single" w:sz="4" w:space="0" w:color="auto"/>
                </w:tcBorders>
              </w:tcPr>
            </w:tcPrChange>
          </w:tcPr>
          <w:p w14:paraId="3B2A3192" w14:textId="77777777" w:rsidR="003A0CB9" w:rsidRPr="00C60258" w:rsidRDefault="003A0CB9" w:rsidP="003A0CB9">
            <w:pPr>
              <w:jc w:val="center"/>
              <w:rPr>
                <w:rFonts w:ascii="Arial" w:hAnsi="Arial" w:cs="Arial"/>
                <w:rPrChange w:id="491" w:author="Author" w:date="2024-06-12T08:48:00Z">
                  <w:rPr>
                    <w:rFonts w:ascii="Arial" w:hAnsi="Arial" w:cs="Arial"/>
                    <w:sz w:val="22"/>
                  </w:rPr>
                </w:rPrChange>
              </w:rPr>
            </w:pPr>
            <w:r w:rsidRPr="00C60258">
              <w:rPr>
                <w:rFonts w:ascii="Arial" w:hAnsi="Arial" w:cs="Arial"/>
                <w:rPrChange w:id="492" w:author="Author" w:date="2024-06-12T08:48:00Z">
                  <w:rPr>
                    <w:rFonts w:ascii="Arial" w:hAnsi="Arial" w:cs="Arial"/>
                    <w:sz w:val="22"/>
                  </w:rPr>
                </w:rPrChange>
              </w:rPr>
              <w:t>(250)</w:t>
            </w:r>
          </w:p>
        </w:tc>
        <w:tc>
          <w:tcPr>
            <w:tcW w:w="1332" w:type="dxa"/>
            <w:tcBorders>
              <w:top w:val="nil"/>
              <w:left w:val="single" w:sz="4" w:space="0" w:color="auto"/>
              <w:bottom w:val="nil"/>
            </w:tcBorders>
            <w:tcPrChange w:id="493" w:author="Author" w:date="2024-06-12T08:50:00Z">
              <w:tcPr>
                <w:tcW w:w="1227" w:type="dxa"/>
                <w:tcBorders>
                  <w:top w:val="nil"/>
                  <w:left w:val="single" w:sz="4" w:space="0" w:color="auto"/>
                  <w:bottom w:val="nil"/>
                </w:tcBorders>
              </w:tcPr>
            </w:tcPrChange>
          </w:tcPr>
          <w:p w14:paraId="5CBC7179" w14:textId="77777777" w:rsidR="003A0CB9" w:rsidRPr="00C60258" w:rsidRDefault="003A0CB9" w:rsidP="003A0CB9">
            <w:pPr>
              <w:jc w:val="center"/>
              <w:rPr>
                <w:rFonts w:ascii="Arial" w:hAnsi="Arial"/>
                <w:rPrChange w:id="494" w:author="Author" w:date="2024-06-12T08:48:00Z">
                  <w:rPr>
                    <w:rFonts w:ascii="Arial" w:hAnsi="Arial"/>
                    <w:sz w:val="22"/>
                  </w:rPr>
                </w:rPrChange>
              </w:rPr>
            </w:pPr>
            <w:r w:rsidRPr="00C60258">
              <w:rPr>
                <w:rFonts w:ascii="Arial" w:hAnsi="Arial"/>
                <w:rPrChange w:id="495" w:author="Author" w:date="2024-06-12T08:48:00Z">
                  <w:rPr>
                    <w:rFonts w:ascii="Arial" w:hAnsi="Arial"/>
                    <w:sz w:val="22"/>
                  </w:rPr>
                </w:rPrChange>
              </w:rPr>
              <w:t>18,000,000</w:t>
            </w:r>
          </w:p>
        </w:tc>
        <w:tc>
          <w:tcPr>
            <w:tcW w:w="1226" w:type="dxa"/>
            <w:tcBorders>
              <w:top w:val="nil"/>
              <w:left w:val="single" w:sz="4" w:space="0" w:color="auto"/>
              <w:bottom w:val="nil"/>
            </w:tcBorders>
            <w:tcPrChange w:id="496" w:author="Author" w:date="2024-06-12T08:50:00Z">
              <w:tcPr>
                <w:tcW w:w="1226" w:type="dxa"/>
                <w:tcBorders>
                  <w:top w:val="nil"/>
                  <w:left w:val="single" w:sz="4" w:space="0" w:color="auto"/>
                  <w:bottom w:val="nil"/>
                </w:tcBorders>
              </w:tcPr>
            </w:tcPrChange>
          </w:tcPr>
          <w:p w14:paraId="445A1B14" w14:textId="77777777" w:rsidR="003A0CB9" w:rsidRPr="00C60258" w:rsidRDefault="003A0CB9" w:rsidP="003A0CB9">
            <w:pPr>
              <w:jc w:val="center"/>
              <w:rPr>
                <w:rFonts w:ascii="Arial" w:hAnsi="Arial"/>
                <w:rPrChange w:id="497" w:author="Author" w:date="2024-06-12T08:48:00Z">
                  <w:rPr>
                    <w:rFonts w:ascii="Arial" w:hAnsi="Arial"/>
                    <w:sz w:val="22"/>
                  </w:rPr>
                </w:rPrChange>
              </w:rPr>
            </w:pPr>
            <w:r w:rsidRPr="00C60258">
              <w:rPr>
                <w:rFonts w:ascii="Arial" w:hAnsi="Arial"/>
                <w:rPrChange w:id="49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99" w:author="Author" w:date="2024-06-12T08:50:00Z">
              <w:tcPr>
                <w:tcW w:w="1227" w:type="dxa"/>
                <w:tcBorders>
                  <w:top w:val="nil"/>
                  <w:left w:val="single" w:sz="4" w:space="0" w:color="auto"/>
                  <w:bottom w:val="nil"/>
                </w:tcBorders>
                <w:vAlign w:val="center"/>
              </w:tcPr>
            </w:tcPrChange>
          </w:tcPr>
          <w:p w14:paraId="4FCDAC3A" w14:textId="77777777" w:rsidR="003A0CB9" w:rsidRPr="00C60258" w:rsidRDefault="003A0CB9" w:rsidP="003A0CB9">
            <w:pPr>
              <w:jc w:val="center"/>
              <w:rPr>
                <w:rFonts w:ascii="Arial" w:hAnsi="Arial" w:cs="Arial"/>
                <w:rPrChange w:id="500" w:author="Author" w:date="2024-06-12T08:48:00Z">
                  <w:rPr>
                    <w:rFonts w:ascii="Arial" w:hAnsi="Arial" w:cs="Arial"/>
                    <w:sz w:val="22"/>
                  </w:rPr>
                </w:rPrChange>
              </w:rPr>
            </w:pPr>
            <w:r w:rsidRPr="00C60258">
              <w:rPr>
                <w:rFonts w:ascii="Arial" w:hAnsi="Arial" w:cs="Arial"/>
                <w:rPrChange w:id="501" w:author="Author" w:date="2024-06-12T08:48:00Z">
                  <w:rPr>
                    <w:rFonts w:ascii="Arial" w:hAnsi="Arial" w:cs="Arial"/>
                    <w:sz w:val="22"/>
                  </w:rPr>
                </w:rPrChange>
              </w:rPr>
              <w:t>28,750</w:t>
            </w:r>
          </w:p>
        </w:tc>
      </w:tr>
      <w:tr w:rsidR="003A0CB9" w:rsidRPr="006E461F" w14:paraId="56000E9B" w14:textId="77777777" w:rsidTr="00C60258">
        <w:trPr>
          <w:trHeight w:val="154"/>
          <w:trPrChange w:id="502" w:author="Author" w:date="2024-06-12T08:50:00Z">
            <w:trPr>
              <w:trHeight w:val="154"/>
            </w:trPr>
          </w:trPrChange>
        </w:trPr>
        <w:tc>
          <w:tcPr>
            <w:tcW w:w="629" w:type="dxa"/>
            <w:tcBorders>
              <w:top w:val="nil"/>
              <w:bottom w:val="nil"/>
              <w:right w:val="nil"/>
            </w:tcBorders>
            <w:vAlign w:val="center"/>
            <w:tcPrChange w:id="503" w:author="Author" w:date="2024-06-12T08:50:00Z">
              <w:tcPr>
                <w:tcW w:w="629" w:type="dxa"/>
                <w:tcBorders>
                  <w:top w:val="nil"/>
                  <w:bottom w:val="nil"/>
                  <w:right w:val="nil"/>
                </w:tcBorders>
                <w:vAlign w:val="center"/>
              </w:tcPr>
            </w:tcPrChange>
          </w:tcPr>
          <w:p w14:paraId="77AF390E" w14:textId="77777777" w:rsidR="003A0CB9" w:rsidRPr="00C60258" w:rsidRDefault="003A0CB9" w:rsidP="003A0CB9">
            <w:pPr>
              <w:jc w:val="center"/>
              <w:rPr>
                <w:rFonts w:ascii="Arial" w:hAnsi="Arial"/>
                <w:rPrChange w:id="504" w:author="Author" w:date="2024-06-12T08:48:00Z">
                  <w:rPr>
                    <w:rFonts w:ascii="Arial" w:hAnsi="Arial"/>
                    <w:sz w:val="22"/>
                  </w:rPr>
                </w:rPrChange>
              </w:rPr>
            </w:pPr>
            <w:r w:rsidRPr="00C60258">
              <w:rPr>
                <w:rFonts w:ascii="Arial" w:hAnsi="Arial"/>
                <w:rPrChange w:id="505" w:author="Author" w:date="2024-06-12T08:48:00Z">
                  <w:rPr>
                    <w:rFonts w:ascii="Arial" w:hAnsi="Arial"/>
                    <w:sz w:val="22"/>
                  </w:rPr>
                </w:rPrChange>
              </w:rPr>
              <w:t>Oct</w:t>
            </w:r>
          </w:p>
        </w:tc>
        <w:tc>
          <w:tcPr>
            <w:tcW w:w="1226" w:type="dxa"/>
            <w:tcBorders>
              <w:top w:val="nil"/>
              <w:left w:val="single" w:sz="4" w:space="0" w:color="auto"/>
              <w:bottom w:val="nil"/>
              <w:right w:val="nil"/>
            </w:tcBorders>
            <w:vAlign w:val="center"/>
            <w:tcPrChange w:id="506" w:author="Author" w:date="2024-06-12T08:50:00Z">
              <w:tcPr>
                <w:tcW w:w="1226" w:type="dxa"/>
                <w:tcBorders>
                  <w:top w:val="nil"/>
                  <w:left w:val="single" w:sz="4" w:space="0" w:color="auto"/>
                  <w:bottom w:val="nil"/>
                  <w:right w:val="nil"/>
                </w:tcBorders>
                <w:vAlign w:val="center"/>
              </w:tcPr>
            </w:tcPrChange>
          </w:tcPr>
          <w:p w14:paraId="182CD748" w14:textId="77777777" w:rsidR="003A0CB9" w:rsidRPr="00C60258" w:rsidRDefault="003A0CB9" w:rsidP="003A0CB9">
            <w:pPr>
              <w:jc w:val="center"/>
              <w:rPr>
                <w:rFonts w:ascii="Arial" w:hAnsi="Arial"/>
                <w:rPrChange w:id="507" w:author="Author" w:date="2024-06-12T08:48:00Z">
                  <w:rPr>
                    <w:rFonts w:ascii="Arial" w:hAnsi="Arial"/>
                    <w:sz w:val="22"/>
                  </w:rPr>
                </w:rPrChange>
              </w:rPr>
            </w:pPr>
            <w:r w:rsidRPr="00C60258">
              <w:rPr>
                <w:rFonts w:ascii="Arial" w:hAnsi="Arial"/>
                <w:rPrChange w:id="508" w:author="Author" w:date="2024-06-12T08:48:00Z">
                  <w:rPr>
                    <w:rFonts w:ascii="Arial" w:hAnsi="Arial"/>
                    <w:sz w:val="22"/>
                  </w:rPr>
                </w:rPrChange>
              </w:rPr>
              <w:t>12,000</w:t>
            </w:r>
          </w:p>
        </w:tc>
        <w:tc>
          <w:tcPr>
            <w:tcW w:w="1226" w:type="dxa"/>
            <w:tcBorders>
              <w:top w:val="nil"/>
              <w:left w:val="single" w:sz="4" w:space="0" w:color="auto"/>
              <w:bottom w:val="nil"/>
            </w:tcBorders>
            <w:tcPrChange w:id="509" w:author="Author" w:date="2024-06-12T08:50:00Z">
              <w:tcPr>
                <w:tcW w:w="1226" w:type="dxa"/>
                <w:tcBorders>
                  <w:top w:val="nil"/>
                  <w:left w:val="single" w:sz="4" w:space="0" w:color="auto"/>
                  <w:bottom w:val="nil"/>
                </w:tcBorders>
              </w:tcPr>
            </w:tcPrChange>
          </w:tcPr>
          <w:p w14:paraId="0B4BAF1D" w14:textId="77777777" w:rsidR="003A0CB9" w:rsidRPr="00C60258" w:rsidRDefault="003A0CB9" w:rsidP="003A0CB9">
            <w:pPr>
              <w:jc w:val="center"/>
              <w:rPr>
                <w:rFonts w:ascii="Arial" w:hAnsi="Arial"/>
                <w:rPrChange w:id="510" w:author="Author" w:date="2024-06-12T08:48:00Z">
                  <w:rPr>
                    <w:rFonts w:ascii="Arial" w:hAnsi="Arial"/>
                    <w:sz w:val="22"/>
                  </w:rPr>
                </w:rPrChange>
              </w:rPr>
            </w:pPr>
            <w:r w:rsidRPr="00C60258">
              <w:rPr>
                <w:rFonts w:ascii="Arial" w:hAnsi="Arial"/>
                <w:rPrChange w:id="51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12" w:author="Author" w:date="2024-06-12T08:50:00Z">
              <w:tcPr>
                <w:tcW w:w="1227" w:type="dxa"/>
                <w:tcBorders>
                  <w:top w:val="nil"/>
                  <w:left w:val="single" w:sz="4" w:space="0" w:color="auto"/>
                  <w:bottom w:val="nil"/>
                  <w:right w:val="single" w:sz="4" w:space="0" w:color="auto"/>
                </w:tcBorders>
              </w:tcPr>
            </w:tcPrChange>
          </w:tcPr>
          <w:p w14:paraId="7189A9B9" w14:textId="77777777" w:rsidR="003A0CB9" w:rsidRPr="00C60258" w:rsidRDefault="003A0CB9" w:rsidP="003A0CB9">
            <w:pPr>
              <w:jc w:val="center"/>
              <w:rPr>
                <w:rFonts w:ascii="Arial" w:hAnsi="Arial"/>
                <w:rPrChange w:id="513" w:author="Author" w:date="2024-06-12T08:48:00Z">
                  <w:rPr>
                    <w:rFonts w:ascii="Arial" w:hAnsi="Arial"/>
                    <w:sz w:val="22"/>
                  </w:rPr>
                </w:rPrChange>
              </w:rPr>
            </w:pPr>
            <w:r w:rsidRPr="00C60258">
              <w:rPr>
                <w:rFonts w:ascii="Arial" w:hAnsi="Arial"/>
                <w:rPrChange w:id="5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15" w:author="Author" w:date="2024-06-12T08:50:00Z">
              <w:tcPr>
                <w:tcW w:w="1226" w:type="dxa"/>
                <w:tcBorders>
                  <w:top w:val="nil"/>
                  <w:left w:val="single" w:sz="4" w:space="0" w:color="auto"/>
                  <w:bottom w:val="nil"/>
                  <w:right w:val="single" w:sz="4" w:space="0" w:color="auto"/>
                </w:tcBorders>
              </w:tcPr>
            </w:tcPrChange>
          </w:tcPr>
          <w:p w14:paraId="49411545" w14:textId="77777777" w:rsidR="003A0CB9" w:rsidRPr="00C60258" w:rsidRDefault="003A0CB9" w:rsidP="003A0CB9">
            <w:pPr>
              <w:jc w:val="center"/>
              <w:rPr>
                <w:rFonts w:ascii="Arial" w:hAnsi="Arial" w:cs="Arial"/>
                <w:rPrChange w:id="516" w:author="Author" w:date="2024-06-12T08:48:00Z">
                  <w:rPr>
                    <w:rFonts w:ascii="Arial" w:hAnsi="Arial" w:cs="Arial"/>
                    <w:sz w:val="22"/>
                  </w:rPr>
                </w:rPrChange>
              </w:rPr>
            </w:pPr>
            <w:r w:rsidRPr="00C60258">
              <w:rPr>
                <w:rFonts w:ascii="Arial" w:hAnsi="Arial" w:cs="Arial"/>
                <w:rPrChange w:id="517" w:author="Author" w:date="2024-06-12T08:48:00Z">
                  <w:rPr>
                    <w:rFonts w:ascii="Arial" w:hAnsi="Arial" w:cs="Arial"/>
                    <w:sz w:val="22"/>
                  </w:rPr>
                </w:rPrChange>
              </w:rPr>
              <w:t>(250)</w:t>
            </w:r>
          </w:p>
        </w:tc>
        <w:tc>
          <w:tcPr>
            <w:tcW w:w="1332" w:type="dxa"/>
            <w:tcBorders>
              <w:top w:val="nil"/>
              <w:left w:val="single" w:sz="4" w:space="0" w:color="auto"/>
              <w:bottom w:val="nil"/>
            </w:tcBorders>
            <w:tcPrChange w:id="518" w:author="Author" w:date="2024-06-12T08:50:00Z">
              <w:tcPr>
                <w:tcW w:w="1227" w:type="dxa"/>
                <w:tcBorders>
                  <w:top w:val="nil"/>
                  <w:left w:val="single" w:sz="4" w:space="0" w:color="auto"/>
                  <w:bottom w:val="nil"/>
                </w:tcBorders>
              </w:tcPr>
            </w:tcPrChange>
          </w:tcPr>
          <w:p w14:paraId="60D9C3AB" w14:textId="77777777" w:rsidR="003A0CB9" w:rsidRPr="00C60258" w:rsidRDefault="003A0CB9" w:rsidP="003A0CB9">
            <w:pPr>
              <w:jc w:val="center"/>
              <w:rPr>
                <w:rFonts w:ascii="Arial" w:hAnsi="Arial"/>
                <w:rPrChange w:id="519" w:author="Author" w:date="2024-06-12T08:48:00Z">
                  <w:rPr>
                    <w:rFonts w:ascii="Arial" w:hAnsi="Arial"/>
                    <w:sz w:val="22"/>
                  </w:rPr>
                </w:rPrChange>
              </w:rPr>
            </w:pPr>
            <w:r w:rsidRPr="00C60258">
              <w:rPr>
                <w:rFonts w:ascii="Arial" w:hAnsi="Arial"/>
                <w:rPrChange w:id="520" w:author="Author" w:date="2024-06-12T08:48:00Z">
                  <w:rPr>
                    <w:rFonts w:ascii="Arial" w:hAnsi="Arial"/>
                    <w:sz w:val="22"/>
                  </w:rPr>
                </w:rPrChange>
              </w:rPr>
              <w:t>18,000,000</w:t>
            </w:r>
          </w:p>
        </w:tc>
        <w:tc>
          <w:tcPr>
            <w:tcW w:w="1226" w:type="dxa"/>
            <w:tcBorders>
              <w:top w:val="nil"/>
              <w:left w:val="single" w:sz="4" w:space="0" w:color="auto"/>
              <w:bottom w:val="nil"/>
            </w:tcBorders>
            <w:tcPrChange w:id="521" w:author="Author" w:date="2024-06-12T08:50:00Z">
              <w:tcPr>
                <w:tcW w:w="1226" w:type="dxa"/>
                <w:tcBorders>
                  <w:top w:val="nil"/>
                  <w:left w:val="single" w:sz="4" w:space="0" w:color="auto"/>
                  <w:bottom w:val="nil"/>
                </w:tcBorders>
              </w:tcPr>
            </w:tcPrChange>
          </w:tcPr>
          <w:p w14:paraId="1D345B87" w14:textId="77777777" w:rsidR="003A0CB9" w:rsidRPr="00C60258" w:rsidRDefault="003A0CB9" w:rsidP="003A0CB9">
            <w:pPr>
              <w:jc w:val="center"/>
              <w:rPr>
                <w:rFonts w:ascii="Arial" w:hAnsi="Arial"/>
                <w:rPrChange w:id="522" w:author="Author" w:date="2024-06-12T08:48:00Z">
                  <w:rPr>
                    <w:rFonts w:ascii="Arial" w:hAnsi="Arial"/>
                    <w:sz w:val="22"/>
                  </w:rPr>
                </w:rPrChange>
              </w:rPr>
            </w:pPr>
            <w:r w:rsidRPr="00C60258">
              <w:rPr>
                <w:rFonts w:ascii="Arial" w:hAnsi="Arial"/>
                <w:rPrChange w:id="52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24" w:author="Author" w:date="2024-06-12T08:50:00Z">
              <w:tcPr>
                <w:tcW w:w="1227" w:type="dxa"/>
                <w:tcBorders>
                  <w:top w:val="nil"/>
                  <w:left w:val="single" w:sz="4" w:space="0" w:color="auto"/>
                  <w:bottom w:val="nil"/>
                </w:tcBorders>
                <w:vAlign w:val="center"/>
              </w:tcPr>
            </w:tcPrChange>
          </w:tcPr>
          <w:p w14:paraId="7CA80CCD" w14:textId="77777777" w:rsidR="003A0CB9" w:rsidRPr="00C60258" w:rsidRDefault="003A0CB9" w:rsidP="003A0CB9">
            <w:pPr>
              <w:jc w:val="center"/>
              <w:rPr>
                <w:rFonts w:ascii="Arial" w:hAnsi="Arial" w:cs="Arial"/>
                <w:rPrChange w:id="525" w:author="Author" w:date="2024-06-12T08:48:00Z">
                  <w:rPr>
                    <w:rFonts w:ascii="Arial" w:hAnsi="Arial" w:cs="Arial"/>
                    <w:sz w:val="22"/>
                  </w:rPr>
                </w:rPrChange>
              </w:rPr>
            </w:pPr>
            <w:r w:rsidRPr="00C60258">
              <w:rPr>
                <w:rFonts w:ascii="Arial" w:hAnsi="Arial" w:cs="Arial"/>
                <w:rPrChange w:id="526" w:author="Author" w:date="2024-06-12T08:48:00Z">
                  <w:rPr>
                    <w:rFonts w:ascii="Arial" w:hAnsi="Arial" w:cs="Arial"/>
                    <w:sz w:val="22"/>
                  </w:rPr>
                </w:rPrChange>
              </w:rPr>
              <w:t>28,750</w:t>
            </w:r>
          </w:p>
        </w:tc>
      </w:tr>
      <w:tr w:rsidR="003A0CB9" w:rsidRPr="006E461F" w14:paraId="7E188E6F" w14:textId="77777777" w:rsidTr="00C60258">
        <w:trPr>
          <w:trHeight w:val="154"/>
          <w:trPrChange w:id="527" w:author="Author" w:date="2024-06-12T08:50:00Z">
            <w:trPr>
              <w:trHeight w:val="154"/>
            </w:trPr>
          </w:trPrChange>
        </w:trPr>
        <w:tc>
          <w:tcPr>
            <w:tcW w:w="629" w:type="dxa"/>
            <w:tcBorders>
              <w:top w:val="nil"/>
              <w:bottom w:val="nil"/>
              <w:right w:val="nil"/>
            </w:tcBorders>
            <w:vAlign w:val="center"/>
            <w:tcPrChange w:id="528" w:author="Author" w:date="2024-06-12T08:50:00Z">
              <w:tcPr>
                <w:tcW w:w="629" w:type="dxa"/>
                <w:tcBorders>
                  <w:top w:val="nil"/>
                  <w:bottom w:val="nil"/>
                  <w:right w:val="nil"/>
                </w:tcBorders>
                <w:vAlign w:val="center"/>
              </w:tcPr>
            </w:tcPrChange>
          </w:tcPr>
          <w:p w14:paraId="5B3D2D25" w14:textId="77777777" w:rsidR="003A0CB9" w:rsidRPr="00C60258" w:rsidRDefault="003A0CB9" w:rsidP="003A0CB9">
            <w:pPr>
              <w:jc w:val="center"/>
              <w:rPr>
                <w:rFonts w:ascii="Arial" w:hAnsi="Arial"/>
                <w:rPrChange w:id="529" w:author="Author" w:date="2024-06-12T08:48:00Z">
                  <w:rPr>
                    <w:rFonts w:ascii="Arial" w:hAnsi="Arial"/>
                    <w:sz w:val="22"/>
                  </w:rPr>
                </w:rPrChange>
              </w:rPr>
            </w:pPr>
            <w:r w:rsidRPr="00C60258">
              <w:rPr>
                <w:rFonts w:ascii="Arial" w:hAnsi="Arial"/>
                <w:rPrChange w:id="530" w:author="Author" w:date="2024-06-12T08:48:00Z">
                  <w:rPr>
                    <w:rFonts w:ascii="Arial" w:hAnsi="Arial"/>
                    <w:sz w:val="22"/>
                  </w:rPr>
                </w:rPrChange>
              </w:rPr>
              <w:t>Nov</w:t>
            </w:r>
          </w:p>
        </w:tc>
        <w:tc>
          <w:tcPr>
            <w:tcW w:w="1226" w:type="dxa"/>
            <w:tcBorders>
              <w:top w:val="nil"/>
              <w:left w:val="single" w:sz="4" w:space="0" w:color="auto"/>
              <w:bottom w:val="nil"/>
              <w:right w:val="nil"/>
            </w:tcBorders>
            <w:vAlign w:val="center"/>
            <w:tcPrChange w:id="531" w:author="Author" w:date="2024-06-12T08:50:00Z">
              <w:tcPr>
                <w:tcW w:w="1226" w:type="dxa"/>
                <w:tcBorders>
                  <w:top w:val="nil"/>
                  <w:left w:val="single" w:sz="4" w:space="0" w:color="auto"/>
                  <w:bottom w:val="nil"/>
                  <w:right w:val="nil"/>
                </w:tcBorders>
                <w:vAlign w:val="center"/>
              </w:tcPr>
            </w:tcPrChange>
          </w:tcPr>
          <w:p w14:paraId="54F9C04D" w14:textId="77777777" w:rsidR="003A0CB9" w:rsidRPr="00C60258" w:rsidRDefault="003A0CB9" w:rsidP="003A0CB9">
            <w:pPr>
              <w:jc w:val="center"/>
              <w:rPr>
                <w:rFonts w:ascii="Arial" w:hAnsi="Arial"/>
                <w:rPrChange w:id="532" w:author="Author" w:date="2024-06-12T08:48:00Z">
                  <w:rPr>
                    <w:rFonts w:ascii="Arial" w:hAnsi="Arial"/>
                    <w:sz w:val="22"/>
                  </w:rPr>
                </w:rPrChange>
              </w:rPr>
            </w:pPr>
            <w:r w:rsidRPr="00C60258">
              <w:rPr>
                <w:rFonts w:ascii="Arial" w:hAnsi="Arial"/>
                <w:rPrChange w:id="533" w:author="Author" w:date="2024-06-12T08:48:00Z">
                  <w:rPr>
                    <w:rFonts w:ascii="Arial" w:hAnsi="Arial"/>
                    <w:sz w:val="22"/>
                  </w:rPr>
                </w:rPrChange>
              </w:rPr>
              <w:t>12,000</w:t>
            </w:r>
          </w:p>
        </w:tc>
        <w:tc>
          <w:tcPr>
            <w:tcW w:w="1226" w:type="dxa"/>
            <w:tcBorders>
              <w:top w:val="nil"/>
              <w:left w:val="single" w:sz="4" w:space="0" w:color="auto"/>
              <w:bottom w:val="nil"/>
            </w:tcBorders>
            <w:tcPrChange w:id="534" w:author="Author" w:date="2024-06-12T08:50:00Z">
              <w:tcPr>
                <w:tcW w:w="1226" w:type="dxa"/>
                <w:tcBorders>
                  <w:top w:val="nil"/>
                  <w:left w:val="single" w:sz="4" w:space="0" w:color="auto"/>
                  <w:bottom w:val="nil"/>
                </w:tcBorders>
              </w:tcPr>
            </w:tcPrChange>
          </w:tcPr>
          <w:p w14:paraId="0C533E57" w14:textId="77777777" w:rsidR="003A0CB9" w:rsidRPr="00C60258" w:rsidRDefault="003A0CB9" w:rsidP="003A0CB9">
            <w:pPr>
              <w:jc w:val="center"/>
              <w:rPr>
                <w:rFonts w:ascii="Arial" w:hAnsi="Arial"/>
                <w:rPrChange w:id="535" w:author="Author" w:date="2024-06-12T08:48:00Z">
                  <w:rPr>
                    <w:rFonts w:ascii="Arial" w:hAnsi="Arial"/>
                    <w:sz w:val="22"/>
                  </w:rPr>
                </w:rPrChange>
              </w:rPr>
            </w:pPr>
            <w:r w:rsidRPr="00C60258">
              <w:rPr>
                <w:rFonts w:ascii="Arial" w:hAnsi="Arial"/>
                <w:rPrChange w:id="53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37" w:author="Author" w:date="2024-06-12T08:50:00Z">
              <w:tcPr>
                <w:tcW w:w="1227" w:type="dxa"/>
                <w:tcBorders>
                  <w:top w:val="nil"/>
                  <w:left w:val="single" w:sz="4" w:space="0" w:color="auto"/>
                  <w:bottom w:val="nil"/>
                  <w:right w:val="single" w:sz="4" w:space="0" w:color="auto"/>
                </w:tcBorders>
              </w:tcPr>
            </w:tcPrChange>
          </w:tcPr>
          <w:p w14:paraId="708B4673" w14:textId="77777777" w:rsidR="003A0CB9" w:rsidRPr="00C60258" w:rsidRDefault="003A0CB9" w:rsidP="003A0CB9">
            <w:pPr>
              <w:jc w:val="center"/>
              <w:rPr>
                <w:rFonts w:ascii="Arial" w:hAnsi="Arial"/>
                <w:rPrChange w:id="538" w:author="Author" w:date="2024-06-12T08:48:00Z">
                  <w:rPr>
                    <w:rFonts w:ascii="Arial" w:hAnsi="Arial"/>
                    <w:sz w:val="22"/>
                  </w:rPr>
                </w:rPrChange>
              </w:rPr>
            </w:pPr>
            <w:r w:rsidRPr="00C60258">
              <w:rPr>
                <w:rFonts w:ascii="Arial" w:hAnsi="Arial"/>
                <w:rPrChange w:id="5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40" w:author="Author" w:date="2024-06-12T08:50:00Z">
              <w:tcPr>
                <w:tcW w:w="1226" w:type="dxa"/>
                <w:tcBorders>
                  <w:top w:val="nil"/>
                  <w:left w:val="single" w:sz="4" w:space="0" w:color="auto"/>
                  <w:bottom w:val="nil"/>
                  <w:right w:val="single" w:sz="4" w:space="0" w:color="auto"/>
                </w:tcBorders>
              </w:tcPr>
            </w:tcPrChange>
          </w:tcPr>
          <w:p w14:paraId="2A1AA87C" w14:textId="77777777" w:rsidR="003A0CB9" w:rsidRPr="00C60258" w:rsidRDefault="003A0CB9" w:rsidP="003A0CB9">
            <w:pPr>
              <w:jc w:val="center"/>
              <w:rPr>
                <w:rFonts w:ascii="Arial" w:hAnsi="Arial" w:cs="Arial"/>
                <w:rPrChange w:id="541" w:author="Author" w:date="2024-06-12T08:48:00Z">
                  <w:rPr>
                    <w:rFonts w:ascii="Arial" w:hAnsi="Arial" w:cs="Arial"/>
                    <w:sz w:val="22"/>
                  </w:rPr>
                </w:rPrChange>
              </w:rPr>
            </w:pPr>
            <w:r w:rsidRPr="00C60258">
              <w:rPr>
                <w:rFonts w:ascii="Arial" w:hAnsi="Arial" w:cs="Arial"/>
                <w:rPrChange w:id="542" w:author="Author" w:date="2024-06-12T08:48:00Z">
                  <w:rPr>
                    <w:rFonts w:ascii="Arial" w:hAnsi="Arial" w:cs="Arial"/>
                    <w:sz w:val="22"/>
                  </w:rPr>
                </w:rPrChange>
              </w:rPr>
              <w:t>(250)</w:t>
            </w:r>
          </w:p>
        </w:tc>
        <w:tc>
          <w:tcPr>
            <w:tcW w:w="1332" w:type="dxa"/>
            <w:tcBorders>
              <w:top w:val="nil"/>
              <w:left w:val="single" w:sz="4" w:space="0" w:color="auto"/>
              <w:bottom w:val="nil"/>
            </w:tcBorders>
            <w:tcPrChange w:id="543" w:author="Author" w:date="2024-06-12T08:50:00Z">
              <w:tcPr>
                <w:tcW w:w="1227" w:type="dxa"/>
                <w:tcBorders>
                  <w:top w:val="nil"/>
                  <w:left w:val="single" w:sz="4" w:space="0" w:color="auto"/>
                  <w:bottom w:val="nil"/>
                </w:tcBorders>
              </w:tcPr>
            </w:tcPrChange>
          </w:tcPr>
          <w:p w14:paraId="5BBE5684" w14:textId="77777777" w:rsidR="003A0CB9" w:rsidRPr="00C60258" w:rsidRDefault="003A0CB9" w:rsidP="003A0CB9">
            <w:pPr>
              <w:jc w:val="center"/>
              <w:rPr>
                <w:rFonts w:ascii="Arial" w:hAnsi="Arial"/>
                <w:rPrChange w:id="544" w:author="Author" w:date="2024-06-12T08:48:00Z">
                  <w:rPr>
                    <w:rFonts w:ascii="Arial" w:hAnsi="Arial"/>
                    <w:sz w:val="22"/>
                  </w:rPr>
                </w:rPrChange>
              </w:rPr>
            </w:pPr>
            <w:r w:rsidRPr="00C60258">
              <w:rPr>
                <w:rFonts w:ascii="Arial" w:hAnsi="Arial"/>
                <w:rPrChange w:id="545" w:author="Author" w:date="2024-06-12T08:48:00Z">
                  <w:rPr>
                    <w:rFonts w:ascii="Arial" w:hAnsi="Arial"/>
                    <w:sz w:val="22"/>
                  </w:rPr>
                </w:rPrChange>
              </w:rPr>
              <w:t>18,000,000</w:t>
            </w:r>
          </w:p>
        </w:tc>
        <w:tc>
          <w:tcPr>
            <w:tcW w:w="1226" w:type="dxa"/>
            <w:tcBorders>
              <w:top w:val="nil"/>
              <w:left w:val="single" w:sz="4" w:space="0" w:color="auto"/>
              <w:bottom w:val="nil"/>
            </w:tcBorders>
            <w:tcPrChange w:id="546" w:author="Author" w:date="2024-06-12T08:50:00Z">
              <w:tcPr>
                <w:tcW w:w="1226" w:type="dxa"/>
                <w:tcBorders>
                  <w:top w:val="nil"/>
                  <w:left w:val="single" w:sz="4" w:space="0" w:color="auto"/>
                  <w:bottom w:val="nil"/>
                </w:tcBorders>
              </w:tcPr>
            </w:tcPrChange>
          </w:tcPr>
          <w:p w14:paraId="3009EC02" w14:textId="77777777" w:rsidR="003A0CB9" w:rsidRPr="00C60258" w:rsidRDefault="003A0CB9" w:rsidP="003A0CB9">
            <w:pPr>
              <w:jc w:val="center"/>
              <w:rPr>
                <w:rFonts w:ascii="Arial" w:hAnsi="Arial"/>
                <w:rPrChange w:id="547" w:author="Author" w:date="2024-06-12T08:48:00Z">
                  <w:rPr>
                    <w:rFonts w:ascii="Arial" w:hAnsi="Arial"/>
                    <w:sz w:val="22"/>
                  </w:rPr>
                </w:rPrChange>
              </w:rPr>
            </w:pPr>
            <w:r w:rsidRPr="00C60258">
              <w:rPr>
                <w:rFonts w:ascii="Arial" w:hAnsi="Arial"/>
                <w:rPrChange w:id="5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49" w:author="Author" w:date="2024-06-12T08:50:00Z">
              <w:tcPr>
                <w:tcW w:w="1227" w:type="dxa"/>
                <w:tcBorders>
                  <w:top w:val="nil"/>
                  <w:left w:val="single" w:sz="4" w:space="0" w:color="auto"/>
                  <w:bottom w:val="nil"/>
                </w:tcBorders>
                <w:vAlign w:val="center"/>
              </w:tcPr>
            </w:tcPrChange>
          </w:tcPr>
          <w:p w14:paraId="07AFCB57" w14:textId="77777777" w:rsidR="003A0CB9" w:rsidRPr="00C60258" w:rsidRDefault="003A0CB9" w:rsidP="003A0CB9">
            <w:pPr>
              <w:jc w:val="center"/>
              <w:rPr>
                <w:rFonts w:ascii="Arial" w:hAnsi="Arial" w:cs="Arial"/>
                <w:rPrChange w:id="550" w:author="Author" w:date="2024-06-12T08:48:00Z">
                  <w:rPr>
                    <w:rFonts w:ascii="Arial" w:hAnsi="Arial" w:cs="Arial"/>
                    <w:sz w:val="22"/>
                  </w:rPr>
                </w:rPrChange>
              </w:rPr>
            </w:pPr>
            <w:r w:rsidRPr="00C60258">
              <w:rPr>
                <w:rFonts w:ascii="Arial" w:hAnsi="Arial" w:cs="Arial"/>
                <w:rPrChange w:id="551" w:author="Author" w:date="2024-06-12T08:48:00Z">
                  <w:rPr>
                    <w:rFonts w:ascii="Arial" w:hAnsi="Arial" w:cs="Arial"/>
                    <w:sz w:val="22"/>
                  </w:rPr>
                </w:rPrChange>
              </w:rPr>
              <w:t>28,750</w:t>
            </w:r>
          </w:p>
        </w:tc>
      </w:tr>
      <w:tr w:rsidR="003A0CB9" w:rsidRPr="006E461F" w14:paraId="089D4625" w14:textId="77777777" w:rsidTr="00C60258">
        <w:trPr>
          <w:trHeight w:val="154"/>
          <w:trPrChange w:id="552" w:author="Author" w:date="2024-06-12T08:50:00Z">
            <w:trPr>
              <w:trHeight w:val="154"/>
            </w:trPr>
          </w:trPrChange>
        </w:trPr>
        <w:tc>
          <w:tcPr>
            <w:tcW w:w="629" w:type="dxa"/>
            <w:tcBorders>
              <w:top w:val="nil"/>
              <w:bottom w:val="nil"/>
              <w:right w:val="nil"/>
            </w:tcBorders>
            <w:vAlign w:val="center"/>
            <w:tcPrChange w:id="553" w:author="Author" w:date="2024-06-12T08:50:00Z">
              <w:tcPr>
                <w:tcW w:w="629" w:type="dxa"/>
                <w:tcBorders>
                  <w:top w:val="nil"/>
                  <w:bottom w:val="nil"/>
                  <w:right w:val="nil"/>
                </w:tcBorders>
                <w:vAlign w:val="center"/>
              </w:tcPr>
            </w:tcPrChange>
          </w:tcPr>
          <w:p w14:paraId="0F1D439F" w14:textId="77777777" w:rsidR="003A0CB9" w:rsidRPr="00C60258" w:rsidRDefault="003A0CB9" w:rsidP="003A0CB9">
            <w:pPr>
              <w:jc w:val="center"/>
              <w:rPr>
                <w:rFonts w:ascii="Arial" w:hAnsi="Arial"/>
                <w:rPrChange w:id="554" w:author="Author" w:date="2024-06-12T08:48:00Z">
                  <w:rPr>
                    <w:rFonts w:ascii="Arial" w:hAnsi="Arial"/>
                    <w:sz w:val="22"/>
                  </w:rPr>
                </w:rPrChange>
              </w:rPr>
            </w:pPr>
            <w:r w:rsidRPr="00C60258">
              <w:rPr>
                <w:rFonts w:ascii="Arial" w:hAnsi="Arial"/>
                <w:rPrChange w:id="555" w:author="Author" w:date="2024-06-12T08:48:00Z">
                  <w:rPr>
                    <w:rFonts w:ascii="Arial" w:hAnsi="Arial"/>
                    <w:sz w:val="22"/>
                  </w:rPr>
                </w:rPrChange>
              </w:rPr>
              <w:t>Dec</w:t>
            </w:r>
          </w:p>
        </w:tc>
        <w:tc>
          <w:tcPr>
            <w:tcW w:w="1226" w:type="dxa"/>
            <w:tcBorders>
              <w:top w:val="nil"/>
              <w:left w:val="single" w:sz="4" w:space="0" w:color="auto"/>
              <w:bottom w:val="nil"/>
              <w:right w:val="nil"/>
            </w:tcBorders>
            <w:vAlign w:val="center"/>
            <w:tcPrChange w:id="556" w:author="Author" w:date="2024-06-12T08:50:00Z">
              <w:tcPr>
                <w:tcW w:w="1226" w:type="dxa"/>
                <w:tcBorders>
                  <w:top w:val="nil"/>
                  <w:left w:val="single" w:sz="4" w:space="0" w:color="auto"/>
                  <w:bottom w:val="nil"/>
                  <w:right w:val="nil"/>
                </w:tcBorders>
                <w:vAlign w:val="center"/>
              </w:tcPr>
            </w:tcPrChange>
          </w:tcPr>
          <w:p w14:paraId="70B7D1A6" w14:textId="77777777" w:rsidR="003A0CB9" w:rsidRPr="00C60258" w:rsidRDefault="003A0CB9" w:rsidP="003A0CB9">
            <w:pPr>
              <w:jc w:val="center"/>
              <w:rPr>
                <w:rFonts w:ascii="Arial" w:hAnsi="Arial"/>
                <w:rPrChange w:id="557" w:author="Author" w:date="2024-06-12T08:48:00Z">
                  <w:rPr>
                    <w:rFonts w:ascii="Arial" w:hAnsi="Arial"/>
                    <w:sz w:val="22"/>
                  </w:rPr>
                </w:rPrChange>
              </w:rPr>
            </w:pPr>
            <w:r w:rsidRPr="00C60258">
              <w:rPr>
                <w:rFonts w:ascii="Arial" w:hAnsi="Arial"/>
                <w:rPrChange w:id="558" w:author="Author" w:date="2024-06-12T08:48:00Z">
                  <w:rPr>
                    <w:rFonts w:ascii="Arial" w:hAnsi="Arial"/>
                    <w:sz w:val="22"/>
                  </w:rPr>
                </w:rPrChange>
              </w:rPr>
              <w:t>12,000</w:t>
            </w:r>
          </w:p>
        </w:tc>
        <w:tc>
          <w:tcPr>
            <w:tcW w:w="1226" w:type="dxa"/>
            <w:tcBorders>
              <w:top w:val="nil"/>
              <w:left w:val="single" w:sz="4" w:space="0" w:color="auto"/>
              <w:bottom w:val="nil"/>
            </w:tcBorders>
            <w:tcPrChange w:id="559" w:author="Author" w:date="2024-06-12T08:50:00Z">
              <w:tcPr>
                <w:tcW w:w="1226" w:type="dxa"/>
                <w:tcBorders>
                  <w:top w:val="nil"/>
                  <w:left w:val="single" w:sz="4" w:space="0" w:color="auto"/>
                  <w:bottom w:val="nil"/>
                </w:tcBorders>
              </w:tcPr>
            </w:tcPrChange>
          </w:tcPr>
          <w:p w14:paraId="56F2B18F" w14:textId="77777777" w:rsidR="003A0CB9" w:rsidRPr="00C60258" w:rsidRDefault="003A0CB9" w:rsidP="003A0CB9">
            <w:pPr>
              <w:jc w:val="center"/>
              <w:rPr>
                <w:rFonts w:ascii="Arial" w:hAnsi="Arial"/>
                <w:rPrChange w:id="560" w:author="Author" w:date="2024-06-12T08:48:00Z">
                  <w:rPr>
                    <w:rFonts w:ascii="Arial" w:hAnsi="Arial"/>
                    <w:sz w:val="22"/>
                  </w:rPr>
                </w:rPrChange>
              </w:rPr>
            </w:pPr>
            <w:r w:rsidRPr="00C60258">
              <w:rPr>
                <w:rFonts w:ascii="Arial" w:hAnsi="Arial"/>
                <w:rPrChange w:id="56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62" w:author="Author" w:date="2024-06-12T08:50:00Z">
              <w:tcPr>
                <w:tcW w:w="1227" w:type="dxa"/>
                <w:tcBorders>
                  <w:top w:val="nil"/>
                  <w:left w:val="single" w:sz="4" w:space="0" w:color="auto"/>
                  <w:bottom w:val="nil"/>
                  <w:right w:val="single" w:sz="4" w:space="0" w:color="auto"/>
                </w:tcBorders>
              </w:tcPr>
            </w:tcPrChange>
          </w:tcPr>
          <w:p w14:paraId="3792964A" w14:textId="77777777" w:rsidR="003A0CB9" w:rsidRPr="00C60258" w:rsidRDefault="003A0CB9" w:rsidP="003A0CB9">
            <w:pPr>
              <w:jc w:val="center"/>
              <w:rPr>
                <w:rFonts w:ascii="Arial" w:hAnsi="Arial"/>
                <w:rPrChange w:id="563" w:author="Author" w:date="2024-06-12T08:48:00Z">
                  <w:rPr>
                    <w:rFonts w:ascii="Arial" w:hAnsi="Arial"/>
                    <w:sz w:val="22"/>
                  </w:rPr>
                </w:rPrChange>
              </w:rPr>
            </w:pPr>
            <w:r w:rsidRPr="00C60258">
              <w:rPr>
                <w:rFonts w:ascii="Arial" w:hAnsi="Arial"/>
                <w:rPrChange w:id="56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65" w:author="Author" w:date="2024-06-12T08:50:00Z">
              <w:tcPr>
                <w:tcW w:w="1226" w:type="dxa"/>
                <w:tcBorders>
                  <w:top w:val="nil"/>
                  <w:left w:val="single" w:sz="4" w:space="0" w:color="auto"/>
                  <w:bottom w:val="nil"/>
                  <w:right w:val="single" w:sz="4" w:space="0" w:color="auto"/>
                </w:tcBorders>
              </w:tcPr>
            </w:tcPrChange>
          </w:tcPr>
          <w:p w14:paraId="0D9C5879" w14:textId="77777777" w:rsidR="003A0CB9" w:rsidRPr="00C60258" w:rsidRDefault="003A0CB9" w:rsidP="003A0CB9">
            <w:pPr>
              <w:jc w:val="center"/>
              <w:rPr>
                <w:rFonts w:ascii="Arial" w:hAnsi="Arial" w:cs="Arial"/>
                <w:rPrChange w:id="566" w:author="Author" w:date="2024-06-12T08:48:00Z">
                  <w:rPr>
                    <w:rFonts w:ascii="Arial" w:hAnsi="Arial" w:cs="Arial"/>
                    <w:sz w:val="22"/>
                  </w:rPr>
                </w:rPrChange>
              </w:rPr>
            </w:pPr>
            <w:r w:rsidRPr="00C60258">
              <w:rPr>
                <w:rFonts w:ascii="Arial" w:hAnsi="Arial" w:cs="Arial"/>
                <w:rPrChange w:id="567" w:author="Author" w:date="2024-06-12T08:48:00Z">
                  <w:rPr>
                    <w:rFonts w:ascii="Arial" w:hAnsi="Arial" w:cs="Arial"/>
                    <w:sz w:val="22"/>
                  </w:rPr>
                </w:rPrChange>
              </w:rPr>
              <w:t>(250)</w:t>
            </w:r>
          </w:p>
        </w:tc>
        <w:tc>
          <w:tcPr>
            <w:tcW w:w="1332" w:type="dxa"/>
            <w:tcBorders>
              <w:top w:val="nil"/>
              <w:left w:val="single" w:sz="4" w:space="0" w:color="auto"/>
              <w:bottom w:val="nil"/>
            </w:tcBorders>
            <w:tcPrChange w:id="568" w:author="Author" w:date="2024-06-12T08:50:00Z">
              <w:tcPr>
                <w:tcW w:w="1227" w:type="dxa"/>
                <w:tcBorders>
                  <w:top w:val="nil"/>
                  <w:left w:val="single" w:sz="4" w:space="0" w:color="auto"/>
                  <w:bottom w:val="nil"/>
                </w:tcBorders>
              </w:tcPr>
            </w:tcPrChange>
          </w:tcPr>
          <w:p w14:paraId="41FAC74A" w14:textId="77777777" w:rsidR="003A0CB9" w:rsidRPr="00C60258" w:rsidRDefault="003A0CB9" w:rsidP="003A0CB9">
            <w:pPr>
              <w:jc w:val="center"/>
              <w:rPr>
                <w:rFonts w:ascii="Arial" w:hAnsi="Arial"/>
                <w:rPrChange w:id="569" w:author="Author" w:date="2024-06-12T08:48:00Z">
                  <w:rPr>
                    <w:rFonts w:ascii="Arial" w:hAnsi="Arial"/>
                    <w:sz w:val="22"/>
                  </w:rPr>
                </w:rPrChange>
              </w:rPr>
            </w:pPr>
            <w:r w:rsidRPr="00C60258">
              <w:rPr>
                <w:rFonts w:ascii="Arial" w:hAnsi="Arial"/>
                <w:rPrChange w:id="570" w:author="Author" w:date="2024-06-12T08:48:00Z">
                  <w:rPr>
                    <w:rFonts w:ascii="Arial" w:hAnsi="Arial"/>
                    <w:sz w:val="22"/>
                  </w:rPr>
                </w:rPrChange>
              </w:rPr>
              <w:t>18,000,000</w:t>
            </w:r>
          </w:p>
        </w:tc>
        <w:tc>
          <w:tcPr>
            <w:tcW w:w="1226" w:type="dxa"/>
            <w:tcBorders>
              <w:top w:val="nil"/>
              <w:left w:val="single" w:sz="4" w:space="0" w:color="auto"/>
              <w:bottom w:val="nil"/>
            </w:tcBorders>
            <w:tcPrChange w:id="571" w:author="Author" w:date="2024-06-12T08:50:00Z">
              <w:tcPr>
                <w:tcW w:w="1226" w:type="dxa"/>
                <w:tcBorders>
                  <w:top w:val="nil"/>
                  <w:left w:val="single" w:sz="4" w:space="0" w:color="auto"/>
                  <w:bottom w:val="nil"/>
                </w:tcBorders>
              </w:tcPr>
            </w:tcPrChange>
          </w:tcPr>
          <w:p w14:paraId="4CBC379A" w14:textId="77777777" w:rsidR="003A0CB9" w:rsidRPr="00C60258" w:rsidRDefault="003A0CB9" w:rsidP="003A0CB9">
            <w:pPr>
              <w:jc w:val="center"/>
              <w:rPr>
                <w:rFonts w:ascii="Arial" w:hAnsi="Arial"/>
                <w:rPrChange w:id="572" w:author="Author" w:date="2024-06-12T08:48:00Z">
                  <w:rPr>
                    <w:rFonts w:ascii="Arial" w:hAnsi="Arial"/>
                    <w:sz w:val="22"/>
                  </w:rPr>
                </w:rPrChange>
              </w:rPr>
            </w:pPr>
            <w:r w:rsidRPr="00C60258">
              <w:rPr>
                <w:rFonts w:ascii="Arial" w:hAnsi="Arial"/>
                <w:rPrChange w:id="57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74" w:author="Author" w:date="2024-06-12T08:50:00Z">
              <w:tcPr>
                <w:tcW w:w="1227" w:type="dxa"/>
                <w:tcBorders>
                  <w:top w:val="nil"/>
                  <w:left w:val="single" w:sz="4" w:space="0" w:color="auto"/>
                  <w:bottom w:val="nil"/>
                </w:tcBorders>
                <w:vAlign w:val="center"/>
              </w:tcPr>
            </w:tcPrChange>
          </w:tcPr>
          <w:p w14:paraId="6BADE0FD" w14:textId="77777777" w:rsidR="003A0CB9" w:rsidRPr="00C60258" w:rsidRDefault="003A0CB9" w:rsidP="003A0CB9">
            <w:pPr>
              <w:jc w:val="center"/>
              <w:rPr>
                <w:rFonts w:ascii="Arial" w:hAnsi="Arial" w:cs="Arial"/>
                <w:rPrChange w:id="575" w:author="Author" w:date="2024-06-12T08:48:00Z">
                  <w:rPr>
                    <w:rFonts w:ascii="Arial" w:hAnsi="Arial" w:cs="Arial"/>
                    <w:sz w:val="22"/>
                  </w:rPr>
                </w:rPrChange>
              </w:rPr>
            </w:pPr>
            <w:r w:rsidRPr="00C60258">
              <w:rPr>
                <w:rFonts w:ascii="Arial" w:hAnsi="Arial" w:cs="Arial"/>
                <w:rPrChange w:id="576" w:author="Author" w:date="2024-06-12T08:48:00Z">
                  <w:rPr>
                    <w:rFonts w:ascii="Arial" w:hAnsi="Arial" w:cs="Arial"/>
                    <w:sz w:val="22"/>
                  </w:rPr>
                </w:rPrChange>
              </w:rPr>
              <w:t>28,750</w:t>
            </w:r>
          </w:p>
        </w:tc>
      </w:tr>
      <w:tr w:rsidR="003A0CB9" w:rsidRPr="006E461F" w14:paraId="39A8787D" w14:textId="77777777" w:rsidTr="00C60258">
        <w:trPr>
          <w:trHeight w:val="154"/>
          <w:trPrChange w:id="577" w:author="Author" w:date="2024-06-12T08:50:00Z">
            <w:trPr>
              <w:trHeight w:val="154"/>
            </w:trPr>
          </w:trPrChange>
        </w:trPr>
        <w:tc>
          <w:tcPr>
            <w:tcW w:w="629" w:type="dxa"/>
            <w:tcBorders>
              <w:top w:val="nil"/>
              <w:bottom w:val="nil"/>
              <w:right w:val="nil"/>
            </w:tcBorders>
            <w:vAlign w:val="center"/>
            <w:tcPrChange w:id="578" w:author="Author" w:date="2024-06-12T08:50:00Z">
              <w:tcPr>
                <w:tcW w:w="629" w:type="dxa"/>
                <w:tcBorders>
                  <w:top w:val="nil"/>
                  <w:bottom w:val="nil"/>
                  <w:right w:val="nil"/>
                </w:tcBorders>
                <w:vAlign w:val="center"/>
              </w:tcPr>
            </w:tcPrChange>
          </w:tcPr>
          <w:p w14:paraId="1498B337" w14:textId="77777777" w:rsidR="003A0CB9" w:rsidRPr="00C60258" w:rsidRDefault="003A0CB9" w:rsidP="003A0CB9">
            <w:pPr>
              <w:jc w:val="center"/>
              <w:rPr>
                <w:rFonts w:ascii="Arial" w:hAnsi="Arial"/>
                <w:rPrChange w:id="579" w:author="Author" w:date="2024-06-12T08:48:00Z">
                  <w:rPr>
                    <w:rFonts w:ascii="Arial" w:hAnsi="Arial"/>
                    <w:sz w:val="22"/>
                  </w:rPr>
                </w:rPrChange>
              </w:rPr>
            </w:pPr>
            <w:r w:rsidRPr="00C60258">
              <w:rPr>
                <w:rFonts w:ascii="Arial" w:hAnsi="Arial"/>
                <w:rPrChange w:id="580" w:author="Author" w:date="2024-06-12T08:48:00Z">
                  <w:rPr>
                    <w:rFonts w:ascii="Arial" w:hAnsi="Arial"/>
                    <w:sz w:val="22"/>
                  </w:rPr>
                </w:rPrChange>
              </w:rPr>
              <w:t>Jan</w:t>
            </w:r>
          </w:p>
        </w:tc>
        <w:tc>
          <w:tcPr>
            <w:tcW w:w="1226" w:type="dxa"/>
            <w:tcBorders>
              <w:top w:val="nil"/>
              <w:left w:val="single" w:sz="4" w:space="0" w:color="auto"/>
              <w:bottom w:val="nil"/>
              <w:right w:val="nil"/>
            </w:tcBorders>
            <w:vAlign w:val="center"/>
            <w:tcPrChange w:id="581" w:author="Author" w:date="2024-06-12T08:50:00Z">
              <w:tcPr>
                <w:tcW w:w="1226" w:type="dxa"/>
                <w:tcBorders>
                  <w:top w:val="nil"/>
                  <w:left w:val="single" w:sz="4" w:space="0" w:color="auto"/>
                  <w:bottom w:val="nil"/>
                  <w:right w:val="nil"/>
                </w:tcBorders>
                <w:vAlign w:val="center"/>
              </w:tcPr>
            </w:tcPrChange>
          </w:tcPr>
          <w:p w14:paraId="411FFA2E" w14:textId="77777777" w:rsidR="003A0CB9" w:rsidRPr="00C60258" w:rsidRDefault="003A0CB9" w:rsidP="003A0CB9">
            <w:pPr>
              <w:jc w:val="center"/>
              <w:rPr>
                <w:rFonts w:ascii="Arial" w:hAnsi="Arial"/>
                <w:rPrChange w:id="582" w:author="Author" w:date="2024-06-12T08:48:00Z">
                  <w:rPr>
                    <w:rFonts w:ascii="Arial" w:hAnsi="Arial"/>
                    <w:sz w:val="22"/>
                  </w:rPr>
                </w:rPrChange>
              </w:rPr>
            </w:pPr>
            <w:r w:rsidRPr="00C60258">
              <w:rPr>
                <w:rFonts w:ascii="Arial" w:hAnsi="Arial"/>
                <w:rPrChange w:id="583" w:author="Author" w:date="2024-06-12T08:48:00Z">
                  <w:rPr>
                    <w:rFonts w:ascii="Arial" w:hAnsi="Arial"/>
                    <w:sz w:val="22"/>
                  </w:rPr>
                </w:rPrChange>
              </w:rPr>
              <w:t>7,200</w:t>
            </w:r>
          </w:p>
        </w:tc>
        <w:tc>
          <w:tcPr>
            <w:tcW w:w="1226" w:type="dxa"/>
            <w:tcBorders>
              <w:top w:val="nil"/>
              <w:left w:val="single" w:sz="4" w:space="0" w:color="auto"/>
              <w:bottom w:val="nil"/>
            </w:tcBorders>
            <w:tcPrChange w:id="584" w:author="Author" w:date="2024-06-12T08:50:00Z">
              <w:tcPr>
                <w:tcW w:w="1226" w:type="dxa"/>
                <w:tcBorders>
                  <w:top w:val="nil"/>
                  <w:left w:val="single" w:sz="4" w:space="0" w:color="auto"/>
                  <w:bottom w:val="nil"/>
                </w:tcBorders>
              </w:tcPr>
            </w:tcPrChange>
          </w:tcPr>
          <w:p w14:paraId="02CD8F35" w14:textId="77777777" w:rsidR="003A0CB9" w:rsidRPr="00C60258" w:rsidRDefault="003A0CB9" w:rsidP="003A0CB9">
            <w:pPr>
              <w:jc w:val="center"/>
              <w:rPr>
                <w:rFonts w:ascii="Arial" w:hAnsi="Arial"/>
                <w:rPrChange w:id="585" w:author="Author" w:date="2024-06-12T08:48:00Z">
                  <w:rPr>
                    <w:rFonts w:ascii="Arial" w:hAnsi="Arial"/>
                    <w:sz w:val="22"/>
                  </w:rPr>
                </w:rPrChange>
              </w:rPr>
            </w:pPr>
            <w:r w:rsidRPr="00C60258">
              <w:rPr>
                <w:rFonts w:ascii="Arial" w:hAnsi="Arial"/>
                <w:rPrChange w:id="586"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587" w:author="Author" w:date="2024-06-12T08:50:00Z">
              <w:tcPr>
                <w:tcW w:w="1227" w:type="dxa"/>
                <w:tcBorders>
                  <w:top w:val="nil"/>
                  <w:left w:val="single" w:sz="4" w:space="0" w:color="auto"/>
                  <w:bottom w:val="nil"/>
                  <w:right w:val="single" w:sz="4" w:space="0" w:color="auto"/>
                </w:tcBorders>
              </w:tcPr>
            </w:tcPrChange>
          </w:tcPr>
          <w:p w14:paraId="22FB8539" w14:textId="77777777" w:rsidR="003A0CB9" w:rsidRPr="00C60258" w:rsidRDefault="003A0CB9" w:rsidP="003A0CB9">
            <w:pPr>
              <w:jc w:val="center"/>
              <w:rPr>
                <w:rFonts w:ascii="Arial" w:hAnsi="Arial"/>
                <w:rPrChange w:id="588" w:author="Author" w:date="2024-06-12T08:48:00Z">
                  <w:rPr>
                    <w:rFonts w:ascii="Arial" w:hAnsi="Arial"/>
                    <w:sz w:val="22"/>
                  </w:rPr>
                </w:rPrChange>
              </w:rPr>
            </w:pPr>
            <w:r w:rsidRPr="00C60258">
              <w:rPr>
                <w:rFonts w:ascii="Arial" w:hAnsi="Arial"/>
                <w:rPrChange w:id="5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90" w:author="Author" w:date="2024-06-12T08:50:00Z">
              <w:tcPr>
                <w:tcW w:w="1226" w:type="dxa"/>
                <w:tcBorders>
                  <w:top w:val="nil"/>
                  <w:left w:val="single" w:sz="4" w:space="0" w:color="auto"/>
                  <w:bottom w:val="nil"/>
                  <w:right w:val="single" w:sz="4" w:space="0" w:color="auto"/>
                </w:tcBorders>
              </w:tcPr>
            </w:tcPrChange>
          </w:tcPr>
          <w:p w14:paraId="2632B28E" w14:textId="77777777" w:rsidR="003A0CB9" w:rsidRPr="00C60258" w:rsidRDefault="003A0CB9" w:rsidP="003A0CB9">
            <w:pPr>
              <w:jc w:val="center"/>
              <w:rPr>
                <w:rFonts w:ascii="Arial" w:hAnsi="Arial" w:cs="Arial"/>
                <w:rPrChange w:id="591" w:author="Author" w:date="2024-06-12T08:48:00Z">
                  <w:rPr>
                    <w:rFonts w:ascii="Arial" w:hAnsi="Arial" w:cs="Arial"/>
                    <w:sz w:val="22"/>
                  </w:rPr>
                </w:rPrChange>
              </w:rPr>
            </w:pPr>
            <w:r w:rsidRPr="00C60258">
              <w:rPr>
                <w:rFonts w:ascii="Arial" w:hAnsi="Arial" w:cs="Arial"/>
                <w:rPrChange w:id="592" w:author="Author" w:date="2024-06-12T08:48:00Z">
                  <w:rPr>
                    <w:rFonts w:ascii="Arial" w:hAnsi="Arial" w:cs="Arial"/>
                    <w:sz w:val="22"/>
                  </w:rPr>
                </w:rPrChange>
              </w:rPr>
              <w:t>(250)</w:t>
            </w:r>
          </w:p>
        </w:tc>
        <w:tc>
          <w:tcPr>
            <w:tcW w:w="1332" w:type="dxa"/>
            <w:tcBorders>
              <w:top w:val="nil"/>
              <w:left w:val="single" w:sz="4" w:space="0" w:color="auto"/>
              <w:bottom w:val="nil"/>
            </w:tcBorders>
            <w:tcPrChange w:id="593" w:author="Author" w:date="2024-06-12T08:50:00Z">
              <w:tcPr>
                <w:tcW w:w="1227" w:type="dxa"/>
                <w:tcBorders>
                  <w:top w:val="nil"/>
                  <w:left w:val="single" w:sz="4" w:space="0" w:color="auto"/>
                  <w:bottom w:val="nil"/>
                </w:tcBorders>
              </w:tcPr>
            </w:tcPrChange>
          </w:tcPr>
          <w:p w14:paraId="01F8A9B6" w14:textId="77777777" w:rsidR="003A0CB9" w:rsidRPr="00C60258" w:rsidRDefault="003A0CB9" w:rsidP="003A0CB9">
            <w:pPr>
              <w:jc w:val="center"/>
              <w:rPr>
                <w:rFonts w:ascii="Arial" w:hAnsi="Arial"/>
                <w:rPrChange w:id="594" w:author="Author" w:date="2024-06-12T08:48:00Z">
                  <w:rPr>
                    <w:rFonts w:ascii="Arial" w:hAnsi="Arial"/>
                    <w:sz w:val="22"/>
                  </w:rPr>
                </w:rPrChange>
              </w:rPr>
            </w:pPr>
            <w:r w:rsidRPr="00C60258">
              <w:rPr>
                <w:rFonts w:ascii="Arial" w:hAnsi="Arial"/>
                <w:rPrChange w:id="595" w:author="Author" w:date="2024-06-12T08:48:00Z">
                  <w:rPr>
                    <w:rFonts w:ascii="Arial" w:hAnsi="Arial"/>
                    <w:sz w:val="22"/>
                  </w:rPr>
                </w:rPrChange>
              </w:rPr>
              <w:t>18,000,000</w:t>
            </w:r>
          </w:p>
        </w:tc>
        <w:tc>
          <w:tcPr>
            <w:tcW w:w="1226" w:type="dxa"/>
            <w:tcBorders>
              <w:top w:val="nil"/>
              <w:left w:val="single" w:sz="4" w:space="0" w:color="auto"/>
              <w:bottom w:val="nil"/>
            </w:tcBorders>
            <w:tcPrChange w:id="596" w:author="Author" w:date="2024-06-12T08:50:00Z">
              <w:tcPr>
                <w:tcW w:w="1226" w:type="dxa"/>
                <w:tcBorders>
                  <w:top w:val="nil"/>
                  <w:left w:val="single" w:sz="4" w:space="0" w:color="auto"/>
                  <w:bottom w:val="nil"/>
                </w:tcBorders>
              </w:tcPr>
            </w:tcPrChange>
          </w:tcPr>
          <w:p w14:paraId="3B936077" w14:textId="77777777" w:rsidR="003A0CB9" w:rsidRPr="00C60258" w:rsidRDefault="003A0CB9" w:rsidP="003A0CB9">
            <w:pPr>
              <w:jc w:val="center"/>
              <w:rPr>
                <w:rFonts w:ascii="Arial" w:hAnsi="Arial"/>
                <w:rPrChange w:id="597" w:author="Author" w:date="2024-06-12T08:48:00Z">
                  <w:rPr>
                    <w:rFonts w:ascii="Arial" w:hAnsi="Arial"/>
                    <w:sz w:val="22"/>
                  </w:rPr>
                </w:rPrChange>
              </w:rPr>
            </w:pPr>
            <w:r w:rsidRPr="00C60258">
              <w:rPr>
                <w:rFonts w:ascii="Arial" w:hAnsi="Arial"/>
                <w:rPrChange w:id="59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99" w:author="Author" w:date="2024-06-12T08:50:00Z">
              <w:tcPr>
                <w:tcW w:w="1227" w:type="dxa"/>
                <w:tcBorders>
                  <w:top w:val="nil"/>
                  <w:left w:val="single" w:sz="4" w:space="0" w:color="auto"/>
                  <w:bottom w:val="nil"/>
                </w:tcBorders>
                <w:vAlign w:val="center"/>
              </w:tcPr>
            </w:tcPrChange>
          </w:tcPr>
          <w:p w14:paraId="1FE89BA9" w14:textId="77777777" w:rsidR="003A0CB9" w:rsidRPr="00C60258" w:rsidRDefault="003A0CB9" w:rsidP="003A0CB9">
            <w:pPr>
              <w:jc w:val="center"/>
              <w:rPr>
                <w:rFonts w:ascii="Arial" w:hAnsi="Arial" w:cs="Arial"/>
                <w:rPrChange w:id="600" w:author="Author" w:date="2024-06-12T08:48:00Z">
                  <w:rPr>
                    <w:rFonts w:ascii="Arial" w:hAnsi="Arial" w:cs="Arial"/>
                    <w:sz w:val="22"/>
                  </w:rPr>
                </w:rPrChange>
              </w:rPr>
            </w:pPr>
            <w:r w:rsidRPr="00C60258">
              <w:rPr>
                <w:rFonts w:ascii="Arial" w:hAnsi="Arial" w:cs="Arial"/>
                <w:rPrChange w:id="601" w:author="Author" w:date="2024-06-12T08:48:00Z">
                  <w:rPr>
                    <w:rFonts w:ascii="Arial" w:hAnsi="Arial" w:cs="Arial"/>
                    <w:sz w:val="22"/>
                  </w:rPr>
                </w:rPrChange>
              </w:rPr>
              <w:t>12,750</w:t>
            </w:r>
          </w:p>
        </w:tc>
      </w:tr>
      <w:tr w:rsidR="003A0CB9" w:rsidRPr="006E461F" w14:paraId="413ECA86" w14:textId="77777777" w:rsidTr="00C60258">
        <w:trPr>
          <w:trHeight w:val="154"/>
          <w:trPrChange w:id="602" w:author="Author" w:date="2024-06-12T08:50:00Z">
            <w:trPr>
              <w:trHeight w:val="154"/>
            </w:trPr>
          </w:trPrChange>
        </w:trPr>
        <w:tc>
          <w:tcPr>
            <w:tcW w:w="629" w:type="dxa"/>
            <w:tcBorders>
              <w:top w:val="nil"/>
              <w:bottom w:val="nil"/>
              <w:right w:val="nil"/>
            </w:tcBorders>
            <w:vAlign w:val="center"/>
            <w:tcPrChange w:id="603" w:author="Author" w:date="2024-06-12T08:50:00Z">
              <w:tcPr>
                <w:tcW w:w="629" w:type="dxa"/>
                <w:tcBorders>
                  <w:top w:val="nil"/>
                  <w:bottom w:val="nil"/>
                  <w:right w:val="nil"/>
                </w:tcBorders>
                <w:vAlign w:val="center"/>
              </w:tcPr>
            </w:tcPrChange>
          </w:tcPr>
          <w:p w14:paraId="0F2321F0" w14:textId="77777777" w:rsidR="003A0CB9" w:rsidRPr="00C60258" w:rsidRDefault="003A0CB9" w:rsidP="003A0CB9">
            <w:pPr>
              <w:jc w:val="center"/>
              <w:rPr>
                <w:rFonts w:ascii="Arial" w:hAnsi="Arial"/>
                <w:rPrChange w:id="604" w:author="Author" w:date="2024-06-12T08:48:00Z">
                  <w:rPr>
                    <w:rFonts w:ascii="Arial" w:hAnsi="Arial"/>
                    <w:sz w:val="22"/>
                  </w:rPr>
                </w:rPrChange>
              </w:rPr>
            </w:pPr>
            <w:r w:rsidRPr="00C60258">
              <w:rPr>
                <w:rFonts w:ascii="Arial" w:hAnsi="Arial"/>
                <w:rPrChange w:id="605" w:author="Author" w:date="2024-06-12T08:48:00Z">
                  <w:rPr>
                    <w:rFonts w:ascii="Arial" w:hAnsi="Arial"/>
                    <w:sz w:val="22"/>
                  </w:rPr>
                </w:rPrChange>
              </w:rPr>
              <w:t>Feb</w:t>
            </w:r>
          </w:p>
        </w:tc>
        <w:tc>
          <w:tcPr>
            <w:tcW w:w="1226" w:type="dxa"/>
            <w:tcBorders>
              <w:top w:val="nil"/>
              <w:left w:val="single" w:sz="4" w:space="0" w:color="auto"/>
              <w:bottom w:val="nil"/>
              <w:right w:val="nil"/>
            </w:tcBorders>
            <w:vAlign w:val="center"/>
            <w:tcPrChange w:id="606" w:author="Author" w:date="2024-06-12T08:50:00Z">
              <w:tcPr>
                <w:tcW w:w="1226" w:type="dxa"/>
                <w:tcBorders>
                  <w:top w:val="nil"/>
                  <w:left w:val="single" w:sz="4" w:space="0" w:color="auto"/>
                  <w:bottom w:val="nil"/>
                  <w:right w:val="nil"/>
                </w:tcBorders>
                <w:vAlign w:val="center"/>
              </w:tcPr>
            </w:tcPrChange>
          </w:tcPr>
          <w:p w14:paraId="51D9B573" w14:textId="77777777" w:rsidR="003A0CB9" w:rsidRPr="00C60258" w:rsidRDefault="003A0CB9" w:rsidP="003A0CB9">
            <w:pPr>
              <w:jc w:val="center"/>
              <w:rPr>
                <w:rFonts w:ascii="Arial" w:hAnsi="Arial"/>
                <w:rPrChange w:id="607" w:author="Author" w:date="2024-06-12T08:48:00Z">
                  <w:rPr>
                    <w:rFonts w:ascii="Arial" w:hAnsi="Arial"/>
                    <w:sz w:val="22"/>
                  </w:rPr>
                </w:rPrChange>
              </w:rPr>
            </w:pPr>
            <w:r w:rsidRPr="00C60258">
              <w:rPr>
                <w:rFonts w:ascii="Arial" w:hAnsi="Arial"/>
                <w:rPrChange w:id="608" w:author="Author" w:date="2024-06-12T08:48:00Z">
                  <w:rPr>
                    <w:rFonts w:ascii="Arial" w:hAnsi="Arial"/>
                    <w:sz w:val="22"/>
                  </w:rPr>
                </w:rPrChange>
              </w:rPr>
              <w:t>7,200</w:t>
            </w:r>
          </w:p>
        </w:tc>
        <w:tc>
          <w:tcPr>
            <w:tcW w:w="1226" w:type="dxa"/>
            <w:tcBorders>
              <w:top w:val="nil"/>
              <w:left w:val="single" w:sz="4" w:space="0" w:color="auto"/>
              <w:bottom w:val="nil"/>
            </w:tcBorders>
            <w:tcPrChange w:id="609" w:author="Author" w:date="2024-06-12T08:50:00Z">
              <w:tcPr>
                <w:tcW w:w="1226" w:type="dxa"/>
                <w:tcBorders>
                  <w:top w:val="nil"/>
                  <w:left w:val="single" w:sz="4" w:space="0" w:color="auto"/>
                  <w:bottom w:val="nil"/>
                </w:tcBorders>
              </w:tcPr>
            </w:tcPrChange>
          </w:tcPr>
          <w:p w14:paraId="2812DEA3" w14:textId="77777777" w:rsidR="003A0CB9" w:rsidRPr="00C60258" w:rsidRDefault="003A0CB9" w:rsidP="003A0CB9">
            <w:pPr>
              <w:jc w:val="center"/>
              <w:rPr>
                <w:rFonts w:ascii="Arial" w:hAnsi="Arial"/>
                <w:rPrChange w:id="610" w:author="Author" w:date="2024-06-12T08:48:00Z">
                  <w:rPr>
                    <w:rFonts w:ascii="Arial" w:hAnsi="Arial"/>
                    <w:sz w:val="22"/>
                  </w:rPr>
                </w:rPrChange>
              </w:rPr>
            </w:pPr>
            <w:r w:rsidRPr="00C60258">
              <w:rPr>
                <w:rFonts w:ascii="Arial" w:hAnsi="Arial"/>
                <w:rPrChange w:id="611"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12" w:author="Author" w:date="2024-06-12T08:50:00Z">
              <w:tcPr>
                <w:tcW w:w="1227" w:type="dxa"/>
                <w:tcBorders>
                  <w:top w:val="nil"/>
                  <w:left w:val="single" w:sz="4" w:space="0" w:color="auto"/>
                  <w:bottom w:val="nil"/>
                  <w:right w:val="single" w:sz="4" w:space="0" w:color="auto"/>
                </w:tcBorders>
              </w:tcPr>
            </w:tcPrChange>
          </w:tcPr>
          <w:p w14:paraId="76F3CF3B" w14:textId="77777777" w:rsidR="003A0CB9" w:rsidRPr="00C60258" w:rsidRDefault="003A0CB9" w:rsidP="003A0CB9">
            <w:pPr>
              <w:jc w:val="center"/>
              <w:rPr>
                <w:rFonts w:ascii="Arial" w:hAnsi="Arial"/>
                <w:rPrChange w:id="613" w:author="Author" w:date="2024-06-12T08:48:00Z">
                  <w:rPr>
                    <w:rFonts w:ascii="Arial" w:hAnsi="Arial"/>
                    <w:sz w:val="22"/>
                  </w:rPr>
                </w:rPrChange>
              </w:rPr>
            </w:pPr>
            <w:r w:rsidRPr="00C60258">
              <w:rPr>
                <w:rFonts w:ascii="Arial" w:hAnsi="Arial"/>
                <w:rPrChange w:id="6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15" w:author="Author" w:date="2024-06-12T08:50:00Z">
              <w:tcPr>
                <w:tcW w:w="1226" w:type="dxa"/>
                <w:tcBorders>
                  <w:top w:val="nil"/>
                  <w:left w:val="single" w:sz="4" w:space="0" w:color="auto"/>
                  <w:bottom w:val="nil"/>
                  <w:right w:val="single" w:sz="4" w:space="0" w:color="auto"/>
                </w:tcBorders>
              </w:tcPr>
            </w:tcPrChange>
          </w:tcPr>
          <w:p w14:paraId="0261F73C" w14:textId="77777777" w:rsidR="003A0CB9" w:rsidRPr="00C60258" w:rsidRDefault="003A0CB9" w:rsidP="003A0CB9">
            <w:pPr>
              <w:jc w:val="center"/>
              <w:rPr>
                <w:rFonts w:ascii="Arial" w:hAnsi="Arial" w:cs="Arial"/>
                <w:rPrChange w:id="616" w:author="Author" w:date="2024-06-12T08:48:00Z">
                  <w:rPr>
                    <w:rFonts w:ascii="Arial" w:hAnsi="Arial" w:cs="Arial"/>
                    <w:sz w:val="22"/>
                  </w:rPr>
                </w:rPrChange>
              </w:rPr>
            </w:pPr>
            <w:r w:rsidRPr="00C60258">
              <w:rPr>
                <w:rFonts w:ascii="Arial" w:hAnsi="Arial" w:cs="Arial"/>
                <w:rPrChange w:id="617" w:author="Author" w:date="2024-06-12T08:48:00Z">
                  <w:rPr>
                    <w:rFonts w:ascii="Arial" w:hAnsi="Arial" w:cs="Arial"/>
                    <w:sz w:val="22"/>
                  </w:rPr>
                </w:rPrChange>
              </w:rPr>
              <w:t>(250)</w:t>
            </w:r>
          </w:p>
        </w:tc>
        <w:tc>
          <w:tcPr>
            <w:tcW w:w="1332" w:type="dxa"/>
            <w:tcBorders>
              <w:top w:val="nil"/>
              <w:left w:val="single" w:sz="4" w:space="0" w:color="auto"/>
              <w:bottom w:val="nil"/>
            </w:tcBorders>
            <w:tcPrChange w:id="618" w:author="Author" w:date="2024-06-12T08:50:00Z">
              <w:tcPr>
                <w:tcW w:w="1227" w:type="dxa"/>
                <w:tcBorders>
                  <w:top w:val="nil"/>
                  <w:left w:val="single" w:sz="4" w:space="0" w:color="auto"/>
                  <w:bottom w:val="nil"/>
                </w:tcBorders>
              </w:tcPr>
            </w:tcPrChange>
          </w:tcPr>
          <w:p w14:paraId="03566263" w14:textId="77777777" w:rsidR="003A0CB9" w:rsidRPr="00C60258" w:rsidRDefault="003A0CB9" w:rsidP="003A0CB9">
            <w:pPr>
              <w:jc w:val="center"/>
              <w:rPr>
                <w:rFonts w:ascii="Arial" w:hAnsi="Arial"/>
                <w:rPrChange w:id="619" w:author="Author" w:date="2024-06-12T08:48:00Z">
                  <w:rPr>
                    <w:rFonts w:ascii="Arial" w:hAnsi="Arial"/>
                    <w:sz w:val="22"/>
                  </w:rPr>
                </w:rPrChange>
              </w:rPr>
            </w:pPr>
            <w:r w:rsidRPr="00C60258">
              <w:rPr>
                <w:rFonts w:ascii="Arial" w:hAnsi="Arial"/>
                <w:rPrChange w:id="620" w:author="Author" w:date="2024-06-12T08:48:00Z">
                  <w:rPr>
                    <w:rFonts w:ascii="Arial" w:hAnsi="Arial"/>
                    <w:sz w:val="22"/>
                  </w:rPr>
                </w:rPrChange>
              </w:rPr>
              <w:t>18,000,000</w:t>
            </w:r>
          </w:p>
        </w:tc>
        <w:tc>
          <w:tcPr>
            <w:tcW w:w="1226" w:type="dxa"/>
            <w:tcBorders>
              <w:top w:val="nil"/>
              <w:left w:val="single" w:sz="4" w:space="0" w:color="auto"/>
              <w:bottom w:val="nil"/>
            </w:tcBorders>
            <w:tcPrChange w:id="621" w:author="Author" w:date="2024-06-12T08:50:00Z">
              <w:tcPr>
                <w:tcW w:w="1226" w:type="dxa"/>
                <w:tcBorders>
                  <w:top w:val="nil"/>
                  <w:left w:val="single" w:sz="4" w:space="0" w:color="auto"/>
                  <w:bottom w:val="nil"/>
                </w:tcBorders>
              </w:tcPr>
            </w:tcPrChange>
          </w:tcPr>
          <w:p w14:paraId="24091C2D" w14:textId="77777777" w:rsidR="003A0CB9" w:rsidRPr="00C60258" w:rsidRDefault="003A0CB9" w:rsidP="003A0CB9">
            <w:pPr>
              <w:jc w:val="center"/>
              <w:rPr>
                <w:rFonts w:ascii="Arial" w:hAnsi="Arial"/>
                <w:rPrChange w:id="622" w:author="Author" w:date="2024-06-12T08:48:00Z">
                  <w:rPr>
                    <w:rFonts w:ascii="Arial" w:hAnsi="Arial"/>
                    <w:sz w:val="22"/>
                  </w:rPr>
                </w:rPrChange>
              </w:rPr>
            </w:pPr>
            <w:r w:rsidRPr="00C60258">
              <w:rPr>
                <w:rFonts w:ascii="Arial" w:hAnsi="Arial"/>
                <w:rPrChange w:id="62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24" w:author="Author" w:date="2024-06-12T08:50:00Z">
              <w:tcPr>
                <w:tcW w:w="1227" w:type="dxa"/>
                <w:tcBorders>
                  <w:top w:val="nil"/>
                  <w:left w:val="single" w:sz="4" w:space="0" w:color="auto"/>
                  <w:bottom w:val="nil"/>
                </w:tcBorders>
                <w:vAlign w:val="center"/>
              </w:tcPr>
            </w:tcPrChange>
          </w:tcPr>
          <w:p w14:paraId="0C8ABB44" w14:textId="77777777" w:rsidR="003A0CB9" w:rsidRPr="00C60258" w:rsidRDefault="003A0CB9" w:rsidP="003A0CB9">
            <w:pPr>
              <w:jc w:val="center"/>
              <w:rPr>
                <w:rFonts w:ascii="Arial" w:hAnsi="Arial" w:cs="Arial"/>
                <w:rPrChange w:id="625" w:author="Author" w:date="2024-06-12T08:48:00Z">
                  <w:rPr>
                    <w:rFonts w:ascii="Arial" w:hAnsi="Arial" w:cs="Arial"/>
                    <w:sz w:val="22"/>
                  </w:rPr>
                </w:rPrChange>
              </w:rPr>
            </w:pPr>
            <w:r w:rsidRPr="00C60258">
              <w:rPr>
                <w:rFonts w:ascii="Arial" w:hAnsi="Arial" w:cs="Arial"/>
                <w:rPrChange w:id="626" w:author="Author" w:date="2024-06-12T08:48:00Z">
                  <w:rPr>
                    <w:rFonts w:ascii="Arial" w:hAnsi="Arial" w:cs="Arial"/>
                    <w:sz w:val="22"/>
                  </w:rPr>
                </w:rPrChange>
              </w:rPr>
              <w:t>12,750</w:t>
            </w:r>
          </w:p>
        </w:tc>
      </w:tr>
      <w:tr w:rsidR="003A0CB9" w:rsidRPr="006E461F" w14:paraId="0288B790" w14:textId="77777777" w:rsidTr="00C60258">
        <w:trPr>
          <w:trHeight w:val="154"/>
          <w:trPrChange w:id="627" w:author="Author" w:date="2024-06-12T08:50:00Z">
            <w:trPr>
              <w:trHeight w:val="154"/>
            </w:trPr>
          </w:trPrChange>
        </w:trPr>
        <w:tc>
          <w:tcPr>
            <w:tcW w:w="629" w:type="dxa"/>
            <w:tcBorders>
              <w:top w:val="nil"/>
              <w:bottom w:val="nil"/>
              <w:right w:val="nil"/>
            </w:tcBorders>
            <w:vAlign w:val="center"/>
            <w:tcPrChange w:id="628" w:author="Author" w:date="2024-06-12T08:50:00Z">
              <w:tcPr>
                <w:tcW w:w="629" w:type="dxa"/>
                <w:tcBorders>
                  <w:top w:val="nil"/>
                  <w:bottom w:val="nil"/>
                  <w:right w:val="nil"/>
                </w:tcBorders>
                <w:vAlign w:val="center"/>
              </w:tcPr>
            </w:tcPrChange>
          </w:tcPr>
          <w:p w14:paraId="20EC5C52" w14:textId="77777777" w:rsidR="003A0CB9" w:rsidRPr="00C60258" w:rsidRDefault="003A0CB9" w:rsidP="003A0CB9">
            <w:pPr>
              <w:jc w:val="center"/>
              <w:rPr>
                <w:rFonts w:ascii="Arial" w:hAnsi="Arial"/>
                <w:rPrChange w:id="629" w:author="Author" w:date="2024-06-12T08:48:00Z">
                  <w:rPr>
                    <w:rFonts w:ascii="Arial" w:hAnsi="Arial"/>
                    <w:sz w:val="22"/>
                  </w:rPr>
                </w:rPrChange>
              </w:rPr>
            </w:pPr>
            <w:r w:rsidRPr="00C60258">
              <w:rPr>
                <w:rFonts w:ascii="Arial" w:hAnsi="Arial"/>
                <w:rPrChange w:id="630" w:author="Author" w:date="2024-06-12T08:48:00Z">
                  <w:rPr>
                    <w:rFonts w:ascii="Arial" w:hAnsi="Arial"/>
                    <w:sz w:val="22"/>
                  </w:rPr>
                </w:rPrChange>
              </w:rPr>
              <w:t>Mar</w:t>
            </w:r>
          </w:p>
        </w:tc>
        <w:tc>
          <w:tcPr>
            <w:tcW w:w="1226" w:type="dxa"/>
            <w:tcBorders>
              <w:top w:val="nil"/>
              <w:left w:val="single" w:sz="4" w:space="0" w:color="auto"/>
              <w:bottom w:val="nil"/>
              <w:right w:val="nil"/>
            </w:tcBorders>
            <w:vAlign w:val="center"/>
            <w:tcPrChange w:id="631" w:author="Author" w:date="2024-06-12T08:50:00Z">
              <w:tcPr>
                <w:tcW w:w="1226" w:type="dxa"/>
                <w:tcBorders>
                  <w:top w:val="nil"/>
                  <w:left w:val="single" w:sz="4" w:space="0" w:color="auto"/>
                  <w:bottom w:val="nil"/>
                  <w:right w:val="nil"/>
                </w:tcBorders>
                <w:vAlign w:val="center"/>
              </w:tcPr>
            </w:tcPrChange>
          </w:tcPr>
          <w:p w14:paraId="269E8BA9" w14:textId="77777777" w:rsidR="003A0CB9" w:rsidRPr="00C60258" w:rsidRDefault="003A0CB9" w:rsidP="003A0CB9">
            <w:pPr>
              <w:jc w:val="center"/>
              <w:rPr>
                <w:rFonts w:ascii="Arial" w:hAnsi="Arial"/>
                <w:rPrChange w:id="632" w:author="Author" w:date="2024-06-12T08:48:00Z">
                  <w:rPr>
                    <w:rFonts w:ascii="Arial" w:hAnsi="Arial"/>
                    <w:sz w:val="22"/>
                  </w:rPr>
                </w:rPrChange>
              </w:rPr>
            </w:pPr>
            <w:r w:rsidRPr="00C60258">
              <w:rPr>
                <w:rFonts w:ascii="Arial" w:hAnsi="Arial"/>
                <w:rPrChange w:id="633" w:author="Author" w:date="2024-06-12T08:48:00Z">
                  <w:rPr>
                    <w:rFonts w:ascii="Arial" w:hAnsi="Arial"/>
                    <w:sz w:val="22"/>
                  </w:rPr>
                </w:rPrChange>
              </w:rPr>
              <w:t>7,200</w:t>
            </w:r>
          </w:p>
        </w:tc>
        <w:tc>
          <w:tcPr>
            <w:tcW w:w="1226" w:type="dxa"/>
            <w:tcBorders>
              <w:top w:val="nil"/>
              <w:left w:val="single" w:sz="4" w:space="0" w:color="auto"/>
              <w:bottom w:val="nil"/>
            </w:tcBorders>
            <w:tcPrChange w:id="634" w:author="Author" w:date="2024-06-12T08:50:00Z">
              <w:tcPr>
                <w:tcW w:w="1226" w:type="dxa"/>
                <w:tcBorders>
                  <w:top w:val="nil"/>
                  <w:left w:val="single" w:sz="4" w:space="0" w:color="auto"/>
                  <w:bottom w:val="nil"/>
                </w:tcBorders>
              </w:tcPr>
            </w:tcPrChange>
          </w:tcPr>
          <w:p w14:paraId="2B608C04" w14:textId="77777777" w:rsidR="003A0CB9" w:rsidRPr="00C60258" w:rsidRDefault="003A0CB9" w:rsidP="003A0CB9">
            <w:pPr>
              <w:jc w:val="center"/>
              <w:rPr>
                <w:rFonts w:ascii="Arial" w:hAnsi="Arial"/>
                <w:rPrChange w:id="635" w:author="Author" w:date="2024-06-12T08:48:00Z">
                  <w:rPr>
                    <w:rFonts w:ascii="Arial" w:hAnsi="Arial"/>
                    <w:sz w:val="22"/>
                  </w:rPr>
                </w:rPrChange>
              </w:rPr>
            </w:pPr>
            <w:r w:rsidRPr="00C60258">
              <w:rPr>
                <w:rFonts w:ascii="Arial" w:hAnsi="Arial"/>
                <w:rPrChange w:id="636"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37" w:author="Author" w:date="2024-06-12T08:50:00Z">
              <w:tcPr>
                <w:tcW w:w="1227" w:type="dxa"/>
                <w:tcBorders>
                  <w:top w:val="nil"/>
                  <w:left w:val="single" w:sz="4" w:space="0" w:color="auto"/>
                  <w:bottom w:val="nil"/>
                  <w:right w:val="single" w:sz="4" w:space="0" w:color="auto"/>
                </w:tcBorders>
              </w:tcPr>
            </w:tcPrChange>
          </w:tcPr>
          <w:p w14:paraId="31E84314" w14:textId="77777777" w:rsidR="003A0CB9" w:rsidRPr="00C60258" w:rsidRDefault="003A0CB9" w:rsidP="003A0CB9">
            <w:pPr>
              <w:jc w:val="center"/>
              <w:rPr>
                <w:rFonts w:ascii="Arial" w:hAnsi="Arial"/>
                <w:rPrChange w:id="638" w:author="Author" w:date="2024-06-12T08:48:00Z">
                  <w:rPr>
                    <w:rFonts w:ascii="Arial" w:hAnsi="Arial"/>
                    <w:sz w:val="22"/>
                  </w:rPr>
                </w:rPrChange>
              </w:rPr>
            </w:pPr>
            <w:r w:rsidRPr="00C60258">
              <w:rPr>
                <w:rFonts w:ascii="Arial" w:hAnsi="Arial"/>
                <w:rPrChange w:id="6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40" w:author="Author" w:date="2024-06-12T08:50:00Z">
              <w:tcPr>
                <w:tcW w:w="1226" w:type="dxa"/>
                <w:tcBorders>
                  <w:top w:val="nil"/>
                  <w:left w:val="single" w:sz="4" w:space="0" w:color="auto"/>
                  <w:bottom w:val="nil"/>
                  <w:right w:val="single" w:sz="4" w:space="0" w:color="auto"/>
                </w:tcBorders>
              </w:tcPr>
            </w:tcPrChange>
          </w:tcPr>
          <w:p w14:paraId="36623700" w14:textId="77777777" w:rsidR="003A0CB9" w:rsidRPr="00C60258" w:rsidRDefault="003A0CB9" w:rsidP="003A0CB9">
            <w:pPr>
              <w:jc w:val="center"/>
              <w:rPr>
                <w:rFonts w:ascii="Arial" w:hAnsi="Arial" w:cs="Arial"/>
                <w:rPrChange w:id="641" w:author="Author" w:date="2024-06-12T08:48:00Z">
                  <w:rPr>
                    <w:rFonts w:ascii="Arial" w:hAnsi="Arial" w:cs="Arial"/>
                    <w:sz w:val="22"/>
                  </w:rPr>
                </w:rPrChange>
              </w:rPr>
            </w:pPr>
            <w:r w:rsidRPr="00C60258">
              <w:rPr>
                <w:rFonts w:ascii="Arial" w:hAnsi="Arial" w:cs="Arial"/>
                <w:rPrChange w:id="642" w:author="Author" w:date="2024-06-12T08:48:00Z">
                  <w:rPr>
                    <w:rFonts w:ascii="Arial" w:hAnsi="Arial" w:cs="Arial"/>
                    <w:sz w:val="22"/>
                  </w:rPr>
                </w:rPrChange>
              </w:rPr>
              <w:t>(250)</w:t>
            </w:r>
          </w:p>
        </w:tc>
        <w:tc>
          <w:tcPr>
            <w:tcW w:w="1332" w:type="dxa"/>
            <w:tcBorders>
              <w:top w:val="nil"/>
              <w:left w:val="single" w:sz="4" w:space="0" w:color="auto"/>
              <w:bottom w:val="nil"/>
            </w:tcBorders>
            <w:tcPrChange w:id="643" w:author="Author" w:date="2024-06-12T08:50:00Z">
              <w:tcPr>
                <w:tcW w:w="1227" w:type="dxa"/>
                <w:tcBorders>
                  <w:top w:val="nil"/>
                  <w:left w:val="single" w:sz="4" w:space="0" w:color="auto"/>
                  <w:bottom w:val="nil"/>
                </w:tcBorders>
              </w:tcPr>
            </w:tcPrChange>
          </w:tcPr>
          <w:p w14:paraId="70E4C194" w14:textId="77777777" w:rsidR="003A0CB9" w:rsidRPr="00C60258" w:rsidRDefault="003A0CB9" w:rsidP="003A0CB9">
            <w:pPr>
              <w:jc w:val="center"/>
              <w:rPr>
                <w:rFonts w:ascii="Arial" w:hAnsi="Arial"/>
                <w:rPrChange w:id="644" w:author="Author" w:date="2024-06-12T08:48:00Z">
                  <w:rPr>
                    <w:rFonts w:ascii="Arial" w:hAnsi="Arial"/>
                    <w:sz w:val="22"/>
                  </w:rPr>
                </w:rPrChange>
              </w:rPr>
            </w:pPr>
            <w:r w:rsidRPr="00C60258">
              <w:rPr>
                <w:rFonts w:ascii="Arial" w:hAnsi="Arial"/>
                <w:rPrChange w:id="645" w:author="Author" w:date="2024-06-12T08:48:00Z">
                  <w:rPr>
                    <w:rFonts w:ascii="Arial" w:hAnsi="Arial"/>
                    <w:sz w:val="22"/>
                  </w:rPr>
                </w:rPrChange>
              </w:rPr>
              <w:t>18,000,000</w:t>
            </w:r>
          </w:p>
        </w:tc>
        <w:tc>
          <w:tcPr>
            <w:tcW w:w="1226" w:type="dxa"/>
            <w:tcBorders>
              <w:top w:val="nil"/>
              <w:left w:val="single" w:sz="4" w:space="0" w:color="auto"/>
              <w:bottom w:val="nil"/>
            </w:tcBorders>
            <w:tcPrChange w:id="646" w:author="Author" w:date="2024-06-12T08:50:00Z">
              <w:tcPr>
                <w:tcW w:w="1226" w:type="dxa"/>
                <w:tcBorders>
                  <w:top w:val="nil"/>
                  <w:left w:val="single" w:sz="4" w:space="0" w:color="auto"/>
                  <w:bottom w:val="nil"/>
                </w:tcBorders>
              </w:tcPr>
            </w:tcPrChange>
          </w:tcPr>
          <w:p w14:paraId="12E34F04" w14:textId="77777777" w:rsidR="003A0CB9" w:rsidRPr="00C60258" w:rsidRDefault="003A0CB9" w:rsidP="003A0CB9">
            <w:pPr>
              <w:jc w:val="center"/>
              <w:rPr>
                <w:rFonts w:ascii="Arial" w:hAnsi="Arial"/>
                <w:rPrChange w:id="647" w:author="Author" w:date="2024-06-12T08:48:00Z">
                  <w:rPr>
                    <w:rFonts w:ascii="Arial" w:hAnsi="Arial"/>
                    <w:sz w:val="22"/>
                  </w:rPr>
                </w:rPrChange>
              </w:rPr>
            </w:pPr>
            <w:r w:rsidRPr="00C60258">
              <w:rPr>
                <w:rFonts w:ascii="Arial" w:hAnsi="Arial"/>
                <w:rPrChange w:id="6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49" w:author="Author" w:date="2024-06-12T08:50:00Z">
              <w:tcPr>
                <w:tcW w:w="1227" w:type="dxa"/>
                <w:tcBorders>
                  <w:top w:val="nil"/>
                  <w:left w:val="single" w:sz="4" w:space="0" w:color="auto"/>
                  <w:bottom w:val="nil"/>
                </w:tcBorders>
                <w:vAlign w:val="center"/>
              </w:tcPr>
            </w:tcPrChange>
          </w:tcPr>
          <w:p w14:paraId="355B16DC" w14:textId="77777777" w:rsidR="003A0CB9" w:rsidRPr="00C60258" w:rsidRDefault="003A0CB9" w:rsidP="003A0CB9">
            <w:pPr>
              <w:jc w:val="center"/>
              <w:rPr>
                <w:rFonts w:ascii="Arial" w:hAnsi="Arial" w:cs="Arial"/>
                <w:rPrChange w:id="650" w:author="Author" w:date="2024-06-12T08:48:00Z">
                  <w:rPr>
                    <w:rFonts w:ascii="Arial" w:hAnsi="Arial" w:cs="Arial"/>
                    <w:sz w:val="22"/>
                  </w:rPr>
                </w:rPrChange>
              </w:rPr>
            </w:pPr>
            <w:r w:rsidRPr="00C60258">
              <w:rPr>
                <w:rFonts w:ascii="Arial" w:hAnsi="Arial" w:cs="Arial"/>
                <w:rPrChange w:id="651" w:author="Author" w:date="2024-06-12T08:48:00Z">
                  <w:rPr>
                    <w:rFonts w:ascii="Arial" w:hAnsi="Arial" w:cs="Arial"/>
                    <w:sz w:val="22"/>
                  </w:rPr>
                </w:rPrChange>
              </w:rPr>
              <w:t>12,750</w:t>
            </w:r>
          </w:p>
        </w:tc>
      </w:tr>
      <w:tr w:rsidR="003A0CB9" w:rsidRPr="006E461F" w14:paraId="1F5A4709" w14:textId="77777777" w:rsidTr="00C60258">
        <w:trPr>
          <w:trHeight w:val="393"/>
          <w:trPrChange w:id="652" w:author="Author" w:date="2024-06-12T08:50:00Z">
            <w:trPr>
              <w:trHeight w:val="393"/>
            </w:trPr>
          </w:trPrChange>
        </w:trPr>
        <w:tc>
          <w:tcPr>
            <w:tcW w:w="629" w:type="dxa"/>
            <w:tcBorders>
              <w:top w:val="single" w:sz="4" w:space="0" w:color="auto"/>
              <w:bottom w:val="single" w:sz="4" w:space="0" w:color="auto"/>
              <w:right w:val="single" w:sz="4" w:space="0" w:color="auto"/>
            </w:tcBorders>
            <w:vAlign w:val="center"/>
            <w:tcPrChange w:id="653" w:author="Author" w:date="2024-06-12T08:50:00Z">
              <w:tcPr>
                <w:tcW w:w="629" w:type="dxa"/>
                <w:tcBorders>
                  <w:top w:val="single" w:sz="4" w:space="0" w:color="auto"/>
                  <w:bottom w:val="single" w:sz="4" w:space="0" w:color="auto"/>
                  <w:right w:val="single" w:sz="4" w:space="0" w:color="auto"/>
                </w:tcBorders>
                <w:vAlign w:val="center"/>
              </w:tcPr>
            </w:tcPrChange>
          </w:tcPr>
          <w:p w14:paraId="51F6C748" w14:textId="77777777" w:rsidR="003A0CB9" w:rsidRPr="00C60258" w:rsidRDefault="003A0CB9" w:rsidP="003A0CB9">
            <w:pPr>
              <w:jc w:val="center"/>
              <w:rPr>
                <w:rFonts w:ascii="Arial" w:hAnsi="Arial"/>
                <w:rPrChange w:id="654" w:author="Author" w:date="2024-06-12T08:48:00Z">
                  <w:rPr>
                    <w:rFonts w:ascii="Arial" w:hAnsi="Arial"/>
                    <w:sz w:val="22"/>
                  </w:rPr>
                </w:rPrChange>
              </w:rPr>
            </w:pPr>
            <w:r w:rsidRPr="00C60258">
              <w:rPr>
                <w:rFonts w:ascii="Arial" w:hAnsi="Arial"/>
                <w:rPrChange w:id="655" w:author="Author" w:date="2024-06-12T08:48:00Z">
                  <w:rPr>
                    <w:rFonts w:ascii="Arial" w:hAnsi="Arial"/>
                    <w:sz w:val="22"/>
                  </w:rPr>
                </w:rPrChange>
              </w:rPr>
              <w:t>Total</w:t>
            </w:r>
          </w:p>
        </w:tc>
        <w:tc>
          <w:tcPr>
            <w:tcW w:w="1226" w:type="dxa"/>
            <w:tcBorders>
              <w:top w:val="single" w:sz="4" w:space="0" w:color="auto"/>
              <w:left w:val="single" w:sz="4" w:space="0" w:color="auto"/>
              <w:bottom w:val="single" w:sz="4" w:space="0" w:color="auto"/>
              <w:right w:val="single" w:sz="4" w:space="0" w:color="auto"/>
            </w:tcBorders>
            <w:vAlign w:val="center"/>
            <w:tcPrChange w:id="656" w:author="Author" w:date="2024-06-12T08:50:00Z">
              <w:tcPr>
                <w:tcW w:w="1226" w:type="dxa"/>
                <w:tcBorders>
                  <w:top w:val="single" w:sz="4" w:space="0" w:color="auto"/>
                  <w:left w:val="single" w:sz="4" w:space="0" w:color="auto"/>
                  <w:bottom w:val="single" w:sz="4" w:space="0" w:color="auto"/>
                  <w:right w:val="single" w:sz="4" w:space="0" w:color="auto"/>
                </w:tcBorders>
                <w:vAlign w:val="center"/>
              </w:tcPr>
            </w:tcPrChange>
          </w:tcPr>
          <w:p w14:paraId="0348094D" w14:textId="77777777" w:rsidR="003A0CB9" w:rsidRPr="00C60258" w:rsidRDefault="003A0CB9" w:rsidP="003A0CB9">
            <w:pPr>
              <w:tabs>
                <w:tab w:val="decimal" w:pos="1876"/>
              </w:tabs>
              <w:rPr>
                <w:rFonts w:ascii="Arial" w:hAnsi="Arial"/>
                <w:rPrChange w:id="657"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58" w:author="Author" w:date="2024-06-12T08:50:00Z">
              <w:tcPr>
                <w:tcW w:w="1226" w:type="dxa"/>
                <w:tcBorders>
                  <w:top w:val="single" w:sz="4" w:space="0" w:color="auto"/>
                  <w:left w:val="single" w:sz="4" w:space="0" w:color="auto"/>
                  <w:bottom w:val="single" w:sz="4" w:space="0" w:color="auto"/>
                </w:tcBorders>
                <w:vAlign w:val="center"/>
              </w:tcPr>
            </w:tcPrChange>
          </w:tcPr>
          <w:p w14:paraId="7D9987EA" w14:textId="77777777" w:rsidR="003A0CB9" w:rsidRPr="00C60258" w:rsidRDefault="003A0CB9" w:rsidP="003A0CB9">
            <w:pPr>
              <w:tabs>
                <w:tab w:val="decimal" w:pos="-8756"/>
              </w:tabs>
              <w:jc w:val="center"/>
              <w:rPr>
                <w:rFonts w:ascii="Arial" w:hAnsi="Arial"/>
                <w:rPrChange w:id="659" w:author="Author" w:date="2024-06-12T08:48:00Z">
                  <w:rPr>
                    <w:rFonts w:ascii="Arial" w:hAnsi="Arial"/>
                    <w:sz w:val="22"/>
                  </w:rPr>
                </w:rPrChange>
              </w:rPr>
            </w:pPr>
            <w:r w:rsidRPr="00C60258">
              <w:rPr>
                <w:rFonts w:ascii="Arial" w:hAnsi="Arial"/>
                <w:rPrChange w:id="660" w:author="Author" w:date="2024-06-12T08:48:00Z">
                  <w:rPr>
                    <w:rFonts w:ascii="Arial" w:hAnsi="Arial"/>
                    <w:sz w:val="22"/>
                  </w:rPr>
                </w:rPrChange>
              </w:rPr>
              <w:t>72,000</w:t>
            </w:r>
          </w:p>
        </w:tc>
        <w:tc>
          <w:tcPr>
            <w:tcW w:w="1227" w:type="dxa"/>
            <w:tcBorders>
              <w:top w:val="single" w:sz="4" w:space="0" w:color="auto"/>
              <w:left w:val="single" w:sz="4" w:space="0" w:color="auto"/>
              <w:bottom w:val="single" w:sz="4" w:space="0" w:color="auto"/>
              <w:right w:val="single" w:sz="4" w:space="0" w:color="auto"/>
            </w:tcBorders>
            <w:tcPrChange w:id="661" w:author="Author" w:date="2024-06-12T08:50:00Z">
              <w:tcPr>
                <w:tcW w:w="1227" w:type="dxa"/>
                <w:tcBorders>
                  <w:top w:val="single" w:sz="4" w:space="0" w:color="auto"/>
                  <w:left w:val="single" w:sz="4" w:space="0" w:color="auto"/>
                  <w:bottom w:val="single" w:sz="4" w:space="0" w:color="auto"/>
                  <w:right w:val="single" w:sz="4" w:space="0" w:color="auto"/>
                </w:tcBorders>
              </w:tcPr>
            </w:tcPrChange>
          </w:tcPr>
          <w:p w14:paraId="06001E04" w14:textId="77777777" w:rsidR="003A0CB9" w:rsidRPr="00C60258" w:rsidRDefault="003A0CB9" w:rsidP="003A0CB9">
            <w:pPr>
              <w:jc w:val="center"/>
              <w:rPr>
                <w:rFonts w:ascii="Arial" w:hAnsi="Arial"/>
                <w:rPrChange w:id="662"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right w:val="single" w:sz="4" w:space="0" w:color="auto"/>
            </w:tcBorders>
            <w:vAlign w:val="center"/>
            <w:tcPrChange w:id="663" w:author="Author" w:date="2024-06-12T08:50:00Z">
              <w:tcPr>
                <w:tcW w:w="1226" w:type="dxa"/>
                <w:tcBorders>
                  <w:top w:val="single" w:sz="4" w:space="0" w:color="auto"/>
                  <w:left w:val="single" w:sz="4" w:space="0" w:color="auto"/>
                  <w:bottom w:val="single" w:sz="4" w:space="0" w:color="auto"/>
                  <w:right w:val="single" w:sz="4" w:space="0" w:color="auto"/>
                </w:tcBorders>
                <w:vAlign w:val="center"/>
              </w:tcPr>
            </w:tcPrChange>
          </w:tcPr>
          <w:p w14:paraId="4D8C2930" w14:textId="77777777" w:rsidR="003A0CB9" w:rsidRPr="00C60258" w:rsidRDefault="003A0CB9" w:rsidP="003A0CB9">
            <w:pPr>
              <w:jc w:val="center"/>
              <w:rPr>
                <w:rFonts w:ascii="Arial" w:hAnsi="Arial"/>
                <w:rPrChange w:id="664" w:author="Author" w:date="2024-06-12T08:48:00Z">
                  <w:rPr>
                    <w:rFonts w:ascii="Arial" w:hAnsi="Arial"/>
                    <w:sz w:val="22"/>
                  </w:rPr>
                </w:rPrChange>
              </w:rPr>
            </w:pPr>
            <w:r w:rsidRPr="00C60258">
              <w:rPr>
                <w:rFonts w:ascii="Arial" w:hAnsi="Arial"/>
                <w:rPrChange w:id="665" w:author="Author" w:date="2024-06-12T08:48:00Z">
                  <w:rPr>
                    <w:rFonts w:ascii="Arial" w:hAnsi="Arial"/>
                    <w:sz w:val="22"/>
                  </w:rPr>
                </w:rPrChange>
              </w:rPr>
              <w:t>(3,000)</w:t>
            </w:r>
          </w:p>
        </w:tc>
        <w:tc>
          <w:tcPr>
            <w:tcW w:w="1332" w:type="dxa"/>
            <w:tcBorders>
              <w:top w:val="single" w:sz="4" w:space="0" w:color="auto"/>
              <w:left w:val="single" w:sz="4" w:space="0" w:color="auto"/>
              <w:bottom w:val="single" w:sz="4" w:space="0" w:color="auto"/>
            </w:tcBorders>
            <w:vAlign w:val="center"/>
            <w:tcPrChange w:id="666" w:author="Author" w:date="2024-06-12T08:50:00Z">
              <w:tcPr>
                <w:tcW w:w="1227" w:type="dxa"/>
                <w:tcBorders>
                  <w:top w:val="single" w:sz="4" w:space="0" w:color="auto"/>
                  <w:left w:val="single" w:sz="4" w:space="0" w:color="auto"/>
                  <w:bottom w:val="single" w:sz="4" w:space="0" w:color="auto"/>
                </w:tcBorders>
                <w:vAlign w:val="center"/>
              </w:tcPr>
            </w:tcPrChange>
          </w:tcPr>
          <w:p w14:paraId="1514F6F3" w14:textId="77777777" w:rsidR="003A0CB9" w:rsidRPr="00C60258" w:rsidRDefault="003A0CB9" w:rsidP="003A0CB9">
            <w:pPr>
              <w:jc w:val="center"/>
              <w:rPr>
                <w:rFonts w:ascii="Arial" w:hAnsi="Arial"/>
                <w:rPrChange w:id="667"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68" w:author="Author" w:date="2024-06-12T08:50:00Z">
              <w:tcPr>
                <w:tcW w:w="1226" w:type="dxa"/>
                <w:tcBorders>
                  <w:top w:val="single" w:sz="4" w:space="0" w:color="auto"/>
                  <w:left w:val="single" w:sz="4" w:space="0" w:color="auto"/>
                  <w:bottom w:val="single" w:sz="4" w:space="0" w:color="auto"/>
                </w:tcBorders>
                <w:vAlign w:val="center"/>
              </w:tcPr>
            </w:tcPrChange>
          </w:tcPr>
          <w:p w14:paraId="605279F4" w14:textId="77777777" w:rsidR="003A0CB9" w:rsidRPr="00C60258" w:rsidRDefault="003A0CB9" w:rsidP="003A0CB9">
            <w:pPr>
              <w:tabs>
                <w:tab w:val="decimal" w:pos="-8756"/>
              </w:tabs>
              <w:jc w:val="center"/>
              <w:rPr>
                <w:rFonts w:ascii="Arial" w:hAnsi="Arial"/>
                <w:rPrChange w:id="669" w:author="Author" w:date="2024-06-12T08:48:00Z">
                  <w:rPr>
                    <w:rFonts w:ascii="Arial" w:hAnsi="Arial"/>
                    <w:sz w:val="22"/>
                  </w:rPr>
                </w:rPrChange>
              </w:rPr>
            </w:pPr>
            <w:r w:rsidRPr="00C60258">
              <w:rPr>
                <w:rFonts w:ascii="Arial" w:hAnsi="Arial"/>
                <w:rPrChange w:id="670" w:author="Author" w:date="2024-06-12T08:48:00Z">
                  <w:rPr>
                    <w:rFonts w:ascii="Arial" w:hAnsi="Arial"/>
                    <w:sz w:val="22"/>
                  </w:rPr>
                </w:rPrChange>
              </w:rPr>
              <w:t>216,000</w:t>
            </w:r>
          </w:p>
        </w:tc>
        <w:tc>
          <w:tcPr>
            <w:tcW w:w="1227" w:type="dxa"/>
            <w:tcBorders>
              <w:top w:val="single" w:sz="4" w:space="0" w:color="auto"/>
              <w:left w:val="single" w:sz="4" w:space="0" w:color="auto"/>
              <w:bottom w:val="single" w:sz="4" w:space="0" w:color="auto"/>
            </w:tcBorders>
            <w:vAlign w:val="center"/>
            <w:tcPrChange w:id="671" w:author="Author" w:date="2024-06-12T08:50:00Z">
              <w:tcPr>
                <w:tcW w:w="1227" w:type="dxa"/>
                <w:tcBorders>
                  <w:top w:val="single" w:sz="4" w:space="0" w:color="auto"/>
                  <w:left w:val="single" w:sz="4" w:space="0" w:color="auto"/>
                  <w:bottom w:val="single" w:sz="4" w:space="0" w:color="auto"/>
                </w:tcBorders>
                <w:vAlign w:val="center"/>
              </w:tcPr>
            </w:tcPrChange>
          </w:tcPr>
          <w:p w14:paraId="571D6FE3" w14:textId="48B6AC93" w:rsidR="003A0CB9" w:rsidRPr="00C60258" w:rsidRDefault="003A0CB9" w:rsidP="003A0CB9">
            <w:pPr>
              <w:tabs>
                <w:tab w:val="decimal" w:pos="-8756"/>
              </w:tabs>
              <w:jc w:val="center"/>
              <w:rPr>
                <w:rFonts w:ascii="Arial" w:hAnsi="Arial" w:cs="Arial"/>
                <w:rPrChange w:id="672" w:author="Author" w:date="2024-06-12T08:48:00Z">
                  <w:rPr>
                    <w:rFonts w:ascii="Arial" w:hAnsi="Arial" w:cs="Arial"/>
                    <w:sz w:val="22"/>
                  </w:rPr>
                </w:rPrChange>
              </w:rPr>
            </w:pPr>
            <w:del w:id="673" w:author="Author" w:date="2024-06-12T07:29:00Z">
              <w:r w:rsidRPr="00C60258" w:rsidDel="0033346D">
                <w:rPr>
                  <w:rFonts w:ascii="Arial" w:hAnsi="Arial" w:cs="Arial"/>
                  <w:rPrChange w:id="674" w:author="Author" w:date="2024-06-12T08:48:00Z">
                    <w:rPr>
                      <w:rFonts w:ascii="Arial" w:hAnsi="Arial" w:cs="Arial"/>
                      <w:sz w:val="22"/>
                    </w:rPr>
                  </w:rPrChange>
                </w:rPr>
                <w:delText>297,000</w:delText>
              </w:r>
            </w:del>
            <w:ins w:id="675" w:author="Author" w:date="2024-06-12T07:29:00Z">
              <w:r w:rsidR="0033346D" w:rsidRPr="00C60258">
                <w:rPr>
                  <w:rFonts w:ascii="Arial" w:hAnsi="Arial" w:cs="Arial"/>
                  <w:rPrChange w:id="676" w:author="Author" w:date="2024-06-12T08:48:00Z">
                    <w:rPr>
                      <w:rFonts w:ascii="Arial" w:hAnsi="Arial" w:cs="Arial"/>
                      <w:sz w:val="22"/>
                    </w:rPr>
                  </w:rPrChange>
                </w:rPr>
                <w:t>285,000</w:t>
              </w:r>
            </w:ins>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310A5527" w:rsidR="006661FE" w:rsidRPr="004248A1" w:rsidRDefault="006661FE" w:rsidP="006661FE">
      <w:pPr>
        <w:pStyle w:val="BodyText"/>
        <w:rPr>
          <w:rFonts w:ascii="Arial" w:hAnsi="Arial" w:cs="Arial"/>
          <w:sz w:val="22"/>
        </w:rPr>
      </w:pPr>
      <w:r w:rsidRPr="004248A1">
        <w:rPr>
          <w:rFonts w:ascii="Arial" w:hAnsi="Arial" w:cs="Arial"/>
          <w:sz w:val="22"/>
        </w:rPr>
        <w:lastRenderedPageBreak/>
        <w:t xml:space="preserve">The right hand column shows the net monthly </w:t>
      </w:r>
      <w:ins w:id="677" w:author="Author" w:date="2024-06-12T07:30:00Z">
        <w:r w:rsidR="00695B1B">
          <w:rPr>
            <w:rFonts w:ascii="Arial" w:hAnsi="Arial" w:cs="Arial"/>
            <w:sz w:val="22"/>
          </w:rPr>
          <w:t xml:space="preserve">HH and NHH </w:t>
        </w:r>
      </w:ins>
      <w:r w:rsidRPr="004248A1">
        <w:rPr>
          <w:rFonts w:ascii="Arial" w:hAnsi="Arial" w:cs="Arial"/>
          <w:sz w:val="22"/>
        </w:rPr>
        <w:t>charges for the BM Unit.</w:t>
      </w:r>
    </w:p>
    <w:p w14:paraId="1C710631" w14:textId="5089816E" w:rsidR="006E461F" w:rsidRDefault="0022187C" w:rsidP="006E461F">
      <w:pPr>
        <w:pStyle w:val="Heading2"/>
        <w:rPr>
          <w:ins w:id="678" w:author="Author" w:date="2024-06-12T08:54:00Z"/>
          <w:rFonts w:ascii="Arial" w:hAnsi="Arial" w:cs="Arial"/>
        </w:rPr>
      </w:pPr>
      <w:del w:id="679" w:author="Author" w:date="2024-06-12T07:31:00Z">
        <w:r w:rsidDel="00695B1B">
          <w:rPr>
            <w:rFonts w:ascii="Arial" w:hAnsi="Arial" w:cs="Arial"/>
          </w:rPr>
          <w:delText>FDSC Forecast and Unmetered Supply Volume Forecast</w:delText>
        </w:r>
      </w:del>
      <w:ins w:id="680" w:author="Author" w:date="2024-06-12T07:31:00Z">
        <w:r w:rsidR="008F7B9D">
          <w:rPr>
            <w:rFonts w:ascii="Arial" w:hAnsi="Arial" w:cs="Arial"/>
          </w:rPr>
          <w:t xml:space="preserve">Monthly Charge </w:t>
        </w:r>
      </w:ins>
      <w:ins w:id="681" w:author="Author" w:date="2024-06-12T10:19:00Z">
        <w:r w:rsidR="000A686F">
          <w:rPr>
            <w:rFonts w:ascii="Arial" w:hAnsi="Arial" w:cs="Arial"/>
          </w:rPr>
          <w:t>–</w:t>
        </w:r>
      </w:ins>
      <w:ins w:id="682" w:author="Author" w:date="2024-06-12T07:31:00Z">
        <w:del w:id="683" w:author="Author" w:date="2024-06-12T10:19:00Z">
          <w:r w:rsidR="008F7B9D" w:rsidDel="000A686F">
            <w:rPr>
              <w:rFonts w:ascii="Arial" w:hAnsi="Arial" w:cs="Arial"/>
            </w:rPr>
            <w:delText>-</w:delText>
          </w:r>
        </w:del>
        <w:r w:rsidR="008F7B9D">
          <w:rPr>
            <w:rFonts w:ascii="Arial" w:hAnsi="Arial" w:cs="Arial"/>
          </w:rPr>
          <w:t xml:space="preserve"> TDR</w:t>
        </w:r>
      </w:ins>
      <w:r>
        <w:rPr>
          <w:rFonts w:ascii="Arial" w:hAnsi="Arial" w:cs="Arial"/>
        </w:rPr>
        <w:t xml:space="preserve"> </w:t>
      </w:r>
    </w:p>
    <w:p w14:paraId="36BBC587" w14:textId="37074D22" w:rsidR="0022187C" w:rsidRDefault="0022187C">
      <w:pPr>
        <w:pStyle w:val="Heading2"/>
        <w:rPr>
          <w:rFonts w:ascii="Arial" w:hAnsi="Arial" w:cs="Arial"/>
        </w:rPr>
        <w:pPrChange w:id="684" w:author="Author" w:date="2024-06-12T08:52:00Z">
          <w:pPr>
            <w:spacing w:after="240"/>
          </w:pPr>
        </w:pPrChange>
      </w:pPr>
    </w:p>
    <w:p w14:paraId="15AF0214" w14:textId="77777777" w:rsidR="00FF1EFE" w:rsidRPr="00C60258" w:rsidRDefault="0022187C" w:rsidP="00CD5631">
      <w:pPr>
        <w:spacing w:after="240"/>
        <w:rPr>
          <w:ins w:id="685" w:author="Author" w:date="2024-06-12T07:33:00Z"/>
          <w:rFonts w:ascii="Arial" w:hAnsi="Arial" w:cs="Arial"/>
          <w:sz w:val="22"/>
          <w:szCs w:val="22"/>
          <w:rPrChange w:id="686" w:author="Author" w:date="2024-06-12T08:54:00Z">
            <w:rPr>
              <w:ins w:id="687" w:author="Author" w:date="2024-06-12T07:33:00Z"/>
              <w:rFonts w:ascii="Arial" w:hAnsi="Arial" w:cs="Arial"/>
            </w:rPr>
          </w:rPrChange>
        </w:rPr>
      </w:pPr>
      <w:r w:rsidRPr="00C60258">
        <w:rPr>
          <w:rFonts w:ascii="Arial" w:hAnsi="Arial" w:cs="Arial"/>
          <w:sz w:val="22"/>
          <w:szCs w:val="22"/>
          <w:rPrChange w:id="688" w:author="Author" w:date="2024-06-12T08:54:00Z">
            <w:rPr>
              <w:rFonts w:ascii="Arial" w:hAnsi="Arial" w:cs="Arial"/>
            </w:rPr>
          </w:rPrChange>
        </w:rPr>
        <w:t xml:space="preserve">The User shall not be required to submit forecasts of FDSC or Unmetered Supply Volume. </w:t>
      </w:r>
      <w:r w:rsidR="00E71EB2" w:rsidRPr="00C60258">
        <w:rPr>
          <w:rFonts w:ascii="Arial" w:hAnsi="Arial" w:cs="Arial"/>
          <w:b/>
          <w:sz w:val="22"/>
          <w:szCs w:val="22"/>
          <w:rPrChange w:id="689" w:author="Author" w:date="2024-06-12T08:54:00Z">
            <w:rPr>
              <w:rFonts w:ascii="Arial" w:hAnsi="Arial" w:cs="Arial"/>
              <w:b/>
            </w:rPr>
          </w:rPrChange>
        </w:rPr>
        <w:t>The Company</w:t>
      </w:r>
      <w:r w:rsidRPr="00C60258">
        <w:rPr>
          <w:rFonts w:ascii="Arial" w:hAnsi="Arial" w:cs="Arial"/>
          <w:sz w:val="22"/>
          <w:szCs w:val="22"/>
          <w:rPrChange w:id="690" w:author="Author" w:date="2024-06-12T08:54:00Z">
            <w:rPr>
              <w:rFonts w:ascii="Arial" w:hAnsi="Arial" w:cs="Arial"/>
            </w:rPr>
          </w:rPrChange>
        </w:rPr>
        <w:t xml:space="preserve"> shall use the latest daily actual FDSC and Unmetered Supply Volume prior to the forecast as the basis of the forecast.</w:t>
      </w:r>
    </w:p>
    <w:p w14:paraId="437E7CF8" w14:textId="0629B94C" w:rsidR="00B85877" w:rsidRDefault="0022187C" w:rsidP="00B85877">
      <w:pPr>
        <w:spacing w:after="240"/>
        <w:rPr>
          <w:ins w:id="691" w:author="Author" w:date="2024-06-12T07:34:00Z"/>
          <w:rFonts w:ascii="Arial" w:hAnsi="Arial" w:cs="Arial"/>
          <w:sz w:val="22"/>
          <w:szCs w:val="22"/>
        </w:rPr>
      </w:pPr>
      <w:del w:id="692" w:author="Author" w:date="2024-06-12T08:53:00Z">
        <w:r w:rsidDel="006E461F">
          <w:rPr>
            <w:rFonts w:ascii="Arial" w:hAnsi="Arial" w:cs="Arial"/>
          </w:rPr>
          <w:delText xml:space="preserve"> </w:delText>
        </w:r>
      </w:del>
      <w:ins w:id="693" w:author="Author" w:date="2024-06-12T07:34:00Z">
        <w:r w:rsidR="00B85877">
          <w:rPr>
            <w:rFonts w:ascii="Arial" w:hAnsi="Arial" w:cs="Arial"/>
            <w:sz w:val="22"/>
            <w:szCs w:val="22"/>
          </w:rPr>
          <w:t xml:space="preserve">As an example, at the start of the year the supplier has sites in just three of the charging bands, as shown below. The April invoice is calculated as the annual liability divided by 12.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B85877" w14:paraId="77D6AE6A" w14:textId="77777777" w:rsidTr="00D347ED">
        <w:trPr>
          <w:ins w:id="694"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668D0B96" w14:textId="77777777" w:rsidR="00B85877" w:rsidRPr="00C035E1" w:rsidRDefault="00B85877" w:rsidP="00D347ED">
            <w:pPr>
              <w:tabs>
                <w:tab w:val="left" w:pos="3119"/>
              </w:tabs>
              <w:jc w:val="center"/>
              <w:rPr>
                <w:ins w:id="695" w:author="Author" w:date="2024-06-12T07:34:00Z"/>
                <w:rFonts w:ascii="Arial" w:hAnsi="Arial" w:cs="Arial"/>
                <w:b/>
                <w:lang w:val="en-US"/>
              </w:rPr>
            </w:pPr>
            <w:ins w:id="696" w:author="Author" w:date="2024-06-12T07:34:00Z">
              <w:r w:rsidRPr="00C035E1">
                <w:rPr>
                  <w:rFonts w:ascii="Arial" w:hAnsi="Arial" w:cs="Arial"/>
                  <w:b/>
                  <w:lang w:val="en-US"/>
                </w:rPr>
                <w:t>Charging Band</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C025CFF" w14:textId="77777777" w:rsidR="00B85877" w:rsidRPr="00C035E1" w:rsidRDefault="00B85877" w:rsidP="00D347ED">
            <w:pPr>
              <w:tabs>
                <w:tab w:val="left" w:pos="3119"/>
              </w:tabs>
              <w:jc w:val="center"/>
              <w:rPr>
                <w:ins w:id="697" w:author="Author" w:date="2024-06-12T07:34:00Z"/>
                <w:rFonts w:ascii="Arial" w:hAnsi="Arial" w:cs="Arial"/>
                <w:b/>
                <w:lang w:val="en-US"/>
              </w:rPr>
            </w:pPr>
            <w:ins w:id="698" w:author="Author" w:date="2024-06-12T07:34:00Z">
              <w:r>
                <w:rPr>
                  <w:rFonts w:ascii="Arial" w:hAnsi="Arial" w:cs="Arial"/>
                  <w:b/>
                  <w:lang w:val="en-US"/>
                </w:rPr>
                <w:t>TDR</w:t>
              </w:r>
              <w:r w:rsidRPr="00C035E1">
                <w:rPr>
                  <w:rFonts w:ascii="Arial" w:hAnsi="Arial" w:cs="Arial"/>
                  <w:b/>
                  <w:lang w:val="en-US"/>
                </w:rPr>
                <w:t xml:space="preserve"> Quantity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1B684DF" w14:textId="77777777" w:rsidR="00B85877" w:rsidRPr="00C035E1" w:rsidRDefault="00B85877" w:rsidP="00D347ED">
            <w:pPr>
              <w:tabs>
                <w:tab w:val="left" w:pos="3119"/>
              </w:tabs>
              <w:jc w:val="center"/>
              <w:rPr>
                <w:ins w:id="699" w:author="Author" w:date="2024-06-12T07:34:00Z"/>
                <w:rFonts w:ascii="Arial" w:hAnsi="Arial" w:cs="Arial"/>
                <w:b/>
                <w:lang w:val="en-US"/>
              </w:rPr>
            </w:pPr>
            <w:ins w:id="700" w:author="Author" w:date="2024-06-12T07:34:00Z">
              <w:r w:rsidRPr="00C035E1">
                <w:rPr>
                  <w:rFonts w:ascii="Arial" w:hAnsi="Arial" w:cs="Arial"/>
                  <w:b/>
                  <w:lang w:val="en-US"/>
                </w:rPr>
                <w:t>Tariff</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2141783" w14:textId="77777777" w:rsidR="00B85877" w:rsidRPr="00C035E1" w:rsidRDefault="00B85877" w:rsidP="00D347ED">
            <w:pPr>
              <w:tabs>
                <w:tab w:val="left" w:pos="3119"/>
              </w:tabs>
              <w:jc w:val="center"/>
              <w:rPr>
                <w:ins w:id="701" w:author="Author" w:date="2024-06-12T07:34:00Z"/>
                <w:rFonts w:ascii="Arial" w:hAnsi="Arial" w:cs="Arial"/>
                <w:b/>
                <w:lang w:val="en-US"/>
              </w:rPr>
            </w:pPr>
            <w:ins w:id="702" w:author="Author" w:date="2024-06-12T07:34:00Z">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ins>
          </w:p>
        </w:tc>
      </w:tr>
      <w:tr w:rsidR="00B85877" w14:paraId="7E5582F0" w14:textId="77777777" w:rsidTr="00D347ED">
        <w:trPr>
          <w:ins w:id="703"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01EE10B2" w14:textId="77777777" w:rsidR="00B85877" w:rsidRPr="00C035E1" w:rsidRDefault="00B85877" w:rsidP="00D347ED">
            <w:pPr>
              <w:tabs>
                <w:tab w:val="left" w:pos="3119"/>
              </w:tabs>
              <w:jc w:val="center"/>
              <w:rPr>
                <w:ins w:id="704" w:author="Author" w:date="2024-06-12T07:34:00Z"/>
                <w:rFonts w:ascii="Arial" w:hAnsi="Arial" w:cs="Arial"/>
                <w:bCs/>
                <w:lang w:val="en-US"/>
              </w:rPr>
            </w:pPr>
            <w:ins w:id="705" w:author="Author" w:date="2024-06-12T07:34:00Z">
              <w:r>
                <w:rPr>
                  <w:rFonts w:ascii="Arial" w:hAnsi="Arial" w:cs="Arial"/>
                  <w:bCs/>
                  <w:lang w:val="en-US"/>
                </w:rPr>
                <w:t>Band</w:t>
              </w:r>
              <w:r w:rsidRPr="00C035E1">
                <w:rPr>
                  <w:rFonts w:ascii="Arial" w:hAnsi="Arial" w:cs="Arial"/>
                  <w:bCs/>
                  <w:lang w:val="en-US"/>
                </w:rPr>
                <w:t xml:space="preserve"> 1</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5033DA1" w14:textId="77777777" w:rsidR="00B85877" w:rsidRPr="00C035E1" w:rsidRDefault="00B85877" w:rsidP="00D347ED">
            <w:pPr>
              <w:tabs>
                <w:tab w:val="left" w:pos="3119"/>
              </w:tabs>
              <w:jc w:val="center"/>
              <w:rPr>
                <w:ins w:id="706" w:author="Author" w:date="2024-06-12T07:34:00Z"/>
                <w:rFonts w:ascii="Arial" w:hAnsi="Arial" w:cs="Arial"/>
                <w:bCs/>
                <w:lang w:val="en-US"/>
              </w:rPr>
            </w:pPr>
            <w:ins w:id="707" w:author="Author" w:date="2024-06-12T07:34:00Z">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8600F7A" w14:textId="77777777" w:rsidR="00B85877" w:rsidRPr="00C035E1" w:rsidRDefault="00B85877" w:rsidP="00D347ED">
            <w:pPr>
              <w:tabs>
                <w:tab w:val="left" w:pos="3119"/>
              </w:tabs>
              <w:jc w:val="center"/>
              <w:rPr>
                <w:ins w:id="708" w:author="Author" w:date="2024-06-12T07:34:00Z"/>
                <w:rFonts w:ascii="Arial" w:hAnsi="Arial" w:cs="Arial"/>
                <w:bCs/>
                <w:lang w:val="en-US"/>
              </w:rPr>
            </w:pPr>
            <w:ins w:id="709" w:author="Author" w:date="2024-06-12T07:34:00Z">
              <w:r w:rsidRPr="00C035E1">
                <w:rPr>
                  <w:rFonts w:ascii="Arial" w:hAnsi="Arial" w:cs="Arial"/>
                  <w:bCs/>
                  <w:lang w:val="en-US"/>
                </w:rPr>
                <w:t>£1/Site/Day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83E7876" w14:textId="77777777" w:rsidR="00B85877" w:rsidRPr="00C035E1" w:rsidRDefault="00B85877" w:rsidP="00D347ED">
            <w:pPr>
              <w:tabs>
                <w:tab w:val="left" w:pos="3119"/>
              </w:tabs>
              <w:jc w:val="center"/>
              <w:rPr>
                <w:ins w:id="710" w:author="Author" w:date="2024-06-12T07:34:00Z"/>
                <w:rFonts w:ascii="Arial" w:hAnsi="Arial" w:cs="Arial"/>
                <w:bCs/>
                <w:lang w:val="en-US"/>
              </w:rPr>
            </w:pPr>
            <w:ins w:id="711" w:author="Author" w:date="2024-06-12T07:34:00Z">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ins>
          </w:p>
          <w:p w14:paraId="3FA02919" w14:textId="77777777" w:rsidR="00B85877" w:rsidRPr="00C035E1" w:rsidRDefault="00B85877" w:rsidP="00D347ED">
            <w:pPr>
              <w:tabs>
                <w:tab w:val="left" w:pos="3119"/>
              </w:tabs>
              <w:jc w:val="center"/>
              <w:rPr>
                <w:ins w:id="712" w:author="Author" w:date="2024-06-12T07:34:00Z"/>
                <w:rFonts w:ascii="Arial" w:hAnsi="Arial" w:cs="Arial"/>
                <w:bCs/>
                <w:lang w:val="en-US"/>
              </w:rPr>
            </w:pPr>
            <w:ins w:id="713" w:author="Author" w:date="2024-06-12T07:34:00Z">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ins>
          </w:p>
        </w:tc>
      </w:tr>
      <w:tr w:rsidR="00B85877" w14:paraId="31273603" w14:textId="77777777" w:rsidTr="00D347ED">
        <w:trPr>
          <w:ins w:id="714"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18D2FBE" w14:textId="77777777" w:rsidR="00B85877" w:rsidRPr="00C035E1" w:rsidRDefault="00B85877" w:rsidP="00D347ED">
            <w:pPr>
              <w:tabs>
                <w:tab w:val="left" w:pos="3119"/>
              </w:tabs>
              <w:jc w:val="center"/>
              <w:rPr>
                <w:ins w:id="715" w:author="Author" w:date="2024-06-12T07:34:00Z"/>
                <w:rFonts w:ascii="Arial" w:hAnsi="Arial" w:cs="Arial"/>
                <w:bCs/>
                <w:lang w:val="en-US"/>
              </w:rPr>
            </w:pPr>
            <w:ins w:id="716" w:author="Author" w:date="2024-06-12T07:34:00Z">
              <w:r>
                <w:rPr>
                  <w:rFonts w:ascii="Arial" w:hAnsi="Arial" w:cs="Arial"/>
                  <w:bCs/>
                  <w:lang w:val="en-US"/>
                </w:rPr>
                <w:t>Band</w:t>
              </w:r>
              <w:r w:rsidRPr="00C035E1">
                <w:rPr>
                  <w:rFonts w:ascii="Arial" w:hAnsi="Arial" w:cs="Arial"/>
                  <w:bCs/>
                  <w:lang w:val="en-US"/>
                </w:rPr>
                <w:t xml:space="preserve"> 2</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106D5DEC" w14:textId="77777777" w:rsidR="00B85877" w:rsidRPr="00C035E1" w:rsidRDefault="00B85877" w:rsidP="00D347ED">
            <w:pPr>
              <w:tabs>
                <w:tab w:val="left" w:pos="3119"/>
              </w:tabs>
              <w:jc w:val="center"/>
              <w:rPr>
                <w:ins w:id="717" w:author="Author" w:date="2024-06-12T07:34:00Z"/>
                <w:rFonts w:ascii="Arial" w:hAnsi="Arial" w:cs="Arial"/>
                <w:bCs/>
                <w:lang w:val="en-US"/>
              </w:rPr>
            </w:pPr>
            <w:ins w:id="718" w:author="Author" w:date="2024-06-12T07:34:00Z">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4EB8EEAA" w14:textId="77777777" w:rsidR="00B85877" w:rsidRPr="00C035E1" w:rsidRDefault="00B85877" w:rsidP="00D347ED">
            <w:pPr>
              <w:tabs>
                <w:tab w:val="left" w:pos="3119"/>
              </w:tabs>
              <w:jc w:val="center"/>
              <w:rPr>
                <w:ins w:id="719" w:author="Author" w:date="2024-06-12T07:34:00Z"/>
                <w:rFonts w:ascii="Arial" w:hAnsi="Arial" w:cs="Arial"/>
                <w:bCs/>
                <w:lang w:val="en-US"/>
              </w:rPr>
            </w:pPr>
            <w:ins w:id="720" w:author="Author" w:date="2024-06-12T07:34:00Z">
              <w:r w:rsidRPr="00C035E1">
                <w:rPr>
                  <w:rFonts w:ascii="Arial" w:hAnsi="Arial" w:cs="Arial"/>
                  <w:bCs/>
                  <w:lang w:val="en-US"/>
                </w:rPr>
                <w:t>£2/Site/Day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A8D7FC" w14:textId="77777777" w:rsidR="00B85877" w:rsidRPr="00C035E1" w:rsidRDefault="00B85877" w:rsidP="00D347ED">
            <w:pPr>
              <w:tabs>
                <w:tab w:val="left" w:pos="3119"/>
              </w:tabs>
              <w:jc w:val="center"/>
              <w:rPr>
                <w:ins w:id="721" w:author="Author" w:date="2024-06-12T07:34:00Z"/>
                <w:rFonts w:ascii="Arial" w:hAnsi="Arial" w:cs="Arial"/>
                <w:bCs/>
                <w:lang w:val="en-US"/>
              </w:rPr>
            </w:pPr>
            <w:ins w:id="722" w:author="Author" w:date="2024-06-12T07:34:00Z">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ins>
          </w:p>
          <w:p w14:paraId="1372AB6D" w14:textId="77777777" w:rsidR="00B85877" w:rsidRPr="00C035E1" w:rsidRDefault="00B85877" w:rsidP="00D347ED">
            <w:pPr>
              <w:tabs>
                <w:tab w:val="left" w:pos="3119"/>
              </w:tabs>
              <w:jc w:val="center"/>
              <w:rPr>
                <w:ins w:id="723" w:author="Author" w:date="2024-06-12T07:34:00Z"/>
                <w:rFonts w:ascii="Arial" w:hAnsi="Arial" w:cs="Arial"/>
                <w:bCs/>
                <w:lang w:val="en-US"/>
              </w:rPr>
            </w:pPr>
            <w:ins w:id="724" w:author="Author" w:date="2024-06-12T07:34:00Z">
              <w:r w:rsidRPr="00C035E1">
                <w:rPr>
                  <w:rFonts w:ascii="Arial" w:hAnsi="Arial" w:cs="Arial"/>
                  <w:bCs/>
                  <w:lang w:val="en-US"/>
                </w:rPr>
                <w:t>= £</w:t>
              </w:r>
              <w:r>
                <w:rPr>
                  <w:rFonts w:ascii="Arial" w:hAnsi="Arial" w:cs="Arial"/>
                  <w:bCs/>
                  <w:lang w:val="en-US"/>
                </w:rPr>
                <w:t>10,950</w:t>
              </w:r>
            </w:ins>
          </w:p>
        </w:tc>
      </w:tr>
      <w:tr w:rsidR="00B85877" w14:paraId="2C27FED5" w14:textId="77777777" w:rsidTr="00D347ED">
        <w:trPr>
          <w:ins w:id="725"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84FDA85" w14:textId="77777777" w:rsidR="00B85877" w:rsidRPr="00C035E1" w:rsidRDefault="00B85877" w:rsidP="00D347ED">
            <w:pPr>
              <w:tabs>
                <w:tab w:val="left" w:pos="3119"/>
              </w:tabs>
              <w:jc w:val="center"/>
              <w:rPr>
                <w:ins w:id="726" w:author="Author" w:date="2024-06-12T07:34:00Z"/>
                <w:rFonts w:ascii="Arial" w:hAnsi="Arial" w:cs="Arial"/>
                <w:bCs/>
                <w:lang w:val="en-US"/>
              </w:rPr>
            </w:pPr>
            <w:ins w:id="727" w:author="Author" w:date="2024-06-12T07:34:00Z">
              <w:r w:rsidRPr="00C035E1">
                <w:rPr>
                  <w:rFonts w:ascii="Arial" w:hAnsi="Arial" w:cs="Arial"/>
                  <w:bCs/>
                  <w:lang w:val="en-US"/>
                </w:rPr>
                <w:t>UMS</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3A7EFA75" w14:textId="77777777" w:rsidR="00B85877" w:rsidRPr="00C035E1" w:rsidRDefault="00B85877" w:rsidP="00D347ED">
            <w:pPr>
              <w:tabs>
                <w:tab w:val="left" w:pos="3119"/>
              </w:tabs>
              <w:jc w:val="center"/>
              <w:rPr>
                <w:ins w:id="728" w:author="Author" w:date="2024-06-12T07:34:00Z"/>
                <w:rFonts w:ascii="Arial" w:hAnsi="Arial" w:cs="Arial"/>
                <w:bCs/>
                <w:lang w:val="en-US"/>
              </w:rPr>
            </w:pPr>
            <w:ins w:id="729" w:author="Author" w:date="2024-06-12T07:34:00Z">
              <w:r>
                <w:rPr>
                  <w:rFonts w:ascii="Arial" w:hAnsi="Arial" w:cs="Arial"/>
                  <w:bCs/>
                  <w:lang w:val="en-US"/>
                </w:rPr>
                <w:t>4800</w:t>
              </w:r>
              <w:r w:rsidRPr="00C035E1">
                <w:rPr>
                  <w:rFonts w:ascii="Arial" w:hAnsi="Arial" w:cs="Arial"/>
                  <w:bCs/>
                  <w:lang w:val="en-US"/>
                </w:rPr>
                <w:t>kWh/day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45B21B0" w14:textId="77777777" w:rsidR="00B85877" w:rsidRPr="00C035E1" w:rsidRDefault="00B85877" w:rsidP="00D347ED">
            <w:pPr>
              <w:tabs>
                <w:tab w:val="left" w:pos="3119"/>
              </w:tabs>
              <w:jc w:val="center"/>
              <w:rPr>
                <w:ins w:id="730" w:author="Author" w:date="2024-06-12T07:34:00Z"/>
                <w:rFonts w:ascii="Arial" w:hAnsi="Arial" w:cs="Arial"/>
                <w:bCs/>
                <w:lang w:val="en-US"/>
              </w:rPr>
            </w:pPr>
            <w:ins w:id="731" w:author="Author" w:date="2024-06-12T07:34: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2825D8" w14:textId="77777777" w:rsidR="00B85877" w:rsidRPr="00C035E1" w:rsidRDefault="00B85877" w:rsidP="00D347ED">
            <w:pPr>
              <w:tabs>
                <w:tab w:val="left" w:pos="3119"/>
              </w:tabs>
              <w:jc w:val="center"/>
              <w:rPr>
                <w:ins w:id="732" w:author="Author" w:date="2024-06-12T07:34:00Z"/>
                <w:rFonts w:ascii="Arial" w:hAnsi="Arial" w:cs="Arial"/>
                <w:bCs/>
                <w:lang w:val="en-US"/>
              </w:rPr>
            </w:pPr>
            <w:ins w:id="733" w:author="Author" w:date="2024-06-12T07:34:00Z">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ins>
          </w:p>
          <w:p w14:paraId="4A409F31" w14:textId="77777777" w:rsidR="00B85877" w:rsidRPr="00C035E1" w:rsidRDefault="00B85877" w:rsidP="00D347ED">
            <w:pPr>
              <w:tabs>
                <w:tab w:val="left" w:pos="3119"/>
              </w:tabs>
              <w:jc w:val="center"/>
              <w:rPr>
                <w:ins w:id="734" w:author="Author" w:date="2024-06-12T07:34:00Z"/>
                <w:rFonts w:ascii="Arial" w:hAnsi="Arial" w:cs="Arial"/>
                <w:bCs/>
                <w:lang w:val="en-US"/>
              </w:rPr>
            </w:pPr>
            <w:ins w:id="735" w:author="Author" w:date="2024-06-12T07:34:00Z">
              <w:r w:rsidRPr="00C035E1">
                <w:rPr>
                  <w:rFonts w:ascii="Arial" w:hAnsi="Arial" w:cs="Arial"/>
                  <w:bCs/>
                  <w:lang w:val="en-US"/>
                </w:rPr>
                <w:t>= £</w:t>
              </w:r>
              <w:r>
                <w:rPr>
                  <w:rFonts w:ascii="Arial" w:hAnsi="Arial" w:cs="Arial"/>
                  <w:bCs/>
                  <w:lang w:val="en-US"/>
                </w:rPr>
                <w:t>1,752</w:t>
              </w:r>
            </w:ins>
          </w:p>
        </w:tc>
      </w:tr>
      <w:tr w:rsidR="00B85877" w14:paraId="77CD6C2E" w14:textId="77777777" w:rsidTr="00D347ED">
        <w:trPr>
          <w:ins w:id="736"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tcPr>
          <w:p w14:paraId="1567F7AA" w14:textId="77777777" w:rsidR="00B85877" w:rsidRPr="00C035E1" w:rsidRDefault="00B85877" w:rsidP="00D347ED">
            <w:pPr>
              <w:tabs>
                <w:tab w:val="left" w:pos="3119"/>
              </w:tabs>
              <w:jc w:val="center"/>
              <w:rPr>
                <w:ins w:id="737" w:author="Author" w:date="2024-06-12T07:34:00Z"/>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5094F6C5" w14:textId="77777777" w:rsidR="00B85877" w:rsidRPr="00C035E1" w:rsidDel="000C6451" w:rsidRDefault="00B85877" w:rsidP="00D347ED">
            <w:pPr>
              <w:tabs>
                <w:tab w:val="left" w:pos="3119"/>
              </w:tabs>
              <w:jc w:val="center"/>
              <w:rPr>
                <w:ins w:id="738" w:author="Author" w:date="2024-06-12T07:34:00Z"/>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CBBE60" w14:textId="77777777" w:rsidR="00B85877" w:rsidRPr="00C035E1" w:rsidRDefault="00B85877" w:rsidP="00D347ED">
            <w:pPr>
              <w:tabs>
                <w:tab w:val="left" w:pos="3119"/>
              </w:tabs>
              <w:jc w:val="center"/>
              <w:rPr>
                <w:ins w:id="739" w:author="Author" w:date="2024-06-12T07:34:00Z"/>
                <w:rFonts w:ascii="Arial" w:hAnsi="Arial" w:cs="Arial"/>
                <w:bCs/>
                <w:lang w:val="en-US"/>
              </w:rPr>
            </w:pPr>
            <w:ins w:id="740" w:author="Author" w:date="2024-06-12T07:34:00Z">
              <w:r>
                <w:rPr>
                  <w:rFonts w:ascii="Arial" w:hAnsi="Arial" w:cs="Arial"/>
                  <w:bCs/>
                  <w:lang w:val="en-US"/>
                </w:rPr>
                <w:t>Total</w:t>
              </w:r>
            </w:ins>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0C536EC6" w14:textId="77777777" w:rsidR="00B85877" w:rsidRPr="00C035E1" w:rsidRDefault="00B85877" w:rsidP="00D347ED">
            <w:pPr>
              <w:tabs>
                <w:tab w:val="left" w:pos="3119"/>
              </w:tabs>
              <w:jc w:val="center"/>
              <w:rPr>
                <w:ins w:id="741" w:author="Author" w:date="2024-06-12T07:34:00Z"/>
                <w:rFonts w:ascii="Arial" w:hAnsi="Arial" w:cs="Arial"/>
                <w:bCs/>
                <w:lang w:val="en-US"/>
              </w:rPr>
            </w:pPr>
            <w:ins w:id="742" w:author="Author" w:date="2024-06-12T07:34:00Z">
              <w:r>
                <w:rPr>
                  <w:rFonts w:ascii="Arial" w:hAnsi="Arial" w:cs="Arial"/>
                  <w:bCs/>
                  <w:lang w:val="en-US"/>
                </w:rPr>
                <w:t>£20,002</w:t>
              </w:r>
            </w:ins>
          </w:p>
        </w:tc>
      </w:tr>
    </w:tbl>
    <w:p w14:paraId="1EBC2124" w14:textId="77777777" w:rsidR="00B85877" w:rsidRDefault="00B85877" w:rsidP="00B85877">
      <w:pPr>
        <w:spacing w:after="240"/>
        <w:rPr>
          <w:ins w:id="743" w:author="Author" w:date="2024-06-12T07:34:00Z"/>
          <w:rFonts w:ascii="Arial" w:hAnsi="Arial" w:cs="Arial"/>
          <w:sz w:val="22"/>
          <w:szCs w:val="22"/>
        </w:rPr>
      </w:pPr>
    </w:p>
    <w:p w14:paraId="5C959865" w14:textId="32502271" w:rsidR="006661FE" w:rsidRPr="00CD5631" w:rsidRDefault="00B85877" w:rsidP="00B85877">
      <w:pPr>
        <w:spacing w:after="240"/>
        <w:rPr>
          <w:rFonts w:ascii="Arial" w:hAnsi="Arial" w:cs="Arial"/>
        </w:rPr>
      </w:pPr>
      <w:ins w:id="744" w:author="Author" w:date="2024-06-12T07:34:00Z">
        <w:r>
          <w:rPr>
            <w:rFonts w:ascii="Arial" w:hAnsi="Arial" w:cs="Arial"/>
            <w:sz w:val="22"/>
            <w:szCs w:val="22"/>
          </w:rPr>
          <w:t xml:space="preserve">Each month the Company recalculates the forecast liability for the full year, based on any revision to the </w:t>
        </w:r>
        <w:r w:rsidRPr="002405D9">
          <w:rPr>
            <w:rFonts w:ascii="Arial" w:hAnsi="Arial" w:cs="Arial"/>
            <w:sz w:val="22"/>
            <w:szCs w:val="22"/>
          </w:rPr>
          <w:t>FDSC and Unmetered Supply Volume</w:t>
        </w:r>
        <w:r>
          <w:rPr>
            <w:rFonts w:ascii="Arial" w:hAnsi="Arial" w:cs="Arial"/>
            <w:sz w:val="22"/>
            <w:szCs w:val="22"/>
          </w:rPr>
          <w:t xml:space="preserve"> for the previous months, and the latest forecast for the remainder of the year.  The amount the supplier has already paid is deducted from this annual liability, and the balance is divided by the number of months left to bill.</w:t>
        </w:r>
      </w:ins>
    </w:p>
    <w:p w14:paraId="7204380D" w14:textId="29B65B12" w:rsidR="006661FE" w:rsidRDefault="006661FE" w:rsidP="006661FE">
      <w:pPr>
        <w:pStyle w:val="Heading2"/>
      </w:pPr>
      <w:bookmarkStart w:id="745" w:name="_Toc946729"/>
      <w:bookmarkStart w:id="746" w:name="_Toc32201107"/>
      <w:bookmarkStart w:id="747" w:name="_Toc49661157"/>
      <w:bookmarkStart w:id="748" w:name="_Toc274049736"/>
      <w:r>
        <w:t>Initial Reconciliation (Part 1</w:t>
      </w:r>
      <w:r w:rsidR="003A0CB9">
        <w:t>a</w:t>
      </w:r>
      <w:ins w:id="749" w:author="Author" w:date="2024-06-12T07:35:00Z">
        <w:r w:rsidR="007204C0">
          <w:t xml:space="preserve"> – HH Demand</w:t>
        </w:r>
      </w:ins>
      <w:r>
        <w:t>)</w:t>
      </w:r>
      <w:bookmarkEnd w:id="745"/>
      <w:bookmarkEnd w:id="746"/>
      <w:bookmarkEnd w:id="747"/>
      <w:bookmarkEnd w:id="748"/>
    </w:p>
    <w:p w14:paraId="26E73100" w14:textId="77777777" w:rsidR="006661FE" w:rsidRDefault="006661FE">
      <w:pPr>
        <w:pStyle w:val="Heading2"/>
        <w:pPrChange w:id="750" w:author="Author" w:date="2024-06-12T08:54:00Z">
          <w:pPr>
            <w:pStyle w:val="BodyText"/>
          </w:pPr>
        </w:pPrChange>
      </w:pPr>
    </w:p>
    <w:p w14:paraId="0E4FA498" w14:textId="69BDB1F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del w:id="751" w:author="Author" w:date="2024-06-12T07:35:00Z">
        <w:r w:rsidRPr="00015A20" w:rsidDel="00D94062">
          <w:rPr>
            <w:rFonts w:ascii="Arial" w:hAnsi="Arial" w:cs="Arial"/>
            <w:sz w:val="22"/>
            <w:szCs w:val="22"/>
            <w:rPrChange w:id="752" w:author="Author" w:date="2024-06-12T10:34:00Z">
              <w:rPr>
                <w:rFonts w:ascii="Arial" w:hAnsi="Arial" w:cs="Arial"/>
                <w:sz w:val="22"/>
                <w:szCs w:val="22"/>
                <w:u w:val="single"/>
              </w:rPr>
            </w:rPrChange>
          </w:rPr>
          <w:delText>initial</w:delText>
        </w:r>
      </w:del>
      <w:ins w:id="753" w:author="Author" w:date="2024-06-12T07:35:00Z">
        <w:r w:rsidR="00D94062" w:rsidRPr="00015A20">
          <w:rPr>
            <w:rFonts w:ascii="Arial" w:hAnsi="Arial" w:cs="Arial"/>
            <w:sz w:val="22"/>
            <w:szCs w:val="22"/>
            <w:rPrChange w:id="754"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FBAF3A3" w:rsidR="003A0CB9" w:rsidRDefault="003A0CB9" w:rsidP="003A0CB9">
      <w:pPr>
        <w:pStyle w:val="Heading2"/>
      </w:pPr>
      <w:r>
        <w:t>Initial Reconciliation (Part 1b</w:t>
      </w:r>
      <w:ins w:id="755" w:author="Author" w:date="2024-06-12T07:36:00Z">
        <w:r w:rsidR="009E5751">
          <w:t xml:space="preserve"> – Embedded Export</w:t>
        </w:r>
      </w:ins>
      <w:r>
        <w:t>)</w:t>
      </w:r>
    </w:p>
    <w:p w14:paraId="5536A400" w14:textId="77777777" w:rsidR="003A0CB9" w:rsidRDefault="003A0CB9" w:rsidP="003A0CB9">
      <w:pPr>
        <w:pStyle w:val="Heading2"/>
        <w:rPr>
          <w:rFonts w:ascii="Arial" w:hAnsi="Arial" w:cs="Arial"/>
          <w:szCs w:val="22"/>
        </w:rPr>
      </w:pPr>
    </w:p>
    <w:p w14:paraId="2C3E79D4" w14:textId="07445A0F"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del w:id="756" w:author="Author" w:date="2024-06-12T07:36:00Z">
        <w:r w:rsidRPr="00015A20" w:rsidDel="009E5751">
          <w:rPr>
            <w:rFonts w:ascii="Arial" w:hAnsi="Arial" w:cs="Arial"/>
            <w:sz w:val="22"/>
            <w:szCs w:val="22"/>
            <w:rPrChange w:id="757" w:author="Author" w:date="2024-06-12T10:34:00Z">
              <w:rPr>
                <w:rFonts w:ascii="Arial" w:hAnsi="Arial" w:cs="Arial"/>
                <w:sz w:val="22"/>
                <w:szCs w:val="22"/>
                <w:u w:val="single"/>
              </w:rPr>
            </w:rPrChange>
          </w:rPr>
          <w:delText>initial</w:delText>
        </w:r>
      </w:del>
      <w:ins w:id="758" w:author="Author" w:date="2024-06-12T07:37:00Z">
        <w:r w:rsidR="009E5751" w:rsidRPr="00015A20">
          <w:rPr>
            <w:rFonts w:ascii="Arial" w:hAnsi="Arial" w:cs="Arial"/>
            <w:sz w:val="22"/>
            <w:szCs w:val="22"/>
            <w:rPrChange w:id="759"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w:t>
      </w:r>
      <w:del w:id="760" w:author="Author" w:date="2024-06-12T07:37:00Z">
        <w:r w:rsidDel="00147763">
          <w:rPr>
            <w:rFonts w:ascii="Arial" w:hAnsi="Arial" w:cs="Arial"/>
            <w:sz w:val="22"/>
            <w:szCs w:val="22"/>
          </w:rPr>
          <w:delText>7</w:delText>
        </w:r>
      </w:del>
      <w:ins w:id="761" w:author="Author" w:date="2024-06-12T07:37:00Z">
        <w:r w:rsidR="00147763">
          <w:rPr>
            <w:rFonts w:ascii="Arial" w:hAnsi="Arial" w:cs="Arial"/>
            <w:sz w:val="22"/>
            <w:szCs w:val="22"/>
          </w:rPr>
          <w:t>5</w:t>
        </w:r>
      </w:ins>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26456B0" w:rsidR="006661FE" w:rsidRPr="008E4447" w:rsidRDefault="006661FE" w:rsidP="006661FE">
      <w:pPr>
        <w:pStyle w:val="Heading2"/>
        <w:rPr>
          <w:rFonts w:ascii="Arial" w:hAnsi="Arial" w:cs="Arial"/>
          <w:szCs w:val="22"/>
        </w:rPr>
      </w:pPr>
      <w:bookmarkStart w:id="762" w:name="_Toc946730"/>
      <w:bookmarkStart w:id="763" w:name="_Toc32201108"/>
      <w:bookmarkStart w:id="764" w:name="_Toc49661158"/>
      <w:bookmarkStart w:id="765" w:name="_Toc274049737"/>
      <w:r w:rsidRPr="008E4447">
        <w:rPr>
          <w:rFonts w:ascii="Arial" w:hAnsi="Arial" w:cs="Arial"/>
          <w:szCs w:val="22"/>
        </w:rPr>
        <w:t>Initial Reconciliation (Part 2</w:t>
      </w:r>
      <w:ins w:id="766" w:author="Author" w:date="2024-06-12T07:37:00Z">
        <w:r w:rsidR="00056166">
          <w:rPr>
            <w:rFonts w:ascii="Arial" w:hAnsi="Arial" w:cs="Arial"/>
            <w:szCs w:val="22"/>
          </w:rPr>
          <w:t xml:space="preserve"> </w:t>
        </w:r>
      </w:ins>
      <w:ins w:id="767" w:author="Author" w:date="2024-06-12T07:38:00Z">
        <w:r w:rsidR="00056166">
          <w:rPr>
            <w:rFonts w:ascii="Arial" w:hAnsi="Arial" w:cs="Arial"/>
            <w:szCs w:val="22"/>
          </w:rPr>
          <w:t>– NHH Demand</w:t>
        </w:r>
      </w:ins>
      <w:r w:rsidRPr="008E4447">
        <w:rPr>
          <w:rFonts w:ascii="Arial" w:hAnsi="Arial" w:cs="Arial"/>
          <w:szCs w:val="22"/>
        </w:rPr>
        <w:t>)</w:t>
      </w:r>
      <w:bookmarkEnd w:id="762"/>
      <w:bookmarkEnd w:id="763"/>
      <w:bookmarkEnd w:id="764"/>
      <w:bookmarkEnd w:id="76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2F7C4925"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The Supplier's outturn NHH energy consumption, based on </w:t>
      </w:r>
      <w:del w:id="768" w:author="Author" w:date="2024-06-12T07:38:00Z">
        <w:r w:rsidRPr="008E4447" w:rsidDel="00056166">
          <w:rPr>
            <w:rFonts w:ascii="Arial" w:hAnsi="Arial" w:cs="Arial"/>
            <w:sz w:val="22"/>
            <w:szCs w:val="22"/>
          </w:rPr>
          <w:delText>initial</w:delText>
        </w:r>
      </w:del>
      <w:ins w:id="769" w:author="Author" w:date="2024-06-12T07:38:00Z">
        <w:r w:rsidR="00056166">
          <w:rPr>
            <w:rFonts w:ascii="Arial" w:hAnsi="Arial" w:cs="Arial"/>
            <w:sz w:val="22"/>
            <w:szCs w:val="22"/>
          </w:rPr>
          <w:t>latest</w:t>
        </w:r>
      </w:ins>
      <w:r w:rsidRPr="008E4447">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pPr>
        <w:pStyle w:val="BodyText"/>
        <w:tabs>
          <w:tab w:val="left" w:pos="2835"/>
        </w:tabs>
        <w:spacing w:after="0"/>
        <w:rPr>
          <w:rFonts w:ascii="Arial" w:hAnsi="Arial" w:cs="Arial"/>
          <w:sz w:val="22"/>
          <w:szCs w:val="22"/>
        </w:rPr>
        <w:pPrChange w:id="770" w:author="Author" w:date="2024-06-12T08:56:00Z">
          <w:pPr>
            <w:pStyle w:val="BodyText"/>
            <w:tabs>
              <w:tab w:val="left" w:pos="2835"/>
            </w:tabs>
            <w:jc w:val="center"/>
          </w:pPr>
        </w:pPrChange>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2F5FE645" w:rsidR="006661FE" w:rsidRPr="00375D43" w:rsidRDefault="006E461F">
      <w:pPr>
        <w:pStyle w:val="BodyText"/>
        <w:tabs>
          <w:tab w:val="left" w:pos="2835"/>
          <w:tab w:val="left" w:pos="3402"/>
        </w:tabs>
        <w:spacing w:after="0"/>
        <w:rPr>
          <w:rFonts w:ascii="Arial" w:hAnsi="Arial" w:cs="Arial"/>
          <w:sz w:val="22"/>
          <w:szCs w:val="22"/>
        </w:rPr>
        <w:pPrChange w:id="771" w:author="Author" w:date="2024-06-12T08:57:00Z">
          <w:pPr>
            <w:pStyle w:val="BodyText"/>
            <w:tabs>
              <w:tab w:val="left" w:pos="2835"/>
              <w:tab w:val="left" w:pos="3402"/>
            </w:tabs>
            <w:jc w:val="center"/>
          </w:pPr>
        </w:pPrChange>
      </w:pPr>
      <w:ins w:id="772" w:author="Author" w:date="2024-06-12T08:57:00Z">
        <w:r>
          <w:rPr>
            <w:rFonts w:ascii="Arial" w:hAnsi="Arial" w:cs="Arial"/>
            <w:sz w:val="22"/>
            <w:szCs w:val="22"/>
          </w:rPr>
          <w:tab/>
        </w:r>
      </w:ins>
      <w:r w:rsidR="006661FE" w:rsidRPr="00375D43">
        <w:rPr>
          <w:rFonts w:ascii="Arial" w:hAnsi="Arial" w:cs="Arial"/>
          <w:sz w:val="22"/>
          <w:szCs w:val="22"/>
        </w:rPr>
        <w:t xml:space="preserve">= </w:t>
      </w:r>
      <w:r w:rsidR="006661FE"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3459E1D6" w:rsidR="00FD5479" w:rsidRPr="008E4447" w:rsidRDefault="006E461F">
      <w:pPr>
        <w:pStyle w:val="Header"/>
        <w:tabs>
          <w:tab w:val="left" w:pos="2835"/>
        </w:tabs>
        <w:ind w:left="3402" w:hanging="3402"/>
        <w:rPr>
          <w:rFonts w:ascii="Arial" w:hAnsi="Arial" w:cs="Arial"/>
          <w:szCs w:val="22"/>
        </w:rPr>
        <w:pPrChange w:id="773" w:author="Author" w:date="2024-06-12T08:57:00Z">
          <w:pPr>
            <w:pStyle w:val="Header"/>
            <w:tabs>
              <w:tab w:val="left" w:pos="2835"/>
            </w:tabs>
            <w:ind w:left="3402" w:hanging="3402"/>
            <w:jc w:val="center"/>
          </w:pPr>
        </w:pPrChange>
      </w:pPr>
      <w:ins w:id="774" w:author="Author" w:date="2024-06-12T08:57:00Z">
        <w:r>
          <w:rPr>
            <w:rFonts w:ascii="Arial" w:hAnsi="Arial" w:cs="Arial"/>
            <w:szCs w:val="22"/>
          </w:rPr>
          <w:tab/>
        </w:r>
      </w:ins>
      <w:r w:rsidR="00FD5479" w:rsidRPr="008E4447">
        <w:rPr>
          <w:rFonts w:ascii="Arial" w:hAnsi="Arial" w:cs="Arial"/>
          <w:szCs w:val="22"/>
        </w:rPr>
        <w:t xml:space="preserve">= </w:t>
      </w:r>
      <w:r w:rsidR="00FD5479"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3EC69935" w:rsidR="00FD5479" w:rsidRPr="008E4447" w:rsidRDefault="006E461F">
      <w:pPr>
        <w:pStyle w:val="Header"/>
        <w:tabs>
          <w:tab w:val="left" w:pos="2835"/>
        </w:tabs>
        <w:ind w:left="3402" w:hanging="3402"/>
        <w:rPr>
          <w:rFonts w:ascii="Arial" w:hAnsi="Arial" w:cs="Arial"/>
          <w:b/>
          <w:szCs w:val="22"/>
        </w:rPr>
        <w:pPrChange w:id="775" w:author="Author" w:date="2024-06-12T08:58:00Z">
          <w:pPr>
            <w:pStyle w:val="Header"/>
            <w:tabs>
              <w:tab w:val="left" w:pos="2835"/>
            </w:tabs>
            <w:ind w:left="3402" w:hanging="3402"/>
            <w:jc w:val="center"/>
          </w:pPr>
        </w:pPrChange>
      </w:pPr>
      <w:ins w:id="776" w:author="Author" w:date="2024-06-12T08:58:00Z">
        <w:r>
          <w:tab/>
        </w:r>
      </w:ins>
      <w:del w:id="777" w:author="Author" w:date="2024-06-12T08:57:00Z">
        <w:r w:rsidR="00C60258" w:rsidDel="006E461F">
          <w:fldChar w:fldCharType="begin"/>
        </w:r>
        <w:r w:rsidR="00C60258" w:rsidDel="006E461F">
          <w:delInstrText>HYPERLINK "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\l "Initial!J104"</w:delInstrText>
        </w:r>
        <w:r w:rsidR="00C60258" w:rsidDel="006E461F">
          <w:fldChar w:fldCharType="separate"/>
        </w:r>
        <w:r w:rsidR="00FD5479" w:rsidDel="006E461F">
          <w:rPr>
            <w:rStyle w:val="Hyperlink"/>
            <w:sz w:val="20"/>
          </w:rPr>
          <w:delText>worked example 4.xls - Initial!J104</w:delText>
        </w:r>
        <w:r w:rsidR="00C60258" w:rsidDel="006E461F">
          <w:rPr>
            <w:rStyle w:val="Hyperlink"/>
            <w:sz w:val="20"/>
          </w:rPr>
          <w:fldChar w:fldCharType="end"/>
        </w:r>
        <w:r w:rsidR="00FD5479" w:rsidDel="006E461F">
          <w:rPr>
            <w:sz w:val="20"/>
          </w:rPr>
          <w:tab/>
        </w:r>
        <w:r w:rsidR="00FD5479" w:rsidDel="006E461F">
          <w:rPr>
            <w:rFonts w:ascii="Arial" w:hAnsi="Arial" w:cs="Arial"/>
            <w:szCs w:val="22"/>
          </w:rPr>
          <w:tab/>
        </w:r>
      </w:del>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14E660F"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w:t>
      </w:r>
      <w:ins w:id="778" w:author="Author" w:date="2024-06-12T07:39:00Z">
        <w:r w:rsidR="00D1734C">
          <w:rPr>
            <w:rFonts w:ascii="Arial" w:hAnsi="Arial" w:cs="Arial"/>
            <w:sz w:val="22"/>
            <w:szCs w:val="22"/>
          </w:rPr>
          <w:t>se</w:t>
        </w:r>
      </w:ins>
      <w:r w:rsidRPr="008E4447">
        <w:rPr>
          <w:rFonts w:ascii="Arial" w:hAnsi="Arial" w:cs="Arial"/>
          <w:sz w:val="22"/>
          <w:szCs w:val="22"/>
        </w:rPr>
        <w:t xml:space="preserve"> monthly reconciliation amounts using Barclays Base Rate.</w:t>
      </w:r>
    </w:p>
    <w:p w14:paraId="67C993E3" w14:textId="7BF393DF" w:rsidR="006661FE" w:rsidRPr="008E4447" w:rsidDel="006E461F" w:rsidRDefault="006661FE" w:rsidP="006661FE">
      <w:pPr>
        <w:rPr>
          <w:del w:id="779" w:author="Author" w:date="2024-06-12T08:58:00Z"/>
          <w:rFonts w:ascii="Arial" w:hAnsi="Arial" w:cs="Arial"/>
          <w:sz w:val="22"/>
          <w:szCs w:val="22"/>
        </w:rPr>
      </w:pPr>
    </w:p>
    <w:p w14:paraId="3B3B66A6" w14:textId="085020E4" w:rsidR="006661FE" w:rsidRPr="008E4447" w:rsidDel="006B4118" w:rsidRDefault="006661FE" w:rsidP="006661FE">
      <w:pPr>
        <w:pStyle w:val="1"/>
        <w:rPr>
          <w:del w:id="780" w:author="Author" w:date="2024-06-12T07:39:00Z"/>
          <w:rFonts w:ascii="Arial" w:hAnsi="Arial" w:cs="Arial"/>
          <w:szCs w:val="22"/>
        </w:rPr>
      </w:pPr>
      <w:del w:id="781" w:author="Author" w:date="2024-06-12T07:39:00Z">
        <w:r w:rsidRPr="008E4447" w:rsidDel="006B4118">
          <w:rPr>
            <w:rFonts w:ascii="Arial" w:hAnsi="Arial" w:cs="Arial"/>
            <w:szCs w:val="22"/>
          </w:rPr>
          <w:delText>The net initial TNUoS demand reconciliation charge is therefore £6,</w:delText>
        </w:r>
        <w:r w:rsidR="006C7CB4" w:rsidDel="006B4118">
          <w:rPr>
            <w:rFonts w:ascii="Arial" w:hAnsi="Arial" w:cs="Arial"/>
            <w:szCs w:val="22"/>
          </w:rPr>
          <w:delText>500</w:delText>
        </w:r>
        <w:r w:rsidR="006C7CB4" w:rsidRPr="008E4447" w:rsidDel="006B4118">
          <w:rPr>
            <w:rFonts w:ascii="Arial" w:hAnsi="Arial" w:cs="Arial"/>
            <w:szCs w:val="22"/>
          </w:rPr>
          <w:delText xml:space="preserve"> </w:delText>
        </w:r>
        <w:r w:rsidRPr="008E4447" w:rsidDel="006B4118">
          <w:rPr>
            <w:rFonts w:ascii="Arial" w:hAnsi="Arial" w:cs="Arial"/>
            <w:szCs w:val="22"/>
          </w:rPr>
          <w:delText>(£18,000</w:delText>
        </w:r>
        <w:r w:rsidR="006C7CB4" w:rsidDel="006B4118">
          <w:rPr>
            <w:rFonts w:ascii="Arial" w:hAnsi="Arial" w:cs="Arial"/>
            <w:szCs w:val="22"/>
          </w:rPr>
          <w:delText xml:space="preserve"> = £500</w:delText>
        </w:r>
        <w:r w:rsidRPr="008E4447" w:rsidDel="006B4118">
          <w:rPr>
            <w:rFonts w:ascii="Arial" w:hAnsi="Arial" w:cs="Arial"/>
            <w:szCs w:val="22"/>
          </w:rPr>
          <w:delText xml:space="preserve"> - £12,000).</w:delText>
        </w:r>
        <w:bookmarkStart w:id="782" w:name="_Toc946732"/>
        <w:bookmarkStart w:id="783" w:name="_Toc32201109"/>
        <w:bookmarkStart w:id="784" w:name="_Toc49661159"/>
      </w:del>
    </w:p>
    <w:p w14:paraId="70DDB975" w14:textId="77777777" w:rsidR="006661FE" w:rsidRDefault="006661FE" w:rsidP="006661FE">
      <w:pPr>
        <w:pStyle w:val="1"/>
        <w:rPr>
          <w:rFonts w:ascii="Arial" w:hAnsi="Arial" w:cs="Arial"/>
          <w:szCs w:val="22"/>
        </w:rPr>
      </w:pPr>
    </w:p>
    <w:p w14:paraId="05209E77" w14:textId="2CFA75EB" w:rsidR="0022187C" w:rsidRDefault="0022187C" w:rsidP="0022187C">
      <w:pPr>
        <w:keepNext/>
        <w:outlineLvl w:val="1"/>
        <w:rPr>
          <w:rFonts w:ascii="Arial" w:hAnsi="Arial" w:cs="Arial"/>
          <w:b/>
          <w:color w:val="008080"/>
        </w:rPr>
      </w:pPr>
      <w:r>
        <w:rPr>
          <w:rFonts w:ascii="Arial" w:hAnsi="Arial" w:cs="Arial"/>
          <w:b/>
          <w:color w:val="008080"/>
        </w:rPr>
        <w:t>Initial Reconciliation (Part 3</w:t>
      </w:r>
      <w:ins w:id="785" w:author="Author" w:date="2024-06-12T07:39:00Z">
        <w:r w:rsidR="006B4118">
          <w:rPr>
            <w:rFonts w:ascii="Arial" w:hAnsi="Arial" w:cs="Arial"/>
            <w:b/>
            <w:color w:val="008080"/>
          </w:rPr>
          <w:t xml:space="preserve"> - TDR</w:t>
        </w:r>
      </w:ins>
      <w:r>
        <w:rPr>
          <w:rFonts w:ascii="Arial" w:hAnsi="Arial" w:cs="Arial"/>
          <w:b/>
          <w:color w:val="008080"/>
        </w:rPr>
        <w:t>)</w:t>
      </w:r>
    </w:p>
    <w:p w14:paraId="4F6BF081" w14:textId="77777777" w:rsidR="0022187C" w:rsidRDefault="0022187C">
      <w:pPr>
        <w:pStyle w:val="Heading2"/>
        <w:rPr>
          <w:rFonts w:ascii="Arial" w:hAnsi="Arial" w:cs="Arial"/>
        </w:rPr>
        <w:pPrChange w:id="786" w:author="Author" w:date="2024-06-12T08:59:00Z">
          <w:pPr>
            <w:tabs>
              <w:tab w:val="left" w:pos="3119"/>
            </w:tabs>
            <w:spacing w:after="240"/>
          </w:pPr>
        </w:pPrChange>
      </w:pPr>
    </w:p>
    <w:p w14:paraId="7AF66452" w14:textId="24129786" w:rsidR="0022187C" w:rsidDel="00B11B98" w:rsidRDefault="00E71EB2" w:rsidP="0022187C">
      <w:pPr>
        <w:rPr>
          <w:del w:id="787" w:author="Author" w:date="2024-06-12T07:40:00Z"/>
          <w:rFonts w:ascii="Arial" w:hAnsi="Arial" w:cs="Arial"/>
        </w:rPr>
      </w:pPr>
      <w:del w:id="788" w:author="Author" w:date="2024-06-12T07:40:00Z">
        <w:r w:rsidRPr="00E71EB2" w:rsidDel="00B11B98">
          <w:rPr>
            <w:rFonts w:ascii="Arial" w:hAnsi="Arial" w:cs="Arial"/>
            <w:b/>
          </w:rPr>
          <w:delText>The Company</w:delText>
        </w:r>
        <w:r w:rsidR="0022187C" w:rsidRPr="00CD5631" w:rsidDel="00B11B98">
          <w:rPr>
            <w:rFonts w:ascii="Arial" w:hAnsi="Arial" w:cs="Arial"/>
            <w:b/>
          </w:rPr>
          <w:delText>’s</w:delText>
        </w:r>
        <w:r w:rsidR="0022187C" w:rsidDel="00B11B98">
          <w:rPr>
            <w:rFonts w:ascii="Arial" w:hAnsi="Arial" w:cs="Arial"/>
          </w:rPr>
          <w:delText xml:space="preserve"> FDSC Forecast and Unmetered Supply Volume Forecast for the Supplier (as described in 14.17.20(b)) was as follows;</w:delText>
        </w:r>
      </w:del>
    </w:p>
    <w:p w14:paraId="5973875D" w14:textId="784BBA01" w:rsidR="0022187C" w:rsidDel="00B11B98" w:rsidRDefault="0022187C" w:rsidP="0022187C">
      <w:pPr>
        <w:tabs>
          <w:tab w:val="left" w:pos="3119"/>
        </w:tabs>
        <w:spacing w:after="240"/>
        <w:rPr>
          <w:del w:id="789" w:author="Author" w:date="2024-06-12T07:40:00Z"/>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rsidDel="00B11B98" w14:paraId="6B5D6A62" w14:textId="6EF8CE5F" w:rsidTr="00C035E1">
        <w:trPr>
          <w:del w:id="790"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05685803" w:rsidR="0022187C" w:rsidRPr="00C035E1" w:rsidDel="00B11B98" w:rsidRDefault="0022187C" w:rsidP="00C035E1">
            <w:pPr>
              <w:tabs>
                <w:tab w:val="left" w:pos="3119"/>
              </w:tabs>
              <w:spacing w:after="240"/>
              <w:jc w:val="center"/>
              <w:rPr>
                <w:del w:id="791" w:author="Author" w:date="2024-06-12T07:40:00Z"/>
                <w:rFonts w:ascii="Arial" w:hAnsi="Arial" w:cs="Arial"/>
                <w:b/>
                <w:lang w:val="en-US"/>
              </w:rPr>
            </w:pPr>
            <w:del w:id="792" w:author="Author" w:date="2024-06-12T07:40:00Z">
              <w:r w:rsidRPr="00C035E1" w:rsidDel="00B11B98">
                <w:rPr>
                  <w:rFonts w:ascii="Arial" w:hAnsi="Arial" w:cs="Arial"/>
                  <w:b/>
                  <w:lang w:val="en-US"/>
                </w:rPr>
                <w:delText>Charging Band*</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51A09BCA" w:rsidR="0022187C" w:rsidRPr="00C035E1" w:rsidDel="00B11B98" w:rsidRDefault="0022187C" w:rsidP="00C035E1">
            <w:pPr>
              <w:tabs>
                <w:tab w:val="left" w:pos="3119"/>
              </w:tabs>
              <w:spacing w:after="240"/>
              <w:jc w:val="center"/>
              <w:rPr>
                <w:del w:id="793" w:author="Author" w:date="2024-06-12T07:40:00Z"/>
                <w:rFonts w:ascii="Arial" w:hAnsi="Arial" w:cs="Arial"/>
                <w:b/>
                <w:lang w:val="en-US"/>
              </w:rPr>
            </w:pPr>
            <w:del w:id="794" w:author="Author" w:date="2024-06-12T07:40:00Z">
              <w:r w:rsidRPr="00C035E1" w:rsidDel="00B11B98">
                <w:rPr>
                  <w:rFonts w:ascii="Arial" w:hAnsi="Arial" w:cs="Arial"/>
                  <w:b/>
                  <w:lang w:val="en-US"/>
                </w:rPr>
                <w:delText>Transmission Demand Residual Quantity (A)</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2DE83DA2" w:rsidR="0022187C" w:rsidRPr="00C035E1" w:rsidDel="00B11B98" w:rsidRDefault="0022187C" w:rsidP="00C035E1">
            <w:pPr>
              <w:tabs>
                <w:tab w:val="left" w:pos="3119"/>
              </w:tabs>
              <w:spacing w:after="240"/>
              <w:jc w:val="center"/>
              <w:rPr>
                <w:del w:id="795" w:author="Author" w:date="2024-06-12T07:40:00Z"/>
                <w:rFonts w:ascii="Arial" w:hAnsi="Arial" w:cs="Arial"/>
                <w:b/>
                <w:lang w:val="en-US"/>
              </w:rPr>
            </w:pPr>
            <w:del w:id="796" w:author="Author" w:date="2024-06-12T07:40:00Z">
              <w:r w:rsidRPr="00C035E1" w:rsidDel="00B11B98">
                <w:rPr>
                  <w:rFonts w:ascii="Arial" w:hAnsi="Arial" w:cs="Arial"/>
                  <w:b/>
                  <w:lang w:val="en-US"/>
                </w:rPr>
                <w:delText>Tariff (B)</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9F0A912" w:rsidR="0022187C" w:rsidRPr="00C035E1" w:rsidDel="00B11B98" w:rsidRDefault="0022187C" w:rsidP="00C035E1">
            <w:pPr>
              <w:tabs>
                <w:tab w:val="left" w:pos="3119"/>
              </w:tabs>
              <w:spacing w:after="240"/>
              <w:jc w:val="center"/>
              <w:rPr>
                <w:del w:id="797" w:author="Author" w:date="2024-06-12T07:40:00Z"/>
                <w:rFonts w:ascii="Arial" w:hAnsi="Arial" w:cs="Arial"/>
                <w:b/>
                <w:lang w:val="en-US"/>
              </w:rPr>
            </w:pPr>
            <w:del w:id="798" w:author="Author" w:date="2024-06-12T07:40:00Z">
              <w:r w:rsidRPr="00C035E1" w:rsidDel="00B11B98">
                <w:rPr>
                  <w:rFonts w:ascii="Arial" w:hAnsi="Arial" w:cs="Arial"/>
                  <w:b/>
                  <w:lang w:val="en-US"/>
                </w:rPr>
                <w:delText>Days in month (C)</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43D21EEA" w:rsidR="0022187C" w:rsidRPr="00C035E1" w:rsidDel="00B11B98" w:rsidRDefault="0022187C" w:rsidP="00C035E1">
            <w:pPr>
              <w:tabs>
                <w:tab w:val="left" w:pos="3119"/>
              </w:tabs>
              <w:spacing w:after="240"/>
              <w:jc w:val="center"/>
              <w:rPr>
                <w:del w:id="799" w:author="Author" w:date="2024-06-12T07:40:00Z"/>
                <w:rFonts w:ascii="Arial" w:hAnsi="Arial" w:cs="Arial"/>
                <w:b/>
                <w:lang w:val="en-US"/>
              </w:rPr>
            </w:pPr>
            <w:del w:id="800" w:author="Author" w:date="2024-06-12T07:40:00Z">
              <w:r w:rsidRPr="00C035E1" w:rsidDel="00B11B98">
                <w:rPr>
                  <w:rFonts w:ascii="Arial" w:hAnsi="Arial" w:cs="Arial"/>
                  <w:b/>
                  <w:lang w:val="en-US"/>
                </w:rPr>
                <w:delText>Forecast Charge</w:delText>
              </w:r>
            </w:del>
          </w:p>
        </w:tc>
      </w:tr>
      <w:tr w:rsidR="0022187C" w:rsidDel="00B11B98" w14:paraId="36CD18D3" w14:textId="66DCE76F" w:rsidTr="00C035E1">
        <w:trPr>
          <w:del w:id="801"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013415F1" w:rsidR="0022187C" w:rsidRPr="00C035E1" w:rsidDel="00B11B98" w:rsidRDefault="0022187C" w:rsidP="00C035E1">
            <w:pPr>
              <w:tabs>
                <w:tab w:val="left" w:pos="3119"/>
              </w:tabs>
              <w:spacing w:after="120"/>
              <w:jc w:val="center"/>
              <w:rPr>
                <w:del w:id="802" w:author="Author" w:date="2024-06-12T07:40:00Z"/>
                <w:rFonts w:ascii="Arial" w:hAnsi="Arial" w:cs="Arial"/>
                <w:bCs/>
                <w:lang w:val="en-US"/>
              </w:rPr>
            </w:pPr>
            <w:del w:id="803" w:author="Author" w:date="2024-06-12T07:40:00Z">
              <w:r w:rsidRPr="00C035E1" w:rsidDel="00B11B98">
                <w:rPr>
                  <w:rFonts w:ascii="Arial" w:hAnsi="Arial" w:cs="Arial"/>
                  <w:bCs/>
                  <w:lang w:val="en-US"/>
                </w:rPr>
                <w:delText>FDSC Band 1</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48A8C593" w:rsidR="0022187C" w:rsidRPr="00C035E1" w:rsidDel="00B11B98" w:rsidRDefault="0022187C" w:rsidP="00C035E1">
            <w:pPr>
              <w:tabs>
                <w:tab w:val="left" w:pos="3119"/>
              </w:tabs>
              <w:spacing w:after="120"/>
              <w:jc w:val="center"/>
              <w:rPr>
                <w:del w:id="804" w:author="Author" w:date="2024-06-12T07:40:00Z"/>
                <w:rFonts w:ascii="Arial" w:hAnsi="Arial" w:cs="Arial"/>
                <w:bCs/>
                <w:lang w:val="en-US"/>
              </w:rPr>
            </w:pPr>
            <w:del w:id="805" w:author="Author" w:date="2024-06-12T07:40:00Z">
              <w:r w:rsidRPr="00C035E1" w:rsidDel="00B11B98">
                <w:rPr>
                  <w:rFonts w:ascii="Arial" w:hAnsi="Arial" w:cs="Arial"/>
                  <w:bCs/>
                  <w:lang w:val="en-US"/>
                </w:rPr>
                <w:delText>25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43389BEC" w:rsidR="0022187C" w:rsidRPr="00C035E1" w:rsidDel="00B11B98" w:rsidRDefault="0022187C" w:rsidP="00C035E1">
            <w:pPr>
              <w:tabs>
                <w:tab w:val="left" w:pos="3119"/>
              </w:tabs>
              <w:spacing w:after="120"/>
              <w:jc w:val="center"/>
              <w:rPr>
                <w:del w:id="806" w:author="Author" w:date="2024-06-12T07:40:00Z"/>
                <w:rFonts w:ascii="Arial" w:hAnsi="Arial" w:cs="Arial"/>
                <w:bCs/>
                <w:lang w:val="en-US"/>
              </w:rPr>
            </w:pPr>
            <w:del w:id="807" w:author="Author" w:date="2024-06-12T07:40:00Z">
              <w:r w:rsidRPr="00C035E1" w:rsidDel="00B11B98">
                <w:rPr>
                  <w:rFonts w:ascii="Arial" w:hAnsi="Arial" w:cs="Arial"/>
                  <w:bCs/>
                  <w:lang w:val="en-US"/>
                </w:rPr>
                <w:delText>£1/Site/Day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5AE544BF" w:rsidR="0022187C" w:rsidRPr="00C035E1" w:rsidDel="00B11B98" w:rsidRDefault="0022187C" w:rsidP="00C035E1">
            <w:pPr>
              <w:tabs>
                <w:tab w:val="left" w:pos="3119"/>
              </w:tabs>
              <w:spacing w:after="120"/>
              <w:jc w:val="center"/>
              <w:rPr>
                <w:del w:id="808" w:author="Author" w:date="2024-06-12T07:40:00Z"/>
                <w:rFonts w:ascii="Arial" w:hAnsi="Arial" w:cs="Arial"/>
                <w:bCs/>
                <w:lang w:val="en-US"/>
              </w:rPr>
            </w:pPr>
            <w:del w:id="809"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EA3581E" w:rsidR="0022187C" w:rsidRPr="00C035E1" w:rsidDel="00B11B98" w:rsidRDefault="0022187C" w:rsidP="00C035E1">
            <w:pPr>
              <w:tabs>
                <w:tab w:val="left" w:pos="3119"/>
              </w:tabs>
              <w:spacing w:after="120"/>
              <w:jc w:val="center"/>
              <w:rPr>
                <w:del w:id="810" w:author="Author" w:date="2024-06-12T07:40:00Z"/>
                <w:rFonts w:ascii="Arial" w:hAnsi="Arial" w:cs="Arial"/>
                <w:bCs/>
                <w:lang w:val="en-US"/>
              </w:rPr>
            </w:pPr>
            <w:del w:id="811" w:author="Author" w:date="2024-06-12T07:40:00Z">
              <w:r w:rsidRPr="00C035E1" w:rsidDel="00B11B98">
                <w:rPr>
                  <w:rFonts w:ascii="Arial" w:hAnsi="Arial" w:cs="Arial"/>
                  <w:bCs/>
                  <w:lang w:val="en-US"/>
                </w:rPr>
                <w:delText>= A x B x C</w:delText>
              </w:r>
            </w:del>
          </w:p>
          <w:p w14:paraId="5A57320B" w14:textId="3761337C" w:rsidR="0022187C" w:rsidRPr="00C035E1" w:rsidDel="00B11B98" w:rsidRDefault="0022187C" w:rsidP="00C035E1">
            <w:pPr>
              <w:tabs>
                <w:tab w:val="left" w:pos="3119"/>
              </w:tabs>
              <w:spacing w:after="120"/>
              <w:jc w:val="center"/>
              <w:rPr>
                <w:del w:id="812" w:author="Author" w:date="2024-06-12T07:40:00Z"/>
                <w:rFonts w:ascii="Arial" w:hAnsi="Arial" w:cs="Arial"/>
                <w:bCs/>
                <w:lang w:val="en-US"/>
              </w:rPr>
            </w:pPr>
            <w:del w:id="813" w:author="Author" w:date="2024-06-12T07:40:00Z">
              <w:r w:rsidRPr="00C035E1" w:rsidDel="00B11B98">
                <w:rPr>
                  <w:rFonts w:ascii="Arial" w:hAnsi="Arial" w:cs="Arial"/>
                  <w:bCs/>
                  <w:lang w:val="en-US"/>
                </w:rPr>
                <w:delText>= 25 x 1 x 30</w:delText>
              </w:r>
            </w:del>
          </w:p>
          <w:p w14:paraId="5E27C568" w14:textId="6C4D26F8" w:rsidR="0022187C" w:rsidRPr="00C035E1" w:rsidDel="00B11B98" w:rsidRDefault="0022187C" w:rsidP="00C035E1">
            <w:pPr>
              <w:tabs>
                <w:tab w:val="left" w:pos="3119"/>
              </w:tabs>
              <w:spacing w:after="120"/>
              <w:jc w:val="center"/>
              <w:rPr>
                <w:del w:id="814" w:author="Author" w:date="2024-06-12T07:40:00Z"/>
                <w:rFonts w:ascii="Arial" w:hAnsi="Arial" w:cs="Arial"/>
                <w:bCs/>
                <w:lang w:val="en-US"/>
              </w:rPr>
            </w:pPr>
            <w:del w:id="815" w:author="Author" w:date="2024-06-12T07:40:00Z">
              <w:r w:rsidRPr="00C035E1" w:rsidDel="00B11B98">
                <w:rPr>
                  <w:rFonts w:ascii="Arial" w:hAnsi="Arial" w:cs="Arial"/>
                  <w:bCs/>
                  <w:lang w:val="en-US"/>
                </w:rPr>
                <w:delText>= £750</w:delText>
              </w:r>
            </w:del>
          </w:p>
        </w:tc>
      </w:tr>
      <w:tr w:rsidR="0022187C" w:rsidDel="00B11B98" w14:paraId="14B30D56" w14:textId="7520C58C" w:rsidTr="00C035E1">
        <w:trPr>
          <w:del w:id="816"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0D7A4AE4" w:rsidR="0022187C" w:rsidRPr="00C035E1" w:rsidDel="00B11B98" w:rsidRDefault="0022187C" w:rsidP="00C035E1">
            <w:pPr>
              <w:tabs>
                <w:tab w:val="left" w:pos="3119"/>
              </w:tabs>
              <w:spacing w:after="120"/>
              <w:jc w:val="center"/>
              <w:rPr>
                <w:del w:id="817" w:author="Author" w:date="2024-06-12T07:40:00Z"/>
                <w:rFonts w:ascii="Arial" w:hAnsi="Arial" w:cs="Arial"/>
                <w:bCs/>
                <w:lang w:val="en-US"/>
              </w:rPr>
            </w:pPr>
            <w:del w:id="818" w:author="Author" w:date="2024-06-12T07:40:00Z">
              <w:r w:rsidRPr="00C035E1" w:rsidDel="00B11B98">
                <w:rPr>
                  <w:rFonts w:ascii="Arial" w:hAnsi="Arial" w:cs="Arial"/>
                  <w:bCs/>
                  <w:lang w:val="en-US"/>
                </w:rPr>
                <w:delText>FDSC Band 2</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055CEF21" w:rsidR="0022187C" w:rsidRPr="00C035E1" w:rsidDel="00B11B98" w:rsidRDefault="0022187C" w:rsidP="00C035E1">
            <w:pPr>
              <w:tabs>
                <w:tab w:val="left" w:pos="3119"/>
              </w:tabs>
              <w:spacing w:after="120"/>
              <w:jc w:val="center"/>
              <w:rPr>
                <w:del w:id="819" w:author="Author" w:date="2024-06-12T07:40:00Z"/>
                <w:rFonts w:ascii="Arial" w:hAnsi="Arial" w:cs="Arial"/>
                <w:bCs/>
                <w:lang w:val="en-US"/>
              </w:rPr>
            </w:pPr>
            <w:del w:id="820" w:author="Author" w:date="2024-06-12T07:40:00Z">
              <w:r w:rsidRPr="00C035E1" w:rsidDel="00B11B98">
                <w:rPr>
                  <w:rFonts w:ascii="Arial" w:hAnsi="Arial" w:cs="Arial"/>
                  <w:bCs/>
                  <w:lang w:val="en-US"/>
                </w:rPr>
                <w:delText>15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3430AABB" w:rsidR="0022187C" w:rsidRPr="00C035E1" w:rsidDel="00B11B98" w:rsidRDefault="0022187C" w:rsidP="00C035E1">
            <w:pPr>
              <w:tabs>
                <w:tab w:val="left" w:pos="3119"/>
              </w:tabs>
              <w:spacing w:after="120"/>
              <w:jc w:val="center"/>
              <w:rPr>
                <w:del w:id="821" w:author="Author" w:date="2024-06-12T07:40:00Z"/>
                <w:rFonts w:ascii="Arial" w:hAnsi="Arial" w:cs="Arial"/>
                <w:bCs/>
                <w:lang w:val="en-US"/>
              </w:rPr>
            </w:pPr>
            <w:del w:id="822" w:author="Author" w:date="2024-06-12T07:40:00Z">
              <w:r w:rsidRPr="00C035E1" w:rsidDel="00B11B98">
                <w:rPr>
                  <w:rFonts w:ascii="Arial" w:hAnsi="Arial" w:cs="Arial"/>
                  <w:bCs/>
                  <w:lang w:val="en-US"/>
                </w:rPr>
                <w:delText>£2/Site/Day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43686D8E" w:rsidR="0022187C" w:rsidRPr="00C035E1" w:rsidDel="00B11B98" w:rsidRDefault="0022187C" w:rsidP="00C035E1">
            <w:pPr>
              <w:tabs>
                <w:tab w:val="left" w:pos="3119"/>
              </w:tabs>
              <w:spacing w:after="120"/>
              <w:jc w:val="center"/>
              <w:rPr>
                <w:del w:id="823" w:author="Author" w:date="2024-06-12T07:40:00Z"/>
                <w:rFonts w:ascii="Arial" w:hAnsi="Arial" w:cs="Arial"/>
                <w:bCs/>
                <w:lang w:val="en-US"/>
              </w:rPr>
            </w:pPr>
            <w:del w:id="824"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61ABA493" w:rsidR="0022187C" w:rsidRPr="00C035E1" w:rsidDel="00B11B98" w:rsidRDefault="0022187C" w:rsidP="00C035E1">
            <w:pPr>
              <w:tabs>
                <w:tab w:val="left" w:pos="3119"/>
              </w:tabs>
              <w:spacing w:after="120"/>
              <w:jc w:val="center"/>
              <w:rPr>
                <w:del w:id="825" w:author="Author" w:date="2024-06-12T07:40:00Z"/>
                <w:rFonts w:ascii="Arial" w:hAnsi="Arial" w:cs="Arial"/>
                <w:bCs/>
                <w:lang w:val="en-US"/>
              </w:rPr>
            </w:pPr>
            <w:del w:id="826" w:author="Author" w:date="2024-06-12T07:40:00Z">
              <w:r w:rsidRPr="00C035E1" w:rsidDel="00B11B98">
                <w:rPr>
                  <w:rFonts w:ascii="Arial" w:hAnsi="Arial" w:cs="Arial"/>
                  <w:bCs/>
                  <w:lang w:val="en-US"/>
                </w:rPr>
                <w:delText>= A x B x C</w:delText>
              </w:r>
            </w:del>
          </w:p>
          <w:p w14:paraId="6822B9A9" w14:textId="6C9A282B" w:rsidR="0022187C" w:rsidRPr="00C035E1" w:rsidDel="00B11B98" w:rsidRDefault="0022187C" w:rsidP="00C035E1">
            <w:pPr>
              <w:tabs>
                <w:tab w:val="left" w:pos="3119"/>
              </w:tabs>
              <w:spacing w:after="120"/>
              <w:jc w:val="center"/>
              <w:rPr>
                <w:del w:id="827" w:author="Author" w:date="2024-06-12T07:40:00Z"/>
                <w:rFonts w:ascii="Arial" w:hAnsi="Arial" w:cs="Arial"/>
                <w:bCs/>
                <w:lang w:val="en-US"/>
              </w:rPr>
            </w:pPr>
            <w:del w:id="828" w:author="Author" w:date="2024-06-12T07:40:00Z">
              <w:r w:rsidRPr="00C035E1" w:rsidDel="00B11B98">
                <w:rPr>
                  <w:rFonts w:ascii="Arial" w:hAnsi="Arial" w:cs="Arial"/>
                  <w:bCs/>
                  <w:lang w:val="en-US"/>
                </w:rPr>
                <w:delText>= 15 x 2 x 30</w:delText>
              </w:r>
            </w:del>
          </w:p>
          <w:p w14:paraId="17398514" w14:textId="40436905" w:rsidR="0022187C" w:rsidRPr="00C035E1" w:rsidDel="00B11B98" w:rsidRDefault="0022187C" w:rsidP="00C035E1">
            <w:pPr>
              <w:tabs>
                <w:tab w:val="left" w:pos="3119"/>
              </w:tabs>
              <w:spacing w:after="120"/>
              <w:jc w:val="center"/>
              <w:rPr>
                <w:del w:id="829" w:author="Author" w:date="2024-06-12T07:40:00Z"/>
                <w:rFonts w:ascii="Arial" w:hAnsi="Arial" w:cs="Arial"/>
                <w:bCs/>
                <w:lang w:val="en-US"/>
              </w:rPr>
            </w:pPr>
            <w:del w:id="830" w:author="Author" w:date="2024-06-12T07:40:00Z">
              <w:r w:rsidRPr="00C035E1" w:rsidDel="00B11B98">
                <w:rPr>
                  <w:rFonts w:ascii="Arial" w:hAnsi="Arial" w:cs="Arial"/>
                  <w:bCs/>
                  <w:lang w:val="en-US"/>
                </w:rPr>
                <w:delText>= £900</w:delText>
              </w:r>
            </w:del>
          </w:p>
        </w:tc>
      </w:tr>
      <w:tr w:rsidR="0022187C" w:rsidDel="00B11B98" w14:paraId="7B4C34E8" w14:textId="445B69EE" w:rsidTr="00C035E1">
        <w:trPr>
          <w:del w:id="831"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21F254E0" w:rsidR="0022187C" w:rsidRPr="00C035E1" w:rsidDel="00B11B98" w:rsidRDefault="0022187C" w:rsidP="00C035E1">
            <w:pPr>
              <w:tabs>
                <w:tab w:val="left" w:pos="3119"/>
              </w:tabs>
              <w:spacing w:after="120"/>
              <w:jc w:val="center"/>
              <w:rPr>
                <w:del w:id="832" w:author="Author" w:date="2024-06-12T07:40:00Z"/>
                <w:rFonts w:ascii="Arial" w:hAnsi="Arial" w:cs="Arial"/>
                <w:bCs/>
                <w:lang w:val="en-US"/>
              </w:rPr>
            </w:pPr>
            <w:del w:id="833" w:author="Author" w:date="2024-06-12T07:40:00Z">
              <w:r w:rsidRPr="00C035E1" w:rsidDel="00B11B98">
                <w:rPr>
                  <w:rFonts w:ascii="Arial" w:hAnsi="Arial" w:cs="Arial"/>
                  <w:bCs/>
                  <w:lang w:val="en-US"/>
                </w:rPr>
                <w:delText>UMS</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141FC796" w:rsidR="0022187C" w:rsidRPr="00C035E1" w:rsidDel="00B11B98" w:rsidRDefault="0022187C" w:rsidP="00C035E1">
            <w:pPr>
              <w:tabs>
                <w:tab w:val="left" w:pos="3119"/>
              </w:tabs>
              <w:spacing w:after="120"/>
              <w:jc w:val="center"/>
              <w:rPr>
                <w:del w:id="834" w:author="Author" w:date="2024-06-12T07:40:00Z"/>
                <w:rFonts w:ascii="Arial" w:hAnsi="Arial" w:cs="Arial"/>
                <w:bCs/>
                <w:lang w:val="en-US"/>
              </w:rPr>
            </w:pPr>
            <w:del w:id="835" w:author="Author" w:date="2024-06-12T07:40:00Z">
              <w:r w:rsidRPr="00C035E1" w:rsidDel="00B11B98">
                <w:rPr>
                  <w:rFonts w:ascii="Arial" w:hAnsi="Arial" w:cs="Arial"/>
                  <w:bCs/>
                  <w:lang w:val="en-US"/>
                </w:rPr>
                <w:delText>10kWh/day</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6CECE399" w:rsidR="0022187C" w:rsidRPr="00C035E1" w:rsidDel="00B11B98" w:rsidRDefault="0022187C" w:rsidP="00C035E1">
            <w:pPr>
              <w:tabs>
                <w:tab w:val="left" w:pos="3119"/>
              </w:tabs>
              <w:spacing w:after="120"/>
              <w:jc w:val="center"/>
              <w:rPr>
                <w:del w:id="836" w:author="Author" w:date="2024-06-12T07:40:00Z"/>
                <w:rFonts w:ascii="Arial" w:hAnsi="Arial" w:cs="Arial"/>
                <w:bCs/>
                <w:lang w:val="en-US"/>
              </w:rPr>
            </w:pPr>
            <w:del w:id="837" w:author="Author" w:date="2024-06-12T07:40:00Z">
              <w:r w:rsidRPr="00C035E1" w:rsidDel="00B11B98">
                <w:rPr>
                  <w:rFonts w:ascii="Arial" w:hAnsi="Arial" w:cs="Arial"/>
                  <w:bCs/>
                  <w:lang w:val="en-US"/>
                </w:rPr>
                <w:delText>£2.75/kWh</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107481F1" w:rsidR="0022187C" w:rsidRPr="00C035E1" w:rsidDel="00B11B98" w:rsidRDefault="0022187C" w:rsidP="00C035E1">
            <w:pPr>
              <w:tabs>
                <w:tab w:val="left" w:pos="3119"/>
              </w:tabs>
              <w:spacing w:after="120"/>
              <w:jc w:val="center"/>
              <w:rPr>
                <w:del w:id="838" w:author="Author" w:date="2024-06-12T07:40:00Z"/>
                <w:rFonts w:ascii="Arial" w:hAnsi="Arial" w:cs="Arial"/>
                <w:bCs/>
                <w:lang w:val="en-US"/>
              </w:rPr>
            </w:pPr>
            <w:del w:id="839"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6B8591AF" w:rsidR="0022187C" w:rsidRPr="00C035E1" w:rsidDel="00B11B98" w:rsidRDefault="0022187C" w:rsidP="00C035E1">
            <w:pPr>
              <w:tabs>
                <w:tab w:val="left" w:pos="3119"/>
              </w:tabs>
              <w:spacing w:after="120"/>
              <w:jc w:val="center"/>
              <w:rPr>
                <w:del w:id="840" w:author="Author" w:date="2024-06-12T07:40:00Z"/>
                <w:rFonts w:ascii="Arial" w:hAnsi="Arial" w:cs="Arial"/>
                <w:bCs/>
                <w:lang w:val="en-US"/>
              </w:rPr>
            </w:pPr>
            <w:del w:id="841" w:author="Author" w:date="2024-06-12T07:40:00Z">
              <w:r w:rsidRPr="00C035E1" w:rsidDel="00B11B98">
                <w:rPr>
                  <w:rFonts w:ascii="Arial" w:hAnsi="Arial" w:cs="Arial"/>
                  <w:bCs/>
                  <w:lang w:val="en-US"/>
                </w:rPr>
                <w:delText>= A x B</w:delText>
              </w:r>
            </w:del>
          </w:p>
          <w:p w14:paraId="086ED993" w14:textId="7DCFBFDF" w:rsidR="0022187C" w:rsidRPr="00C035E1" w:rsidDel="00B11B98" w:rsidRDefault="0022187C" w:rsidP="00C035E1">
            <w:pPr>
              <w:tabs>
                <w:tab w:val="left" w:pos="3119"/>
              </w:tabs>
              <w:spacing w:after="120"/>
              <w:jc w:val="center"/>
              <w:rPr>
                <w:del w:id="842" w:author="Author" w:date="2024-06-12T07:40:00Z"/>
                <w:rFonts w:ascii="Arial" w:hAnsi="Arial" w:cs="Arial"/>
                <w:bCs/>
                <w:lang w:val="en-US"/>
              </w:rPr>
            </w:pPr>
            <w:del w:id="843" w:author="Author" w:date="2024-06-12T07:40:00Z">
              <w:r w:rsidRPr="00C035E1" w:rsidDel="00B11B98">
                <w:rPr>
                  <w:rFonts w:ascii="Arial" w:hAnsi="Arial" w:cs="Arial"/>
                  <w:bCs/>
                  <w:lang w:val="en-US"/>
                </w:rPr>
                <w:lastRenderedPageBreak/>
                <w:delText>= 10 x 2.75 x 30</w:delText>
              </w:r>
            </w:del>
          </w:p>
          <w:p w14:paraId="1F9D943A" w14:textId="08ABDD74" w:rsidR="0022187C" w:rsidRPr="00C035E1" w:rsidDel="00B11B98" w:rsidRDefault="0022187C" w:rsidP="00C035E1">
            <w:pPr>
              <w:tabs>
                <w:tab w:val="left" w:pos="3119"/>
              </w:tabs>
              <w:spacing w:after="120"/>
              <w:jc w:val="center"/>
              <w:rPr>
                <w:del w:id="844" w:author="Author" w:date="2024-06-12T07:40:00Z"/>
                <w:rFonts w:ascii="Arial" w:hAnsi="Arial" w:cs="Arial"/>
                <w:bCs/>
                <w:lang w:val="en-US"/>
              </w:rPr>
            </w:pPr>
            <w:del w:id="845" w:author="Author" w:date="2024-06-12T07:40:00Z">
              <w:r w:rsidRPr="00C035E1" w:rsidDel="00B11B98">
                <w:rPr>
                  <w:rFonts w:ascii="Arial" w:hAnsi="Arial" w:cs="Arial"/>
                  <w:bCs/>
                  <w:lang w:val="en-US"/>
                </w:rPr>
                <w:delText>= £825</w:delText>
              </w:r>
            </w:del>
          </w:p>
        </w:tc>
      </w:tr>
    </w:tbl>
    <w:p w14:paraId="35969F32" w14:textId="641ED34E" w:rsidR="0022187C" w:rsidDel="00B11B98" w:rsidRDefault="0022187C" w:rsidP="0022187C">
      <w:pPr>
        <w:tabs>
          <w:tab w:val="left" w:pos="3119"/>
        </w:tabs>
        <w:spacing w:after="240"/>
        <w:rPr>
          <w:del w:id="846" w:author="Author" w:date="2024-06-12T07:40:00Z"/>
          <w:rFonts w:ascii="Arial" w:hAnsi="Arial" w:cs="Arial"/>
          <w:bCs/>
          <w:sz w:val="22"/>
          <w:szCs w:val="22"/>
        </w:rPr>
      </w:pPr>
      <w:del w:id="847" w:author="Author" w:date="2024-06-12T07:40:00Z">
        <w:r w:rsidDel="00B11B98">
          <w:rPr>
            <w:rFonts w:ascii="Arial" w:hAnsi="Arial" w:cs="Arial"/>
            <w:bCs/>
          </w:rPr>
          <w:lastRenderedPageBreak/>
          <w:delText>*Note – only 3 Charging Bands shown in this example for simplicity.</w:delText>
        </w:r>
      </w:del>
    </w:p>
    <w:p w14:paraId="6E65FED4" w14:textId="64968472" w:rsidR="0022187C" w:rsidDel="00B11B98" w:rsidRDefault="0022187C" w:rsidP="0022187C">
      <w:pPr>
        <w:tabs>
          <w:tab w:val="left" w:pos="3119"/>
        </w:tabs>
        <w:spacing w:after="240"/>
        <w:rPr>
          <w:del w:id="848" w:author="Author" w:date="2024-06-12T07:40:00Z"/>
          <w:rFonts w:ascii="Arial" w:hAnsi="Arial" w:cs="Arial"/>
          <w:bCs/>
        </w:rPr>
      </w:pPr>
      <w:del w:id="849" w:author="Author" w:date="2024-06-12T07:40:00Z">
        <w:r w:rsidDel="00B11B98">
          <w:rPr>
            <w:rFonts w:ascii="Arial" w:hAnsi="Arial" w:cs="Arial"/>
            <w:bCs/>
          </w:rPr>
          <w:delText>Transmission Demand Residual charges will be the sum of the charges for each Charging Band, therefore;</w:delText>
        </w:r>
      </w:del>
    </w:p>
    <w:p w14:paraId="59EDF7A9" w14:textId="7F64E000" w:rsidR="0022187C" w:rsidDel="00B11B98" w:rsidRDefault="0022187C" w:rsidP="0022187C">
      <w:pPr>
        <w:tabs>
          <w:tab w:val="left" w:pos="3119"/>
        </w:tabs>
        <w:spacing w:after="240"/>
        <w:rPr>
          <w:del w:id="850" w:author="Author" w:date="2024-06-12T07:40:00Z"/>
          <w:rFonts w:ascii="Arial" w:hAnsi="Arial" w:cs="Arial"/>
          <w:bCs/>
        </w:rPr>
      </w:pPr>
      <w:del w:id="851" w:author="Author" w:date="2024-06-12T07:40:00Z">
        <w:r w:rsidDel="00B11B98">
          <w:rPr>
            <w:rFonts w:ascii="Arial" w:hAnsi="Arial" w:cs="Arial"/>
            <w:bCs/>
          </w:rPr>
          <w:delText>Transmission Demand Residual = £750 + £900 + £825 = £2,475</w:delText>
        </w:r>
      </w:del>
    </w:p>
    <w:p w14:paraId="2AB52610" w14:textId="77777777" w:rsidR="0020014F" w:rsidRDefault="0020014F" w:rsidP="0020014F">
      <w:pPr>
        <w:tabs>
          <w:tab w:val="left" w:pos="3119"/>
        </w:tabs>
        <w:spacing w:after="240"/>
        <w:rPr>
          <w:ins w:id="852" w:author="Author" w:date="2024-06-12T07:40:00Z"/>
          <w:rFonts w:ascii="Arial" w:hAnsi="Arial" w:cs="Arial"/>
          <w:sz w:val="22"/>
          <w:szCs w:val="22"/>
        </w:rPr>
      </w:pPr>
      <w:ins w:id="853" w:author="Author" w:date="2024-06-12T07:40:00Z">
        <w:r w:rsidRPr="007801BE">
          <w:rPr>
            <w:rFonts w:ascii="Arial" w:hAnsi="Arial" w:cs="Arial"/>
            <w:bCs/>
            <w:sz w:val="22"/>
            <w:szCs w:val="22"/>
          </w:rPr>
          <w:t xml:space="preserve">The Supplier’s outturn </w:t>
        </w:r>
        <w:r>
          <w:rPr>
            <w:rFonts w:ascii="Arial" w:hAnsi="Arial" w:cs="Arial"/>
            <w:bCs/>
            <w:sz w:val="22"/>
            <w:szCs w:val="22"/>
          </w:rPr>
          <w:t xml:space="preserve">Transmission Demand Residual charge is calculated for each month using </w:t>
        </w:r>
        <w:r w:rsidRPr="007801BE">
          <w:rPr>
            <w:rFonts w:ascii="Arial" w:hAnsi="Arial" w:cs="Arial"/>
            <w:bCs/>
            <w:sz w:val="22"/>
            <w:szCs w:val="22"/>
          </w:rPr>
          <w:t>FDSC and Unmetered Supply Volume</w:t>
        </w:r>
        <w:r w:rsidRPr="008E4447">
          <w:rPr>
            <w:rFonts w:ascii="Arial" w:hAnsi="Arial" w:cs="Arial"/>
            <w:sz w:val="22"/>
            <w:szCs w:val="22"/>
          </w:rPr>
          <w:t xml:space="preserve"> based on </w:t>
        </w:r>
        <w:r>
          <w:rPr>
            <w:rFonts w:ascii="Arial" w:hAnsi="Arial" w:cs="Arial"/>
            <w:sz w:val="22"/>
            <w:szCs w:val="22"/>
          </w:rPr>
          <w:t>latest</w:t>
        </w:r>
        <w:r w:rsidRPr="008E4447">
          <w:rPr>
            <w:rFonts w:ascii="Arial" w:hAnsi="Arial" w:cs="Arial"/>
            <w:sz w:val="22"/>
            <w:szCs w:val="22"/>
          </w:rPr>
          <w:t xml:space="preserve"> settlement data</w:t>
        </w:r>
        <w:r>
          <w:rPr>
            <w:rFonts w:ascii="Arial" w:hAnsi="Arial" w:cs="Arial"/>
            <w:sz w:val="22"/>
            <w:szCs w:val="22"/>
          </w:rPr>
          <w:t xml:space="preserve"> as follows</w:t>
        </w:r>
        <w:r w:rsidRPr="008E4447">
          <w:rPr>
            <w:rFonts w:ascii="Arial" w:hAnsi="Arial" w:cs="Arial"/>
            <w:sz w:val="22"/>
            <w:szCs w:val="22"/>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050"/>
        <w:gridCol w:w="1417"/>
        <w:gridCol w:w="1276"/>
        <w:gridCol w:w="1984"/>
        <w:gridCol w:w="1560"/>
        <w:gridCol w:w="1560"/>
      </w:tblGrid>
      <w:tr w:rsidR="0020014F" w14:paraId="6FBD8DD9" w14:textId="77777777" w:rsidTr="00D347ED">
        <w:trPr>
          <w:ins w:id="854"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0281F754" w14:textId="77777777" w:rsidR="0020014F" w:rsidRPr="00C035E1" w:rsidRDefault="0020014F" w:rsidP="00D347ED">
            <w:pPr>
              <w:keepNext/>
              <w:tabs>
                <w:tab w:val="left" w:pos="3119"/>
              </w:tabs>
              <w:jc w:val="center"/>
              <w:rPr>
                <w:ins w:id="855" w:author="Author" w:date="2024-06-12T07:40:00Z"/>
                <w:rFonts w:ascii="Arial" w:hAnsi="Arial" w:cs="Arial"/>
                <w:b/>
                <w:lang w:val="en-US"/>
              </w:rPr>
            </w:pPr>
            <w:ins w:id="856" w:author="Author" w:date="2024-06-12T07:40:00Z">
              <w:r w:rsidRPr="00C035E1">
                <w:rPr>
                  <w:rFonts w:ascii="Arial" w:hAnsi="Arial" w:cs="Arial"/>
                  <w:b/>
                  <w:lang w:val="en-US"/>
                </w:rPr>
                <w:t>Charging Band</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EF9F7E1" w14:textId="77777777" w:rsidR="0020014F" w:rsidRPr="00C035E1" w:rsidRDefault="0020014F" w:rsidP="00D347ED">
            <w:pPr>
              <w:keepNext/>
              <w:tabs>
                <w:tab w:val="left" w:pos="3119"/>
              </w:tabs>
              <w:jc w:val="center"/>
              <w:rPr>
                <w:ins w:id="857" w:author="Author" w:date="2024-06-12T07:40:00Z"/>
                <w:rFonts w:ascii="Arial" w:hAnsi="Arial" w:cs="Arial"/>
                <w:b/>
                <w:lang w:val="en-US"/>
              </w:rPr>
            </w:pPr>
            <w:ins w:id="858" w:author="Author" w:date="2024-06-12T07:40:00Z">
              <w:r>
                <w:rPr>
                  <w:rFonts w:ascii="Arial" w:hAnsi="Arial" w:cs="Arial"/>
                  <w:b/>
                  <w:lang w:val="en-US"/>
                </w:rPr>
                <w:t>Latest TDR</w:t>
              </w:r>
              <w:r w:rsidRPr="00C035E1">
                <w:rPr>
                  <w:rFonts w:ascii="Arial" w:hAnsi="Arial" w:cs="Arial"/>
                  <w:b/>
                  <w:lang w:val="en-US"/>
                </w:rPr>
                <w:t xml:space="preserve"> Quantity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6A74C94" w14:textId="77777777" w:rsidR="0020014F" w:rsidRPr="00C035E1" w:rsidRDefault="0020014F" w:rsidP="00D347ED">
            <w:pPr>
              <w:keepNext/>
              <w:tabs>
                <w:tab w:val="left" w:pos="3119"/>
              </w:tabs>
              <w:jc w:val="center"/>
              <w:rPr>
                <w:ins w:id="859" w:author="Author" w:date="2024-06-12T07:40:00Z"/>
                <w:rFonts w:ascii="Arial" w:hAnsi="Arial" w:cs="Arial"/>
                <w:b/>
                <w:lang w:val="en-US"/>
              </w:rPr>
            </w:pPr>
            <w:ins w:id="860" w:author="Author" w:date="2024-06-12T07:40:00Z">
              <w:r w:rsidRPr="00C035E1">
                <w:rPr>
                  <w:rFonts w:ascii="Arial" w:hAnsi="Arial" w:cs="Arial"/>
                  <w:b/>
                  <w:lang w:val="en-US"/>
                </w:rPr>
                <w:t>Tariff</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3B31B271" w14:textId="77777777" w:rsidR="0020014F" w:rsidRPr="00C035E1" w:rsidRDefault="0020014F" w:rsidP="00D347ED">
            <w:pPr>
              <w:keepNext/>
              <w:tabs>
                <w:tab w:val="left" w:pos="3119"/>
              </w:tabs>
              <w:jc w:val="center"/>
              <w:rPr>
                <w:ins w:id="861" w:author="Author" w:date="2024-06-12T07:40:00Z"/>
                <w:rFonts w:ascii="Arial" w:hAnsi="Arial" w:cs="Arial"/>
                <w:b/>
                <w:lang w:val="en-US"/>
              </w:rPr>
            </w:pPr>
            <w:ins w:id="862" w:author="Author" w:date="2024-06-12T07:40:00Z">
              <w:r>
                <w:rPr>
                  <w:rFonts w:ascii="Arial" w:hAnsi="Arial" w:cs="Arial"/>
                  <w:b/>
                  <w:lang w:val="en-US"/>
                </w:rPr>
                <w:t>April</w:t>
              </w:r>
              <w:r w:rsidRPr="00C035E1">
                <w:rPr>
                  <w:rFonts w:ascii="Arial" w:hAnsi="Arial" w:cs="Arial"/>
                  <w:b/>
                  <w:lang w:val="en-US"/>
                </w:rPr>
                <w:t xml:space="preserve"> Charge</w:t>
              </w:r>
            </w:ins>
          </w:p>
        </w:tc>
        <w:tc>
          <w:tcPr>
            <w:tcW w:w="1560" w:type="dxa"/>
            <w:tcBorders>
              <w:top w:val="single" w:sz="4" w:space="0" w:color="auto"/>
              <w:left w:val="single" w:sz="4" w:space="0" w:color="auto"/>
              <w:bottom w:val="single" w:sz="4" w:space="0" w:color="auto"/>
              <w:right w:val="single" w:sz="4" w:space="0" w:color="auto"/>
            </w:tcBorders>
          </w:tcPr>
          <w:p w14:paraId="7C97695F" w14:textId="77777777" w:rsidR="0020014F" w:rsidRDefault="0020014F" w:rsidP="00D347ED">
            <w:pPr>
              <w:keepNext/>
              <w:tabs>
                <w:tab w:val="left" w:pos="3119"/>
              </w:tabs>
              <w:jc w:val="center"/>
              <w:rPr>
                <w:ins w:id="863" w:author="Author" w:date="2024-06-12T07:40:00Z"/>
                <w:rFonts w:ascii="Arial" w:hAnsi="Arial" w:cs="Arial"/>
                <w:b/>
                <w:lang w:val="en-US"/>
              </w:rPr>
            </w:pPr>
            <w:ins w:id="864" w:author="Author" w:date="2024-06-12T07:40:00Z">
              <w:r>
                <w:rPr>
                  <w:rFonts w:ascii="Arial" w:hAnsi="Arial" w:cs="Arial"/>
                  <w:b/>
                  <w:lang w:val="en-US"/>
                </w:rPr>
                <w:t>Original April Invoice</w:t>
              </w:r>
            </w:ins>
          </w:p>
        </w:tc>
        <w:tc>
          <w:tcPr>
            <w:tcW w:w="1560" w:type="dxa"/>
            <w:tcBorders>
              <w:top w:val="single" w:sz="4" w:space="0" w:color="auto"/>
              <w:left w:val="single" w:sz="4" w:space="0" w:color="auto"/>
              <w:bottom w:val="single" w:sz="4" w:space="0" w:color="auto"/>
              <w:right w:val="single" w:sz="4" w:space="0" w:color="auto"/>
            </w:tcBorders>
          </w:tcPr>
          <w:p w14:paraId="57B256EC" w14:textId="77777777" w:rsidR="0020014F" w:rsidRDefault="0020014F" w:rsidP="00D347ED">
            <w:pPr>
              <w:keepNext/>
              <w:tabs>
                <w:tab w:val="left" w:pos="3119"/>
              </w:tabs>
              <w:jc w:val="center"/>
              <w:rPr>
                <w:ins w:id="865" w:author="Author" w:date="2024-06-12T07:40:00Z"/>
                <w:rFonts w:ascii="Arial" w:hAnsi="Arial" w:cs="Arial"/>
                <w:b/>
                <w:lang w:val="en-US"/>
              </w:rPr>
            </w:pPr>
            <w:ins w:id="866" w:author="Author" w:date="2024-06-12T07:40:00Z">
              <w:r>
                <w:rPr>
                  <w:rFonts w:ascii="Arial" w:hAnsi="Arial" w:cs="Arial"/>
                  <w:b/>
                  <w:lang w:val="en-US"/>
                </w:rPr>
                <w:t>Initial Demand Reconciliation for April</w:t>
              </w:r>
            </w:ins>
          </w:p>
        </w:tc>
      </w:tr>
      <w:tr w:rsidR="0020014F" w14:paraId="277702D5" w14:textId="77777777" w:rsidTr="00D347ED">
        <w:trPr>
          <w:ins w:id="867"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55F7B02C" w14:textId="77777777" w:rsidR="0020014F" w:rsidRPr="00C035E1" w:rsidRDefault="0020014F" w:rsidP="00D347ED">
            <w:pPr>
              <w:keepNext/>
              <w:tabs>
                <w:tab w:val="left" w:pos="3119"/>
              </w:tabs>
              <w:jc w:val="center"/>
              <w:rPr>
                <w:ins w:id="868" w:author="Author" w:date="2024-06-12T07:40:00Z"/>
                <w:rFonts w:ascii="Arial" w:hAnsi="Arial" w:cs="Arial"/>
                <w:bCs/>
                <w:lang w:val="en-US"/>
              </w:rPr>
            </w:pPr>
            <w:ins w:id="869" w:author="Author" w:date="2024-06-12T07:40:00Z">
              <w:r>
                <w:rPr>
                  <w:rFonts w:ascii="Arial" w:hAnsi="Arial" w:cs="Arial"/>
                  <w:bCs/>
                  <w:lang w:val="en-US"/>
                </w:rPr>
                <w:t>Band</w:t>
              </w:r>
              <w:r w:rsidRPr="00C035E1">
                <w:rPr>
                  <w:rFonts w:ascii="Arial" w:hAnsi="Arial" w:cs="Arial"/>
                  <w:bCs/>
                  <w:lang w:val="en-US"/>
                </w:rPr>
                <w:t xml:space="preserve"> 1</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A2E6905" w14:textId="77777777" w:rsidR="0020014F" w:rsidRPr="00C035E1" w:rsidRDefault="0020014F" w:rsidP="00D347ED">
            <w:pPr>
              <w:keepNext/>
              <w:tabs>
                <w:tab w:val="left" w:pos="3119"/>
              </w:tabs>
              <w:jc w:val="center"/>
              <w:rPr>
                <w:ins w:id="870" w:author="Author" w:date="2024-06-12T07:40:00Z"/>
                <w:rFonts w:ascii="Arial" w:hAnsi="Arial" w:cs="Arial"/>
                <w:bCs/>
                <w:lang w:val="en-US"/>
              </w:rPr>
            </w:pPr>
            <w:ins w:id="871" w:author="Author" w:date="2024-06-12T07:40:00Z">
              <w:r w:rsidRPr="00C035E1">
                <w:rPr>
                  <w:rFonts w:ascii="Arial" w:hAnsi="Arial" w:cs="Arial"/>
                  <w:bCs/>
                  <w:lang w:val="en-US"/>
                </w:rPr>
                <w:t>2</w:t>
              </w:r>
              <w:r>
                <w:rPr>
                  <w:rFonts w:ascii="Arial" w:hAnsi="Arial" w:cs="Arial"/>
                  <w:bCs/>
                  <w:lang w:val="en-US"/>
                </w:rPr>
                <w:t>30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7FA0EA" w14:textId="77777777" w:rsidR="0020014F" w:rsidRPr="00C035E1" w:rsidRDefault="0020014F" w:rsidP="00D347ED">
            <w:pPr>
              <w:keepNext/>
              <w:tabs>
                <w:tab w:val="left" w:pos="3119"/>
              </w:tabs>
              <w:jc w:val="center"/>
              <w:rPr>
                <w:ins w:id="872" w:author="Author" w:date="2024-06-12T07:40:00Z"/>
                <w:rFonts w:ascii="Arial" w:hAnsi="Arial" w:cs="Arial"/>
                <w:bCs/>
                <w:lang w:val="en-US"/>
              </w:rPr>
            </w:pPr>
            <w:ins w:id="873" w:author="Author" w:date="2024-06-12T07:40:00Z">
              <w:r w:rsidRPr="00C035E1">
                <w:rPr>
                  <w:rFonts w:ascii="Arial" w:hAnsi="Arial" w:cs="Arial"/>
                  <w:bCs/>
                  <w:lang w:val="en-US"/>
                </w:rPr>
                <w:t>£1/Site/Day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84CD80C" w14:textId="77777777" w:rsidR="0020014F" w:rsidRPr="00C035E1" w:rsidRDefault="0020014F" w:rsidP="00D347ED">
            <w:pPr>
              <w:keepNext/>
              <w:tabs>
                <w:tab w:val="left" w:pos="3119"/>
              </w:tabs>
              <w:jc w:val="center"/>
              <w:rPr>
                <w:ins w:id="874" w:author="Author" w:date="2024-06-12T07:40:00Z"/>
                <w:rFonts w:ascii="Arial" w:hAnsi="Arial" w:cs="Arial"/>
                <w:bCs/>
                <w:lang w:val="en-US"/>
              </w:rPr>
            </w:pPr>
            <w:ins w:id="875" w:author="Author" w:date="2024-06-12T07:40:00Z">
              <w:r w:rsidRPr="00C035E1">
                <w:rPr>
                  <w:rFonts w:ascii="Arial" w:hAnsi="Arial" w:cs="Arial"/>
                  <w:bCs/>
                  <w:lang w:val="en-US"/>
                </w:rPr>
                <w:t>= 2</w:t>
              </w:r>
              <w:r>
                <w:rPr>
                  <w:rFonts w:ascii="Arial" w:hAnsi="Arial" w:cs="Arial"/>
                  <w:bCs/>
                  <w:lang w:val="en-US"/>
                </w:rPr>
                <w:t>30</w:t>
              </w:r>
              <w:r w:rsidRPr="00C035E1">
                <w:rPr>
                  <w:rFonts w:ascii="Arial" w:hAnsi="Arial" w:cs="Arial"/>
                  <w:bCs/>
                  <w:lang w:val="en-US"/>
                </w:rPr>
                <w:t xml:space="preserve"> x 1 x </w:t>
              </w:r>
              <w:r>
                <w:rPr>
                  <w:rFonts w:ascii="Arial" w:hAnsi="Arial" w:cs="Arial"/>
                  <w:bCs/>
                  <w:lang w:val="en-US"/>
                </w:rPr>
                <w:t>30 days</w:t>
              </w:r>
            </w:ins>
          </w:p>
          <w:p w14:paraId="57091030" w14:textId="77777777" w:rsidR="0020014F" w:rsidRPr="00C035E1" w:rsidRDefault="0020014F" w:rsidP="00D347ED">
            <w:pPr>
              <w:keepNext/>
              <w:tabs>
                <w:tab w:val="left" w:pos="3119"/>
              </w:tabs>
              <w:jc w:val="center"/>
              <w:rPr>
                <w:ins w:id="876" w:author="Author" w:date="2024-06-12T07:40:00Z"/>
                <w:rFonts w:ascii="Arial" w:hAnsi="Arial" w:cs="Arial"/>
                <w:bCs/>
                <w:lang w:val="en-US"/>
              </w:rPr>
            </w:pPr>
            <w:ins w:id="877" w:author="Author" w:date="2024-06-12T07:40:00Z">
              <w:r w:rsidRPr="00C035E1">
                <w:rPr>
                  <w:rFonts w:ascii="Arial" w:hAnsi="Arial" w:cs="Arial"/>
                  <w:bCs/>
                  <w:lang w:val="en-US"/>
                </w:rPr>
                <w:t>= £</w:t>
              </w:r>
              <w:r>
                <w:rPr>
                  <w:rFonts w:ascii="Arial" w:hAnsi="Arial" w:cs="Arial"/>
                  <w:bCs/>
                  <w:lang w:val="en-US"/>
                </w:rPr>
                <w:t>6,9</w:t>
              </w:r>
              <w:r w:rsidRPr="00C035E1">
                <w:rPr>
                  <w:rFonts w:ascii="Arial" w:hAnsi="Arial" w:cs="Arial"/>
                  <w:bCs/>
                  <w:lang w:val="en-US"/>
                </w:rPr>
                <w:t>0</w:t>
              </w:r>
              <w:r>
                <w:rPr>
                  <w:rFonts w:ascii="Arial" w:hAnsi="Arial" w:cs="Arial"/>
                  <w:bCs/>
                  <w:lang w:val="en-US"/>
                </w:rPr>
                <w:t>0</w:t>
              </w:r>
            </w:ins>
          </w:p>
        </w:tc>
        <w:tc>
          <w:tcPr>
            <w:tcW w:w="1560" w:type="dxa"/>
            <w:tcBorders>
              <w:top w:val="single" w:sz="4" w:space="0" w:color="auto"/>
              <w:left w:val="single" w:sz="4" w:space="0" w:color="auto"/>
              <w:bottom w:val="single" w:sz="4" w:space="0" w:color="auto"/>
              <w:right w:val="single" w:sz="4" w:space="0" w:color="auto"/>
            </w:tcBorders>
          </w:tcPr>
          <w:p w14:paraId="11BEDFE3" w14:textId="77777777" w:rsidR="0020014F" w:rsidRPr="00C035E1" w:rsidDel="00E97E2C" w:rsidRDefault="0020014F" w:rsidP="00D347ED">
            <w:pPr>
              <w:keepNext/>
              <w:tabs>
                <w:tab w:val="left" w:pos="3119"/>
              </w:tabs>
              <w:jc w:val="center"/>
              <w:rPr>
                <w:ins w:id="878" w:author="Author" w:date="2024-06-12T07:40:00Z"/>
                <w:rFonts w:ascii="Arial" w:hAnsi="Arial" w:cs="Arial"/>
                <w:bCs/>
                <w:lang w:val="en-US"/>
              </w:rPr>
            </w:pPr>
            <w:ins w:id="879" w:author="Author" w:date="2024-06-12T07:40:00Z">
              <w:r>
                <w:rPr>
                  <w:rFonts w:ascii="Arial" w:hAnsi="Arial" w:cs="Arial"/>
                  <w:bCs/>
                  <w:lang w:val="en-US"/>
                </w:rPr>
                <w:t>£7,300</w:t>
              </w:r>
            </w:ins>
          </w:p>
        </w:tc>
        <w:tc>
          <w:tcPr>
            <w:tcW w:w="1560" w:type="dxa"/>
            <w:tcBorders>
              <w:top w:val="single" w:sz="4" w:space="0" w:color="auto"/>
              <w:left w:val="single" w:sz="4" w:space="0" w:color="auto"/>
              <w:bottom w:val="single" w:sz="4" w:space="0" w:color="auto"/>
              <w:right w:val="single" w:sz="4" w:space="0" w:color="auto"/>
            </w:tcBorders>
          </w:tcPr>
          <w:p w14:paraId="629FCC8C" w14:textId="77777777" w:rsidR="0020014F" w:rsidRPr="00C035E1" w:rsidDel="00E97E2C" w:rsidRDefault="0020014F" w:rsidP="00D347ED">
            <w:pPr>
              <w:keepNext/>
              <w:tabs>
                <w:tab w:val="left" w:pos="3119"/>
              </w:tabs>
              <w:jc w:val="center"/>
              <w:rPr>
                <w:ins w:id="880" w:author="Author" w:date="2024-06-12T07:40:00Z"/>
                <w:rFonts w:ascii="Arial" w:hAnsi="Arial" w:cs="Arial"/>
                <w:bCs/>
                <w:lang w:val="en-US"/>
              </w:rPr>
            </w:pPr>
            <w:ins w:id="881" w:author="Author" w:date="2024-06-12T07:40:00Z">
              <w:r>
                <w:rPr>
                  <w:rFonts w:ascii="Arial" w:hAnsi="Arial" w:cs="Arial"/>
                  <w:bCs/>
                  <w:lang w:val="en-US"/>
                </w:rPr>
                <w:t>-£400</w:t>
              </w:r>
            </w:ins>
          </w:p>
        </w:tc>
      </w:tr>
      <w:tr w:rsidR="0020014F" w14:paraId="0E896704" w14:textId="77777777" w:rsidTr="00D347ED">
        <w:trPr>
          <w:ins w:id="882"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1BB47568" w14:textId="77777777" w:rsidR="0020014F" w:rsidRPr="00C035E1" w:rsidRDefault="0020014F" w:rsidP="00D347ED">
            <w:pPr>
              <w:keepNext/>
              <w:tabs>
                <w:tab w:val="left" w:pos="3119"/>
              </w:tabs>
              <w:jc w:val="center"/>
              <w:rPr>
                <w:ins w:id="883" w:author="Author" w:date="2024-06-12T07:40:00Z"/>
                <w:rFonts w:ascii="Arial" w:hAnsi="Arial" w:cs="Arial"/>
                <w:bCs/>
                <w:lang w:val="en-US"/>
              </w:rPr>
            </w:pPr>
            <w:ins w:id="884" w:author="Author" w:date="2024-06-12T07:40:00Z">
              <w:r>
                <w:rPr>
                  <w:rFonts w:ascii="Arial" w:hAnsi="Arial" w:cs="Arial"/>
                  <w:bCs/>
                  <w:lang w:val="en-US"/>
                </w:rPr>
                <w:t>Band</w:t>
              </w:r>
              <w:r w:rsidRPr="00C035E1">
                <w:rPr>
                  <w:rFonts w:ascii="Arial" w:hAnsi="Arial" w:cs="Arial"/>
                  <w:bCs/>
                  <w:lang w:val="en-US"/>
                </w:rPr>
                <w:t xml:space="preserve"> 2</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508C9F4" w14:textId="77777777" w:rsidR="0020014F" w:rsidRPr="00C035E1" w:rsidRDefault="0020014F" w:rsidP="00D347ED">
            <w:pPr>
              <w:keepNext/>
              <w:tabs>
                <w:tab w:val="left" w:pos="3119"/>
              </w:tabs>
              <w:jc w:val="center"/>
              <w:rPr>
                <w:ins w:id="885" w:author="Author" w:date="2024-06-12T07:40:00Z"/>
                <w:rFonts w:ascii="Arial" w:hAnsi="Arial" w:cs="Arial"/>
                <w:bCs/>
                <w:lang w:val="en-US"/>
              </w:rPr>
            </w:pPr>
            <w:ins w:id="886" w:author="Author" w:date="2024-06-12T07:40:00Z">
              <w:r>
                <w:rPr>
                  <w:rFonts w:ascii="Arial" w:hAnsi="Arial" w:cs="Arial"/>
                  <w:bCs/>
                  <w:lang w:val="en-US"/>
                </w:rPr>
                <w:t>200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D38982A" w14:textId="77777777" w:rsidR="0020014F" w:rsidRPr="00C035E1" w:rsidRDefault="0020014F" w:rsidP="00D347ED">
            <w:pPr>
              <w:keepNext/>
              <w:tabs>
                <w:tab w:val="left" w:pos="3119"/>
              </w:tabs>
              <w:jc w:val="center"/>
              <w:rPr>
                <w:ins w:id="887" w:author="Author" w:date="2024-06-12T07:40:00Z"/>
                <w:rFonts w:ascii="Arial" w:hAnsi="Arial" w:cs="Arial"/>
                <w:bCs/>
                <w:lang w:val="en-US"/>
              </w:rPr>
            </w:pPr>
            <w:ins w:id="888" w:author="Author" w:date="2024-06-12T07:40:00Z">
              <w:r w:rsidRPr="00C035E1">
                <w:rPr>
                  <w:rFonts w:ascii="Arial" w:hAnsi="Arial" w:cs="Arial"/>
                  <w:bCs/>
                  <w:lang w:val="en-US"/>
                </w:rPr>
                <w:t>£2/Site/Day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F326D48" w14:textId="77777777" w:rsidR="0020014F" w:rsidRPr="00C035E1" w:rsidRDefault="0020014F" w:rsidP="00D347ED">
            <w:pPr>
              <w:keepNext/>
              <w:tabs>
                <w:tab w:val="left" w:pos="3119"/>
              </w:tabs>
              <w:jc w:val="center"/>
              <w:rPr>
                <w:ins w:id="889" w:author="Author" w:date="2024-06-12T07:40:00Z"/>
                <w:rFonts w:ascii="Arial" w:hAnsi="Arial" w:cs="Arial"/>
                <w:bCs/>
                <w:lang w:val="en-US"/>
              </w:rPr>
            </w:pPr>
            <w:ins w:id="890" w:author="Author" w:date="2024-06-12T07:40:00Z">
              <w:r w:rsidRPr="00C035E1">
                <w:rPr>
                  <w:rFonts w:ascii="Arial" w:hAnsi="Arial" w:cs="Arial"/>
                  <w:bCs/>
                  <w:lang w:val="en-US"/>
                </w:rPr>
                <w:t xml:space="preserve">= </w:t>
              </w:r>
              <w:r>
                <w:rPr>
                  <w:rFonts w:ascii="Arial" w:hAnsi="Arial" w:cs="Arial"/>
                  <w:bCs/>
                  <w:lang w:val="en-US"/>
                </w:rPr>
                <w:t>200</w:t>
              </w:r>
              <w:r w:rsidRPr="00C035E1">
                <w:rPr>
                  <w:rFonts w:ascii="Arial" w:hAnsi="Arial" w:cs="Arial"/>
                  <w:bCs/>
                  <w:lang w:val="en-US"/>
                </w:rPr>
                <w:t xml:space="preserve"> x 2 x </w:t>
              </w:r>
              <w:r>
                <w:rPr>
                  <w:rFonts w:ascii="Arial" w:hAnsi="Arial" w:cs="Arial"/>
                  <w:bCs/>
                  <w:lang w:val="en-US"/>
                </w:rPr>
                <w:t>30</w:t>
              </w:r>
            </w:ins>
          </w:p>
          <w:p w14:paraId="3C973DE5" w14:textId="77777777" w:rsidR="0020014F" w:rsidRPr="00C035E1" w:rsidRDefault="0020014F" w:rsidP="00D347ED">
            <w:pPr>
              <w:keepNext/>
              <w:tabs>
                <w:tab w:val="left" w:pos="3119"/>
              </w:tabs>
              <w:jc w:val="center"/>
              <w:rPr>
                <w:ins w:id="891" w:author="Author" w:date="2024-06-12T07:40:00Z"/>
                <w:rFonts w:ascii="Arial" w:hAnsi="Arial" w:cs="Arial"/>
                <w:bCs/>
                <w:lang w:val="en-US"/>
              </w:rPr>
            </w:pPr>
            <w:ins w:id="892" w:author="Author" w:date="2024-06-12T07:40:00Z">
              <w:r w:rsidRPr="00C035E1">
                <w:rPr>
                  <w:rFonts w:ascii="Arial" w:hAnsi="Arial" w:cs="Arial"/>
                  <w:bCs/>
                  <w:lang w:val="en-US"/>
                </w:rPr>
                <w:t>= £</w:t>
              </w:r>
              <w:r>
                <w:rPr>
                  <w:rFonts w:ascii="Arial" w:hAnsi="Arial" w:cs="Arial"/>
                  <w:bCs/>
                  <w:lang w:val="en-US"/>
                </w:rPr>
                <w:t>12,000</w:t>
              </w:r>
            </w:ins>
          </w:p>
        </w:tc>
        <w:tc>
          <w:tcPr>
            <w:tcW w:w="1560" w:type="dxa"/>
            <w:tcBorders>
              <w:top w:val="single" w:sz="4" w:space="0" w:color="auto"/>
              <w:left w:val="single" w:sz="4" w:space="0" w:color="auto"/>
              <w:bottom w:val="single" w:sz="4" w:space="0" w:color="auto"/>
              <w:right w:val="single" w:sz="4" w:space="0" w:color="auto"/>
            </w:tcBorders>
          </w:tcPr>
          <w:p w14:paraId="112E52C3" w14:textId="77777777" w:rsidR="0020014F" w:rsidRPr="00C035E1" w:rsidDel="00E97E2C" w:rsidRDefault="0020014F" w:rsidP="00D347ED">
            <w:pPr>
              <w:keepNext/>
              <w:tabs>
                <w:tab w:val="left" w:pos="3119"/>
              </w:tabs>
              <w:jc w:val="center"/>
              <w:rPr>
                <w:ins w:id="893" w:author="Author" w:date="2024-06-12T07:40:00Z"/>
                <w:rFonts w:ascii="Arial" w:hAnsi="Arial" w:cs="Arial"/>
                <w:bCs/>
                <w:lang w:val="en-US"/>
              </w:rPr>
            </w:pPr>
            <w:ins w:id="894" w:author="Author" w:date="2024-06-12T07:40:00Z">
              <w:r>
                <w:rPr>
                  <w:rFonts w:ascii="Arial" w:hAnsi="Arial" w:cs="Arial"/>
                  <w:bCs/>
                  <w:lang w:val="en-US"/>
                </w:rPr>
                <w:t>£10,950</w:t>
              </w:r>
            </w:ins>
          </w:p>
        </w:tc>
        <w:tc>
          <w:tcPr>
            <w:tcW w:w="1560" w:type="dxa"/>
            <w:tcBorders>
              <w:top w:val="single" w:sz="4" w:space="0" w:color="auto"/>
              <w:left w:val="single" w:sz="4" w:space="0" w:color="auto"/>
              <w:bottom w:val="single" w:sz="4" w:space="0" w:color="auto"/>
              <w:right w:val="single" w:sz="4" w:space="0" w:color="auto"/>
            </w:tcBorders>
          </w:tcPr>
          <w:p w14:paraId="3929AAC7" w14:textId="77777777" w:rsidR="0020014F" w:rsidRPr="00C035E1" w:rsidDel="00E97E2C" w:rsidRDefault="0020014F" w:rsidP="00D347ED">
            <w:pPr>
              <w:keepNext/>
              <w:tabs>
                <w:tab w:val="left" w:pos="3119"/>
              </w:tabs>
              <w:jc w:val="center"/>
              <w:rPr>
                <w:ins w:id="895" w:author="Author" w:date="2024-06-12T07:40:00Z"/>
                <w:rFonts w:ascii="Arial" w:hAnsi="Arial" w:cs="Arial"/>
                <w:bCs/>
                <w:lang w:val="en-US"/>
              </w:rPr>
            </w:pPr>
            <w:ins w:id="896" w:author="Author" w:date="2024-06-12T07:40:00Z">
              <w:r>
                <w:rPr>
                  <w:rFonts w:ascii="Arial" w:hAnsi="Arial" w:cs="Arial"/>
                  <w:bCs/>
                  <w:lang w:val="en-US"/>
                </w:rPr>
                <w:t>£1,050</w:t>
              </w:r>
            </w:ins>
          </w:p>
        </w:tc>
      </w:tr>
      <w:tr w:rsidR="0020014F" w14:paraId="64BE7103" w14:textId="77777777" w:rsidTr="00D347ED">
        <w:trPr>
          <w:ins w:id="897"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4841CC4F" w14:textId="77777777" w:rsidR="0020014F" w:rsidRPr="00C035E1" w:rsidRDefault="0020014F" w:rsidP="00D347ED">
            <w:pPr>
              <w:keepNext/>
              <w:tabs>
                <w:tab w:val="left" w:pos="3119"/>
              </w:tabs>
              <w:jc w:val="center"/>
              <w:rPr>
                <w:ins w:id="898" w:author="Author" w:date="2024-06-12T07:40:00Z"/>
                <w:rFonts w:ascii="Arial" w:hAnsi="Arial" w:cs="Arial"/>
                <w:bCs/>
                <w:lang w:val="en-US"/>
              </w:rPr>
            </w:pPr>
            <w:ins w:id="899" w:author="Author" w:date="2024-06-12T07:40:00Z">
              <w:r w:rsidRPr="00C035E1">
                <w:rPr>
                  <w:rFonts w:ascii="Arial" w:hAnsi="Arial" w:cs="Arial"/>
                  <w:bCs/>
                  <w:lang w:val="en-US"/>
                </w:rPr>
                <w:t>UMS</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F47D3F5" w14:textId="77777777" w:rsidR="0020014F" w:rsidRPr="00C035E1" w:rsidRDefault="0020014F" w:rsidP="00D347ED">
            <w:pPr>
              <w:keepNext/>
              <w:tabs>
                <w:tab w:val="left" w:pos="3119"/>
              </w:tabs>
              <w:jc w:val="center"/>
              <w:rPr>
                <w:ins w:id="900" w:author="Author" w:date="2024-06-12T07:40:00Z"/>
                <w:rFonts w:ascii="Arial" w:hAnsi="Arial" w:cs="Arial"/>
                <w:bCs/>
                <w:lang w:val="en-US"/>
              </w:rPr>
            </w:pPr>
            <w:ins w:id="901" w:author="Author" w:date="2024-06-12T07:40:00Z">
              <w:r>
                <w:rPr>
                  <w:rFonts w:ascii="Arial" w:hAnsi="Arial" w:cs="Arial"/>
                  <w:bCs/>
                  <w:lang w:val="en-US"/>
                </w:rPr>
                <w:t>5000</w:t>
              </w:r>
              <w:r w:rsidRPr="00C035E1">
                <w:rPr>
                  <w:rFonts w:ascii="Arial" w:hAnsi="Arial" w:cs="Arial"/>
                  <w:bCs/>
                  <w:lang w:val="en-US"/>
                </w:rPr>
                <w:t>kWh/day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19B2F01" w14:textId="77777777" w:rsidR="0020014F" w:rsidRPr="00C035E1" w:rsidRDefault="0020014F" w:rsidP="00D347ED">
            <w:pPr>
              <w:keepNext/>
              <w:tabs>
                <w:tab w:val="left" w:pos="3119"/>
              </w:tabs>
              <w:jc w:val="center"/>
              <w:rPr>
                <w:ins w:id="902" w:author="Author" w:date="2024-06-12T07:40:00Z"/>
                <w:rFonts w:ascii="Arial" w:hAnsi="Arial" w:cs="Arial"/>
                <w:bCs/>
                <w:lang w:val="en-US"/>
              </w:rPr>
            </w:pPr>
            <w:ins w:id="903" w:author="Author" w:date="2024-06-12T07:40: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966FA66" w14:textId="77777777" w:rsidR="0020014F" w:rsidRPr="00C035E1" w:rsidRDefault="0020014F" w:rsidP="00D347ED">
            <w:pPr>
              <w:keepNext/>
              <w:tabs>
                <w:tab w:val="left" w:pos="3119"/>
              </w:tabs>
              <w:jc w:val="center"/>
              <w:rPr>
                <w:ins w:id="904" w:author="Author" w:date="2024-06-12T07:40:00Z"/>
                <w:rFonts w:ascii="Arial" w:hAnsi="Arial" w:cs="Arial"/>
                <w:bCs/>
                <w:lang w:val="en-US"/>
              </w:rPr>
            </w:pPr>
            <w:ins w:id="905" w:author="Author" w:date="2024-06-12T07:40:00Z">
              <w:r w:rsidRPr="00C035E1">
                <w:rPr>
                  <w:rFonts w:ascii="Arial" w:hAnsi="Arial" w:cs="Arial"/>
                  <w:bCs/>
                  <w:lang w:val="en-US"/>
                </w:rPr>
                <w:t xml:space="preserve">= </w:t>
              </w:r>
              <w:r>
                <w:rPr>
                  <w:rFonts w:ascii="Arial" w:hAnsi="Arial" w:cs="Arial"/>
                  <w:bCs/>
                  <w:lang w:val="en-US"/>
                </w:rPr>
                <w:t>5000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0</w:t>
              </w:r>
            </w:ins>
          </w:p>
          <w:p w14:paraId="5EA10E5E" w14:textId="77777777" w:rsidR="0020014F" w:rsidRPr="00C035E1" w:rsidRDefault="0020014F" w:rsidP="00D347ED">
            <w:pPr>
              <w:keepNext/>
              <w:tabs>
                <w:tab w:val="left" w:pos="3119"/>
              </w:tabs>
              <w:jc w:val="center"/>
              <w:rPr>
                <w:ins w:id="906" w:author="Author" w:date="2024-06-12T07:40:00Z"/>
                <w:rFonts w:ascii="Arial" w:hAnsi="Arial" w:cs="Arial"/>
                <w:bCs/>
                <w:lang w:val="en-US"/>
              </w:rPr>
            </w:pPr>
            <w:ins w:id="907" w:author="Author" w:date="2024-06-12T07:40:00Z">
              <w:r w:rsidRPr="00C035E1">
                <w:rPr>
                  <w:rFonts w:ascii="Arial" w:hAnsi="Arial" w:cs="Arial"/>
                  <w:bCs/>
                  <w:lang w:val="en-US"/>
                </w:rPr>
                <w:t>= £</w:t>
              </w:r>
              <w:r>
                <w:rPr>
                  <w:rFonts w:ascii="Arial" w:hAnsi="Arial" w:cs="Arial"/>
                  <w:bCs/>
                  <w:lang w:val="en-US"/>
                </w:rPr>
                <w:t>1,800</w:t>
              </w:r>
            </w:ins>
          </w:p>
        </w:tc>
        <w:tc>
          <w:tcPr>
            <w:tcW w:w="1560" w:type="dxa"/>
            <w:tcBorders>
              <w:top w:val="single" w:sz="4" w:space="0" w:color="auto"/>
              <w:left w:val="single" w:sz="4" w:space="0" w:color="auto"/>
              <w:bottom w:val="single" w:sz="4" w:space="0" w:color="auto"/>
              <w:right w:val="single" w:sz="4" w:space="0" w:color="auto"/>
            </w:tcBorders>
          </w:tcPr>
          <w:p w14:paraId="63B11AE4" w14:textId="77777777" w:rsidR="0020014F" w:rsidRPr="00C035E1" w:rsidDel="00E97E2C" w:rsidRDefault="0020014F" w:rsidP="00D347ED">
            <w:pPr>
              <w:keepNext/>
              <w:tabs>
                <w:tab w:val="left" w:pos="3119"/>
              </w:tabs>
              <w:jc w:val="center"/>
              <w:rPr>
                <w:ins w:id="908" w:author="Author" w:date="2024-06-12T07:40:00Z"/>
                <w:rFonts w:ascii="Arial" w:hAnsi="Arial" w:cs="Arial"/>
                <w:bCs/>
                <w:lang w:val="en-US"/>
              </w:rPr>
            </w:pPr>
            <w:ins w:id="909" w:author="Author" w:date="2024-06-12T07:40:00Z">
              <w:r>
                <w:rPr>
                  <w:rFonts w:ascii="Arial" w:hAnsi="Arial" w:cs="Arial"/>
                  <w:bCs/>
                  <w:lang w:val="en-US"/>
                </w:rPr>
                <w:t>£1,752</w:t>
              </w:r>
            </w:ins>
          </w:p>
        </w:tc>
        <w:tc>
          <w:tcPr>
            <w:tcW w:w="1560" w:type="dxa"/>
            <w:tcBorders>
              <w:top w:val="single" w:sz="4" w:space="0" w:color="auto"/>
              <w:left w:val="single" w:sz="4" w:space="0" w:color="auto"/>
              <w:bottom w:val="single" w:sz="4" w:space="0" w:color="auto"/>
              <w:right w:val="single" w:sz="4" w:space="0" w:color="auto"/>
            </w:tcBorders>
          </w:tcPr>
          <w:p w14:paraId="1C618881" w14:textId="77777777" w:rsidR="0020014F" w:rsidRPr="00C035E1" w:rsidDel="00E97E2C" w:rsidRDefault="0020014F" w:rsidP="00D347ED">
            <w:pPr>
              <w:keepNext/>
              <w:tabs>
                <w:tab w:val="left" w:pos="3119"/>
              </w:tabs>
              <w:jc w:val="center"/>
              <w:rPr>
                <w:ins w:id="910" w:author="Author" w:date="2024-06-12T07:40:00Z"/>
                <w:rFonts w:ascii="Arial" w:hAnsi="Arial" w:cs="Arial"/>
                <w:bCs/>
                <w:lang w:val="en-US"/>
              </w:rPr>
            </w:pPr>
            <w:ins w:id="911" w:author="Author" w:date="2024-06-12T07:40:00Z">
              <w:r>
                <w:rPr>
                  <w:rFonts w:ascii="Arial" w:hAnsi="Arial" w:cs="Arial"/>
                  <w:bCs/>
                  <w:lang w:val="en-US"/>
                </w:rPr>
                <w:t>£48</w:t>
              </w:r>
            </w:ins>
          </w:p>
        </w:tc>
      </w:tr>
      <w:tr w:rsidR="0020014F" w14:paraId="30D550CB" w14:textId="77777777" w:rsidTr="00D347ED">
        <w:trPr>
          <w:ins w:id="912"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tcPr>
          <w:p w14:paraId="79026A1C" w14:textId="77777777" w:rsidR="0020014F" w:rsidRPr="00C035E1" w:rsidRDefault="0020014F" w:rsidP="00D347ED">
            <w:pPr>
              <w:tabs>
                <w:tab w:val="left" w:pos="3119"/>
              </w:tabs>
              <w:jc w:val="center"/>
              <w:rPr>
                <w:ins w:id="913" w:author="Author" w:date="2024-06-12T07:40:00Z"/>
                <w:rFonts w:ascii="Arial" w:hAnsi="Arial" w:cs="Arial"/>
                <w:bCs/>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CADB532" w14:textId="77777777" w:rsidR="0020014F" w:rsidRPr="00C035E1" w:rsidDel="000C6451" w:rsidRDefault="0020014F" w:rsidP="00D347ED">
            <w:pPr>
              <w:tabs>
                <w:tab w:val="left" w:pos="3119"/>
              </w:tabs>
              <w:jc w:val="center"/>
              <w:rPr>
                <w:ins w:id="914" w:author="Author" w:date="2024-06-12T07:40:00Z"/>
                <w:rFonts w:ascii="Arial" w:hAnsi="Arial" w:cs="Arial"/>
                <w:bCs/>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0D3746" w14:textId="77777777" w:rsidR="0020014F" w:rsidRPr="00C035E1" w:rsidRDefault="0020014F" w:rsidP="00D347ED">
            <w:pPr>
              <w:tabs>
                <w:tab w:val="left" w:pos="3119"/>
              </w:tabs>
              <w:jc w:val="center"/>
              <w:rPr>
                <w:ins w:id="915" w:author="Author" w:date="2024-06-12T07:40:00Z"/>
                <w:rFonts w:ascii="Arial" w:hAnsi="Arial" w:cs="Arial"/>
                <w:bCs/>
                <w:lang w:val="en-US"/>
              </w:rPr>
            </w:pPr>
            <w:ins w:id="916" w:author="Author" w:date="2024-06-12T07:40:00Z">
              <w:r>
                <w:rPr>
                  <w:rFonts w:ascii="Arial" w:hAnsi="Arial" w:cs="Arial"/>
                  <w:bCs/>
                  <w:lang w:val="en-US"/>
                </w:rPr>
                <w:t>Total</w:t>
              </w:r>
            </w:ins>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90E58DD" w14:textId="77777777" w:rsidR="0020014F" w:rsidRPr="00C035E1" w:rsidRDefault="0020014F" w:rsidP="00D347ED">
            <w:pPr>
              <w:tabs>
                <w:tab w:val="left" w:pos="3119"/>
              </w:tabs>
              <w:jc w:val="center"/>
              <w:rPr>
                <w:ins w:id="917" w:author="Author" w:date="2024-06-12T07:40:00Z"/>
                <w:rFonts w:ascii="Arial" w:hAnsi="Arial" w:cs="Arial"/>
                <w:bCs/>
                <w:lang w:val="en-US"/>
              </w:rPr>
            </w:pPr>
            <w:ins w:id="918" w:author="Author" w:date="2024-06-12T07:40:00Z">
              <w:r>
                <w:rPr>
                  <w:rFonts w:ascii="Arial" w:hAnsi="Arial" w:cs="Arial"/>
                  <w:bCs/>
                  <w:lang w:val="en-US"/>
                </w:rPr>
                <w:t>£20,700</w:t>
              </w:r>
            </w:ins>
          </w:p>
        </w:tc>
        <w:tc>
          <w:tcPr>
            <w:tcW w:w="1560" w:type="dxa"/>
            <w:tcBorders>
              <w:top w:val="single" w:sz="4" w:space="0" w:color="auto"/>
              <w:left w:val="single" w:sz="4" w:space="0" w:color="auto"/>
              <w:bottom w:val="single" w:sz="4" w:space="0" w:color="auto"/>
              <w:right w:val="single" w:sz="4" w:space="0" w:color="auto"/>
            </w:tcBorders>
          </w:tcPr>
          <w:p w14:paraId="5673E75B" w14:textId="77777777" w:rsidR="0020014F" w:rsidRDefault="0020014F" w:rsidP="00D347ED">
            <w:pPr>
              <w:tabs>
                <w:tab w:val="left" w:pos="3119"/>
              </w:tabs>
              <w:jc w:val="center"/>
              <w:rPr>
                <w:ins w:id="919" w:author="Author" w:date="2024-06-12T07:40:00Z"/>
                <w:rFonts w:ascii="Arial" w:hAnsi="Arial" w:cs="Arial"/>
                <w:bCs/>
                <w:lang w:val="en-US"/>
              </w:rPr>
            </w:pPr>
            <w:ins w:id="920" w:author="Author" w:date="2024-06-12T07:40:00Z">
              <w:r>
                <w:rPr>
                  <w:rFonts w:ascii="Arial" w:hAnsi="Arial" w:cs="Arial"/>
                  <w:bCs/>
                  <w:lang w:val="en-US"/>
                </w:rPr>
                <w:t>£20,002</w:t>
              </w:r>
            </w:ins>
          </w:p>
        </w:tc>
        <w:tc>
          <w:tcPr>
            <w:tcW w:w="1560" w:type="dxa"/>
            <w:tcBorders>
              <w:top w:val="single" w:sz="4" w:space="0" w:color="auto"/>
              <w:left w:val="single" w:sz="4" w:space="0" w:color="auto"/>
              <w:bottom w:val="single" w:sz="4" w:space="0" w:color="auto"/>
              <w:right w:val="single" w:sz="4" w:space="0" w:color="auto"/>
            </w:tcBorders>
          </w:tcPr>
          <w:p w14:paraId="377F7C6E" w14:textId="77777777" w:rsidR="0020014F" w:rsidRDefault="0020014F" w:rsidP="00D347ED">
            <w:pPr>
              <w:tabs>
                <w:tab w:val="left" w:pos="3119"/>
              </w:tabs>
              <w:jc w:val="center"/>
              <w:rPr>
                <w:ins w:id="921" w:author="Author" w:date="2024-06-12T07:40:00Z"/>
                <w:rFonts w:ascii="Arial" w:hAnsi="Arial" w:cs="Arial"/>
                <w:bCs/>
                <w:lang w:val="en-US"/>
              </w:rPr>
            </w:pPr>
            <w:ins w:id="922" w:author="Author" w:date="2024-06-12T07:40:00Z">
              <w:r>
                <w:rPr>
                  <w:rFonts w:ascii="Arial" w:hAnsi="Arial" w:cs="Arial"/>
                  <w:bCs/>
                  <w:lang w:val="en-US"/>
                </w:rPr>
                <w:t>£698</w:t>
              </w:r>
            </w:ins>
          </w:p>
        </w:tc>
      </w:tr>
    </w:tbl>
    <w:p w14:paraId="02894481" w14:textId="77777777" w:rsidR="0020014F" w:rsidRDefault="0020014F" w:rsidP="0020014F">
      <w:pPr>
        <w:tabs>
          <w:tab w:val="left" w:pos="3119"/>
        </w:tabs>
        <w:spacing w:after="240"/>
        <w:rPr>
          <w:ins w:id="923" w:author="Author" w:date="2024-06-12T07:40:00Z"/>
          <w:rFonts w:ascii="Arial" w:hAnsi="Arial" w:cs="Arial"/>
          <w:sz w:val="22"/>
          <w:szCs w:val="22"/>
        </w:rPr>
      </w:pPr>
      <w:ins w:id="924" w:author="Author" w:date="2024-06-12T07:40:00Z">
        <w:r>
          <w:rPr>
            <w:rFonts w:ascii="Arial" w:hAnsi="Arial" w:cs="Arial"/>
            <w:sz w:val="22"/>
            <w:szCs w:val="22"/>
          </w:rPr>
          <w:t xml:space="preserve"> </w:t>
        </w:r>
      </w:ins>
    </w:p>
    <w:p w14:paraId="6715CAA6" w14:textId="77777777" w:rsidR="0020014F" w:rsidRDefault="0020014F" w:rsidP="0020014F">
      <w:pPr>
        <w:tabs>
          <w:tab w:val="left" w:pos="3119"/>
        </w:tabs>
        <w:spacing w:after="240"/>
        <w:rPr>
          <w:ins w:id="925" w:author="Author" w:date="2024-06-12T07:40:00Z"/>
          <w:rFonts w:ascii="Arial" w:hAnsi="Arial" w:cs="Arial"/>
          <w:sz w:val="22"/>
          <w:szCs w:val="22"/>
        </w:rPr>
      </w:pPr>
      <w:ins w:id="926" w:author="Author" w:date="2024-06-12T07:40:00Z">
        <w:r>
          <w:rPr>
            <w:rFonts w:ascii="Arial" w:hAnsi="Arial" w:cs="Arial"/>
            <w:sz w:val="22"/>
            <w:szCs w:val="22"/>
          </w:rPr>
          <w:t>If the Supplier’s TDR quantity was the same for every month of the year, the total TDR reconciliation charge would be:</w:t>
        </w:r>
      </w:ins>
    </w:p>
    <w:p w14:paraId="4A0C2E94" w14:textId="77777777" w:rsidR="0020014F" w:rsidRDefault="0020014F" w:rsidP="0020014F">
      <w:pPr>
        <w:keepNext/>
        <w:tabs>
          <w:tab w:val="left" w:pos="2835"/>
        </w:tabs>
        <w:spacing w:after="240"/>
        <w:rPr>
          <w:ins w:id="927" w:author="Author" w:date="2024-06-12T07:40:00Z"/>
          <w:rFonts w:ascii="Arial" w:hAnsi="Arial" w:cs="Arial"/>
          <w:sz w:val="22"/>
          <w:szCs w:val="22"/>
        </w:rPr>
      </w:pPr>
      <w:ins w:id="928" w:author="Author" w:date="2024-06-12T07:40:00Z">
        <w:r>
          <w:rPr>
            <w:rFonts w:ascii="Arial" w:hAnsi="Arial" w:cs="Arial"/>
            <w:sz w:val="22"/>
            <w:szCs w:val="22"/>
          </w:rPr>
          <w:t>TDR Reconciliation Charge</w:t>
        </w:r>
        <w:r>
          <w:rPr>
            <w:rFonts w:ascii="Arial" w:hAnsi="Arial" w:cs="Arial"/>
            <w:sz w:val="22"/>
            <w:szCs w:val="22"/>
          </w:rPr>
          <w:tab/>
          <w:t>= [ (230-240) * 1 + (200-180) * 2 + (5000-4800) * 0.012 ] *365</w:t>
        </w:r>
      </w:ins>
    </w:p>
    <w:p w14:paraId="1942F6EC" w14:textId="08B14C15" w:rsidR="0022187C" w:rsidRDefault="0020014F" w:rsidP="0020014F">
      <w:pPr>
        <w:rPr>
          <w:ins w:id="929" w:author="Author" w:date="2024-06-12T07:41:00Z"/>
          <w:rFonts w:ascii="Arial" w:hAnsi="Arial" w:cs="Arial"/>
          <w:sz w:val="22"/>
          <w:szCs w:val="22"/>
        </w:rPr>
      </w:pPr>
      <w:ins w:id="930" w:author="Author" w:date="2024-06-12T07:40:00Z">
        <w:r>
          <w:rPr>
            <w:rFonts w:ascii="Arial" w:hAnsi="Arial" w:cs="Arial"/>
            <w:sz w:val="22"/>
            <w:szCs w:val="22"/>
          </w:rPr>
          <w:tab/>
        </w:r>
      </w:ins>
      <w:ins w:id="931" w:author="Author" w:date="2024-06-12T07:41:00Z">
        <w:r w:rsidR="00967F11">
          <w:rPr>
            <w:rFonts w:ascii="Arial" w:hAnsi="Arial" w:cs="Arial"/>
            <w:sz w:val="22"/>
            <w:szCs w:val="22"/>
          </w:rPr>
          <w:tab/>
        </w:r>
      </w:ins>
      <w:ins w:id="932" w:author="Author" w:date="2024-06-12T07:42:00Z">
        <w:r w:rsidR="00967F11">
          <w:rPr>
            <w:rFonts w:ascii="Arial" w:hAnsi="Arial" w:cs="Arial"/>
            <w:sz w:val="22"/>
            <w:szCs w:val="22"/>
          </w:rPr>
          <w:tab/>
        </w:r>
        <w:r w:rsidR="00967F11">
          <w:rPr>
            <w:rFonts w:ascii="Arial" w:hAnsi="Arial" w:cs="Arial"/>
            <w:sz w:val="22"/>
            <w:szCs w:val="22"/>
          </w:rPr>
          <w:tab/>
        </w:r>
      </w:ins>
      <w:ins w:id="933" w:author="Author" w:date="2024-06-12T07:40:00Z">
        <w:r>
          <w:rPr>
            <w:rFonts w:ascii="Arial" w:hAnsi="Arial" w:cs="Arial"/>
            <w:sz w:val="22"/>
            <w:szCs w:val="22"/>
          </w:rPr>
          <w:t>= £11,826</w:t>
        </w:r>
      </w:ins>
    </w:p>
    <w:p w14:paraId="19991BCF" w14:textId="77777777" w:rsidR="007432D9" w:rsidRDefault="007432D9" w:rsidP="0020014F">
      <w:pPr>
        <w:rPr>
          <w:ins w:id="934" w:author="Author" w:date="2024-06-12T07:41:00Z"/>
          <w:rFonts w:ascii="Arial" w:hAnsi="Arial" w:cs="Arial"/>
          <w:sz w:val="22"/>
          <w:szCs w:val="22"/>
        </w:rPr>
      </w:pPr>
    </w:p>
    <w:p w14:paraId="5162B17F" w14:textId="77777777" w:rsidR="00967F11" w:rsidDel="00BA77A6" w:rsidRDefault="00967F11" w:rsidP="00967F11">
      <w:pPr>
        <w:pStyle w:val="BodyText"/>
        <w:rPr>
          <w:ins w:id="935" w:author="Author" w:date="2024-06-12T07:41:00Z"/>
          <w:del w:id="936" w:author="Author" w:date="2024-06-12T08:00:00Z"/>
        </w:rPr>
      </w:pPr>
      <w:ins w:id="937" w:author="Author" w:date="2024-06-12T07:41:00Z">
        <w:r w:rsidRPr="008E4447">
          <w:rPr>
            <w:rFonts w:ascii="Arial" w:hAnsi="Arial" w:cs="Arial"/>
            <w:sz w:val="22"/>
            <w:szCs w:val="22"/>
          </w:rPr>
          <w:t xml:space="preserve">The monthly reconciliation amount is the monthly outturn </w:t>
        </w:r>
        <w:r>
          <w:rPr>
            <w:rFonts w:ascii="Arial" w:hAnsi="Arial" w:cs="Arial"/>
            <w:sz w:val="22"/>
            <w:szCs w:val="22"/>
          </w:rPr>
          <w:t>Transmission Demand Residual Charge</w:t>
        </w:r>
        <w:r w:rsidRPr="008E4447">
          <w:rPr>
            <w:rFonts w:ascii="Arial" w:hAnsi="Arial" w:cs="Arial"/>
            <w:sz w:val="22"/>
            <w:szCs w:val="22"/>
          </w:rPr>
          <w:t xml:space="preserve"> less the monthly invoiced amount.  Interest payments are calculated based on these monthly reconciliation amounts using Barclays Base Rate.  </w:t>
        </w:r>
      </w:ins>
    </w:p>
    <w:p w14:paraId="524027A2" w14:textId="77777777" w:rsidR="00967F11" w:rsidRDefault="00967F11">
      <w:pPr>
        <w:pStyle w:val="BodyText"/>
        <w:rPr>
          <w:ins w:id="938" w:author="Author" w:date="2024-06-12T07:41:00Z"/>
        </w:rPr>
        <w:pPrChange w:id="939" w:author="Author" w:date="2024-06-12T08:00:00Z">
          <w:pPr>
            <w:tabs>
              <w:tab w:val="left" w:pos="3119"/>
            </w:tabs>
            <w:spacing w:after="240"/>
          </w:pPr>
        </w:pPrChange>
      </w:pPr>
    </w:p>
    <w:p w14:paraId="0CEE80A3" w14:textId="77777777" w:rsidR="006E461F" w:rsidRDefault="006E461F" w:rsidP="00967F11">
      <w:pPr>
        <w:pStyle w:val="1"/>
        <w:rPr>
          <w:ins w:id="940" w:author="Author" w:date="2024-06-12T09:00:00Z"/>
          <w:rFonts w:ascii="Arial" w:hAnsi="Arial" w:cs="Arial"/>
          <w:szCs w:val="22"/>
        </w:rPr>
      </w:pPr>
    </w:p>
    <w:p w14:paraId="023D4B2C" w14:textId="01EA19DA" w:rsidR="00967F11" w:rsidRPr="002E4F8A" w:rsidRDefault="00967F11" w:rsidP="00967F11">
      <w:pPr>
        <w:pStyle w:val="1"/>
        <w:rPr>
          <w:ins w:id="941" w:author="Author" w:date="2024-06-12T07:41:00Z"/>
          <w:rFonts w:ascii="Arial" w:hAnsi="Arial" w:cs="Arial"/>
          <w:szCs w:val="22"/>
        </w:rPr>
      </w:pPr>
      <w:ins w:id="942" w:author="Author" w:date="2024-06-12T07:41:00Z">
        <w:r>
          <w:rPr>
            <w:rFonts w:ascii="Arial" w:hAnsi="Arial" w:cs="Arial"/>
            <w:szCs w:val="22"/>
          </w:rPr>
          <w:t>On the above examples, t</w:t>
        </w:r>
        <w:r w:rsidRPr="008E4447">
          <w:rPr>
            <w:rFonts w:ascii="Arial" w:hAnsi="Arial" w:cs="Arial"/>
            <w:szCs w:val="22"/>
          </w:rPr>
          <w:t>he net initi</w:t>
        </w:r>
        <w:r w:rsidRPr="002E4F8A">
          <w:rPr>
            <w:rFonts w:ascii="Arial" w:hAnsi="Arial" w:cs="Arial"/>
            <w:szCs w:val="22"/>
          </w:rPr>
          <w:t xml:space="preserve">al TNUoS demand reconciliation charge </w:t>
        </w:r>
        <w:r>
          <w:rPr>
            <w:rFonts w:ascii="Arial" w:hAnsi="Arial" w:cs="Arial"/>
            <w:szCs w:val="22"/>
          </w:rPr>
          <w:t xml:space="preserve">(across HH, EE, NHH and TDR, but excluding interest) </w:t>
        </w:r>
        <w:r w:rsidRPr="002E4F8A">
          <w:rPr>
            <w:rFonts w:ascii="Arial" w:hAnsi="Arial" w:cs="Arial"/>
            <w:szCs w:val="22"/>
          </w:rPr>
          <w:t>is therefore</w:t>
        </w:r>
        <w:r>
          <w:rPr>
            <w:rFonts w:ascii="Arial" w:hAnsi="Arial" w:cs="Arial"/>
            <w:szCs w:val="22"/>
          </w:rPr>
          <w:t xml:space="preserve"> </w:t>
        </w:r>
        <w:r w:rsidRPr="002E4F8A">
          <w:rPr>
            <w:rFonts w:ascii="Arial" w:hAnsi="Arial" w:cs="Arial"/>
            <w:szCs w:val="22"/>
          </w:rPr>
          <w:t>£18,000 + £500 - £12,000</w:t>
        </w:r>
        <w:r>
          <w:rPr>
            <w:rFonts w:ascii="Arial" w:hAnsi="Arial" w:cs="Arial"/>
            <w:szCs w:val="22"/>
          </w:rPr>
          <w:t xml:space="preserve"> + £11,826 = £18,326</w:t>
        </w:r>
        <w:r w:rsidRPr="002E4F8A">
          <w:rPr>
            <w:rFonts w:ascii="Arial" w:hAnsi="Arial" w:cs="Arial"/>
            <w:szCs w:val="22"/>
          </w:rPr>
          <w:t>.</w:t>
        </w:r>
      </w:ins>
    </w:p>
    <w:p w14:paraId="21028163" w14:textId="38FC7DA9" w:rsidR="007432D9" w:rsidRDefault="007432D9" w:rsidP="0020014F">
      <w:pPr>
        <w:rPr>
          <w:ins w:id="943" w:author="Author" w:date="2024-06-12T09:39:00Z"/>
          <w:rFonts w:ascii="Arial" w:hAnsi="Arial" w:cs="Arial"/>
          <w:lang w:eastAsia="en-US"/>
        </w:rPr>
      </w:pPr>
    </w:p>
    <w:p w14:paraId="496D86CC" w14:textId="77777777" w:rsidR="00C60258" w:rsidRDefault="00C60258" w:rsidP="0020014F">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pPr>
        <w:pStyle w:val="Heading2"/>
        <w:rPr>
          <w:rFonts w:ascii="Arial" w:hAnsi="Arial" w:cs="Arial"/>
        </w:rPr>
        <w:pPrChange w:id="944" w:author="Author" w:date="2024-06-12T09:00:00Z">
          <w:pPr>
            <w:tabs>
              <w:tab w:val="left" w:pos="3119"/>
            </w:tabs>
            <w:spacing w:after="240"/>
          </w:pPr>
        </w:pPrChange>
      </w:pPr>
    </w:p>
    <w:p w14:paraId="59CC0C83" w14:textId="77777777" w:rsidR="0022187C" w:rsidRPr="00C60258" w:rsidRDefault="0022187C" w:rsidP="0022187C">
      <w:pPr>
        <w:tabs>
          <w:tab w:val="left" w:pos="3119"/>
        </w:tabs>
        <w:spacing w:after="240"/>
        <w:rPr>
          <w:rFonts w:ascii="Arial" w:hAnsi="Arial" w:cs="Arial"/>
          <w:sz w:val="22"/>
          <w:szCs w:val="22"/>
          <w:rPrChange w:id="945" w:author="Author" w:date="2024-06-12T09:01:00Z">
            <w:rPr>
              <w:rFonts w:ascii="Arial" w:hAnsi="Arial" w:cs="Arial"/>
            </w:rPr>
          </w:rPrChange>
        </w:rPr>
      </w:pPr>
      <w:r>
        <w:rPr>
          <w:rFonts w:ascii="Arial" w:hAnsi="Arial" w:cs="Arial"/>
        </w:rPr>
        <w:t xml:space="preserve">Finally, </w:t>
      </w:r>
      <w:r w:rsidRPr="00C60258">
        <w:rPr>
          <w:rFonts w:ascii="Arial" w:hAnsi="Arial" w:cs="Arial"/>
          <w:sz w:val="22"/>
          <w:szCs w:val="22"/>
          <w:rPrChange w:id="946" w:author="Author" w:date="2024-06-12T09:01:00Z">
            <w:rPr>
              <w:rFonts w:ascii="Arial" w:hAnsi="Arial" w:cs="Arial"/>
            </w:rPr>
          </w:rPrChange>
        </w:rPr>
        <w:t xml:space="preserve">let us now suppose that after all </w:t>
      </w:r>
      <w:r w:rsidRPr="00C60258">
        <w:rPr>
          <w:rFonts w:ascii="Arial" w:hAnsi="Arial" w:cs="Arial"/>
          <w:sz w:val="22"/>
          <w:szCs w:val="22"/>
          <w:u w:val="single"/>
          <w:rPrChange w:id="947" w:author="Author" w:date="2024-06-12T09:01:00Z">
            <w:rPr>
              <w:rFonts w:ascii="Arial" w:hAnsi="Arial" w:cs="Arial"/>
              <w:u w:val="single"/>
            </w:rPr>
          </w:rPrChange>
        </w:rPr>
        <w:t>final</w:t>
      </w:r>
      <w:r w:rsidRPr="00C60258">
        <w:rPr>
          <w:rFonts w:ascii="Arial" w:hAnsi="Arial" w:cs="Arial"/>
          <w:sz w:val="22"/>
          <w:szCs w:val="22"/>
          <w:rPrChange w:id="948" w:author="Author" w:date="2024-06-12T09:01:00Z">
            <w:rPr>
              <w:rFonts w:ascii="Arial" w:hAnsi="Arial" w:cs="Arial"/>
            </w:rPr>
          </w:rPrChange>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2903"/>
        <w:gridCol w:w="3124"/>
      </w:tblGrid>
      <w:tr w:rsidR="0022187C" w:rsidRPr="00C60258"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60258" w:rsidRDefault="0022187C" w:rsidP="00C035E1">
            <w:pPr>
              <w:tabs>
                <w:tab w:val="left" w:pos="3119"/>
              </w:tabs>
              <w:spacing w:after="240"/>
              <w:jc w:val="center"/>
              <w:rPr>
                <w:rFonts w:ascii="Arial" w:hAnsi="Arial" w:cs="Arial"/>
                <w:b/>
                <w:bCs/>
                <w:sz w:val="22"/>
                <w:szCs w:val="22"/>
                <w:lang w:val="en-US"/>
                <w:rPrChange w:id="949" w:author="Author" w:date="2024-06-12T09:01:00Z">
                  <w:rPr>
                    <w:rFonts w:ascii="Arial" w:hAnsi="Arial" w:cs="Arial"/>
                    <w:b/>
                    <w:bCs/>
                    <w:lang w:val="en-US"/>
                  </w:rPr>
                </w:rPrChange>
              </w:rPr>
            </w:pPr>
            <w:r w:rsidRPr="00C60258">
              <w:rPr>
                <w:rFonts w:ascii="Arial" w:hAnsi="Arial" w:cs="Arial"/>
                <w:b/>
                <w:bCs/>
                <w:sz w:val="22"/>
                <w:szCs w:val="22"/>
                <w:lang w:val="en-US"/>
                <w:rPrChange w:id="950" w:author="Author" w:date="2024-06-12T09:01:00Z">
                  <w:rPr>
                    <w:rFonts w:ascii="Arial" w:hAnsi="Arial" w:cs="Arial"/>
                    <w:b/>
                    <w:bCs/>
                    <w:lang w:val="en-US"/>
                  </w:rPr>
                </w:rPrChange>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60258" w:rsidRDefault="0022187C" w:rsidP="00C035E1">
            <w:pPr>
              <w:tabs>
                <w:tab w:val="left" w:pos="3119"/>
              </w:tabs>
              <w:spacing w:after="240"/>
              <w:jc w:val="center"/>
              <w:rPr>
                <w:rFonts w:ascii="Arial" w:hAnsi="Arial" w:cs="Arial"/>
                <w:b/>
                <w:bCs/>
                <w:sz w:val="22"/>
                <w:szCs w:val="22"/>
                <w:lang w:val="en-US"/>
                <w:rPrChange w:id="951" w:author="Author" w:date="2024-06-12T09:01:00Z">
                  <w:rPr>
                    <w:rFonts w:ascii="Arial" w:hAnsi="Arial" w:cs="Arial"/>
                    <w:b/>
                    <w:bCs/>
                    <w:lang w:val="en-US"/>
                  </w:rPr>
                </w:rPrChange>
              </w:rPr>
            </w:pPr>
            <w:r w:rsidRPr="00C60258">
              <w:rPr>
                <w:rFonts w:ascii="Arial" w:hAnsi="Arial" w:cs="Arial"/>
                <w:b/>
                <w:bCs/>
                <w:sz w:val="22"/>
                <w:szCs w:val="22"/>
                <w:lang w:val="en-US"/>
                <w:rPrChange w:id="952" w:author="Author" w:date="2024-06-12T09:01:00Z">
                  <w:rPr>
                    <w:rFonts w:ascii="Arial" w:hAnsi="Arial" w:cs="Arial"/>
                    <w:b/>
                    <w:bCs/>
                    <w:lang w:val="en-US"/>
                  </w:rPr>
                </w:rPrChange>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60258" w:rsidRDefault="0022187C" w:rsidP="00C035E1">
            <w:pPr>
              <w:tabs>
                <w:tab w:val="left" w:pos="3119"/>
              </w:tabs>
              <w:spacing w:after="240"/>
              <w:jc w:val="center"/>
              <w:rPr>
                <w:rFonts w:ascii="Arial" w:hAnsi="Arial" w:cs="Arial"/>
                <w:b/>
                <w:bCs/>
                <w:sz w:val="22"/>
                <w:szCs w:val="22"/>
                <w:lang w:val="en-US"/>
                <w:rPrChange w:id="953" w:author="Author" w:date="2024-06-12T09:01:00Z">
                  <w:rPr>
                    <w:rFonts w:ascii="Arial" w:hAnsi="Arial" w:cs="Arial"/>
                    <w:b/>
                    <w:bCs/>
                    <w:lang w:val="en-US"/>
                  </w:rPr>
                </w:rPrChange>
              </w:rPr>
            </w:pPr>
            <w:r w:rsidRPr="00C60258">
              <w:rPr>
                <w:rFonts w:ascii="Arial" w:hAnsi="Arial" w:cs="Arial"/>
                <w:b/>
                <w:bCs/>
                <w:sz w:val="22"/>
                <w:szCs w:val="22"/>
                <w:lang w:val="en-US"/>
                <w:rPrChange w:id="954" w:author="Author" w:date="2024-06-12T09:01:00Z">
                  <w:rPr>
                    <w:rFonts w:ascii="Arial" w:hAnsi="Arial" w:cs="Arial"/>
                    <w:b/>
                    <w:bCs/>
                    <w:lang w:val="en-US"/>
                  </w:rPr>
                </w:rPrChange>
              </w:rPr>
              <w:t>Final Value</w:t>
            </w:r>
          </w:p>
        </w:tc>
      </w:tr>
      <w:tr w:rsidR="0022187C" w:rsidRPr="00C60258"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60258" w:rsidRDefault="0022187C" w:rsidP="00C035E1">
            <w:pPr>
              <w:tabs>
                <w:tab w:val="left" w:pos="3119"/>
              </w:tabs>
              <w:spacing w:after="240"/>
              <w:jc w:val="center"/>
              <w:rPr>
                <w:rFonts w:ascii="Arial" w:hAnsi="Arial" w:cs="Arial"/>
                <w:sz w:val="22"/>
                <w:szCs w:val="22"/>
                <w:lang w:val="en-US"/>
                <w:rPrChange w:id="955" w:author="Author" w:date="2024-06-12T09:01:00Z">
                  <w:rPr>
                    <w:rFonts w:ascii="Arial" w:hAnsi="Arial" w:cs="Arial"/>
                    <w:lang w:val="en-US"/>
                  </w:rPr>
                </w:rPrChange>
              </w:rPr>
            </w:pPr>
            <w:r w:rsidRPr="00C60258">
              <w:rPr>
                <w:rFonts w:ascii="Arial" w:hAnsi="Arial" w:cs="Arial"/>
                <w:sz w:val="22"/>
                <w:szCs w:val="22"/>
                <w:lang w:val="en-US"/>
                <w:rPrChange w:id="956" w:author="Author" w:date="2024-06-12T09:01:00Z">
                  <w:rPr>
                    <w:rFonts w:ascii="Arial" w:hAnsi="Arial" w:cs="Arial"/>
                    <w:lang w:val="en-US"/>
                  </w:rPr>
                </w:rPrChange>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60258" w:rsidRDefault="0022187C" w:rsidP="00C035E1">
            <w:pPr>
              <w:tabs>
                <w:tab w:val="left" w:pos="3119"/>
              </w:tabs>
              <w:spacing w:after="240"/>
              <w:jc w:val="center"/>
              <w:rPr>
                <w:rFonts w:ascii="Arial" w:hAnsi="Arial" w:cs="Arial"/>
                <w:sz w:val="22"/>
                <w:szCs w:val="22"/>
                <w:lang w:val="en-US"/>
                <w:rPrChange w:id="957" w:author="Author" w:date="2024-06-12T09:01:00Z">
                  <w:rPr>
                    <w:rFonts w:ascii="Arial" w:hAnsi="Arial" w:cs="Arial"/>
                    <w:lang w:val="en-US"/>
                  </w:rPr>
                </w:rPrChange>
              </w:rPr>
            </w:pPr>
            <w:r w:rsidRPr="00C60258">
              <w:rPr>
                <w:rFonts w:ascii="Arial" w:hAnsi="Arial" w:cs="Arial"/>
                <w:sz w:val="22"/>
                <w:szCs w:val="22"/>
                <w:lang w:val="en-US"/>
                <w:rPrChange w:id="958" w:author="Author" w:date="2024-06-12T09:01:00Z">
                  <w:rPr>
                    <w:rFonts w:ascii="Arial" w:hAnsi="Arial" w:cs="Arial"/>
                    <w:lang w:val="en-US"/>
                  </w:rPr>
                </w:rPrChange>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60258" w:rsidRDefault="0022187C" w:rsidP="00C035E1">
            <w:pPr>
              <w:tabs>
                <w:tab w:val="left" w:pos="3119"/>
              </w:tabs>
              <w:spacing w:after="240"/>
              <w:jc w:val="center"/>
              <w:rPr>
                <w:rFonts w:ascii="Arial" w:hAnsi="Arial" w:cs="Arial"/>
                <w:sz w:val="22"/>
                <w:szCs w:val="22"/>
                <w:lang w:val="en-US"/>
                <w:rPrChange w:id="959" w:author="Author" w:date="2024-06-12T09:01:00Z">
                  <w:rPr>
                    <w:rFonts w:ascii="Arial" w:hAnsi="Arial" w:cs="Arial"/>
                    <w:lang w:val="en-US"/>
                  </w:rPr>
                </w:rPrChange>
              </w:rPr>
            </w:pPr>
            <w:r w:rsidRPr="00C60258">
              <w:rPr>
                <w:rFonts w:ascii="Arial" w:hAnsi="Arial" w:cs="Arial"/>
                <w:sz w:val="22"/>
                <w:szCs w:val="22"/>
                <w:lang w:val="en-US"/>
                <w:rPrChange w:id="960" w:author="Author" w:date="2024-06-12T09:01:00Z">
                  <w:rPr>
                    <w:rFonts w:ascii="Arial" w:hAnsi="Arial" w:cs="Arial"/>
                    <w:lang w:val="en-US"/>
                  </w:rPr>
                </w:rPrChange>
              </w:rPr>
              <w:t>9,500kW</w:t>
            </w:r>
          </w:p>
        </w:tc>
      </w:tr>
      <w:tr w:rsidR="0022187C" w:rsidRPr="00C60258"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60258" w:rsidRDefault="0022187C" w:rsidP="00C035E1">
            <w:pPr>
              <w:tabs>
                <w:tab w:val="left" w:pos="3119"/>
              </w:tabs>
              <w:spacing w:after="240"/>
              <w:jc w:val="center"/>
              <w:rPr>
                <w:rFonts w:ascii="Arial" w:hAnsi="Arial" w:cs="Arial"/>
                <w:sz w:val="22"/>
                <w:szCs w:val="22"/>
                <w:lang w:val="en-US"/>
                <w:rPrChange w:id="961" w:author="Author" w:date="2024-06-12T09:01:00Z">
                  <w:rPr>
                    <w:rFonts w:ascii="Arial" w:hAnsi="Arial" w:cs="Arial"/>
                    <w:lang w:val="en-US"/>
                  </w:rPr>
                </w:rPrChange>
              </w:rPr>
            </w:pPr>
            <w:r w:rsidRPr="00C60258">
              <w:rPr>
                <w:rFonts w:ascii="Arial" w:hAnsi="Arial" w:cs="Arial"/>
                <w:sz w:val="22"/>
                <w:szCs w:val="22"/>
                <w:lang w:val="en-US"/>
                <w:rPrChange w:id="962" w:author="Author" w:date="2024-06-12T09:01:00Z">
                  <w:rPr>
                    <w:rFonts w:ascii="Arial" w:hAnsi="Arial" w:cs="Arial"/>
                    <w:lang w:val="en-US"/>
                  </w:rPr>
                </w:rPrChange>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4FB43515" w:rsidR="0022187C" w:rsidRPr="00C60258" w:rsidRDefault="00612D96" w:rsidP="00C035E1">
            <w:pPr>
              <w:tabs>
                <w:tab w:val="left" w:pos="3119"/>
              </w:tabs>
              <w:spacing w:after="240"/>
              <w:jc w:val="center"/>
              <w:rPr>
                <w:rFonts w:ascii="Arial" w:hAnsi="Arial" w:cs="Arial"/>
                <w:sz w:val="22"/>
                <w:szCs w:val="22"/>
                <w:lang w:val="en-US"/>
                <w:rPrChange w:id="963" w:author="Author" w:date="2024-06-12T09:01:00Z">
                  <w:rPr>
                    <w:rFonts w:ascii="Arial" w:hAnsi="Arial" w:cs="Arial"/>
                    <w:lang w:val="en-US"/>
                  </w:rPr>
                </w:rPrChange>
              </w:rPr>
            </w:pPr>
            <w:ins w:id="964" w:author="Author" w:date="2024-06-12T07:42:00Z">
              <w:r w:rsidRPr="00C60258">
                <w:rPr>
                  <w:rFonts w:ascii="Arial" w:hAnsi="Arial" w:cs="Arial"/>
                  <w:sz w:val="22"/>
                  <w:szCs w:val="22"/>
                  <w:lang w:val="en-US"/>
                  <w:rPrChange w:id="965" w:author="Author" w:date="2024-06-12T09:01:00Z">
                    <w:rPr>
                      <w:rFonts w:ascii="Arial" w:hAnsi="Arial" w:cs="Arial"/>
                      <w:lang w:val="en-US"/>
                    </w:rPr>
                  </w:rPrChange>
                </w:rPr>
                <w:t>-</w:t>
              </w:r>
            </w:ins>
            <w:r w:rsidR="0022187C" w:rsidRPr="00C60258">
              <w:rPr>
                <w:rFonts w:ascii="Arial" w:hAnsi="Arial" w:cs="Arial"/>
                <w:sz w:val="22"/>
                <w:szCs w:val="22"/>
                <w:lang w:val="en-US"/>
                <w:rPrChange w:id="966" w:author="Author" w:date="2024-06-12T09:01:00Z">
                  <w:rPr>
                    <w:rFonts w:ascii="Arial" w:hAnsi="Arial" w:cs="Arial"/>
                    <w:lang w:val="en-US"/>
                  </w:rPr>
                </w:rPrChange>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60258" w:rsidRDefault="0022187C" w:rsidP="00C035E1">
            <w:pPr>
              <w:tabs>
                <w:tab w:val="left" w:pos="3119"/>
              </w:tabs>
              <w:spacing w:after="240"/>
              <w:jc w:val="center"/>
              <w:rPr>
                <w:rFonts w:ascii="Arial" w:hAnsi="Arial" w:cs="Arial"/>
                <w:sz w:val="22"/>
                <w:szCs w:val="22"/>
                <w:lang w:val="en-US"/>
                <w:rPrChange w:id="967" w:author="Author" w:date="2024-06-12T09:01:00Z">
                  <w:rPr>
                    <w:rFonts w:ascii="Arial" w:hAnsi="Arial" w:cs="Arial"/>
                    <w:lang w:val="en-US"/>
                  </w:rPr>
                </w:rPrChange>
              </w:rPr>
            </w:pPr>
            <w:r w:rsidRPr="00C60258">
              <w:rPr>
                <w:rFonts w:ascii="Arial" w:hAnsi="Arial" w:cs="Arial"/>
                <w:sz w:val="22"/>
                <w:szCs w:val="22"/>
                <w:lang w:val="en-US"/>
                <w:rPrChange w:id="968" w:author="Author" w:date="2024-06-12T09:01:00Z">
                  <w:rPr>
                    <w:rFonts w:ascii="Arial" w:hAnsi="Arial" w:cs="Arial"/>
                    <w:lang w:val="en-US"/>
                  </w:rPr>
                </w:rPrChange>
              </w:rPr>
              <w:t>-550kW</w:t>
            </w:r>
          </w:p>
        </w:tc>
      </w:tr>
      <w:tr w:rsidR="0022187C" w:rsidRPr="00C60258"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60258" w:rsidRDefault="0022187C" w:rsidP="00C035E1">
            <w:pPr>
              <w:tabs>
                <w:tab w:val="left" w:pos="3119"/>
              </w:tabs>
              <w:spacing w:after="240"/>
              <w:jc w:val="center"/>
              <w:rPr>
                <w:rFonts w:ascii="Arial" w:hAnsi="Arial" w:cs="Arial"/>
                <w:sz w:val="22"/>
                <w:szCs w:val="22"/>
                <w:lang w:val="en-US"/>
                <w:rPrChange w:id="969" w:author="Author" w:date="2024-06-12T09:01:00Z">
                  <w:rPr>
                    <w:rFonts w:ascii="Arial" w:hAnsi="Arial" w:cs="Arial"/>
                    <w:lang w:val="en-US"/>
                  </w:rPr>
                </w:rPrChange>
              </w:rPr>
            </w:pPr>
            <w:r w:rsidRPr="00C60258">
              <w:rPr>
                <w:rFonts w:ascii="Arial" w:hAnsi="Arial" w:cs="Arial"/>
                <w:sz w:val="22"/>
                <w:szCs w:val="22"/>
                <w:lang w:val="en-US"/>
                <w:rPrChange w:id="970" w:author="Author" w:date="2024-06-12T09:01:00Z">
                  <w:rPr>
                    <w:rFonts w:ascii="Arial" w:hAnsi="Arial" w:cs="Arial"/>
                    <w:lang w:val="en-US"/>
                  </w:rPr>
                </w:rPrChange>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60258" w:rsidRDefault="0022187C" w:rsidP="00C035E1">
            <w:pPr>
              <w:tabs>
                <w:tab w:val="left" w:pos="3119"/>
              </w:tabs>
              <w:spacing w:after="240"/>
              <w:jc w:val="center"/>
              <w:rPr>
                <w:rFonts w:ascii="Arial" w:hAnsi="Arial" w:cs="Arial"/>
                <w:sz w:val="22"/>
                <w:szCs w:val="22"/>
                <w:lang w:val="en-US"/>
                <w:rPrChange w:id="971" w:author="Author" w:date="2024-06-12T09:01:00Z">
                  <w:rPr>
                    <w:rFonts w:ascii="Arial" w:hAnsi="Arial" w:cs="Arial"/>
                    <w:lang w:val="en-US"/>
                  </w:rPr>
                </w:rPrChange>
              </w:rPr>
            </w:pPr>
            <w:r w:rsidRPr="00C60258">
              <w:rPr>
                <w:rFonts w:ascii="Arial" w:hAnsi="Arial" w:cs="Arial"/>
                <w:sz w:val="22"/>
                <w:szCs w:val="22"/>
                <w:lang w:val="en-US"/>
                <w:rPrChange w:id="972" w:author="Author" w:date="2024-06-12T09:01:00Z">
                  <w:rPr>
                    <w:rFonts w:ascii="Arial" w:hAnsi="Arial" w:cs="Arial"/>
                    <w:lang w:val="en-US"/>
                  </w:rPr>
                </w:rPrChange>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60258" w:rsidRDefault="0022187C" w:rsidP="00C035E1">
            <w:pPr>
              <w:tabs>
                <w:tab w:val="left" w:pos="3119"/>
              </w:tabs>
              <w:spacing w:after="240"/>
              <w:jc w:val="center"/>
              <w:rPr>
                <w:rFonts w:ascii="Arial" w:hAnsi="Arial" w:cs="Arial"/>
                <w:sz w:val="22"/>
                <w:szCs w:val="22"/>
                <w:lang w:val="en-US"/>
                <w:rPrChange w:id="973" w:author="Author" w:date="2024-06-12T09:01:00Z">
                  <w:rPr>
                    <w:rFonts w:ascii="Arial" w:hAnsi="Arial" w:cs="Arial"/>
                    <w:lang w:val="en-US"/>
                  </w:rPr>
                </w:rPrChange>
              </w:rPr>
            </w:pPr>
            <w:r w:rsidRPr="00C60258">
              <w:rPr>
                <w:rFonts w:ascii="Arial" w:hAnsi="Arial" w:cs="Arial"/>
                <w:sz w:val="22"/>
                <w:szCs w:val="22"/>
                <w:lang w:val="en-US"/>
                <w:rPrChange w:id="974" w:author="Author" w:date="2024-06-12T09:01:00Z">
                  <w:rPr>
                    <w:rFonts w:ascii="Arial" w:hAnsi="Arial" w:cs="Arial"/>
                    <w:lang w:val="en-US"/>
                  </w:rPr>
                </w:rPrChange>
              </w:rPr>
              <w:t>16,700,000kWh</w:t>
            </w:r>
          </w:p>
        </w:tc>
      </w:tr>
      <w:tr w:rsidR="0022187C" w:rsidRPr="00C60258"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60258" w:rsidRDefault="0022187C" w:rsidP="00C035E1">
            <w:pPr>
              <w:tabs>
                <w:tab w:val="left" w:pos="3119"/>
              </w:tabs>
              <w:spacing w:after="240"/>
              <w:jc w:val="center"/>
              <w:rPr>
                <w:rFonts w:ascii="Arial" w:hAnsi="Arial" w:cs="Arial"/>
                <w:sz w:val="22"/>
                <w:szCs w:val="22"/>
                <w:lang w:val="en-US"/>
                <w:rPrChange w:id="975" w:author="Author" w:date="2024-06-12T09:01:00Z">
                  <w:rPr>
                    <w:rFonts w:ascii="Arial" w:hAnsi="Arial" w:cs="Arial"/>
                    <w:lang w:val="en-US"/>
                  </w:rPr>
                </w:rPrChange>
              </w:rPr>
            </w:pPr>
            <w:r w:rsidRPr="00C60258">
              <w:rPr>
                <w:rFonts w:ascii="Arial" w:hAnsi="Arial" w:cs="Arial"/>
                <w:bCs/>
                <w:sz w:val="22"/>
                <w:szCs w:val="22"/>
                <w:lang w:val="en-US"/>
                <w:rPrChange w:id="976" w:author="Author" w:date="2024-06-12T09:01:00Z">
                  <w:rPr>
                    <w:rFonts w:ascii="Arial" w:hAnsi="Arial" w:cs="Arial"/>
                    <w:bCs/>
                    <w:lang w:val="en-US"/>
                  </w:rPr>
                </w:rPrChange>
              </w:rPr>
              <w:lastRenderedPageBreak/>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32E9D731" w:rsidR="0022187C" w:rsidRPr="00C60258" w:rsidRDefault="0022187C" w:rsidP="00C035E1">
            <w:pPr>
              <w:tabs>
                <w:tab w:val="left" w:pos="3119"/>
              </w:tabs>
              <w:spacing w:after="240"/>
              <w:jc w:val="center"/>
              <w:rPr>
                <w:rFonts w:ascii="Arial" w:hAnsi="Arial" w:cs="Arial"/>
                <w:sz w:val="22"/>
                <w:szCs w:val="22"/>
                <w:lang w:val="en-US"/>
                <w:rPrChange w:id="977" w:author="Author" w:date="2024-06-12T09:01:00Z">
                  <w:rPr>
                    <w:rFonts w:ascii="Arial" w:hAnsi="Arial" w:cs="Arial"/>
                    <w:lang w:val="en-US"/>
                  </w:rPr>
                </w:rPrChange>
              </w:rPr>
            </w:pPr>
            <w:r w:rsidRPr="00C60258">
              <w:rPr>
                <w:rFonts w:ascii="Arial" w:hAnsi="Arial" w:cs="Arial"/>
                <w:bCs/>
                <w:sz w:val="22"/>
                <w:szCs w:val="22"/>
                <w:lang w:val="en-US"/>
                <w:rPrChange w:id="978" w:author="Author" w:date="2024-06-12T09:01:00Z">
                  <w:rPr>
                    <w:rFonts w:ascii="Arial" w:hAnsi="Arial" w:cs="Arial"/>
                    <w:bCs/>
                    <w:lang w:val="en-US"/>
                  </w:rPr>
                </w:rPrChange>
              </w:rPr>
              <w:t>2</w:t>
            </w:r>
            <w:ins w:id="979" w:author="Author" w:date="2024-06-12T07:42:00Z">
              <w:r w:rsidR="00612D96" w:rsidRPr="00C60258">
                <w:rPr>
                  <w:rFonts w:ascii="Arial" w:hAnsi="Arial" w:cs="Arial"/>
                  <w:bCs/>
                  <w:sz w:val="22"/>
                  <w:szCs w:val="22"/>
                  <w:lang w:val="en-US"/>
                  <w:rPrChange w:id="980" w:author="Author" w:date="2024-06-12T09:01:00Z">
                    <w:rPr>
                      <w:rFonts w:ascii="Arial" w:hAnsi="Arial" w:cs="Arial"/>
                      <w:bCs/>
                      <w:lang w:val="en-US"/>
                    </w:rPr>
                  </w:rPrChange>
                </w:rPr>
                <w:t>30</w:t>
              </w:r>
            </w:ins>
            <w:del w:id="981" w:author="Author" w:date="2024-06-12T07:42:00Z">
              <w:r w:rsidRPr="00C60258" w:rsidDel="00612D96">
                <w:rPr>
                  <w:rFonts w:ascii="Arial" w:hAnsi="Arial" w:cs="Arial"/>
                  <w:bCs/>
                  <w:sz w:val="22"/>
                  <w:szCs w:val="22"/>
                  <w:lang w:val="en-US"/>
                  <w:rPrChange w:id="982" w:author="Author" w:date="2024-06-12T09:01:00Z">
                    <w:rPr>
                      <w:rFonts w:ascii="Arial" w:hAnsi="Arial" w:cs="Arial"/>
                      <w:bCs/>
                      <w:lang w:val="en-US"/>
                    </w:rPr>
                  </w:rPrChange>
                </w:rPr>
                <w:delText>5</w:delText>
              </w:r>
            </w:del>
            <w:r w:rsidRPr="00C60258">
              <w:rPr>
                <w:rFonts w:ascii="Arial" w:hAnsi="Arial" w:cs="Arial"/>
                <w:bCs/>
                <w:sz w:val="22"/>
                <w:szCs w:val="22"/>
                <w:lang w:val="en-US"/>
                <w:rPrChange w:id="983"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AA1EC87" w:rsidR="0022187C" w:rsidRPr="00C60258" w:rsidRDefault="00612D96" w:rsidP="00C035E1">
            <w:pPr>
              <w:tabs>
                <w:tab w:val="left" w:pos="3119"/>
              </w:tabs>
              <w:spacing w:after="240"/>
              <w:jc w:val="center"/>
              <w:rPr>
                <w:rFonts w:ascii="Arial" w:hAnsi="Arial" w:cs="Arial"/>
                <w:sz w:val="22"/>
                <w:szCs w:val="22"/>
                <w:lang w:val="en-US"/>
                <w:rPrChange w:id="984" w:author="Author" w:date="2024-06-12T09:01:00Z">
                  <w:rPr>
                    <w:rFonts w:ascii="Arial" w:hAnsi="Arial" w:cs="Arial"/>
                    <w:lang w:val="en-US"/>
                  </w:rPr>
                </w:rPrChange>
              </w:rPr>
            </w:pPr>
            <w:ins w:id="985" w:author="Author" w:date="2024-06-12T07:42:00Z">
              <w:r w:rsidRPr="00C60258">
                <w:rPr>
                  <w:rFonts w:ascii="Arial" w:hAnsi="Arial" w:cs="Arial"/>
                  <w:bCs/>
                  <w:sz w:val="22"/>
                  <w:szCs w:val="22"/>
                  <w:lang w:val="en-US"/>
                  <w:rPrChange w:id="986" w:author="Author" w:date="2024-06-12T09:01:00Z">
                    <w:rPr>
                      <w:rFonts w:ascii="Arial" w:hAnsi="Arial" w:cs="Arial"/>
                      <w:bCs/>
                      <w:lang w:val="en-US"/>
                    </w:rPr>
                  </w:rPrChange>
                </w:rPr>
                <w:t>235</w:t>
              </w:r>
            </w:ins>
            <w:del w:id="987" w:author="Author" w:date="2024-06-12T07:42:00Z">
              <w:r w:rsidR="0022187C" w:rsidRPr="00C60258" w:rsidDel="00612D96">
                <w:rPr>
                  <w:rFonts w:ascii="Arial" w:hAnsi="Arial" w:cs="Arial"/>
                  <w:bCs/>
                  <w:sz w:val="22"/>
                  <w:szCs w:val="22"/>
                  <w:lang w:val="en-US"/>
                  <w:rPrChange w:id="988" w:author="Author" w:date="2024-06-12T09:01:00Z">
                    <w:rPr>
                      <w:rFonts w:ascii="Arial" w:hAnsi="Arial" w:cs="Arial"/>
                      <w:bCs/>
                      <w:lang w:val="en-US"/>
                    </w:rPr>
                  </w:rPrChange>
                </w:rPr>
                <w:delText>40</w:delText>
              </w:r>
            </w:del>
            <w:r w:rsidR="0022187C" w:rsidRPr="00C60258">
              <w:rPr>
                <w:rFonts w:ascii="Arial" w:hAnsi="Arial" w:cs="Arial"/>
                <w:bCs/>
                <w:sz w:val="22"/>
                <w:szCs w:val="22"/>
                <w:lang w:val="en-US"/>
                <w:rPrChange w:id="989" w:author="Author" w:date="2024-06-12T09:01:00Z">
                  <w:rPr>
                    <w:rFonts w:ascii="Arial" w:hAnsi="Arial" w:cs="Arial"/>
                    <w:bCs/>
                    <w:lang w:val="en-US"/>
                  </w:rPr>
                </w:rPrChange>
              </w:rPr>
              <w:t xml:space="preserve"> Sites</w:t>
            </w:r>
          </w:p>
        </w:tc>
      </w:tr>
      <w:tr w:rsidR="0022187C" w:rsidRPr="00C60258"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60258" w:rsidRDefault="0022187C" w:rsidP="00C035E1">
            <w:pPr>
              <w:tabs>
                <w:tab w:val="left" w:pos="3119"/>
              </w:tabs>
              <w:spacing w:after="240"/>
              <w:jc w:val="center"/>
              <w:rPr>
                <w:rFonts w:ascii="Arial" w:hAnsi="Arial" w:cs="Arial"/>
                <w:sz w:val="22"/>
                <w:szCs w:val="22"/>
                <w:lang w:val="en-US"/>
                <w:rPrChange w:id="990" w:author="Author" w:date="2024-06-12T09:01:00Z">
                  <w:rPr>
                    <w:rFonts w:ascii="Arial" w:hAnsi="Arial" w:cs="Arial"/>
                    <w:lang w:val="en-US"/>
                  </w:rPr>
                </w:rPrChange>
              </w:rPr>
            </w:pPr>
            <w:r w:rsidRPr="00C60258">
              <w:rPr>
                <w:rFonts w:ascii="Arial" w:hAnsi="Arial" w:cs="Arial"/>
                <w:bCs/>
                <w:sz w:val="22"/>
                <w:szCs w:val="22"/>
                <w:lang w:val="en-US"/>
                <w:rPrChange w:id="991" w:author="Author" w:date="2024-06-12T09:01:00Z">
                  <w:rPr>
                    <w:rFonts w:ascii="Arial" w:hAnsi="Arial" w:cs="Arial"/>
                    <w:bCs/>
                    <w:lang w:val="en-US"/>
                  </w:rPr>
                </w:rPrChange>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24B1E82F" w:rsidR="0022187C" w:rsidRPr="00C60258" w:rsidRDefault="009B098D" w:rsidP="00C035E1">
            <w:pPr>
              <w:tabs>
                <w:tab w:val="left" w:pos="3119"/>
              </w:tabs>
              <w:spacing w:after="240"/>
              <w:jc w:val="center"/>
              <w:rPr>
                <w:rFonts w:ascii="Arial" w:hAnsi="Arial" w:cs="Arial"/>
                <w:sz w:val="22"/>
                <w:szCs w:val="22"/>
                <w:lang w:val="en-US"/>
                <w:rPrChange w:id="992" w:author="Author" w:date="2024-06-12T09:01:00Z">
                  <w:rPr>
                    <w:rFonts w:ascii="Arial" w:hAnsi="Arial" w:cs="Arial"/>
                    <w:lang w:val="en-US"/>
                  </w:rPr>
                </w:rPrChange>
              </w:rPr>
            </w:pPr>
            <w:ins w:id="993" w:author="Author" w:date="2024-06-12T07:43:00Z">
              <w:r w:rsidRPr="00C60258">
                <w:rPr>
                  <w:rFonts w:ascii="Arial" w:hAnsi="Arial" w:cs="Arial"/>
                  <w:bCs/>
                  <w:sz w:val="22"/>
                  <w:szCs w:val="22"/>
                  <w:lang w:val="en-US"/>
                  <w:rPrChange w:id="994" w:author="Author" w:date="2024-06-12T09:01:00Z">
                    <w:rPr>
                      <w:rFonts w:ascii="Arial" w:hAnsi="Arial" w:cs="Arial"/>
                      <w:bCs/>
                      <w:lang w:val="en-US"/>
                    </w:rPr>
                  </w:rPrChange>
                </w:rPr>
                <w:t>200</w:t>
              </w:r>
            </w:ins>
            <w:del w:id="995" w:author="Author" w:date="2024-06-12T07:43:00Z">
              <w:r w:rsidR="0022187C" w:rsidRPr="00C60258" w:rsidDel="009B098D">
                <w:rPr>
                  <w:rFonts w:ascii="Arial" w:hAnsi="Arial" w:cs="Arial"/>
                  <w:bCs/>
                  <w:sz w:val="22"/>
                  <w:szCs w:val="22"/>
                  <w:lang w:val="en-US"/>
                  <w:rPrChange w:id="996" w:author="Author" w:date="2024-06-12T09:01:00Z">
                    <w:rPr>
                      <w:rFonts w:ascii="Arial" w:hAnsi="Arial" w:cs="Arial"/>
                      <w:bCs/>
                      <w:lang w:val="en-US"/>
                    </w:rPr>
                  </w:rPrChange>
                </w:rPr>
                <w:delText>15</w:delText>
              </w:r>
            </w:del>
            <w:r w:rsidR="0022187C" w:rsidRPr="00C60258">
              <w:rPr>
                <w:rFonts w:ascii="Arial" w:hAnsi="Arial" w:cs="Arial"/>
                <w:bCs/>
                <w:sz w:val="22"/>
                <w:szCs w:val="22"/>
                <w:lang w:val="en-US"/>
                <w:rPrChange w:id="997"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2305F749" w:rsidR="0022187C" w:rsidRPr="00C60258" w:rsidRDefault="009B098D" w:rsidP="00C035E1">
            <w:pPr>
              <w:tabs>
                <w:tab w:val="left" w:pos="3119"/>
              </w:tabs>
              <w:spacing w:after="240"/>
              <w:jc w:val="center"/>
              <w:rPr>
                <w:rFonts w:ascii="Arial" w:hAnsi="Arial" w:cs="Arial"/>
                <w:sz w:val="22"/>
                <w:szCs w:val="22"/>
                <w:lang w:val="en-US"/>
                <w:rPrChange w:id="998" w:author="Author" w:date="2024-06-12T09:01:00Z">
                  <w:rPr>
                    <w:rFonts w:ascii="Arial" w:hAnsi="Arial" w:cs="Arial"/>
                    <w:lang w:val="en-US"/>
                  </w:rPr>
                </w:rPrChange>
              </w:rPr>
            </w:pPr>
            <w:ins w:id="999" w:author="Author" w:date="2024-06-12T07:43:00Z">
              <w:r w:rsidRPr="00C60258">
                <w:rPr>
                  <w:rFonts w:ascii="Arial" w:hAnsi="Arial" w:cs="Arial"/>
                  <w:bCs/>
                  <w:sz w:val="22"/>
                  <w:szCs w:val="22"/>
                  <w:lang w:val="en-US"/>
                  <w:rPrChange w:id="1000" w:author="Author" w:date="2024-06-12T09:01:00Z">
                    <w:rPr>
                      <w:rFonts w:ascii="Arial" w:hAnsi="Arial" w:cs="Arial"/>
                      <w:bCs/>
                      <w:lang w:val="en-US"/>
                    </w:rPr>
                  </w:rPrChange>
                </w:rPr>
                <w:t>195</w:t>
              </w:r>
            </w:ins>
            <w:del w:id="1001" w:author="Author" w:date="2024-06-12T07:43:00Z">
              <w:r w:rsidR="0022187C" w:rsidRPr="00C60258" w:rsidDel="009B098D">
                <w:rPr>
                  <w:rFonts w:ascii="Arial" w:hAnsi="Arial" w:cs="Arial"/>
                  <w:bCs/>
                  <w:sz w:val="22"/>
                  <w:szCs w:val="22"/>
                  <w:lang w:val="en-US"/>
                  <w:rPrChange w:id="1002"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03" w:author="Author" w:date="2024-06-12T09:01:00Z">
                  <w:rPr>
                    <w:rFonts w:ascii="Arial" w:hAnsi="Arial" w:cs="Arial"/>
                    <w:bCs/>
                    <w:lang w:val="en-US"/>
                  </w:rPr>
                </w:rPrChange>
              </w:rPr>
              <w:t xml:space="preserve"> Sites</w:t>
            </w:r>
          </w:p>
        </w:tc>
      </w:tr>
      <w:tr w:rsidR="0022187C" w:rsidRPr="00C60258"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60258" w:rsidRDefault="0022187C" w:rsidP="00C035E1">
            <w:pPr>
              <w:tabs>
                <w:tab w:val="left" w:pos="3119"/>
              </w:tabs>
              <w:spacing w:after="240"/>
              <w:jc w:val="center"/>
              <w:rPr>
                <w:rFonts w:ascii="Arial" w:hAnsi="Arial" w:cs="Arial"/>
                <w:sz w:val="22"/>
                <w:szCs w:val="22"/>
                <w:lang w:val="en-US"/>
                <w:rPrChange w:id="1004" w:author="Author" w:date="2024-06-12T09:01:00Z">
                  <w:rPr>
                    <w:rFonts w:ascii="Arial" w:hAnsi="Arial" w:cs="Arial"/>
                    <w:lang w:val="en-US"/>
                  </w:rPr>
                </w:rPrChange>
              </w:rPr>
            </w:pPr>
            <w:r w:rsidRPr="00C60258">
              <w:rPr>
                <w:rFonts w:ascii="Arial" w:hAnsi="Arial" w:cs="Arial"/>
                <w:bCs/>
                <w:sz w:val="22"/>
                <w:szCs w:val="22"/>
                <w:lang w:val="en-US"/>
                <w:rPrChange w:id="1005" w:author="Author" w:date="2024-06-12T09:01:00Z">
                  <w:rPr>
                    <w:rFonts w:ascii="Arial" w:hAnsi="Arial" w:cs="Arial"/>
                    <w:bCs/>
                    <w:lang w:val="en-US"/>
                  </w:rPr>
                </w:rPrChange>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127927EA" w:rsidR="0022187C" w:rsidRPr="00C60258" w:rsidRDefault="009B098D" w:rsidP="00C035E1">
            <w:pPr>
              <w:tabs>
                <w:tab w:val="left" w:pos="3119"/>
              </w:tabs>
              <w:spacing w:after="240"/>
              <w:jc w:val="center"/>
              <w:rPr>
                <w:rFonts w:ascii="Arial" w:hAnsi="Arial" w:cs="Arial"/>
                <w:sz w:val="22"/>
                <w:szCs w:val="22"/>
                <w:lang w:val="en-US"/>
                <w:rPrChange w:id="1006" w:author="Author" w:date="2024-06-12T09:01:00Z">
                  <w:rPr>
                    <w:rFonts w:ascii="Arial" w:hAnsi="Arial" w:cs="Arial"/>
                    <w:lang w:val="en-US"/>
                  </w:rPr>
                </w:rPrChange>
              </w:rPr>
            </w:pPr>
            <w:ins w:id="1007" w:author="Author" w:date="2024-06-12T07:43:00Z">
              <w:r w:rsidRPr="00C60258">
                <w:rPr>
                  <w:rFonts w:ascii="Arial" w:hAnsi="Arial" w:cs="Arial"/>
                  <w:bCs/>
                  <w:sz w:val="22"/>
                  <w:szCs w:val="22"/>
                  <w:lang w:val="en-US"/>
                  <w:rPrChange w:id="1008" w:author="Author" w:date="2024-06-12T09:01:00Z">
                    <w:rPr>
                      <w:rFonts w:ascii="Arial" w:hAnsi="Arial" w:cs="Arial"/>
                      <w:bCs/>
                      <w:lang w:val="en-US"/>
                    </w:rPr>
                  </w:rPrChange>
                </w:rPr>
                <w:t>5,000</w:t>
              </w:r>
            </w:ins>
            <w:del w:id="1009" w:author="Author" w:date="2024-06-12T07:43:00Z">
              <w:r w:rsidR="0022187C" w:rsidRPr="00C60258" w:rsidDel="009B098D">
                <w:rPr>
                  <w:rFonts w:ascii="Arial" w:hAnsi="Arial" w:cs="Arial"/>
                  <w:bCs/>
                  <w:sz w:val="22"/>
                  <w:szCs w:val="22"/>
                  <w:lang w:val="en-US"/>
                  <w:rPrChange w:id="1010"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11" w:author="Author" w:date="2024-06-12T09:01:00Z">
                  <w:rPr>
                    <w:rFonts w:ascii="Arial" w:hAnsi="Arial" w:cs="Arial"/>
                    <w:bCs/>
                    <w:lang w:val="en-US"/>
                  </w:rPr>
                </w:rPrChange>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508F2E5B" w:rsidR="0022187C" w:rsidRPr="00C60258" w:rsidRDefault="00C1201B" w:rsidP="00C035E1">
            <w:pPr>
              <w:tabs>
                <w:tab w:val="left" w:pos="3119"/>
              </w:tabs>
              <w:spacing w:after="240"/>
              <w:jc w:val="center"/>
              <w:rPr>
                <w:rFonts w:ascii="Arial" w:hAnsi="Arial" w:cs="Arial"/>
                <w:sz w:val="22"/>
                <w:szCs w:val="22"/>
                <w:lang w:val="en-US"/>
                <w:rPrChange w:id="1012" w:author="Author" w:date="2024-06-12T09:01:00Z">
                  <w:rPr>
                    <w:rFonts w:ascii="Arial" w:hAnsi="Arial" w:cs="Arial"/>
                    <w:lang w:val="en-US"/>
                  </w:rPr>
                </w:rPrChange>
              </w:rPr>
            </w:pPr>
            <w:ins w:id="1013" w:author="Author" w:date="2024-06-12T07:43:00Z">
              <w:r w:rsidRPr="00C60258">
                <w:rPr>
                  <w:rFonts w:ascii="Arial" w:hAnsi="Arial" w:cs="Arial"/>
                  <w:bCs/>
                  <w:sz w:val="22"/>
                  <w:szCs w:val="22"/>
                  <w:lang w:val="en-US"/>
                  <w:rPrChange w:id="1014" w:author="Author" w:date="2024-06-12T09:01:00Z">
                    <w:rPr>
                      <w:rFonts w:ascii="Arial" w:hAnsi="Arial" w:cs="Arial"/>
                      <w:bCs/>
                      <w:lang w:val="en-US"/>
                    </w:rPr>
                  </w:rPrChange>
                </w:rPr>
                <w:t>5,100</w:t>
              </w:r>
            </w:ins>
            <w:del w:id="1015" w:author="Author" w:date="2024-06-12T07:43:00Z">
              <w:r w:rsidR="0022187C" w:rsidRPr="00C60258" w:rsidDel="00C1201B">
                <w:rPr>
                  <w:rFonts w:ascii="Arial" w:hAnsi="Arial" w:cs="Arial"/>
                  <w:bCs/>
                  <w:sz w:val="22"/>
                  <w:szCs w:val="22"/>
                  <w:lang w:val="en-US"/>
                  <w:rPrChange w:id="1016" w:author="Author" w:date="2024-06-12T09:01:00Z">
                    <w:rPr>
                      <w:rFonts w:ascii="Arial" w:hAnsi="Arial" w:cs="Arial"/>
                      <w:bCs/>
                      <w:lang w:val="en-US"/>
                    </w:rPr>
                  </w:rPrChange>
                </w:rPr>
                <w:delText>8</w:delText>
              </w:r>
            </w:del>
            <w:r w:rsidR="0022187C" w:rsidRPr="00C60258">
              <w:rPr>
                <w:rFonts w:ascii="Arial" w:hAnsi="Arial" w:cs="Arial"/>
                <w:bCs/>
                <w:sz w:val="22"/>
                <w:szCs w:val="22"/>
                <w:lang w:val="en-US"/>
                <w:rPrChange w:id="1017" w:author="Author" w:date="2024-06-12T09:01:00Z">
                  <w:rPr>
                    <w:rFonts w:ascii="Arial" w:hAnsi="Arial" w:cs="Arial"/>
                    <w:bCs/>
                    <w:lang w:val="en-US"/>
                  </w:rPr>
                </w:rPrChange>
              </w:rPr>
              <w:t>kWh/day</w:t>
            </w:r>
          </w:p>
        </w:tc>
      </w:tr>
    </w:tbl>
    <w:p w14:paraId="61E0A812" w14:textId="77777777" w:rsidR="0022187C" w:rsidRPr="006E461F" w:rsidRDefault="0022187C" w:rsidP="0022187C">
      <w:pPr>
        <w:tabs>
          <w:tab w:val="left" w:pos="3119"/>
        </w:tabs>
        <w:spacing w:after="240"/>
        <w:rPr>
          <w:rFonts w:ascii="Arial" w:hAnsi="Arial" w:cs="Arial"/>
          <w:sz w:val="22"/>
          <w:szCs w:val="22"/>
        </w:rPr>
      </w:pPr>
    </w:p>
    <w:p w14:paraId="029C992D" w14:textId="77777777" w:rsidR="0022187C" w:rsidRPr="00C60258" w:rsidRDefault="0022187C" w:rsidP="0022187C">
      <w:pPr>
        <w:tabs>
          <w:tab w:val="left" w:pos="3119"/>
        </w:tabs>
        <w:spacing w:after="240"/>
        <w:rPr>
          <w:rFonts w:ascii="Arial" w:hAnsi="Arial" w:cs="Arial"/>
          <w:sz w:val="22"/>
          <w:szCs w:val="22"/>
          <w:rPrChange w:id="1018" w:author="Author" w:date="2024-06-12T09:01:00Z">
            <w:rPr>
              <w:rFonts w:ascii="Arial" w:hAnsi="Arial" w:cs="Arial"/>
            </w:rPr>
          </w:rPrChange>
        </w:rPr>
      </w:pPr>
      <w:r w:rsidRPr="00C60258">
        <w:rPr>
          <w:rFonts w:ascii="Arial" w:hAnsi="Arial" w:cs="Arial"/>
          <w:sz w:val="22"/>
          <w:szCs w:val="22"/>
          <w:rPrChange w:id="1019" w:author="Author" w:date="2024-06-12T09:01:00Z">
            <w:rPr>
              <w:rFonts w:ascii="Arial" w:hAnsi="Arial" w:cs="Arial"/>
            </w:rPr>
          </w:rPrChange>
        </w:rPr>
        <w:t>This would mean the Final Reconciliation calculations would be.</w:t>
      </w:r>
    </w:p>
    <w:p w14:paraId="4CAD16A2" w14:textId="77777777" w:rsidR="0022187C" w:rsidRPr="00C60258" w:rsidRDefault="0022187C" w:rsidP="0022187C">
      <w:pPr>
        <w:tabs>
          <w:tab w:val="left" w:pos="3119"/>
        </w:tabs>
        <w:rPr>
          <w:rFonts w:ascii="Arial" w:hAnsi="Arial" w:cs="Arial"/>
          <w:sz w:val="22"/>
          <w:szCs w:val="22"/>
          <w:rPrChange w:id="1020" w:author="Author" w:date="2024-06-12T09:01:00Z">
            <w:rPr>
              <w:rFonts w:ascii="Arial" w:hAnsi="Arial" w:cs="Arial"/>
            </w:rPr>
          </w:rPrChange>
        </w:rPr>
      </w:pPr>
      <w:r w:rsidRPr="00C60258">
        <w:rPr>
          <w:rFonts w:ascii="Arial" w:hAnsi="Arial" w:cs="Arial"/>
          <w:sz w:val="22"/>
          <w:szCs w:val="22"/>
          <w:rPrChange w:id="1021" w:author="Author" w:date="2024-06-12T09:01:00Z">
            <w:rPr>
              <w:rFonts w:ascii="Arial" w:hAnsi="Arial" w:cs="Arial"/>
            </w:rPr>
          </w:rPrChange>
        </w:rPr>
        <w:t>Final HH Gross Demand</w:t>
      </w:r>
      <w:r w:rsidRPr="00C60258">
        <w:rPr>
          <w:rFonts w:ascii="Arial" w:hAnsi="Arial" w:cs="Arial"/>
          <w:sz w:val="22"/>
          <w:szCs w:val="22"/>
          <w:rPrChange w:id="1022" w:author="Author" w:date="2024-06-12T09:01:00Z">
            <w:rPr>
              <w:rFonts w:ascii="Arial" w:hAnsi="Arial" w:cs="Arial"/>
            </w:rPr>
          </w:rPrChange>
        </w:rPr>
        <w:tab/>
        <w:t xml:space="preserve">= (9,500kW - 9,000kW) x £10.00/kW </w:t>
      </w:r>
    </w:p>
    <w:p w14:paraId="274A230A" w14:textId="77777777" w:rsidR="0022187C" w:rsidRPr="00C60258" w:rsidRDefault="0022187C" w:rsidP="0022187C">
      <w:pPr>
        <w:tabs>
          <w:tab w:val="left" w:pos="3119"/>
        </w:tabs>
        <w:rPr>
          <w:rFonts w:ascii="Arial" w:hAnsi="Arial" w:cs="Arial"/>
          <w:sz w:val="22"/>
          <w:szCs w:val="22"/>
          <w:rPrChange w:id="1023" w:author="Author" w:date="2024-06-12T09:01:00Z">
            <w:rPr>
              <w:rFonts w:ascii="Arial" w:hAnsi="Arial" w:cs="Arial"/>
            </w:rPr>
          </w:rPrChange>
        </w:rPr>
      </w:pPr>
      <w:r w:rsidRPr="00C60258">
        <w:rPr>
          <w:rFonts w:ascii="Arial" w:hAnsi="Arial" w:cs="Arial"/>
          <w:sz w:val="22"/>
          <w:szCs w:val="22"/>
          <w:rPrChange w:id="1024" w:author="Author" w:date="2024-06-12T09:01:00Z">
            <w:rPr>
              <w:rFonts w:ascii="Arial" w:hAnsi="Arial" w:cs="Arial"/>
            </w:rPr>
          </w:rPrChange>
        </w:rPr>
        <w:t>Reconciliation Charge</w:t>
      </w:r>
      <w:r w:rsidRPr="00C60258">
        <w:rPr>
          <w:rFonts w:ascii="Arial" w:hAnsi="Arial" w:cs="Arial"/>
          <w:sz w:val="22"/>
          <w:szCs w:val="22"/>
          <w:rPrChange w:id="1025" w:author="Author" w:date="2024-06-12T09:01:00Z">
            <w:rPr>
              <w:rFonts w:ascii="Arial" w:hAnsi="Arial" w:cs="Arial"/>
            </w:rPr>
          </w:rPrChange>
        </w:rPr>
        <w:tab/>
        <w:t>= £5,000</w:t>
      </w:r>
    </w:p>
    <w:p w14:paraId="622F0D79" w14:textId="77777777" w:rsidR="0022187C" w:rsidRPr="00C60258" w:rsidRDefault="0022187C" w:rsidP="0022187C">
      <w:pPr>
        <w:tabs>
          <w:tab w:val="left" w:pos="3119"/>
        </w:tabs>
        <w:rPr>
          <w:rFonts w:ascii="Arial" w:hAnsi="Arial" w:cs="Arial"/>
          <w:sz w:val="22"/>
          <w:szCs w:val="22"/>
          <w:rPrChange w:id="1026" w:author="Author" w:date="2024-06-12T09:01:00Z">
            <w:rPr>
              <w:rFonts w:ascii="Arial" w:hAnsi="Arial" w:cs="Arial"/>
            </w:rPr>
          </w:rPrChange>
        </w:rPr>
      </w:pPr>
    </w:p>
    <w:p w14:paraId="4224C8CD" w14:textId="77777777" w:rsidR="0022187C" w:rsidRPr="00C60258" w:rsidRDefault="0022187C" w:rsidP="0022187C">
      <w:pPr>
        <w:tabs>
          <w:tab w:val="left" w:pos="3119"/>
        </w:tabs>
        <w:rPr>
          <w:rFonts w:ascii="Arial" w:hAnsi="Arial" w:cs="Arial"/>
          <w:sz w:val="22"/>
          <w:szCs w:val="22"/>
          <w:rPrChange w:id="1027" w:author="Author" w:date="2024-06-12T09:01:00Z">
            <w:rPr>
              <w:rFonts w:ascii="Arial" w:hAnsi="Arial" w:cs="Arial"/>
            </w:rPr>
          </w:rPrChange>
        </w:rPr>
      </w:pPr>
      <w:r w:rsidRPr="00C60258">
        <w:rPr>
          <w:rFonts w:ascii="Arial" w:hAnsi="Arial" w:cs="Arial"/>
          <w:sz w:val="22"/>
          <w:szCs w:val="22"/>
          <w:rPrChange w:id="1028" w:author="Author" w:date="2024-06-12T09:01:00Z">
            <w:rPr>
              <w:rFonts w:ascii="Arial" w:hAnsi="Arial" w:cs="Arial"/>
            </w:rPr>
          </w:rPrChange>
        </w:rPr>
        <w:t>Final HH Embedded Export</w:t>
      </w:r>
      <w:r w:rsidRPr="00C60258">
        <w:rPr>
          <w:rFonts w:ascii="Arial" w:hAnsi="Arial" w:cs="Arial"/>
          <w:sz w:val="22"/>
          <w:szCs w:val="22"/>
          <w:rPrChange w:id="1029" w:author="Author" w:date="2024-06-12T09:01:00Z">
            <w:rPr>
              <w:rFonts w:ascii="Arial" w:hAnsi="Arial" w:cs="Arial"/>
            </w:rPr>
          </w:rPrChange>
        </w:rPr>
        <w:tab/>
      </w:r>
      <w:r w:rsidRPr="00C60258">
        <w:rPr>
          <w:rFonts w:ascii="Arial" w:hAnsi="Arial" w:cs="Arial"/>
          <w:sz w:val="22"/>
          <w:szCs w:val="22"/>
          <w:rPrChange w:id="1030" w:author="Author" w:date="2024-06-12T09:01:00Z">
            <w:rPr>
              <w:rFonts w:ascii="Arial" w:hAnsi="Arial" w:cs="Arial"/>
            </w:rPr>
          </w:rPrChange>
        </w:rPr>
        <w:tab/>
        <w:t>= (-550kW - -500kW) x £5.00/kW</w:t>
      </w:r>
    </w:p>
    <w:p w14:paraId="18384541" w14:textId="77777777" w:rsidR="0022187C" w:rsidRPr="00C60258" w:rsidRDefault="0022187C" w:rsidP="0022187C">
      <w:pPr>
        <w:tabs>
          <w:tab w:val="left" w:pos="3119"/>
        </w:tabs>
        <w:rPr>
          <w:rFonts w:ascii="Arial" w:hAnsi="Arial" w:cs="Arial"/>
          <w:sz w:val="22"/>
          <w:szCs w:val="22"/>
          <w:rPrChange w:id="1031" w:author="Author" w:date="2024-06-12T09:01:00Z">
            <w:rPr>
              <w:rFonts w:ascii="Arial" w:hAnsi="Arial" w:cs="Arial"/>
            </w:rPr>
          </w:rPrChange>
        </w:rPr>
      </w:pPr>
      <w:r w:rsidRPr="00C60258">
        <w:rPr>
          <w:rFonts w:ascii="Arial" w:hAnsi="Arial" w:cs="Arial"/>
          <w:sz w:val="22"/>
          <w:szCs w:val="22"/>
          <w:rPrChange w:id="1032" w:author="Author" w:date="2024-06-12T09:01:00Z">
            <w:rPr>
              <w:rFonts w:ascii="Arial" w:hAnsi="Arial" w:cs="Arial"/>
            </w:rPr>
          </w:rPrChange>
        </w:rPr>
        <w:t>Reconciliation Charge</w:t>
      </w:r>
      <w:r w:rsidRPr="00C60258">
        <w:rPr>
          <w:rFonts w:ascii="Arial" w:hAnsi="Arial" w:cs="Arial"/>
          <w:sz w:val="22"/>
          <w:szCs w:val="22"/>
          <w:rPrChange w:id="1033" w:author="Author" w:date="2024-06-12T09:01:00Z">
            <w:rPr>
              <w:rFonts w:ascii="Arial" w:hAnsi="Arial" w:cs="Arial"/>
            </w:rPr>
          </w:rPrChange>
        </w:rPr>
        <w:tab/>
      </w:r>
      <w:r w:rsidRPr="00C60258">
        <w:rPr>
          <w:rFonts w:ascii="Arial" w:hAnsi="Arial" w:cs="Arial"/>
          <w:sz w:val="22"/>
          <w:szCs w:val="22"/>
          <w:rPrChange w:id="1034" w:author="Author" w:date="2024-06-12T09:01:00Z">
            <w:rPr>
              <w:rFonts w:ascii="Arial" w:hAnsi="Arial" w:cs="Arial"/>
            </w:rPr>
          </w:rPrChange>
        </w:rPr>
        <w:tab/>
        <w:t>= -£250</w:t>
      </w:r>
    </w:p>
    <w:p w14:paraId="41C58DDA" w14:textId="77777777" w:rsidR="0022187C" w:rsidRPr="00C60258" w:rsidRDefault="0022187C" w:rsidP="0022187C">
      <w:pPr>
        <w:tabs>
          <w:tab w:val="left" w:pos="3119"/>
        </w:tabs>
        <w:spacing w:after="240"/>
        <w:rPr>
          <w:rFonts w:ascii="Arial" w:hAnsi="Arial" w:cs="Arial"/>
          <w:sz w:val="22"/>
          <w:szCs w:val="22"/>
          <w:rPrChange w:id="1035" w:author="Author" w:date="2024-06-12T09:01:00Z">
            <w:rPr>
              <w:rFonts w:ascii="Arial" w:hAnsi="Arial" w:cs="Arial"/>
            </w:rPr>
          </w:rPrChange>
        </w:rPr>
      </w:pPr>
    </w:p>
    <w:p w14:paraId="52DFC9B9" w14:textId="77777777" w:rsidR="0022187C" w:rsidRPr="00C60258" w:rsidRDefault="0022187C" w:rsidP="0022187C">
      <w:pPr>
        <w:tabs>
          <w:tab w:val="left" w:pos="3119"/>
        </w:tabs>
        <w:rPr>
          <w:rFonts w:ascii="Arial" w:hAnsi="Arial" w:cs="Arial"/>
          <w:sz w:val="22"/>
          <w:szCs w:val="22"/>
          <w:rPrChange w:id="1036" w:author="Author" w:date="2024-06-12T09:01:00Z">
            <w:rPr>
              <w:rFonts w:ascii="Arial" w:hAnsi="Arial" w:cs="Arial"/>
            </w:rPr>
          </w:rPrChange>
        </w:rPr>
      </w:pPr>
      <w:r w:rsidRPr="00C60258">
        <w:rPr>
          <w:rFonts w:ascii="Arial" w:hAnsi="Arial" w:cs="Arial"/>
          <w:sz w:val="22"/>
          <w:szCs w:val="22"/>
          <w:rPrChange w:id="1037" w:author="Author" w:date="2024-06-12T09:01:00Z">
            <w:rPr>
              <w:rFonts w:ascii="Arial" w:hAnsi="Arial" w:cs="Arial"/>
            </w:rPr>
          </w:rPrChange>
        </w:rPr>
        <w:t xml:space="preserve">Final NHH Reconciliation Charge </w:t>
      </w:r>
      <w:r w:rsidRPr="00C60258">
        <w:rPr>
          <w:rFonts w:ascii="Arial" w:hAnsi="Arial" w:cs="Arial"/>
          <w:sz w:val="22"/>
          <w:szCs w:val="22"/>
          <w:rPrChange w:id="1038" w:author="Author" w:date="2024-06-12T09:01:00Z">
            <w:rPr>
              <w:rFonts w:ascii="Arial" w:hAnsi="Arial" w:cs="Arial"/>
            </w:rPr>
          </w:rPrChange>
        </w:rPr>
        <w:tab/>
        <w:t xml:space="preserve">= </w:t>
      </w:r>
      <w:r w:rsidRPr="00C60258">
        <w:rPr>
          <w:rFonts w:ascii="Arial" w:hAnsi="Arial" w:cs="Arial"/>
          <w:sz w:val="22"/>
          <w:szCs w:val="22"/>
          <w:u w:val="single"/>
          <w:rPrChange w:id="1039" w:author="Author" w:date="2024-06-12T09:01:00Z">
            <w:rPr>
              <w:rFonts w:ascii="Arial" w:hAnsi="Arial" w:cs="Arial"/>
              <w:u w:val="single"/>
            </w:rPr>
          </w:rPrChange>
        </w:rPr>
        <w:t>(16,700,000kWh – 17,000,000kWh) x 1.20p/kWh</w:t>
      </w:r>
    </w:p>
    <w:p w14:paraId="6E4A9CC4" w14:textId="77777777" w:rsidR="0022187C" w:rsidRPr="00C60258" w:rsidRDefault="0022187C" w:rsidP="0022187C">
      <w:pPr>
        <w:tabs>
          <w:tab w:val="left" w:pos="3119"/>
        </w:tabs>
        <w:rPr>
          <w:rFonts w:ascii="Arial" w:hAnsi="Arial" w:cs="Arial"/>
          <w:sz w:val="22"/>
          <w:szCs w:val="22"/>
          <w:rPrChange w:id="1040" w:author="Author" w:date="2024-06-12T09:01:00Z">
            <w:rPr>
              <w:rFonts w:ascii="Arial" w:hAnsi="Arial" w:cs="Arial"/>
            </w:rPr>
          </w:rPrChange>
        </w:rPr>
      </w:pPr>
      <w:r w:rsidRPr="00C60258">
        <w:rPr>
          <w:rFonts w:ascii="Arial" w:hAnsi="Arial" w:cs="Arial"/>
          <w:sz w:val="22"/>
          <w:szCs w:val="22"/>
          <w:rPrChange w:id="1041" w:author="Author" w:date="2024-06-12T09:01:00Z">
            <w:rPr>
              <w:rFonts w:ascii="Arial" w:hAnsi="Arial" w:cs="Arial"/>
            </w:rPr>
          </w:rPrChange>
        </w:rPr>
        <w:tab/>
      </w:r>
      <w:r w:rsidRPr="00C60258">
        <w:rPr>
          <w:rFonts w:ascii="Arial" w:hAnsi="Arial" w:cs="Arial"/>
          <w:sz w:val="22"/>
          <w:szCs w:val="22"/>
          <w:rPrChange w:id="1042" w:author="Author" w:date="2024-06-12T09:01:00Z">
            <w:rPr>
              <w:rFonts w:ascii="Arial" w:hAnsi="Arial" w:cs="Arial"/>
            </w:rPr>
          </w:rPrChange>
        </w:rPr>
        <w:tab/>
      </w:r>
      <w:r w:rsidRPr="00C60258">
        <w:rPr>
          <w:rFonts w:ascii="Arial" w:hAnsi="Arial" w:cs="Arial"/>
          <w:sz w:val="22"/>
          <w:szCs w:val="22"/>
          <w:rPrChange w:id="1043" w:author="Author" w:date="2024-06-12T09:01:00Z">
            <w:rPr>
              <w:rFonts w:ascii="Arial" w:hAnsi="Arial" w:cs="Arial"/>
            </w:rPr>
          </w:rPrChange>
        </w:rPr>
        <w:tab/>
      </w:r>
      <w:r w:rsidRPr="00C60258">
        <w:rPr>
          <w:rFonts w:ascii="Arial" w:hAnsi="Arial" w:cs="Arial"/>
          <w:sz w:val="22"/>
          <w:szCs w:val="22"/>
          <w:rPrChange w:id="1044" w:author="Author" w:date="2024-06-12T09:01:00Z">
            <w:rPr>
              <w:rFonts w:ascii="Arial" w:hAnsi="Arial" w:cs="Arial"/>
            </w:rPr>
          </w:rPrChange>
        </w:rPr>
        <w:tab/>
        <w:t>100</w:t>
      </w:r>
    </w:p>
    <w:p w14:paraId="3F6CEDE2" w14:textId="77777777" w:rsidR="0022187C" w:rsidRPr="00C60258" w:rsidRDefault="0022187C" w:rsidP="0022187C">
      <w:pPr>
        <w:tabs>
          <w:tab w:val="left" w:pos="3119"/>
        </w:tabs>
        <w:rPr>
          <w:rFonts w:ascii="Arial" w:hAnsi="Arial" w:cs="Arial"/>
          <w:sz w:val="22"/>
          <w:szCs w:val="22"/>
          <w:rPrChange w:id="1045" w:author="Author" w:date="2024-06-12T09:01:00Z">
            <w:rPr>
              <w:rFonts w:ascii="Arial" w:hAnsi="Arial" w:cs="Arial"/>
            </w:rPr>
          </w:rPrChange>
        </w:rPr>
      </w:pPr>
      <w:r w:rsidRPr="00C60258">
        <w:rPr>
          <w:rFonts w:ascii="Arial" w:hAnsi="Arial" w:cs="Arial"/>
          <w:sz w:val="22"/>
          <w:szCs w:val="22"/>
          <w:rPrChange w:id="1046" w:author="Author" w:date="2024-06-12T09:01:00Z">
            <w:rPr>
              <w:rFonts w:ascii="Arial" w:hAnsi="Arial" w:cs="Arial"/>
            </w:rPr>
          </w:rPrChange>
        </w:rPr>
        <w:t xml:space="preserve"> </w:t>
      </w:r>
      <w:r w:rsidRPr="00C60258">
        <w:rPr>
          <w:rFonts w:ascii="Arial" w:hAnsi="Arial" w:cs="Arial"/>
          <w:sz w:val="22"/>
          <w:szCs w:val="22"/>
          <w:rPrChange w:id="1047" w:author="Author" w:date="2024-06-12T09:01:00Z">
            <w:rPr>
              <w:rFonts w:ascii="Arial" w:hAnsi="Arial" w:cs="Arial"/>
            </w:rPr>
          </w:rPrChange>
        </w:rPr>
        <w:tab/>
        <w:t xml:space="preserve">        = -£3,600</w:t>
      </w:r>
    </w:p>
    <w:p w14:paraId="50EED97B" w14:textId="77777777" w:rsidR="0022187C" w:rsidRPr="00C60258" w:rsidRDefault="0022187C" w:rsidP="0022187C">
      <w:pPr>
        <w:rPr>
          <w:rFonts w:ascii="Arial" w:hAnsi="Arial" w:cs="Arial"/>
          <w:sz w:val="22"/>
          <w:szCs w:val="22"/>
          <w:lang w:eastAsia="en-US"/>
          <w:rPrChange w:id="1048" w:author="Author" w:date="2024-06-12T09:01:00Z">
            <w:rPr>
              <w:rFonts w:ascii="Arial" w:hAnsi="Arial" w:cs="Arial"/>
              <w:lang w:eastAsia="en-US"/>
            </w:rPr>
          </w:rPrChange>
        </w:rPr>
      </w:pPr>
    </w:p>
    <w:p w14:paraId="761A307A" w14:textId="4DC54D5E" w:rsidR="0022187C" w:rsidRPr="00C60258" w:rsidRDefault="0022187C">
      <w:pPr>
        <w:tabs>
          <w:tab w:val="left" w:pos="2552"/>
        </w:tabs>
        <w:rPr>
          <w:rFonts w:ascii="Arial" w:hAnsi="Arial" w:cs="Arial"/>
          <w:sz w:val="22"/>
          <w:szCs w:val="22"/>
          <w:rPrChange w:id="1049" w:author="Author" w:date="2024-06-12T09:01:00Z">
            <w:rPr>
              <w:rFonts w:ascii="Arial" w:hAnsi="Arial" w:cs="Arial"/>
            </w:rPr>
          </w:rPrChange>
        </w:rPr>
        <w:pPrChange w:id="1050" w:author="Author" w:date="2024-06-12T09:38:00Z">
          <w:pPr/>
        </w:pPrChange>
      </w:pPr>
      <w:r w:rsidRPr="00C60258">
        <w:rPr>
          <w:rFonts w:ascii="Arial" w:hAnsi="Arial" w:cs="Arial"/>
          <w:sz w:val="22"/>
          <w:szCs w:val="22"/>
          <w:rPrChange w:id="1051" w:author="Author" w:date="2024-06-12T09:01:00Z">
            <w:rPr>
              <w:rFonts w:ascii="Arial" w:hAnsi="Arial" w:cs="Arial"/>
            </w:rPr>
          </w:rPrChange>
        </w:rPr>
        <w:t>FDSC Charging Band 1</w:t>
      </w:r>
      <w:r w:rsidRPr="00C60258">
        <w:rPr>
          <w:rFonts w:ascii="Arial" w:hAnsi="Arial" w:cs="Arial"/>
          <w:sz w:val="22"/>
          <w:szCs w:val="22"/>
          <w:rPrChange w:id="1052" w:author="Author" w:date="2024-06-12T09:01:00Z">
            <w:rPr>
              <w:rFonts w:ascii="Arial" w:hAnsi="Arial" w:cs="Arial"/>
            </w:rPr>
          </w:rPrChange>
        </w:rPr>
        <w:tab/>
        <w:t>= (</w:t>
      </w:r>
      <w:del w:id="1053" w:author="Author" w:date="2024-06-12T07:44:00Z">
        <w:r w:rsidRPr="00C60258" w:rsidDel="00FD5CB1">
          <w:rPr>
            <w:rFonts w:ascii="Arial" w:hAnsi="Arial" w:cs="Arial"/>
            <w:sz w:val="22"/>
            <w:szCs w:val="22"/>
            <w:rPrChange w:id="1054" w:author="Author" w:date="2024-06-12T09:01:00Z">
              <w:rPr>
                <w:rFonts w:ascii="Arial" w:hAnsi="Arial" w:cs="Arial"/>
              </w:rPr>
            </w:rPrChange>
          </w:rPr>
          <w:delText>40</w:delText>
        </w:r>
      </w:del>
      <w:ins w:id="1055" w:author="Author" w:date="2024-06-12T07:44:00Z">
        <w:r w:rsidR="00FD5CB1" w:rsidRPr="00C60258">
          <w:rPr>
            <w:rFonts w:ascii="Arial" w:hAnsi="Arial" w:cs="Arial"/>
            <w:sz w:val="22"/>
            <w:szCs w:val="22"/>
            <w:rPrChange w:id="1056" w:author="Author" w:date="2024-06-12T09:01:00Z">
              <w:rPr>
                <w:rFonts w:ascii="Arial" w:hAnsi="Arial" w:cs="Arial"/>
              </w:rPr>
            </w:rPrChange>
          </w:rPr>
          <w:t>235</w:t>
        </w:r>
      </w:ins>
      <w:r w:rsidRPr="00C60258">
        <w:rPr>
          <w:rFonts w:ascii="Arial" w:hAnsi="Arial" w:cs="Arial"/>
          <w:sz w:val="22"/>
          <w:szCs w:val="22"/>
          <w:rPrChange w:id="1057" w:author="Author" w:date="2024-06-12T09:01:00Z">
            <w:rPr>
              <w:rFonts w:ascii="Arial" w:hAnsi="Arial" w:cs="Arial"/>
            </w:rPr>
          </w:rPrChange>
        </w:rPr>
        <w:t xml:space="preserve"> Sites – </w:t>
      </w:r>
      <w:del w:id="1058" w:author="Author" w:date="2024-06-12T07:44:00Z">
        <w:r w:rsidRPr="00C60258" w:rsidDel="00FD5CB1">
          <w:rPr>
            <w:rFonts w:ascii="Arial" w:hAnsi="Arial" w:cs="Arial"/>
            <w:sz w:val="22"/>
            <w:szCs w:val="22"/>
            <w:rPrChange w:id="1059" w:author="Author" w:date="2024-06-12T09:01:00Z">
              <w:rPr>
                <w:rFonts w:ascii="Arial" w:hAnsi="Arial" w:cs="Arial"/>
              </w:rPr>
            </w:rPrChange>
          </w:rPr>
          <w:delText>25</w:delText>
        </w:r>
      </w:del>
      <w:ins w:id="1060" w:author="Author" w:date="2024-06-12T07:44:00Z">
        <w:r w:rsidR="00FD5CB1" w:rsidRPr="00C60258">
          <w:rPr>
            <w:rFonts w:ascii="Arial" w:hAnsi="Arial" w:cs="Arial"/>
            <w:sz w:val="22"/>
            <w:szCs w:val="22"/>
            <w:rPrChange w:id="1061" w:author="Author" w:date="2024-06-12T09:01:00Z">
              <w:rPr>
                <w:rFonts w:ascii="Arial" w:hAnsi="Arial" w:cs="Arial"/>
              </w:rPr>
            </w:rPrChange>
          </w:rPr>
          <w:t>230</w:t>
        </w:r>
      </w:ins>
      <w:r w:rsidRPr="00C60258">
        <w:rPr>
          <w:rFonts w:ascii="Arial" w:hAnsi="Arial" w:cs="Arial"/>
          <w:sz w:val="22"/>
          <w:szCs w:val="22"/>
          <w:rPrChange w:id="1062" w:author="Author" w:date="2024-06-12T09:01:00Z">
            <w:rPr>
              <w:rFonts w:ascii="Arial" w:hAnsi="Arial" w:cs="Arial"/>
            </w:rPr>
          </w:rPrChange>
        </w:rPr>
        <w:t xml:space="preserve"> Sites) x </w:t>
      </w:r>
      <w:r w:rsidRPr="00C60258">
        <w:rPr>
          <w:rFonts w:ascii="Arial" w:hAnsi="Arial" w:cs="Arial"/>
          <w:sz w:val="22"/>
          <w:szCs w:val="22"/>
          <w:rPrChange w:id="1063" w:author="Author" w:date="2024-06-12T09:38:00Z">
            <w:rPr>
              <w:rFonts w:ascii="Arial" w:hAnsi="Arial" w:cs="Arial"/>
              <w:bCs/>
            </w:rPr>
          </w:rPrChange>
        </w:rPr>
        <w:t xml:space="preserve">£1/Site/Day x </w:t>
      </w:r>
      <w:del w:id="1064" w:author="Author" w:date="2024-06-12T07:44:00Z">
        <w:r w:rsidRPr="00C60258" w:rsidDel="00FD5CB1">
          <w:rPr>
            <w:rFonts w:ascii="Arial" w:hAnsi="Arial" w:cs="Arial"/>
            <w:sz w:val="22"/>
            <w:szCs w:val="22"/>
            <w:rPrChange w:id="1065" w:author="Author" w:date="2024-06-12T09:38:00Z">
              <w:rPr>
                <w:rFonts w:ascii="Arial" w:hAnsi="Arial" w:cs="Arial"/>
                <w:bCs/>
              </w:rPr>
            </w:rPrChange>
          </w:rPr>
          <w:delText>30</w:delText>
        </w:r>
      </w:del>
      <w:ins w:id="1066" w:author="Author" w:date="2024-06-12T07:44:00Z">
        <w:r w:rsidR="00FD5CB1" w:rsidRPr="00C60258">
          <w:rPr>
            <w:rFonts w:ascii="Arial" w:hAnsi="Arial" w:cs="Arial"/>
            <w:sz w:val="22"/>
            <w:szCs w:val="22"/>
            <w:rPrChange w:id="1067" w:author="Author" w:date="2024-06-12T09:38:00Z">
              <w:rPr>
                <w:rFonts w:ascii="Arial" w:hAnsi="Arial" w:cs="Arial"/>
                <w:bCs/>
              </w:rPr>
            </w:rPrChange>
          </w:rPr>
          <w:t>365</w:t>
        </w:r>
      </w:ins>
      <w:r w:rsidRPr="00C60258">
        <w:rPr>
          <w:rFonts w:ascii="Arial" w:hAnsi="Arial" w:cs="Arial"/>
          <w:sz w:val="22"/>
          <w:szCs w:val="22"/>
          <w:rPrChange w:id="1068" w:author="Author" w:date="2024-06-12T09:38:00Z">
            <w:rPr>
              <w:rFonts w:ascii="Arial" w:hAnsi="Arial" w:cs="Arial"/>
              <w:bCs/>
            </w:rPr>
          </w:rPrChange>
        </w:rPr>
        <w:t xml:space="preserve"> days = £</w:t>
      </w:r>
      <w:ins w:id="1069" w:author="Author" w:date="2024-06-12T10:23:00Z">
        <w:r w:rsidR="009C5977">
          <w:rPr>
            <w:rFonts w:ascii="Arial" w:hAnsi="Arial" w:cs="Arial"/>
            <w:sz w:val="22"/>
            <w:szCs w:val="22"/>
          </w:rPr>
          <w:t>150</w:t>
        </w:r>
      </w:ins>
      <w:del w:id="1070" w:author="Author" w:date="2024-06-12T10:23:00Z">
        <w:r w:rsidRPr="00C60258" w:rsidDel="009C5977">
          <w:rPr>
            <w:rFonts w:ascii="Arial" w:hAnsi="Arial" w:cs="Arial"/>
            <w:sz w:val="22"/>
            <w:szCs w:val="22"/>
            <w:rPrChange w:id="1071" w:author="Author" w:date="2024-06-12T09:38:00Z">
              <w:rPr>
                <w:rFonts w:ascii="Arial" w:hAnsi="Arial" w:cs="Arial"/>
                <w:bCs/>
              </w:rPr>
            </w:rPrChange>
          </w:rPr>
          <w:delText>450</w:delText>
        </w:r>
      </w:del>
    </w:p>
    <w:p w14:paraId="65C2AEA1" w14:textId="77777777" w:rsidR="0022187C" w:rsidRPr="00C60258" w:rsidRDefault="0022187C">
      <w:pPr>
        <w:tabs>
          <w:tab w:val="left" w:pos="2552"/>
        </w:tabs>
        <w:rPr>
          <w:rFonts w:ascii="Arial" w:hAnsi="Arial" w:cs="Arial"/>
          <w:sz w:val="22"/>
          <w:szCs w:val="22"/>
          <w:rPrChange w:id="1072" w:author="Author" w:date="2024-06-12T09:01:00Z">
            <w:rPr>
              <w:rFonts w:ascii="Arial" w:hAnsi="Arial" w:cs="Arial"/>
            </w:rPr>
          </w:rPrChange>
        </w:rPr>
        <w:pPrChange w:id="1073" w:author="Author" w:date="2024-06-12T09:38:00Z">
          <w:pPr/>
        </w:pPrChange>
      </w:pPr>
    </w:p>
    <w:p w14:paraId="78B24F7F" w14:textId="32C1F1A3" w:rsidR="0022187C" w:rsidRPr="00C60258" w:rsidRDefault="0022187C">
      <w:pPr>
        <w:tabs>
          <w:tab w:val="left" w:pos="2552"/>
        </w:tabs>
        <w:rPr>
          <w:rFonts w:ascii="Arial" w:hAnsi="Arial" w:cs="Arial"/>
          <w:sz w:val="22"/>
          <w:szCs w:val="22"/>
          <w:rPrChange w:id="1074" w:author="Author" w:date="2024-06-12T09:38:00Z">
            <w:rPr>
              <w:rFonts w:ascii="Arial" w:hAnsi="Arial" w:cs="Arial"/>
            </w:rPr>
          </w:rPrChange>
        </w:rPr>
        <w:pPrChange w:id="1075" w:author="Author" w:date="2024-06-12T09:38:00Z">
          <w:pPr/>
        </w:pPrChange>
      </w:pPr>
      <w:r w:rsidRPr="00C60258">
        <w:rPr>
          <w:rFonts w:ascii="Arial" w:hAnsi="Arial" w:cs="Arial"/>
          <w:sz w:val="22"/>
          <w:szCs w:val="22"/>
          <w:rPrChange w:id="1076" w:author="Author" w:date="2024-06-12T09:01:00Z">
            <w:rPr>
              <w:rFonts w:ascii="Arial" w:hAnsi="Arial" w:cs="Arial"/>
            </w:rPr>
          </w:rPrChange>
        </w:rPr>
        <w:t>FDSC Charging</w:t>
      </w:r>
      <w:r w:rsidRPr="00C60258">
        <w:rPr>
          <w:rFonts w:ascii="Arial" w:hAnsi="Arial" w:cs="Arial"/>
          <w:sz w:val="22"/>
          <w:szCs w:val="22"/>
          <w:rPrChange w:id="1077" w:author="Author" w:date="2024-06-12T09:38:00Z">
            <w:rPr>
              <w:rFonts w:ascii="Arial" w:hAnsi="Arial" w:cs="Arial"/>
            </w:rPr>
          </w:rPrChange>
        </w:rPr>
        <w:t xml:space="preserve"> Band 2 </w:t>
      </w:r>
      <w:r w:rsidRPr="00C60258">
        <w:rPr>
          <w:rFonts w:ascii="Arial" w:hAnsi="Arial" w:cs="Arial"/>
          <w:sz w:val="22"/>
          <w:szCs w:val="22"/>
          <w:rPrChange w:id="1078" w:author="Author" w:date="2024-06-12T09:38:00Z">
            <w:rPr>
              <w:rFonts w:ascii="Arial" w:hAnsi="Arial" w:cs="Arial"/>
            </w:rPr>
          </w:rPrChange>
        </w:rPr>
        <w:tab/>
        <w:t>= (</w:t>
      </w:r>
      <w:del w:id="1079" w:author="Author" w:date="2024-06-12T07:44:00Z">
        <w:r w:rsidRPr="00C60258" w:rsidDel="00FD5CB1">
          <w:rPr>
            <w:rFonts w:ascii="Arial" w:hAnsi="Arial" w:cs="Arial"/>
            <w:sz w:val="22"/>
            <w:szCs w:val="22"/>
            <w:rPrChange w:id="1080" w:author="Author" w:date="2024-06-12T09:38:00Z">
              <w:rPr>
                <w:rFonts w:ascii="Arial" w:hAnsi="Arial" w:cs="Arial"/>
              </w:rPr>
            </w:rPrChange>
          </w:rPr>
          <w:delText>10</w:delText>
        </w:r>
      </w:del>
      <w:ins w:id="1081" w:author="Author" w:date="2024-06-12T07:44:00Z">
        <w:r w:rsidR="00FD5CB1" w:rsidRPr="00C60258">
          <w:rPr>
            <w:rFonts w:ascii="Arial" w:hAnsi="Arial" w:cs="Arial"/>
            <w:sz w:val="22"/>
            <w:szCs w:val="22"/>
            <w:rPrChange w:id="1082" w:author="Author" w:date="2024-06-12T09:38:00Z">
              <w:rPr>
                <w:rFonts w:ascii="Arial" w:hAnsi="Arial" w:cs="Arial"/>
              </w:rPr>
            </w:rPrChange>
          </w:rPr>
          <w:t>195</w:t>
        </w:r>
      </w:ins>
      <w:r w:rsidRPr="00C60258">
        <w:rPr>
          <w:rFonts w:ascii="Arial" w:hAnsi="Arial" w:cs="Arial"/>
          <w:sz w:val="22"/>
          <w:szCs w:val="22"/>
          <w:rPrChange w:id="1083" w:author="Author" w:date="2024-06-12T09:38:00Z">
            <w:rPr>
              <w:rFonts w:ascii="Arial" w:hAnsi="Arial" w:cs="Arial"/>
            </w:rPr>
          </w:rPrChange>
        </w:rPr>
        <w:t xml:space="preserve"> Sites – </w:t>
      </w:r>
      <w:del w:id="1084" w:author="Author" w:date="2024-06-12T07:44:00Z">
        <w:r w:rsidRPr="00C60258" w:rsidDel="00FD5CB1">
          <w:rPr>
            <w:rFonts w:ascii="Arial" w:hAnsi="Arial" w:cs="Arial"/>
            <w:sz w:val="22"/>
            <w:szCs w:val="22"/>
            <w:rPrChange w:id="1085" w:author="Author" w:date="2024-06-12T09:38:00Z">
              <w:rPr>
                <w:rFonts w:ascii="Arial" w:hAnsi="Arial" w:cs="Arial"/>
              </w:rPr>
            </w:rPrChange>
          </w:rPr>
          <w:delText>15</w:delText>
        </w:r>
      </w:del>
      <w:ins w:id="1086" w:author="Author" w:date="2024-06-12T07:44:00Z">
        <w:r w:rsidR="00FD5CB1" w:rsidRPr="00C60258">
          <w:rPr>
            <w:rFonts w:ascii="Arial" w:hAnsi="Arial" w:cs="Arial"/>
            <w:sz w:val="22"/>
            <w:szCs w:val="22"/>
            <w:rPrChange w:id="1087" w:author="Author" w:date="2024-06-12T09:38:00Z">
              <w:rPr>
                <w:rFonts w:ascii="Arial" w:hAnsi="Arial" w:cs="Arial"/>
              </w:rPr>
            </w:rPrChange>
          </w:rPr>
          <w:t>200</w:t>
        </w:r>
      </w:ins>
      <w:r w:rsidRPr="00C60258">
        <w:rPr>
          <w:rFonts w:ascii="Arial" w:hAnsi="Arial" w:cs="Arial"/>
          <w:sz w:val="22"/>
          <w:szCs w:val="22"/>
          <w:rPrChange w:id="1088" w:author="Author" w:date="2024-06-12T09:38:00Z">
            <w:rPr>
              <w:rFonts w:ascii="Arial" w:hAnsi="Arial" w:cs="Arial"/>
            </w:rPr>
          </w:rPrChange>
        </w:rPr>
        <w:t xml:space="preserve"> Sites) x £2/Site/Day x </w:t>
      </w:r>
      <w:del w:id="1089" w:author="Author" w:date="2024-06-12T07:45:00Z">
        <w:r w:rsidRPr="00C60258" w:rsidDel="00FD5CB1">
          <w:rPr>
            <w:rFonts w:ascii="Arial" w:hAnsi="Arial" w:cs="Arial"/>
            <w:sz w:val="22"/>
            <w:szCs w:val="22"/>
            <w:rPrChange w:id="1090" w:author="Author" w:date="2024-06-12T09:38:00Z">
              <w:rPr>
                <w:rFonts w:ascii="Arial" w:hAnsi="Arial" w:cs="Arial"/>
              </w:rPr>
            </w:rPrChange>
          </w:rPr>
          <w:delText>30</w:delText>
        </w:r>
      </w:del>
      <w:ins w:id="1091" w:author="Author" w:date="2024-06-12T07:45:00Z">
        <w:r w:rsidR="00FD5CB1" w:rsidRPr="00C60258">
          <w:rPr>
            <w:rFonts w:ascii="Arial" w:hAnsi="Arial" w:cs="Arial"/>
            <w:sz w:val="22"/>
            <w:szCs w:val="22"/>
            <w:rPrChange w:id="1092" w:author="Author" w:date="2024-06-12T09:38:00Z">
              <w:rPr>
                <w:rFonts w:ascii="Arial" w:hAnsi="Arial" w:cs="Arial"/>
              </w:rPr>
            </w:rPrChange>
          </w:rPr>
          <w:t>365</w:t>
        </w:r>
      </w:ins>
      <w:r w:rsidRPr="00C60258">
        <w:rPr>
          <w:rFonts w:ascii="Arial" w:hAnsi="Arial" w:cs="Arial"/>
          <w:sz w:val="22"/>
          <w:szCs w:val="22"/>
          <w:rPrChange w:id="1093" w:author="Author" w:date="2024-06-12T09:38:00Z">
            <w:rPr>
              <w:rFonts w:ascii="Arial" w:hAnsi="Arial" w:cs="Arial"/>
            </w:rPr>
          </w:rPrChange>
        </w:rPr>
        <w:t xml:space="preserve"> Days = -£300</w:t>
      </w:r>
    </w:p>
    <w:p w14:paraId="6BA0A263" w14:textId="77777777" w:rsidR="0022187C" w:rsidRPr="00C60258" w:rsidRDefault="0022187C">
      <w:pPr>
        <w:tabs>
          <w:tab w:val="left" w:pos="2552"/>
        </w:tabs>
        <w:rPr>
          <w:rFonts w:ascii="Arial" w:hAnsi="Arial" w:cs="Arial"/>
          <w:sz w:val="22"/>
          <w:szCs w:val="22"/>
          <w:rPrChange w:id="1094" w:author="Author" w:date="2024-06-12T09:38:00Z">
            <w:rPr>
              <w:rFonts w:ascii="Arial" w:hAnsi="Arial" w:cs="Arial"/>
            </w:rPr>
          </w:rPrChange>
        </w:rPr>
        <w:pPrChange w:id="1095" w:author="Author" w:date="2024-06-12T09:38:00Z">
          <w:pPr/>
        </w:pPrChange>
      </w:pPr>
    </w:p>
    <w:p w14:paraId="0C82957F" w14:textId="6B295FA1" w:rsidR="0022187C" w:rsidRPr="006406C8" w:rsidRDefault="0022187C">
      <w:pPr>
        <w:tabs>
          <w:tab w:val="left" w:pos="2552"/>
        </w:tabs>
        <w:rPr>
          <w:rFonts w:ascii="Arial" w:hAnsi="Arial" w:cs="Arial"/>
          <w:sz w:val="22"/>
          <w:szCs w:val="22"/>
          <w:rPrChange w:id="1096" w:author="Author" w:date="2024-06-12T10:25:00Z">
            <w:rPr>
              <w:rFonts w:ascii="Arial" w:hAnsi="Arial" w:cs="Arial"/>
            </w:rPr>
          </w:rPrChange>
        </w:rPr>
        <w:pPrChange w:id="1097" w:author="Author" w:date="2024-06-12T09:38:00Z">
          <w:pPr/>
        </w:pPrChange>
      </w:pPr>
      <w:r w:rsidRPr="00C60258">
        <w:rPr>
          <w:rFonts w:ascii="Arial" w:hAnsi="Arial" w:cs="Arial"/>
          <w:sz w:val="22"/>
          <w:szCs w:val="22"/>
          <w:rPrChange w:id="1098" w:author="Author" w:date="2024-06-12T09:38:00Z">
            <w:rPr>
              <w:rFonts w:ascii="Arial" w:hAnsi="Arial" w:cs="Arial"/>
            </w:rPr>
          </w:rPrChange>
        </w:rPr>
        <w:t>UMS</w:t>
      </w:r>
      <w:r>
        <w:rPr>
          <w:rFonts w:ascii="Arial" w:hAnsi="Arial" w:cs="Arial"/>
        </w:rPr>
        <w:t xml:space="preserve"> </w:t>
      </w:r>
      <w:r w:rsidRPr="006406C8">
        <w:rPr>
          <w:rFonts w:ascii="Arial" w:hAnsi="Arial" w:cs="Arial"/>
          <w:sz w:val="22"/>
          <w:szCs w:val="22"/>
          <w:rPrChange w:id="1099" w:author="Author" w:date="2024-06-12T10:25:00Z">
            <w:rPr>
              <w:rFonts w:ascii="Arial" w:hAnsi="Arial" w:cs="Arial"/>
            </w:rPr>
          </w:rPrChange>
        </w:rPr>
        <w:t>Charging Band</w:t>
      </w:r>
      <w:r w:rsidRPr="006406C8">
        <w:rPr>
          <w:rFonts w:ascii="Arial" w:hAnsi="Arial" w:cs="Arial"/>
          <w:sz w:val="22"/>
          <w:szCs w:val="22"/>
          <w:rPrChange w:id="1100" w:author="Author" w:date="2024-06-12T10:25:00Z">
            <w:rPr>
              <w:rFonts w:ascii="Arial" w:hAnsi="Arial" w:cs="Arial"/>
            </w:rPr>
          </w:rPrChange>
        </w:rPr>
        <w:tab/>
      </w:r>
      <w:del w:id="1101" w:author="Author" w:date="2024-06-12T07:45:00Z">
        <w:r w:rsidRPr="006406C8" w:rsidDel="00EF1885">
          <w:rPr>
            <w:rFonts w:ascii="Arial" w:hAnsi="Arial" w:cs="Arial"/>
            <w:sz w:val="22"/>
            <w:szCs w:val="22"/>
            <w:rPrChange w:id="1102" w:author="Author" w:date="2024-06-12T10:25:00Z">
              <w:rPr>
                <w:rFonts w:ascii="Arial" w:hAnsi="Arial" w:cs="Arial"/>
              </w:rPr>
            </w:rPrChange>
          </w:rPr>
          <w:tab/>
        </w:r>
      </w:del>
      <w:r w:rsidRPr="006406C8">
        <w:rPr>
          <w:rFonts w:ascii="Arial" w:hAnsi="Arial" w:cs="Arial"/>
          <w:sz w:val="22"/>
          <w:szCs w:val="22"/>
          <w:rPrChange w:id="1103" w:author="Author" w:date="2024-06-12T10:25:00Z">
            <w:rPr>
              <w:rFonts w:ascii="Arial" w:hAnsi="Arial" w:cs="Arial"/>
            </w:rPr>
          </w:rPrChange>
        </w:rPr>
        <w:t>= (</w:t>
      </w:r>
      <w:ins w:id="1104" w:author="Author" w:date="2024-06-12T07:45:00Z">
        <w:r w:rsidR="00EF1885" w:rsidRPr="006406C8">
          <w:rPr>
            <w:rFonts w:ascii="Arial" w:hAnsi="Arial" w:cs="Arial"/>
            <w:sz w:val="22"/>
            <w:szCs w:val="22"/>
            <w:rPrChange w:id="1105" w:author="Author" w:date="2024-06-12T10:25:00Z">
              <w:rPr>
                <w:rFonts w:ascii="Arial" w:hAnsi="Arial" w:cs="Arial"/>
              </w:rPr>
            </w:rPrChange>
          </w:rPr>
          <w:t>5,100</w:t>
        </w:r>
      </w:ins>
      <w:del w:id="1106" w:author="Author" w:date="2024-06-12T07:45:00Z">
        <w:r w:rsidRPr="006406C8" w:rsidDel="00EF1885">
          <w:rPr>
            <w:rFonts w:ascii="Arial" w:hAnsi="Arial" w:cs="Arial"/>
            <w:sz w:val="22"/>
            <w:szCs w:val="22"/>
            <w:rPrChange w:id="1107" w:author="Author" w:date="2024-06-12T10:25:00Z">
              <w:rPr>
                <w:rFonts w:ascii="Arial" w:hAnsi="Arial" w:cs="Arial"/>
              </w:rPr>
            </w:rPrChange>
          </w:rPr>
          <w:delText>8</w:delText>
        </w:r>
      </w:del>
      <w:r w:rsidRPr="006406C8">
        <w:rPr>
          <w:rFonts w:ascii="Arial" w:hAnsi="Arial" w:cs="Arial"/>
          <w:sz w:val="22"/>
          <w:szCs w:val="22"/>
          <w:rPrChange w:id="1108" w:author="Author" w:date="2024-06-12T10:25:00Z">
            <w:rPr>
              <w:rFonts w:ascii="Arial" w:hAnsi="Arial" w:cs="Arial"/>
            </w:rPr>
          </w:rPrChange>
        </w:rPr>
        <w:t xml:space="preserve">kWh/day – </w:t>
      </w:r>
      <w:ins w:id="1109" w:author="Author" w:date="2024-06-12T07:45:00Z">
        <w:r w:rsidR="00EF1885" w:rsidRPr="006406C8">
          <w:rPr>
            <w:rFonts w:ascii="Arial" w:hAnsi="Arial" w:cs="Arial"/>
            <w:sz w:val="22"/>
            <w:szCs w:val="22"/>
            <w:rPrChange w:id="1110" w:author="Author" w:date="2024-06-12T10:25:00Z">
              <w:rPr>
                <w:rFonts w:ascii="Arial" w:hAnsi="Arial" w:cs="Arial"/>
              </w:rPr>
            </w:rPrChange>
          </w:rPr>
          <w:t>5,000</w:t>
        </w:r>
      </w:ins>
      <w:del w:id="1111" w:author="Author" w:date="2024-06-12T07:45:00Z">
        <w:r w:rsidRPr="006406C8" w:rsidDel="00EF1885">
          <w:rPr>
            <w:rFonts w:ascii="Arial" w:hAnsi="Arial" w:cs="Arial"/>
            <w:sz w:val="22"/>
            <w:szCs w:val="22"/>
            <w:rPrChange w:id="1112" w:author="Author" w:date="2024-06-12T10:25:00Z">
              <w:rPr>
                <w:rFonts w:ascii="Arial" w:hAnsi="Arial" w:cs="Arial"/>
              </w:rPr>
            </w:rPrChange>
          </w:rPr>
          <w:delText>10</w:delText>
        </w:r>
      </w:del>
      <w:r w:rsidRPr="006406C8">
        <w:rPr>
          <w:rFonts w:ascii="Arial" w:hAnsi="Arial" w:cs="Arial"/>
          <w:sz w:val="22"/>
          <w:szCs w:val="22"/>
          <w:rPrChange w:id="1113" w:author="Author" w:date="2024-06-12T10:25:00Z">
            <w:rPr>
              <w:rFonts w:ascii="Arial" w:hAnsi="Arial" w:cs="Arial"/>
            </w:rPr>
          </w:rPrChange>
        </w:rPr>
        <w:t xml:space="preserve">kWh/day) x </w:t>
      </w:r>
      <w:del w:id="1114" w:author="Author" w:date="2024-06-12T07:46:00Z">
        <w:r w:rsidRPr="006406C8" w:rsidDel="00731CB4">
          <w:rPr>
            <w:rFonts w:ascii="Arial" w:hAnsi="Arial" w:cs="Arial"/>
            <w:sz w:val="22"/>
            <w:szCs w:val="22"/>
            <w:rPrChange w:id="1115" w:author="Author" w:date="2024-06-12T10:25:00Z">
              <w:rPr>
                <w:rFonts w:ascii="Arial" w:hAnsi="Arial" w:cs="Arial"/>
              </w:rPr>
            </w:rPrChange>
          </w:rPr>
          <w:delText>2.75</w:delText>
        </w:r>
      </w:del>
      <w:ins w:id="1116" w:author="Author" w:date="2024-06-12T07:46:00Z">
        <w:r w:rsidR="00731CB4" w:rsidRPr="006406C8">
          <w:rPr>
            <w:rFonts w:ascii="Arial" w:hAnsi="Arial" w:cs="Arial"/>
            <w:sz w:val="22"/>
            <w:szCs w:val="22"/>
            <w:rPrChange w:id="1117" w:author="Author" w:date="2024-06-12T10:25:00Z">
              <w:rPr>
                <w:rFonts w:ascii="Arial" w:hAnsi="Arial" w:cs="Arial"/>
              </w:rPr>
            </w:rPrChange>
          </w:rPr>
          <w:t>0.012</w:t>
        </w:r>
      </w:ins>
      <w:r w:rsidRPr="006406C8">
        <w:rPr>
          <w:rFonts w:ascii="Arial" w:hAnsi="Arial" w:cs="Arial"/>
          <w:sz w:val="22"/>
          <w:szCs w:val="22"/>
          <w:rPrChange w:id="1118" w:author="Author" w:date="2024-06-12T10:25:00Z">
            <w:rPr>
              <w:rFonts w:ascii="Arial" w:hAnsi="Arial" w:cs="Arial"/>
            </w:rPr>
          </w:rPrChange>
        </w:rPr>
        <w:t xml:space="preserve">/kWh x </w:t>
      </w:r>
      <w:del w:id="1119" w:author="Author" w:date="2024-06-12T07:46:00Z">
        <w:r w:rsidRPr="006406C8" w:rsidDel="00731CB4">
          <w:rPr>
            <w:rFonts w:ascii="Arial" w:hAnsi="Arial" w:cs="Arial"/>
            <w:sz w:val="22"/>
            <w:szCs w:val="22"/>
            <w:rPrChange w:id="1120" w:author="Author" w:date="2024-06-12T10:25:00Z">
              <w:rPr>
                <w:rFonts w:ascii="Arial" w:hAnsi="Arial" w:cs="Arial"/>
              </w:rPr>
            </w:rPrChange>
          </w:rPr>
          <w:delText>30</w:delText>
        </w:r>
      </w:del>
      <w:ins w:id="1121" w:author="Author" w:date="2024-06-12T07:46:00Z">
        <w:r w:rsidR="00731CB4" w:rsidRPr="006406C8">
          <w:rPr>
            <w:rFonts w:ascii="Arial" w:hAnsi="Arial" w:cs="Arial"/>
            <w:sz w:val="22"/>
            <w:szCs w:val="22"/>
            <w:rPrChange w:id="1122" w:author="Author" w:date="2024-06-12T10:25:00Z">
              <w:rPr>
                <w:rFonts w:ascii="Arial" w:hAnsi="Arial" w:cs="Arial"/>
              </w:rPr>
            </w:rPrChange>
          </w:rPr>
          <w:t>365</w:t>
        </w:r>
      </w:ins>
      <w:r w:rsidRPr="006406C8">
        <w:rPr>
          <w:rFonts w:ascii="Arial" w:hAnsi="Arial" w:cs="Arial"/>
          <w:sz w:val="22"/>
          <w:szCs w:val="22"/>
          <w:rPrChange w:id="1123" w:author="Author" w:date="2024-06-12T10:25:00Z">
            <w:rPr>
              <w:rFonts w:ascii="Arial" w:hAnsi="Arial" w:cs="Arial"/>
            </w:rPr>
          </w:rPrChange>
        </w:rPr>
        <w:t xml:space="preserve"> Days = </w:t>
      </w:r>
      <w:del w:id="1124" w:author="Author" w:date="2024-06-12T10:23:00Z">
        <w:r w:rsidRPr="006406C8" w:rsidDel="009C5977">
          <w:rPr>
            <w:rFonts w:ascii="Arial" w:hAnsi="Arial" w:cs="Arial"/>
            <w:sz w:val="22"/>
            <w:szCs w:val="22"/>
            <w:rPrChange w:id="1125" w:author="Author" w:date="2024-06-12T10:25:00Z">
              <w:rPr>
                <w:rFonts w:ascii="Arial" w:hAnsi="Arial" w:cs="Arial"/>
              </w:rPr>
            </w:rPrChange>
          </w:rPr>
          <w:delText>-</w:delText>
        </w:r>
      </w:del>
      <w:r w:rsidRPr="006406C8">
        <w:rPr>
          <w:rFonts w:ascii="Arial" w:hAnsi="Arial" w:cs="Arial"/>
          <w:sz w:val="22"/>
          <w:szCs w:val="22"/>
          <w:rPrChange w:id="1126" w:author="Author" w:date="2024-06-12T10:25:00Z">
            <w:rPr>
              <w:rFonts w:ascii="Arial" w:hAnsi="Arial" w:cs="Arial"/>
            </w:rPr>
          </w:rPrChange>
        </w:rPr>
        <w:t>£</w:t>
      </w:r>
      <w:del w:id="1127" w:author="Author" w:date="2024-06-12T07:52:00Z">
        <w:r w:rsidRPr="006406C8" w:rsidDel="004177FA">
          <w:rPr>
            <w:rFonts w:ascii="Arial" w:hAnsi="Arial" w:cs="Arial"/>
            <w:sz w:val="22"/>
            <w:szCs w:val="22"/>
            <w:rPrChange w:id="1128" w:author="Author" w:date="2024-06-12T10:25:00Z">
              <w:rPr>
                <w:rFonts w:ascii="Arial" w:hAnsi="Arial" w:cs="Arial"/>
              </w:rPr>
            </w:rPrChange>
          </w:rPr>
          <w:delText>165</w:delText>
        </w:r>
      </w:del>
      <w:ins w:id="1129" w:author="Author" w:date="2024-06-12T07:52:00Z">
        <w:r w:rsidR="00260B8F" w:rsidRPr="006406C8">
          <w:rPr>
            <w:rFonts w:ascii="Arial" w:hAnsi="Arial" w:cs="Arial"/>
            <w:sz w:val="22"/>
            <w:szCs w:val="22"/>
            <w:rPrChange w:id="1130" w:author="Author" w:date="2024-06-12T10:25:00Z">
              <w:rPr>
                <w:rFonts w:ascii="Arial" w:hAnsi="Arial" w:cs="Arial"/>
              </w:rPr>
            </w:rPrChange>
          </w:rPr>
          <w:t>36</w:t>
        </w:r>
      </w:ins>
    </w:p>
    <w:p w14:paraId="08ADE169" w14:textId="77777777" w:rsidR="0022187C" w:rsidRPr="006406C8" w:rsidRDefault="0022187C" w:rsidP="0022187C">
      <w:pPr>
        <w:rPr>
          <w:rFonts w:ascii="Arial" w:hAnsi="Arial" w:cs="Arial"/>
          <w:sz w:val="22"/>
          <w:szCs w:val="22"/>
          <w:rPrChange w:id="1131" w:author="Author" w:date="2024-06-12T10:25:00Z">
            <w:rPr>
              <w:rFonts w:ascii="Arial" w:hAnsi="Arial" w:cs="Arial"/>
            </w:rPr>
          </w:rPrChange>
        </w:rPr>
      </w:pPr>
    </w:p>
    <w:p w14:paraId="11AD3C6F" w14:textId="3BBA7797" w:rsidR="0022187C" w:rsidRPr="006406C8" w:rsidRDefault="0022187C" w:rsidP="0022187C">
      <w:pPr>
        <w:rPr>
          <w:rFonts w:ascii="Arial" w:hAnsi="Arial" w:cs="Arial"/>
          <w:sz w:val="22"/>
          <w:szCs w:val="22"/>
          <w:rPrChange w:id="1132" w:author="Author" w:date="2024-06-12T10:25:00Z">
            <w:rPr>
              <w:rFonts w:ascii="Arial" w:hAnsi="Arial" w:cs="Arial"/>
            </w:rPr>
          </w:rPrChange>
        </w:rPr>
      </w:pPr>
      <w:r w:rsidRPr="006406C8">
        <w:rPr>
          <w:rFonts w:ascii="Arial" w:hAnsi="Arial" w:cs="Arial"/>
          <w:sz w:val="22"/>
          <w:szCs w:val="22"/>
          <w:rPrChange w:id="1133" w:author="Author" w:date="2024-06-12T10:25:00Z">
            <w:rPr>
              <w:rFonts w:ascii="Arial" w:hAnsi="Arial" w:cs="Arial"/>
            </w:rPr>
          </w:rPrChange>
        </w:rPr>
        <w:t xml:space="preserve">Consequently, the net final TNUoS demand reconciliation charge will be </w:t>
      </w:r>
      <w:del w:id="1134" w:author="Author" w:date="2024-06-12T07:47:00Z">
        <w:r w:rsidRPr="006406C8" w:rsidDel="00194907">
          <w:rPr>
            <w:rFonts w:ascii="Arial" w:hAnsi="Arial" w:cs="Arial"/>
            <w:sz w:val="22"/>
            <w:szCs w:val="22"/>
            <w:rPrChange w:id="1135" w:author="Author" w:date="2024-06-12T10:25:00Z">
              <w:rPr>
                <w:rFonts w:ascii="Arial" w:hAnsi="Arial" w:cs="Arial"/>
              </w:rPr>
            </w:rPrChange>
          </w:rPr>
          <w:delText>£1,135</w:delText>
        </w:r>
      </w:del>
      <w:del w:id="1136" w:author="Author" w:date="2024-06-12T10:24:00Z">
        <w:r w:rsidRPr="006406C8" w:rsidDel="00520B94">
          <w:rPr>
            <w:rFonts w:ascii="Arial" w:hAnsi="Arial" w:cs="Arial"/>
            <w:sz w:val="22"/>
            <w:szCs w:val="22"/>
            <w:rPrChange w:id="1137" w:author="Author" w:date="2024-06-12T10:25:00Z">
              <w:rPr>
                <w:rFonts w:ascii="Arial" w:hAnsi="Arial" w:cs="Arial"/>
              </w:rPr>
            </w:rPrChange>
          </w:rPr>
          <w:delText xml:space="preserve"> (</w:delText>
        </w:r>
      </w:del>
      <w:r w:rsidRPr="006406C8">
        <w:rPr>
          <w:rFonts w:ascii="Arial" w:hAnsi="Arial" w:cs="Arial"/>
          <w:sz w:val="22"/>
          <w:szCs w:val="22"/>
          <w:rPrChange w:id="1138" w:author="Author" w:date="2024-06-12T10:25:00Z">
            <w:rPr>
              <w:rFonts w:ascii="Arial" w:hAnsi="Arial" w:cs="Arial"/>
            </w:rPr>
          </w:rPrChange>
        </w:rPr>
        <w:t xml:space="preserve">£5,000 </w:t>
      </w:r>
      <w:del w:id="1139" w:author="Author" w:date="2024-06-12T07:48:00Z">
        <w:r w:rsidRPr="006406C8" w:rsidDel="004E314B">
          <w:rPr>
            <w:rFonts w:ascii="Arial" w:hAnsi="Arial" w:cs="Arial"/>
            <w:sz w:val="22"/>
            <w:szCs w:val="22"/>
            <w:rPrChange w:id="1140" w:author="Author" w:date="2024-06-12T10:25:00Z">
              <w:rPr>
                <w:rFonts w:ascii="Arial" w:hAnsi="Arial" w:cs="Arial"/>
              </w:rPr>
            </w:rPrChange>
          </w:rPr>
          <w:delText>+</w:delText>
        </w:r>
      </w:del>
      <w:del w:id="1141" w:author="Author" w:date="2024-06-12T10:25:00Z">
        <w:r w:rsidRPr="006406C8" w:rsidDel="00BE1BF9">
          <w:rPr>
            <w:rFonts w:ascii="Arial" w:hAnsi="Arial" w:cs="Arial"/>
            <w:sz w:val="22"/>
            <w:szCs w:val="22"/>
            <w:rPrChange w:id="1142" w:author="Author" w:date="2024-06-12T10:25:00Z">
              <w:rPr>
                <w:rFonts w:ascii="Arial" w:hAnsi="Arial" w:cs="Arial"/>
              </w:rPr>
            </w:rPrChange>
          </w:rPr>
          <w:delText xml:space="preserve"> </w:delText>
        </w:r>
      </w:del>
      <w:r w:rsidRPr="006406C8">
        <w:rPr>
          <w:rFonts w:ascii="Arial" w:hAnsi="Arial" w:cs="Arial"/>
          <w:sz w:val="22"/>
          <w:szCs w:val="22"/>
          <w:rPrChange w:id="1143" w:author="Author" w:date="2024-06-12T10:25:00Z">
            <w:rPr>
              <w:rFonts w:ascii="Arial" w:hAnsi="Arial" w:cs="Arial"/>
            </w:rPr>
          </w:rPrChange>
        </w:rPr>
        <w:t>-</w:t>
      </w:r>
      <w:ins w:id="1144" w:author="Author" w:date="2024-06-12T07:48:00Z">
        <w:r w:rsidR="004E314B" w:rsidRPr="006406C8">
          <w:rPr>
            <w:rFonts w:ascii="Arial" w:hAnsi="Arial" w:cs="Arial"/>
            <w:sz w:val="22"/>
            <w:szCs w:val="22"/>
            <w:rPrChange w:id="1145" w:author="Author" w:date="2024-06-12T10:25:00Z">
              <w:rPr>
                <w:rFonts w:ascii="Arial" w:hAnsi="Arial" w:cs="Arial"/>
              </w:rPr>
            </w:rPrChange>
          </w:rPr>
          <w:t xml:space="preserve"> </w:t>
        </w:r>
      </w:ins>
      <w:r w:rsidRPr="006406C8">
        <w:rPr>
          <w:rFonts w:ascii="Arial" w:hAnsi="Arial" w:cs="Arial"/>
          <w:sz w:val="22"/>
          <w:szCs w:val="22"/>
          <w:rPrChange w:id="1146" w:author="Author" w:date="2024-06-12T10:25:00Z">
            <w:rPr>
              <w:rFonts w:ascii="Arial" w:hAnsi="Arial" w:cs="Arial"/>
            </w:rPr>
          </w:rPrChange>
        </w:rPr>
        <w:t xml:space="preserve">£250 </w:t>
      </w:r>
      <w:del w:id="1147" w:author="Author" w:date="2024-06-12T07:48:00Z">
        <w:r w:rsidRPr="006406C8" w:rsidDel="004E314B">
          <w:rPr>
            <w:rFonts w:ascii="Arial" w:hAnsi="Arial" w:cs="Arial"/>
            <w:sz w:val="22"/>
            <w:szCs w:val="22"/>
            <w:rPrChange w:id="1148" w:author="Author" w:date="2024-06-12T10:25:00Z">
              <w:rPr>
                <w:rFonts w:ascii="Arial" w:hAnsi="Arial" w:cs="Arial"/>
              </w:rPr>
            </w:rPrChange>
          </w:rPr>
          <w:delText xml:space="preserve">+ </w:delText>
        </w:r>
      </w:del>
      <w:r w:rsidRPr="006406C8">
        <w:rPr>
          <w:rFonts w:ascii="Arial" w:hAnsi="Arial" w:cs="Arial"/>
          <w:sz w:val="22"/>
          <w:szCs w:val="22"/>
          <w:rPrChange w:id="1149" w:author="Author" w:date="2024-06-12T10:25:00Z">
            <w:rPr>
              <w:rFonts w:ascii="Arial" w:hAnsi="Arial" w:cs="Arial"/>
            </w:rPr>
          </w:rPrChange>
        </w:rPr>
        <w:t>-£3,600 + £</w:t>
      </w:r>
      <w:r w:rsidR="00DD4C56" w:rsidRPr="006406C8">
        <w:rPr>
          <w:rFonts w:ascii="Arial" w:hAnsi="Arial" w:cs="Arial"/>
          <w:sz w:val="22"/>
          <w:szCs w:val="22"/>
          <w:rPrChange w:id="1150" w:author="Author" w:date="2024-06-12T10:25:00Z">
            <w:rPr>
              <w:rFonts w:ascii="Arial" w:hAnsi="Arial" w:cs="Arial"/>
            </w:rPr>
          </w:rPrChange>
        </w:rPr>
        <w:t>1</w:t>
      </w:r>
      <w:r w:rsidRPr="006406C8">
        <w:rPr>
          <w:rFonts w:ascii="Arial" w:hAnsi="Arial" w:cs="Arial"/>
          <w:sz w:val="22"/>
          <w:szCs w:val="22"/>
          <w:rPrChange w:id="1151" w:author="Author" w:date="2024-06-12T10:25:00Z">
            <w:rPr>
              <w:rFonts w:ascii="Arial" w:hAnsi="Arial" w:cs="Arial"/>
            </w:rPr>
          </w:rPrChange>
        </w:rPr>
        <w:t xml:space="preserve">50 - £300 </w:t>
      </w:r>
      <w:ins w:id="1152" w:author="Author" w:date="2024-06-12T07:49:00Z">
        <w:r w:rsidR="00FC660B" w:rsidRPr="006406C8">
          <w:rPr>
            <w:rFonts w:ascii="Arial" w:hAnsi="Arial" w:cs="Arial"/>
            <w:sz w:val="22"/>
            <w:szCs w:val="22"/>
            <w:rPrChange w:id="1153" w:author="Author" w:date="2024-06-12T10:25:00Z">
              <w:rPr>
                <w:rFonts w:ascii="Arial" w:hAnsi="Arial" w:cs="Arial"/>
              </w:rPr>
            </w:rPrChange>
          </w:rPr>
          <w:t>+</w:t>
        </w:r>
      </w:ins>
      <w:del w:id="1154" w:author="Author" w:date="2024-06-12T10:25:00Z">
        <w:r w:rsidRPr="006406C8" w:rsidDel="001D109A">
          <w:rPr>
            <w:rFonts w:ascii="Arial" w:hAnsi="Arial" w:cs="Arial"/>
            <w:sz w:val="22"/>
            <w:szCs w:val="22"/>
            <w:rPrChange w:id="1155" w:author="Author" w:date="2024-06-12T10:25:00Z">
              <w:rPr>
                <w:rFonts w:ascii="Arial" w:hAnsi="Arial" w:cs="Arial"/>
              </w:rPr>
            </w:rPrChange>
          </w:rPr>
          <w:delText>-</w:delText>
        </w:r>
      </w:del>
      <w:r w:rsidRPr="006406C8">
        <w:rPr>
          <w:rFonts w:ascii="Arial" w:hAnsi="Arial" w:cs="Arial"/>
          <w:sz w:val="22"/>
          <w:szCs w:val="22"/>
          <w:rPrChange w:id="1156" w:author="Author" w:date="2024-06-12T10:25:00Z">
            <w:rPr>
              <w:rFonts w:ascii="Arial" w:hAnsi="Arial" w:cs="Arial"/>
            </w:rPr>
          </w:rPrChange>
        </w:rPr>
        <w:t xml:space="preserve"> £</w:t>
      </w:r>
      <w:del w:id="1157" w:author="Author" w:date="2024-06-12T07:46:00Z">
        <w:r w:rsidRPr="006406C8" w:rsidDel="00731CB4">
          <w:rPr>
            <w:rFonts w:ascii="Arial" w:hAnsi="Arial" w:cs="Arial"/>
            <w:sz w:val="22"/>
            <w:szCs w:val="22"/>
            <w:rPrChange w:id="1158" w:author="Author" w:date="2024-06-12T10:25:00Z">
              <w:rPr>
                <w:rFonts w:ascii="Arial" w:hAnsi="Arial" w:cs="Arial"/>
              </w:rPr>
            </w:rPrChange>
          </w:rPr>
          <w:delText>165</w:delText>
        </w:r>
      </w:del>
      <w:ins w:id="1159" w:author="Author" w:date="2024-06-12T07:46:00Z">
        <w:r w:rsidR="00731CB4" w:rsidRPr="006406C8">
          <w:rPr>
            <w:rFonts w:ascii="Arial" w:hAnsi="Arial" w:cs="Arial"/>
            <w:sz w:val="22"/>
            <w:szCs w:val="22"/>
            <w:rPrChange w:id="1160" w:author="Author" w:date="2024-06-12T10:25:00Z">
              <w:rPr>
                <w:rFonts w:ascii="Arial" w:hAnsi="Arial" w:cs="Arial"/>
              </w:rPr>
            </w:rPrChange>
          </w:rPr>
          <w:t>36</w:t>
        </w:r>
      </w:ins>
      <w:ins w:id="1161" w:author="Author" w:date="2024-06-12T07:49:00Z">
        <w:r w:rsidR="00FC660B" w:rsidRPr="006406C8">
          <w:rPr>
            <w:rFonts w:ascii="Arial" w:hAnsi="Arial" w:cs="Arial"/>
            <w:sz w:val="22"/>
            <w:szCs w:val="22"/>
            <w:rPrChange w:id="1162" w:author="Author" w:date="2024-06-12T10:25:00Z">
              <w:rPr>
                <w:rFonts w:ascii="Arial" w:hAnsi="Arial" w:cs="Arial"/>
              </w:rPr>
            </w:rPrChange>
          </w:rPr>
          <w:t xml:space="preserve"> = </w:t>
        </w:r>
        <w:r w:rsidR="009A096A" w:rsidRPr="006406C8">
          <w:rPr>
            <w:rFonts w:ascii="Arial" w:hAnsi="Arial" w:cs="Arial"/>
            <w:sz w:val="22"/>
            <w:szCs w:val="22"/>
            <w:rPrChange w:id="1163" w:author="Author" w:date="2024-06-12T10:25:00Z">
              <w:rPr>
                <w:rFonts w:ascii="Arial" w:hAnsi="Arial" w:cs="Arial"/>
              </w:rPr>
            </w:rPrChange>
          </w:rPr>
          <w:t>£1,036</w:t>
        </w:r>
      </w:ins>
      <w:del w:id="1164" w:author="Author" w:date="2024-06-12T10:24:00Z">
        <w:r w:rsidRPr="006406C8" w:rsidDel="00781F15">
          <w:rPr>
            <w:rFonts w:ascii="Arial" w:hAnsi="Arial" w:cs="Arial"/>
            <w:sz w:val="22"/>
            <w:szCs w:val="22"/>
            <w:rPrChange w:id="1165" w:author="Author" w:date="2024-06-12T10:25:00Z">
              <w:rPr>
                <w:rFonts w:ascii="Arial" w:hAnsi="Arial" w:cs="Arial"/>
              </w:rPr>
            </w:rPrChange>
          </w:rPr>
          <w:delText>)</w:delText>
        </w:r>
      </w:del>
      <w:del w:id="1166" w:author="Author" w:date="2024-06-12T10:26:00Z">
        <w:r w:rsidRPr="006406C8" w:rsidDel="004F5819">
          <w:rPr>
            <w:rFonts w:ascii="Arial" w:hAnsi="Arial" w:cs="Arial"/>
            <w:sz w:val="22"/>
            <w:szCs w:val="22"/>
            <w:rPrChange w:id="1167" w:author="Author" w:date="2024-06-12T10:25:00Z">
              <w:rPr>
                <w:rFonts w:ascii="Arial" w:hAnsi="Arial" w:cs="Arial"/>
              </w:rPr>
            </w:rPrChange>
          </w:rPr>
          <w:delText>.</w:delText>
        </w:r>
      </w:del>
    </w:p>
    <w:bookmarkEnd w:id="782"/>
    <w:bookmarkEnd w:id="783"/>
    <w:bookmarkEnd w:id="784"/>
    <w:p w14:paraId="3DF42625" w14:textId="77777777" w:rsidR="006661FE" w:rsidRPr="006406C8" w:rsidRDefault="006661FE" w:rsidP="006661FE">
      <w:pPr>
        <w:rPr>
          <w:rFonts w:ascii="Arial" w:hAnsi="Arial" w:cs="Arial"/>
          <w:sz w:val="22"/>
          <w:szCs w:val="22"/>
        </w:rPr>
      </w:pPr>
    </w:p>
    <w:p w14:paraId="5A683FA4" w14:textId="7C3E3D9D" w:rsidR="006661FE" w:rsidRPr="008E4447" w:rsidRDefault="00F15436" w:rsidP="006661FE">
      <w:pPr>
        <w:pStyle w:val="Header"/>
        <w:jc w:val="both"/>
        <w:rPr>
          <w:rFonts w:ascii="Arial" w:hAnsi="Arial" w:cs="Arial"/>
          <w:szCs w:val="22"/>
        </w:rPr>
      </w:pPr>
      <w:ins w:id="1168" w:author="Author" w:date="2024-06-12T07:50:00Z">
        <w:r w:rsidRPr="006406C8">
          <w:rPr>
            <w:rFonts w:ascii="Arial" w:hAnsi="Arial" w:cs="Arial"/>
            <w:szCs w:val="22"/>
          </w:rPr>
          <w:t>Monthly reconciliation amounts are calculated in a similar way as for the Initial Reconciliation, being (i) for HH Demand and Embedded Export, the outturn annual charge divided by 12, and for NHH Demand</w:t>
        </w:r>
        <w:r w:rsidRPr="003A6757">
          <w:rPr>
            <w:rFonts w:ascii="Arial" w:hAnsi="Arial" w:cs="Arial"/>
            <w:szCs w:val="22"/>
          </w:rPr>
          <w:t xml:space="preserve"> and TDR it is the outturn charge for the month; less (ii) the amount already invoiced for that month (including through the Initial Reconciliation).</w:t>
        </w:r>
        <w:r>
          <w:rPr>
            <w:rFonts w:ascii="Arial" w:hAnsi="Arial" w:cs="Arial"/>
            <w:szCs w:val="22"/>
          </w:rPr>
          <w:t xml:space="preserve"> </w:t>
        </w:r>
      </w:ins>
      <w:r w:rsidR="006661FE" w:rsidRPr="008E4447">
        <w:rPr>
          <w:rFonts w:ascii="Arial" w:hAnsi="Arial" w:cs="Arial"/>
          <w:szCs w:val="22"/>
        </w:rPr>
        <w:t>Interest payments are calculated based on the</w:t>
      </w:r>
      <w:ins w:id="1169" w:author="Author" w:date="2024-06-12T07:50:00Z">
        <w:r>
          <w:rPr>
            <w:rFonts w:ascii="Arial" w:hAnsi="Arial" w:cs="Arial"/>
            <w:szCs w:val="22"/>
          </w:rPr>
          <w:t>se</w:t>
        </w:r>
      </w:ins>
      <w:r w:rsidR="006661FE" w:rsidRPr="008E4447">
        <w:rPr>
          <w:rFonts w:ascii="Arial" w:hAnsi="Arial" w:cs="Arial"/>
          <w:szCs w:val="22"/>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4082D3BA" w:rsidR="006661FE" w:rsidRPr="008E4447" w:rsidDel="00F15436" w:rsidRDefault="006661FE" w:rsidP="006661FE">
      <w:pPr>
        <w:pStyle w:val="BodyText"/>
        <w:rPr>
          <w:del w:id="1170" w:author="Author" w:date="2024-06-12T07:50:00Z"/>
          <w:rFonts w:ascii="Arial" w:hAnsi="Arial" w:cs="Arial"/>
          <w:sz w:val="22"/>
          <w:szCs w:val="22"/>
        </w:rPr>
      </w:pPr>
      <w:del w:id="1171" w:author="Author" w:date="2024-06-12T07:50:00Z">
        <w:r w:rsidRPr="008E4447" w:rsidDel="00F15436">
          <w:rPr>
            <w:rFonts w:ascii="Arial" w:hAnsi="Arial" w:cs="Arial"/>
            <w:sz w:val="22"/>
            <w:szCs w:val="22"/>
          </w:rPr>
          <w:delText>Outturn data for BM Units with a net export over the Triad will be received at this stage and final reconciliation will be carried out, as required. Interest will be calculated as described above.</w:delText>
        </w:r>
      </w:del>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040FED25" w:rsidR="006661FE" w:rsidRPr="008E4447" w:rsidDel="00A808B7" w:rsidRDefault="006661FE" w:rsidP="006661FE">
      <w:pPr>
        <w:pStyle w:val="BodyTextIndent"/>
        <w:ind w:left="720" w:hanging="720"/>
        <w:jc w:val="both"/>
        <w:rPr>
          <w:del w:id="1172" w:author="Author" w:date="2024-06-12T10:26:00Z"/>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lastRenderedPageBreak/>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173" w:name="_Ref531684937"/>
      <w:bookmarkStart w:id="1174" w:name="_Toc32201110"/>
      <w:r w:rsidRPr="008E4447">
        <w:rPr>
          <w:rFonts w:ascii="Arial" w:hAnsi="Arial" w:cs="Arial"/>
          <w:sz w:val="22"/>
          <w:szCs w:val="22"/>
        </w:rPr>
        <w:br w:type="page"/>
      </w:r>
      <w:bookmarkStart w:id="1175" w:name="_Toc274049739"/>
      <w:bookmarkStart w:id="1176"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117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5018058"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30D39A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0554FB2"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177" w:name="_Hlt501343668"/>
      <w:bookmarkStart w:id="1178" w:name="_Hlt488742812"/>
      <w:bookmarkStart w:id="1179" w:name="_Toc32201111"/>
      <w:bookmarkStart w:id="1180" w:name="_Toc49661161"/>
      <w:bookmarkStart w:id="1181" w:name="_Toc274049740"/>
      <w:bookmarkEnd w:id="1173"/>
      <w:bookmarkEnd w:id="1174"/>
      <w:bookmarkEnd w:id="1176"/>
      <w:bookmarkEnd w:id="1177"/>
      <w:bookmarkEnd w:id="1178"/>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1179"/>
      <w:bookmarkEnd w:id="1180"/>
      <w:bookmarkEnd w:id="118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182" w:name="_Toc32201112"/>
      <w:bookmarkStart w:id="1183" w:name="_Toc49661162"/>
      <w:bookmarkStart w:id="1184" w:name="_Toc274049741"/>
      <w:r>
        <w:t>Demand Charges</w:t>
      </w:r>
      <w:bookmarkEnd w:id="1182"/>
      <w:bookmarkEnd w:id="1183"/>
      <w:bookmarkEnd w:id="1184"/>
    </w:p>
    <w:p w14:paraId="6FFEEB6C" w14:textId="77777777" w:rsidR="00E010AE" w:rsidRDefault="00BC6253" w:rsidP="006661FE">
      <w:pPr>
        <w:pStyle w:val="1"/>
        <w:jc w:val="both"/>
      </w:pPr>
      <w:bookmarkStart w:id="1185" w:name="_Toc32201113"/>
      <w:bookmarkStart w:id="1186" w:name="_Toc49661163"/>
      <w:r>
        <w:rPr>
          <w:noProof/>
          <w:sz w:val="20"/>
        </w:rPr>
        <w:object w:dxaOrig="1440" w:dyaOrig="1440" w14:anchorId="095B0C15">
          <v:shape id="_x0000_s2083" type="#_x0000_t75" style="position:absolute;left:0;text-align:left;margin-left:-18pt;margin-top:17.7pt;width:570.95pt;height:585pt;z-index:251658266">
            <v:imagedata r:id="rId104" o:title=""/>
            <w10:wrap type="topAndBottom"/>
          </v:shape>
          <o:OLEObject Type="Embed" ProgID="Visio.Drawing.6" ShapeID="_x0000_s2083" DrawAspect="Content" ObjectID="_1785141630" r:id="rId105"/>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1187" w:name="OLE_LINK9"/>
      <w:bookmarkStart w:id="1188" w:name="OLE_LINK12"/>
      <w:bookmarkEnd w:id="1185"/>
      <w:bookmarkEnd w:id="118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187"/>
      <w:bookmarkEnd w:id="118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189"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18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190"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19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19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119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19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19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193" w:name="_Toc70749747"/>
      <w:bookmarkStart w:id="119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1193"/>
      <w:bookmarkEnd w:id="119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195"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1195"/>
    </w:p>
    <w:p w14:paraId="70CE6CDB" w14:textId="77777777" w:rsidR="006661FE" w:rsidRDefault="006661FE">
      <w:pPr>
        <w:pStyle w:val="1"/>
        <w:jc w:val="both"/>
      </w:pPr>
    </w:p>
    <w:p w14:paraId="3A32FE67" w14:textId="77777777" w:rsidR="006661FE" w:rsidRPr="007B2988" w:rsidRDefault="006661FE" w:rsidP="006661FE">
      <w:pPr>
        <w:pStyle w:val="Heading2"/>
      </w:pPr>
      <w:bookmarkStart w:id="1196" w:name="_Toc274049748"/>
      <w:r w:rsidRPr="007B2988">
        <w:t>Stability of tariffs</w:t>
      </w:r>
      <w:bookmarkEnd w:id="119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1197" w:name="_Toc274049749"/>
      <w:r w:rsidRPr="007B2988">
        <w:t>Predictability of tariffs</w:t>
      </w:r>
      <w:bookmarkEnd w:id="1197"/>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1198" w:name="_Toc3598575"/>
      <w:bookmarkStart w:id="1199" w:name="_Toc35675434"/>
      <w:bookmarkStart w:id="1200"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1198"/>
    <w:bookmarkEnd w:id="1199"/>
    <w:bookmarkEnd w:id="120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201" w:name="_Hlt474031874"/>
      <w:bookmarkEnd w:id="1201"/>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120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120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BC6253"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BC6253"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BC6253"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BC6253"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BC6253"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BC6253"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20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20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BC6253"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BC6253"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8" o:title=""/>
                </v:shape>
                <o:OLEObject Type="Embed" ProgID="Equation.3" ShapeID="_x0000_i1032" DrawAspect="Content" ObjectID="_1785141621" r:id="rId109"/>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0" o:title=""/>
                </v:shape>
                <o:OLEObject Type="Embed" ProgID="Equation.3" ShapeID="_x0000_i1033" DrawAspect="Content" ObjectID="_1785141622" r:id="rId111"/>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2" o:title=""/>
                </v:shape>
                <o:OLEObject Type="Embed" ProgID="Equation.3" ShapeID="_x0000_i1034" DrawAspect="Content" ObjectID="_1785141623" r:id="rId113"/>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1204" w:name="BSUoSend"/>
      <w:bookmarkEnd w:id="1204"/>
    </w:p>
    <w:sectPr w:rsidR="006A4386" w:rsidRPr="00FC681D" w:rsidSect="00B311F1">
      <w:headerReference w:type="even" r:id="rId114"/>
      <w:headerReference w:type="default" r:id="rId115"/>
      <w:footerReference w:type="even" r:id="rId116"/>
      <w:footerReference w:type="default" r:id="rId117"/>
      <w:headerReference w:type="first" r:id="rId118"/>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4C190" w14:textId="77777777" w:rsidR="008208CE" w:rsidRDefault="008208CE" w:rsidP="001046D7">
      <w:pPr>
        <w:pStyle w:val="LogoCaption"/>
      </w:pPr>
      <w:r>
        <w:separator/>
      </w:r>
    </w:p>
  </w:endnote>
  <w:endnote w:type="continuationSeparator" w:id="0">
    <w:p w14:paraId="33F941AC" w14:textId="77777777" w:rsidR="008208CE" w:rsidRDefault="008208CE" w:rsidP="001046D7">
      <w:pPr>
        <w:pStyle w:val="LogoCaption"/>
      </w:pPr>
      <w:r>
        <w:continuationSeparator/>
      </w:r>
    </w:p>
  </w:endnote>
  <w:endnote w:type="continuationNotice" w:id="1">
    <w:p w14:paraId="0459446F" w14:textId="77777777" w:rsidR="008208CE" w:rsidRDefault="00820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7B6DA" w14:textId="77777777" w:rsidR="008208CE" w:rsidRDefault="008208CE" w:rsidP="001046D7">
      <w:pPr>
        <w:pStyle w:val="LogoCaption"/>
      </w:pPr>
      <w:r>
        <w:separator/>
      </w:r>
    </w:p>
  </w:footnote>
  <w:footnote w:type="continuationSeparator" w:id="0">
    <w:p w14:paraId="31315DB1" w14:textId="77777777" w:rsidR="008208CE" w:rsidRDefault="008208CE" w:rsidP="001046D7">
      <w:pPr>
        <w:pStyle w:val="LogoCaption"/>
      </w:pPr>
      <w:r>
        <w:continuationSeparator/>
      </w:r>
    </w:p>
  </w:footnote>
  <w:footnote w:type="continuationNotice" w:id="1">
    <w:p w14:paraId="42D7B519" w14:textId="77777777" w:rsidR="008208CE" w:rsidRDefault="008208C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6" w:name="OLE_LINK4"/>
      <w:bookmarkStart w:id="247" w:name="OLE_LINK5"/>
      <w:r w:rsidRPr="00222B22">
        <w:rPr>
          <w:rFonts w:cs="Arial"/>
          <w:sz w:val="18"/>
          <w:szCs w:val="18"/>
        </w:rPr>
        <w:t xml:space="preserve">LDTEC Indicative Block Offer </w:t>
      </w:r>
      <w:bookmarkEnd w:id="246"/>
      <w:bookmarkEnd w:id="24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20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206" w:name="bmkLogoCaptionEven" w:colFirst="0" w:colLast="0"/>
          <w:bookmarkEnd w:id="1205"/>
        </w:p>
      </w:tc>
    </w:tr>
    <w:bookmarkEnd w:id="120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20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208" w:name="bmkLogoCaption" w:colFirst="0" w:colLast="0"/>
          <w:bookmarkEnd w:id="1207"/>
        </w:p>
      </w:tc>
    </w:tr>
    <w:bookmarkEnd w:id="120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SiVTaPMjsKnUloYWQX+giasz3PX85vtAsaDIa0z8y50Tw+sizUWCKINFCVDb2rZ+4/Vib9JxV5r+0ipgESDgVA==" w:salt="kVYn9ATXOnPgIevP3wnf7A=="/>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74E7"/>
    <w:rsid w:val="00010E4A"/>
    <w:rsid w:val="00010EB2"/>
    <w:rsid w:val="00011218"/>
    <w:rsid w:val="00011F17"/>
    <w:rsid w:val="00012A95"/>
    <w:rsid w:val="00012AE9"/>
    <w:rsid w:val="00013841"/>
    <w:rsid w:val="000142D3"/>
    <w:rsid w:val="0001527C"/>
    <w:rsid w:val="000154F5"/>
    <w:rsid w:val="00015A20"/>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166"/>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686F"/>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0A04"/>
    <w:rsid w:val="00131C05"/>
    <w:rsid w:val="00133479"/>
    <w:rsid w:val="001341C9"/>
    <w:rsid w:val="00134C1E"/>
    <w:rsid w:val="001368C1"/>
    <w:rsid w:val="00137774"/>
    <w:rsid w:val="00143668"/>
    <w:rsid w:val="0014378F"/>
    <w:rsid w:val="0014590A"/>
    <w:rsid w:val="00147763"/>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907"/>
    <w:rsid w:val="00195B72"/>
    <w:rsid w:val="00195BB1"/>
    <w:rsid w:val="00195F66"/>
    <w:rsid w:val="00196F2F"/>
    <w:rsid w:val="001A10C6"/>
    <w:rsid w:val="001A38A3"/>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09A"/>
    <w:rsid w:val="001D503D"/>
    <w:rsid w:val="001D5592"/>
    <w:rsid w:val="001D5B4E"/>
    <w:rsid w:val="001D7697"/>
    <w:rsid w:val="001E0400"/>
    <w:rsid w:val="001E13B4"/>
    <w:rsid w:val="001E180A"/>
    <w:rsid w:val="001E1841"/>
    <w:rsid w:val="001E1E7F"/>
    <w:rsid w:val="001E29AB"/>
    <w:rsid w:val="001E4A1C"/>
    <w:rsid w:val="001E64F7"/>
    <w:rsid w:val="001F091A"/>
    <w:rsid w:val="001F0FA5"/>
    <w:rsid w:val="001F366D"/>
    <w:rsid w:val="001F4EFF"/>
    <w:rsid w:val="001F59A2"/>
    <w:rsid w:val="001F6798"/>
    <w:rsid w:val="001F6986"/>
    <w:rsid w:val="0020014F"/>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0B8F"/>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46D"/>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177FA"/>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264"/>
    <w:rsid w:val="004533CD"/>
    <w:rsid w:val="004567E8"/>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314B"/>
    <w:rsid w:val="004E4BB0"/>
    <w:rsid w:val="004E4D0B"/>
    <w:rsid w:val="004E6767"/>
    <w:rsid w:val="004F04BE"/>
    <w:rsid w:val="004F0744"/>
    <w:rsid w:val="004F0D7B"/>
    <w:rsid w:val="004F1D20"/>
    <w:rsid w:val="004F224B"/>
    <w:rsid w:val="004F4D8C"/>
    <w:rsid w:val="004F4E43"/>
    <w:rsid w:val="004F5819"/>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0B94"/>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1F27"/>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D96"/>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06C8"/>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5B1B"/>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18"/>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461F"/>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04C0"/>
    <w:rsid w:val="00721036"/>
    <w:rsid w:val="0072207D"/>
    <w:rsid w:val="0072325E"/>
    <w:rsid w:val="007256FB"/>
    <w:rsid w:val="0072601A"/>
    <w:rsid w:val="00726A1A"/>
    <w:rsid w:val="0072701C"/>
    <w:rsid w:val="00727508"/>
    <w:rsid w:val="00730189"/>
    <w:rsid w:val="007308B1"/>
    <w:rsid w:val="00731A49"/>
    <w:rsid w:val="00731CB4"/>
    <w:rsid w:val="007359BF"/>
    <w:rsid w:val="0073635E"/>
    <w:rsid w:val="0073672A"/>
    <w:rsid w:val="00736E6F"/>
    <w:rsid w:val="00742A6F"/>
    <w:rsid w:val="007432D9"/>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1F15"/>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5F8F"/>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08CE"/>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B9D"/>
    <w:rsid w:val="008F7F8E"/>
    <w:rsid w:val="00900219"/>
    <w:rsid w:val="00901074"/>
    <w:rsid w:val="009016A7"/>
    <w:rsid w:val="00905501"/>
    <w:rsid w:val="0090584A"/>
    <w:rsid w:val="00911525"/>
    <w:rsid w:val="00911B03"/>
    <w:rsid w:val="00912C2C"/>
    <w:rsid w:val="009132E2"/>
    <w:rsid w:val="00913763"/>
    <w:rsid w:val="00913C1D"/>
    <w:rsid w:val="00914220"/>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67F11"/>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096A"/>
    <w:rsid w:val="009A3C7E"/>
    <w:rsid w:val="009A41B8"/>
    <w:rsid w:val="009A444A"/>
    <w:rsid w:val="009A4588"/>
    <w:rsid w:val="009A4AC7"/>
    <w:rsid w:val="009A50FC"/>
    <w:rsid w:val="009A6CCE"/>
    <w:rsid w:val="009B0384"/>
    <w:rsid w:val="009B098D"/>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5977"/>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751"/>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6AE6"/>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08B7"/>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1B98"/>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85877"/>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A77A6"/>
    <w:rsid w:val="00BB2C1A"/>
    <w:rsid w:val="00BB3CC5"/>
    <w:rsid w:val="00BB5823"/>
    <w:rsid w:val="00BB636B"/>
    <w:rsid w:val="00BB7116"/>
    <w:rsid w:val="00BC0E08"/>
    <w:rsid w:val="00BC167A"/>
    <w:rsid w:val="00BC5703"/>
    <w:rsid w:val="00BC5D21"/>
    <w:rsid w:val="00BC6253"/>
    <w:rsid w:val="00BC767E"/>
    <w:rsid w:val="00BC7B30"/>
    <w:rsid w:val="00BC7C53"/>
    <w:rsid w:val="00BD0228"/>
    <w:rsid w:val="00BD0522"/>
    <w:rsid w:val="00BD1F77"/>
    <w:rsid w:val="00BD3764"/>
    <w:rsid w:val="00BD47AE"/>
    <w:rsid w:val="00BD5A63"/>
    <w:rsid w:val="00BD5DCC"/>
    <w:rsid w:val="00BD6D7B"/>
    <w:rsid w:val="00BD7639"/>
    <w:rsid w:val="00BE09DE"/>
    <w:rsid w:val="00BE1BF9"/>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201B"/>
    <w:rsid w:val="00C14B15"/>
    <w:rsid w:val="00C15DAC"/>
    <w:rsid w:val="00C160D8"/>
    <w:rsid w:val="00C161D6"/>
    <w:rsid w:val="00C16FF6"/>
    <w:rsid w:val="00C2170F"/>
    <w:rsid w:val="00C2732A"/>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025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34C"/>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37AC"/>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06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4C56"/>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3F01"/>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7D63"/>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885"/>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5436"/>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1C8"/>
    <w:rsid w:val="00FC660B"/>
    <w:rsid w:val="00FC681D"/>
    <w:rsid w:val="00FC6E66"/>
    <w:rsid w:val="00FD4D58"/>
    <w:rsid w:val="00FD5479"/>
    <w:rsid w:val="00FD5CB1"/>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1EFE"/>
    <w:rsid w:val="00FF4DFF"/>
    <w:rsid w:val="00FF5DE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2.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image" Target="media/image90.wmf"/><Relationship Id="rId16" Type="http://schemas.openxmlformats.org/officeDocument/2006/relationships/image" Target="media/image4.emf"/><Relationship Id="rId107" Type="http://schemas.openxmlformats.org/officeDocument/2006/relationships/image" Target="media/image87.wmf"/><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6.png"/><Relationship Id="rId87" Type="http://schemas.openxmlformats.org/officeDocument/2006/relationships/oleObject" Target="embeddings/oleObject3.bin"/><Relationship Id="rId102" Type="http://schemas.openxmlformats.org/officeDocument/2006/relationships/image" Target="media/image83.wmf"/><Relationship Id="rId110" Type="http://schemas.openxmlformats.org/officeDocument/2006/relationships/image" Target="media/image89.wmf"/><Relationship Id="rId115"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oleObject" Target="embeddings/oleObject7.bin"/><Relationship Id="rId113" Type="http://schemas.openxmlformats.org/officeDocument/2006/relationships/oleObject" Target="embeddings/oleObject10.bin"/><Relationship Id="rId118" Type="http://schemas.openxmlformats.org/officeDocument/2006/relationships/header" Target="header3.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8.wmf"/><Relationship Id="rId116" Type="http://schemas.openxmlformats.org/officeDocument/2006/relationships/footer" Target="footer1.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image" Target="media/image86.png"/><Relationship Id="rId114" Type="http://schemas.openxmlformats.org/officeDocument/2006/relationships/header" Target="header1.xml"/><Relationship Id="rId119"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oleObject" Target="embeddings/oleObject8.bin"/><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image" Target="media/image85.wmf"/><Relationship Id="rId120"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cadce026-d35b-4a62-a2ee-1436bb44fb5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f71abe4e-f5ff-49cd-8eff-5f4949acc510"/>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407BF77C-0DF2-4F23-A7E0-46483ACEF303}"/>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152</Pages>
  <Words>46590</Words>
  <Characters>253603</Characters>
  <Application>Microsoft Office Word</Application>
  <DocSecurity>12</DocSecurity>
  <Lines>2113</Lines>
  <Paragraphs>599</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2024-08-14T10:54:00Z</dcterms:created>
  <dcterms:modified xsi:type="dcterms:W3CDTF">2024-08-14T10:54:00Z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