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00CA2ECB" w:rsidP="00CA2ECB">
      <w:pPr>
        <w:widowControl/>
        <w:numPr>
          <w:ilvl w:val="1"/>
          <w:numId w:val="1"/>
        </w:numPr>
        <w:spacing w:after="240"/>
        <w:rPr>
          <w:rFonts w:ascii="Arial" w:hAnsi="Arial" w:cs="Arial"/>
        </w:rPr>
      </w:pPr>
      <w:bookmarkStart w:id="37" w:name="_DV_M37"/>
      <w:bookmarkEnd w:id="37"/>
      <w:r>
        <w:rPr>
          <w:rFonts w:ascii="Arial" w:hAnsi="Arial" w:cs="Arial"/>
        </w:rPr>
        <w:t xml:space="preserve">Transmission Works Register </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0"/>
          <w:footerReference w:type="default" r:id="rId11"/>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1" w:name="_DV_M41"/>
      <w:bookmarkEnd w:id="41"/>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77777777" w:rsidR="00CA2ECB" w:rsidRDefault="00CA2ECB" w:rsidP="00CA2ECB">
      <w:pPr>
        <w:pStyle w:val="clauseindent"/>
        <w:widowControl/>
        <w:jc w:val="both"/>
        <w:rPr>
          <w:rFonts w:ascii="Arial" w:hAnsi="Arial" w:cs="Arial"/>
          <w:i/>
          <w:iCs/>
        </w:rPr>
      </w:pPr>
      <w:bookmarkStart w:id="44" w:name="_DV_M44"/>
      <w:bookmarkEnd w:id="44"/>
      <w:r>
        <w:rPr>
          <w:rFonts w:ascii="Arial" w:hAnsi="Arial" w:cs="Arial"/>
          <w:b/>
          <w:bCs/>
        </w:rPr>
        <w:t>The Company</w:t>
      </w:r>
      <w:r>
        <w:rPr>
          <w:rFonts w:ascii="Arial" w:hAnsi="Arial" w:cs="Arial"/>
        </w:rPr>
        <w:t xml:space="preserve"> agrees with each </w:t>
      </w:r>
      <w:r>
        <w:rPr>
          <w:rFonts w:ascii="Arial" w:hAnsi="Arial" w:cs="Arial"/>
          <w:b/>
          <w:bCs/>
        </w:rPr>
        <w:t>User</w:t>
      </w:r>
      <w:r>
        <w:rPr>
          <w:rFonts w:ascii="Arial" w:hAnsi="Arial" w:cs="Arial"/>
        </w:rPr>
        <w:t xml:space="preserve"> to (and in respect of licence obligations contained within Section D or Section E of a transmission licence, procure that a </w:t>
      </w:r>
      <w:r>
        <w:rPr>
          <w:rFonts w:ascii="Arial" w:hAnsi="Arial" w:cs="Arial"/>
          <w:b/>
          <w:bCs/>
        </w:rPr>
        <w:t>Relevant Transmission Licensee</w:t>
      </w:r>
      <w:r>
        <w:rPr>
          <w:rFonts w:ascii="Arial" w:hAnsi="Arial" w:cs="Arial"/>
        </w:rPr>
        <w:t xml:space="preserve"> shall) make available, plan, develop, </w:t>
      </w:r>
      <w:proofErr w:type="gramStart"/>
      <w:r>
        <w:rPr>
          <w:rFonts w:ascii="Arial" w:hAnsi="Arial" w:cs="Arial"/>
        </w:rPr>
        <w:t>operate</w:t>
      </w:r>
      <w:proofErr w:type="gramEnd"/>
      <w:r>
        <w:rPr>
          <w:rFonts w:ascii="Arial" w:hAnsi="Arial" w:cs="Arial"/>
        </w:rPr>
        <w:t xml:space="preserve"> and maintain the</w:t>
      </w:r>
      <w:r>
        <w:rPr>
          <w:rFonts w:ascii="Arial" w:hAnsi="Arial" w:cs="Arial"/>
          <w:b/>
          <w:bCs/>
        </w:rPr>
        <w:t xml:space="preserve"> National Electricity Transmission System</w:t>
      </w:r>
      <w:r>
        <w:rPr>
          <w:rFonts w:ascii="Arial" w:hAnsi="Arial" w:cs="Arial"/>
        </w:rPr>
        <w:t xml:space="preserve"> in accordance with the </w:t>
      </w:r>
      <w:r w:rsidR="0090226E" w:rsidRPr="00BF5046">
        <w:rPr>
          <w:rFonts w:ascii="Arial" w:hAnsi="Arial" w:cs="Arial"/>
          <w:b/>
        </w:rPr>
        <w:t>T</w:t>
      </w:r>
      <w:r w:rsidRPr="00BF5046">
        <w:rPr>
          <w:rFonts w:ascii="Arial" w:hAnsi="Arial" w:cs="Arial"/>
          <w:b/>
        </w:rPr>
        <w:t xml:space="preserve">ransmission </w:t>
      </w:r>
      <w:r w:rsidR="0090226E" w:rsidRPr="00BF5046">
        <w:rPr>
          <w:rFonts w:ascii="Arial" w:hAnsi="Arial" w:cs="Arial"/>
          <w:b/>
        </w:rPr>
        <w:t>L</w:t>
      </w:r>
      <w:r w:rsidRPr="00BF5046">
        <w:rPr>
          <w:rFonts w:ascii="Arial" w:hAnsi="Arial" w:cs="Arial"/>
          <w:b/>
        </w:rPr>
        <w:t xml:space="preserve">icences </w:t>
      </w:r>
      <w:r>
        <w:rPr>
          <w:rFonts w:ascii="Arial" w:hAnsi="Arial" w:cs="Arial"/>
        </w:rPr>
        <w:t xml:space="preserve">and with the </w:t>
      </w:r>
      <w:r>
        <w:rPr>
          <w:rFonts w:ascii="Arial" w:hAnsi="Arial" w:cs="Arial"/>
          <w:b/>
          <w:bCs/>
        </w:rPr>
        <w:t>Grid Code</w:t>
      </w:r>
      <w:r>
        <w:rPr>
          <w:rFonts w:ascii="Arial" w:hAnsi="Arial" w:cs="Arial"/>
        </w:rPr>
        <w:t xml:space="preserve"> subject to any </w:t>
      </w:r>
      <w:r>
        <w:rPr>
          <w:rFonts w:ascii="Arial" w:hAnsi="Arial" w:cs="Arial"/>
          <w:b/>
          <w:bCs/>
        </w:rPr>
        <w:t>Derogations</w:t>
      </w:r>
      <w:r>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w:t>
      </w:r>
      <w:r>
        <w:rPr>
          <w:rFonts w:ascii="Arial" w:hAnsi="Arial" w:cs="Arial"/>
        </w:rPr>
        <w:lastRenderedPageBreak/>
        <w:t xml:space="preserve">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77777777" w:rsidR="00CA2ECB" w:rsidRDefault="00CA2ECB" w:rsidP="00CA2ECB">
      <w:pPr>
        <w:pStyle w:val="Heading4"/>
        <w:widowControl/>
        <w:numPr>
          <w:ilvl w:val="2"/>
          <w:numId w:val="24"/>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p>
    <w:p w14:paraId="104BAA87" w14:textId="7777777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6" w:name="_DV_M55"/>
      <w:bookmarkEnd w:id="56"/>
      <w:r>
        <w:rPr>
          <w:rFonts w:ascii="Arial" w:hAnsi="Arial" w:cs="Arial"/>
          <w:b/>
          <w:bCs/>
        </w:rPr>
        <w:t>The Company</w:t>
      </w:r>
      <w:r>
        <w:rPr>
          <w:rFonts w:ascii="Arial" w:hAnsi="Arial" w:cs="Arial"/>
        </w:rPr>
        <w:t xml:space="preserve"> shall apply to the </w:t>
      </w:r>
      <w:r>
        <w:rPr>
          <w:rFonts w:ascii="Arial" w:hAnsi="Arial" w:cs="Arial"/>
          <w:b/>
          <w:bCs/>
        </w:rPr>
        <w:t>Authority</w:t>
      </w:r>
      <w:r>
        <w:rPr>
          <w:rFonts w:ascii="Arial" w:hAnsi="Arial" w:cs="Arial"/>
        </w:rPr>
        <w:t xml:space="preserve"> for a direction under paragraph 11 of Standard Condition C14 relieving </w:t>
      </w:r>
      <w:r>
        <w:rPr>
          <w:rFonts w:ascii="Arial" w:hAnsi="Arial" w:cs="Arial"/>
          <w:b/>
          <w:bCs/>
        </w:rPr>
        <w:t>The Company</w:t>
      </w:r>
      <w:r>
        <w:rPr>
          <w:rFonts w:ascii="Arial" w:hAnsi="Arial" w:cs="Arial"/>
        </w:rPr>
        <w:t xml:space="preserve"> from the obligation to implement or comply with the </w:t>
      </w:r>
      <w:r>
        <w:rPr>
          <w:rFonts w:ascii="Arial" w:hAnsi="Arial" w:cs="Arial"/>
          <w:b/>
          <w:bCs/>
        </w:rPr>
        <w:t>Grid Code</w:t>
      </w:r>
      <w:r>
        <w:rPr>
          <w:rFonts w:ascii="Arial" w:hAnsi="Arial" w:cs="Arial"/>
        </w:rPr>
        <w:t xml:space="preserve">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and </w:t>
      </w:r>
    </w:p>
    <w:p w14:paraId="41D9A8BA" w14:textId="5170FA67" w:rsidR="00CA2ECB" w:rsidRDefault="00CA2ECB" w:rsidP="0076619A">
      <w:pPr>
        <w:pStyle w:val="Heading4"/>
        <w:widowControl/>
        <w:numPr>
          <w:ilvl w:val="0"/>
          <w:numId w:val="25"/>
        </w:numPr>
        <w:tabs>
          <w:tab w:val="clear" w:pos="2421"/>
          <w:tab w:val="num" w:pos="2280"/>
        </w:tabs>
        <w:ind w:left="2268" w:hanging="567"/>
        <w:jc w:val="both"/>
        <w:rPr>
          <w:rFonts w:ascii="Arial" w:hAnsi="Arial" w:cs="Arial"/>
        </w:rPr>
      </w:pPr>
      <w:bookmarkStart w:id="57" w:name="_DV_M56"/>
      <w:bookmarkEnd w:id="57"/>
      <w:r>
        <w:rPr>
          <w:rFonts w:ascii="Arial" w:hAnsi="Arial" w:cs="Arial"/>
        </w:rPr>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 xml:space="preserve">The </w:t>
      </w:r>
      <w:r w:rsidR="006E358C">
        <w:rPr>
          <w:rFonts w:ascii="Arial" w:hAnsi="Arial" w:cs="Arial"/>
          <w:b/>
          <w:bCs/>
        </w:rPr>
        <w:t>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562ABD70" w14:textId="77777777" w:rsidR="00CA2ECB" w:rsidRDefault="00CA2ECB" w:rsidP="00CA2ECB">
      <w:pPr>
        <w:pStyle w:val="Heading4"/>
        <w:widowControl/>
        <w:numPr>
          <w:ilvl w:val="2"/>
          <w:numId w:val="24"/>
        </w:numPr>
        <w:jc w:val="both"/>
        <w:rPr>
          <w:rFonts w:ascii="Arial" w:hAnsi="Arial" w:cs="Arial"/>
        </w:rPr>
      </w:pPr>
      <w:bookmarkStart w:id="58" w:name="_DV_M57"/>
      <w:bookmarkEnd w:id="58"/>
      <w:r>
        <w:rPr>
          <w:rFonts w:ascii="Arial" w:hAnsi="Arial" w:cs="Arial"/>
        </w:rPr>
        <w:t xml:space="preserve">An application by </w:t>
      </w:r>
      <w:r>
        <w:rPr>
          <w:rFonts w:ascii="Arial" w:hAnsi="Arial" w:cs="Arial"/>
          <w:b/>
          <w:bCs/>
        </w:rPr>
        <w:t>The Company</w:t>
      </w:r>
      <w:r>
        <w:rPr>
          <w:rFonts w:ascii="Arial" w:hAnsi="Arial" w:cs="Arial"/>
        </w:rPr>
        <w:t xml:space="preserve"> pursuant to paragraph 6.3.6(</w:t>
      </w:r>
      <w:proofErr w:type="spellStart"/>
      <w:r>
        <w:rPr>
          <w:rFonts w:ascii="Arial" w:hAnsi="Arial" w:cs="Arial"/>
        </w:rPr>
        <w:t>i</w:t>
      </w:r>
      <w:proofErr w:type="spellEnd"/>
      <w:r>
        <w:rPr>
          <w:rFonts w:ascii="Arial" w:hAnsi="Arial" w:cs="Arial"/>
        </w:rPr>
        <w:t xml:space="preserve">) shall inter alia include any grounds which </w:t>
      </w:r>
      <w:r>
        <w:rPr>
          <w:rFonts w:ascii="Arial" w:hAnsi="Arial" w:cs="Arial"/>
          <w:b/>
          <w:bCs/>
        </w:rPr>
        <w:t>The Company</w:t>
      </w:r>
      <w:r>
        <w:rPr>
          <w:rFonts w:ascii="Arial" w:hAnsi="Arial" w:cs="Arial"/>
        </w:rPr>
        <w:t xml:space="preserve">, in its reasonable opinion, may have why the </w:t>
      </w:r>
      <w:r>
        <w:rPr>
          <w:rFonts w:ascii="Arial" w:hAnsi="Arial" w:cs="Arial"/>
          <w:b/>
          <w:bCs/>
        </w:rPr>
        <w:t>Authority</w:t>
      </w:r>
      <w:r>
        <w:rPr>
          <w:rFonts w:ascii="Arial" w:hAnsi="Arial" w:cs="Arial"/>
        </w:rPr>
        <w:t xml:space="preserve"> should not issue a direction under paragraph 11 of Standard Condition C14 in respect of that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w:t>
      </w:r>
    </w:p>
    <w:p w14:paraId="40B251AC" w14:textId="77777777" w:rsidR="00CA2ECB" w:rsidRDefault="00CA2ECB" w:rsidP="00CA2ECB">
      <w:pPr>
        <w:pStyle w:val="Heading3"/>
        <w:tabs>
          <w:tab w:val="clear" w:pos="851"/>
        </w:tabs>
      </w:pPr>
      <w:bookmarkStart w:id="59" w:name="_DV_M58"/>
      <w:bookmarkEnd w:id="59"/>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w:t>
      </w:r>
      <w:r>
        <w:rPr>
          <w:rFonts w:ascii="Arial" w:hAnsi="Arial" w:cs="Arial"/>
          <w:b w:val="0"/>
          <w:bCs w:val="0"/>
          <w:i w:val="0"/>
          <w:iCs w:val="0"/>
        </w:rPr>
        <w:lastRenderedPageBreak/>
        <w:t xml:space="preserve">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4" w:name="_DV_M63"/>
      <w:bookmarkStart w:id="65" w:name="_Toc490940298"/>
      <w:bookmarkEnd w:id="64"/>
      <w:r>
        <w:t>OBLIGATIONS OF USERS WHO OWN OR OPERATE DISTRIBUTION SYSTEMS</w:t>
      </w:r>
    </w:p>
    <w:p w14:paraId="1862A519" w14:textId="77777777" w:rsidR="00CA2ECB" w:rsidRDefault="00CA2ECB" w:rsidP="00CA2ECB">
      <w:pPr>
        <w:pStyle w:val="Heading3"/>
        <w:keepNext/>
        <w:widowControl/>
        <w:numPr>
          <w:ilvl w:val="0"/>
          <w:numId w:val="0"/>
        </w:numPr>
        <w:tabs>
          <w:tab w:val="num" w:pos="851"/>
        </w:tabs>
        <w:ind w:left="425" w:hanging="855"/>
        <w:jc w:val="both"/>
        <w:rPr>
          <w:b w:val="0"/>
          <w:bCs w:val="0"/>
        </w:rPr>
      </w:pP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6" w:name="_DV_M64"/>
      <w:bookmarkEnd w:id="66"/>
      <w:r>
        <w:rPr>
          <w:rFonts w:ascii="Arial" w:hAnsi="Arial" w:cs="Arial"/>
        </w:rPr>
        <w:t>6.5.1</w:t>
      </w:r>
    </w:p>
    <w:p w14:paraId="75B883B5" w14:textId="60FEFDC9" w:rsidR="00CA2ECB" w:rsidRDefault="00CA2ECB" w:rsidP="0089156F">
      <w:pPr>
        <w:widowControl/>
        <w:tabs>
          <w:tab w:val="left" w:pos="1701"/>
          <w:tab w:val="left" w:pos="2552"/>
        </w:tabs>
        <w:ind w:left="2552" w:hanging="1701"/>
        <w:jc w:val="both"/>
      </w:pPr>
      <w:bookmarkStart w:id="67" w:name="_DV_M65"/>
      <w:bookmarkEnd w:id="67"/>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232FC2" w:rsidRPr="00232FC2">
        <w:rPr>
          <w:rFonts w:ascii="Arial" w:hAnsi="Arial" w:cs="Arial"/>
        </w:rPr>
        <w:t xml:space="preserve"> upon an application for or acceptance of (as agreed between </w:t>
      </w:r>
      <w:r w:rsidR="00232FC2" w:rsidRPr="00232FC2">
        <w:rPr>
          <w:rFonts w:ascii="Arial" w:hAnsi="Arial" w:cs="Arial"/>
          <w:b/>
          <w:bCs/>
        </w:rPr>
        <w:t xml:space="preserve">The Company </w:t>
      </w:r>
      <w:r w:rsidR="00232FC2" w:rsidRPr="00232FC2">
        <w:rPr>
          <w:rFonts w:ascii="Arial" w:hAnsi="Arial" w:cs="Arial"/>
        </w:rPr>
        <w:t xml:space="preserve">and the </w:t>
      </w:r>
      <w:r w:rsidR="00232FC2" w:rsidRPr="00232FC2">
        <w:rPr>
          <w:rFonts w:ascii="Arial" w:hAnsi="Arial" w:cs="Arial"/>
          <w:b/>
          <w:bCs/>
        </w:rPr>
        <w:t>User</w:t>
      </w:r>
      <w:r w:rsidR="00232FC2" w:rsidRPr="00232FC2">
        <w:rPr>
          <w:rFonts w:ascii="Arial" w:hAnsi="Arial" w:cs="Arial"/>
        </w:rPr>
        <w:t xml:space="preserve">) a connection to and/or for the use of that </w:t>
      </w:r>
      <w:r w:rsidR="00232FC2" w:rsidRPr="00232FC2">
        <w:rPr>
          <w:rFonts w:ascii="Arial" w:hAnsi="Arial" w:cs="Arial"/>
          <w:b/>
          <w:bCs/>
        </w:rPr>
        <w:t>User’s Distribution System</w:t>
      </w:r>
      <w:r w:rsidR="00232FC2" w:rsidRPr="00232FC2">
        <w:rPr>
          <w:rFonts w:ascii="Arial" w:hAnsi="Arial" w:cs="Arial"/>
        </w:rPr>
        <w:t xml:space="preserve"> from a </w:t>
      </w:r>
      <w:r w:rsidR="00232FC2" w:rsidRPr="00232FC2">
        <w:rPr>
          <w:rFonts w:ascii="Arial" w:hAnsi="Arial" w:cs="Arial"/>
          <w:b/>
          <w:bCs/>
        </w:rPr>
        <w:t xml:space="preserve">Relevant Embedded Power Station. </w:t>
      </w:r>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68" w:name="_DV_M66"/>
      <w:bookmarkStart w:id="69" w:name="_DV_M67"/>
      <w:bookmarkStart w:id="70" w:name="_DV_M68"/>
      <w:bookmarkStart w:id="71" w:name="_DV_M69"/>
      <w:bookmarkEnd w:id="68"/>
      <w:bookmarkEnd w:id="69"/>
      <w:bookmarkEnd w:id="70"/>
      <w:bookmarkEnd w:id="71"/>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65F22972"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72" w:name="_DV_M71"/>
      <w:bookmarkEnd w:id="72"/>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77777777"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A1398">
        <w:rPr>
          <w:rFonts w:ascii="Arial" w:hAnsi="Arial" w:cs="Arial"/>
        </w:rPr>
        <w:t xml:space="preserve">shall not </w:t>
      </w:r>
      <w:r w:rsidR="0016607C" w:rsidRPr="00CA1398">
        <w:rPr>
          <w:rFonts w:ascii="Arial" w:hAnsi="Arial" w:cs="Arial"/>
          <w:b/>
          <w:bCs/>
        </w:rPr>
        <w:t xml:space="preserve">Energise </w:t>
      </w:r>
      <w:r w:rsidR="0016607C" w:rsidRPr="00CA1398">
        <w:rPr>
          <w:rFonts w:ascii="Arial" w:hAnsi="Arial" w:cs="Arial"/>
        </w:rPr>
        <w:t xml:space="preserve">the connection between a </w:t>
      </w:r>
      <w:r w:rsidR="0016607C" w:rsidRPr="00CA1398">
        <w:rPr>
          <w:rFonts w:ascii="Arial" w:hAnsi="Arial" w:cs="Arial"/>
          <w:b/>
          <w:bCs/>
        </w:rPr>
        <w:t>Relevant Embedded</w:t>
      </w:r>
      <w:r w:rsidR="0016607C" w:rsidRPr="00CA1398">
        <w:rPr>
          <w:rFonts w:ascii="Arial" w:hAnsi="Arial" w:cs="Arial"/>
        </w:rPr>
        <w:t xml:space="preserve"> </w:t>
      </w:r>
      <w:r w:rsidR="0016607C" w:rsidRPr="00CA1398">
        <w:rPr>
          <w:rFonts w:ascii="Arial" w:hAnsi="Arial" w:cs="Arial"/>
          <w:b/>
          <w:bCs/>
        </w:rPr>
        <w:t xml:space="preserve">Power Station </w:t>
      </w:r>
      <w:r w:rsidR="0016607C" w:rsidRPr="00CA1398">
        <w:rPr>
          <w:rFonts w:ascii="Arial" w:hAnsi="Arial" w:cs="Arial"/>
        </w:rPr>
        <w:t xml:space="preserve">and its </w:t>
      </w:r>
      <w:r w:rsidR="0016607C" w:rsidRPr="00CA1398">
        <w:rPr>
          <w:rFonts w:ascii="Arial" w:hAnsi="Arial" w:cs="Arial"/>
          <w:b/>
          <w:bCs/>
        </w:rPr>
        <w:t xml:space="preserve">Distribution System </w:t>
      </w:r>
      <w:r w:rsidR="0016607C" w:rsidRPr="00CA1398">
        <w:rPr>
          <w:rFonts w:ascii="Arial" w:hAnsi="Arial" w:cs="Arial"/>
        </w:rPr>
        <w:t xml:space="preserve">nor permit the use of its </w:t>
      </w:r>
      <w:r w:rsidR="0016607C" w:rsidRPr="00CA1398">
        <w:rPr>
          <w:rFonts w:ascii="Arial" w:hAnsi="Arial" w:cs="Arial"/>
          <w:b/>
          <w:bCs/>
        </w:rPr>
        <w:t xml:space="preserve">Distribution System </w:t>
      </w:r>
      <w:r w:rsidR="0016607C" w:rsidRPr="00CA1398">
        <w:rPr>
          <w:rFonts w:ascii="Arial" w:hAnsi="Arial" w:cs="Arial"/>
        </w:rPr>
        <w:t xml:space="preserve">by the same until an </w:t>
      </w:r>
      <w:r w:rsidR="0016607C" w:rsidRPr="00CA1398">
        <w:rPr>
          <w:rFonts w:ascii="Arial" w:hAnsi="Arial" w:cs="Arial"/>
          <w:b/>
          <w:bCs/>
        </w:rPr>
        <w:t>Evaluation of Transmission Impact</w:t>
      </w:r>
      <w:r w:rsidR="0016607C" w:rsidRPr="00CA1398">
        <w:rPr>
          <w:rFonts w:ascii="Arial" w:hAnsi="Arial" w:cs="Arial"/>
        </w:rPr>
        <w:t xml:space="preserve"> has concluded </w:t>
      </w:r>
      <w:r w:rsidR="0016607C">
        <w:rPr>
          <w:rFonts w:ascii="Arial" w:hAnsi="Arial" w:cs="Arial"/>
        </w:rPr>
        <w:t xml:space="preserve">(as per </w:t>
      </w:r>
      <w:r w:rsidR="0016607C" w:rsidRPr="00227E45">
        <w:rPr>
          <w:rFonts w:ascii="Arial" w:hAnsi="Arial" w:cs="Arial"/>
        </w:rPr>
        <w:t xml:space="preserve">paragraphs </w:t>
      </w:r>
      <w:r w:rsidR="0016607C" w:rsidRPr="006A7213">
        <w:rPr>
          <w:rFonts w:ascii="Arial" w:hAnsi="Arial" w:cs="Arial"/>
        </w:rPr>
        <w:t>6.5.5.6</w:t>
      </w:r>
      <w:r w:rsidR="0016607C" w:rsidRPr="00227E45">
        <w:rPr>
          <w:rFonts w:ascii="Arial" w:hAnsi="Arial" w:cs="Arial"/>
        </w:rPr>
        <w:t>, 6.</w:t>
      </w:r>
      <w:r w:rsidR="0016607C" w:rsidRPr="006A7213">
        <w:rPr>
          <w:rFonts w:ascii="Arial" w:hAnsi="Arial" w:cs="Arial"/>
        </w:rPr>
        <w:t>5.5.7, 6.5.8.5</w:t>
      </w:r>
      <w:r w:rsidR="0016607C" w:rsidRPr="00227E45">
        <w:rPr>
          <w:rFonts w:ascii="Arial" w:hAnsi="Arial" w:cs="Arial"/>
        </w:rPr>
        <w:t xml:space="preserve"> or</w:t>
      </w:r>
      <w:r w:rsidR="0016607C">
        <w:rPr>
          <w:rFonts w:ascii="Arial" w:hAnsi="Arial" w:cs="Arial"/>
        </w:rPr>
        <w:t xml:space="preserve"> any other processes as agreed under 6.5.1(e)) </w:t>
      </w:r>
      <w:proofErr w:type="gramStart"/>
      <w:r w:rsidR="0016607C" w:rsidRPr="00CA1398">
        <w:rPr>
          <w:rFonts w:ascii="Arial" w:hAnsi="Arial" w:cs="Arial"/>
        </w:rPr>
        <w:t>and</w:t>
      </w:r>
      <w:r w:rsidR="0016607C">
        <w:rPr>
          <w:rFonts w:ascii="Arial" w:hAnsi="Arial" w:cs="Arial"/>
        </w:rPr>
        <w:t>;</w:t>
      </w:r>
      <w:proofErr w:type="gramEnd"/>
    </w:p>
    <w:p w14:paraId="2D43B8CA" w14:textId="77EBBD41"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7777777"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 xml:space="preserve">Relevant Embedded Medium Power </w:t>
      </w:r>
      <w:r w:rsidRPr="00CA1398">
        <w:rPr>
          <w:rFonts w:ascii="Arial" w:hAnsi="Arial" w:cs="Arial"/>
          <w:b/>
          <w:bCs/>
        </w:rPr>
        <w:lastRenderedPageBreak/>
        <w:t>Station</w:t>
      </w:r>
      <w:r w:rsidRPr="00CA1398">
        <w:rPr>
          <w:rFonts w:ascii="Arial" w:hAnsi="Arial" w:cs="Arial"/>
        </w:rPr>
        <w:t xml:space="preserve"> or </w:t>
      </w:r>
      <w:r w:rsidRPr="00CA1398">
        <w:rPr>
          <w:rFonts w:ascii="Arial" w:hAnsi="Arial" w:cs="Arial"/>
          <w:b/>
          <w:bCs/>
        </w:rPr>
        <w:t>a Relevant Embedded Small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77777777"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Medium Power Station</w:t>
      </w:r>
      <w:r w:rsidRPr="00CA1398">
        <w:rPr>
          <w:rFonts w:ascii="Arial" w:hAnsi="Arial" w:cs="Arial"/>
        </w:rPr>
        <w:t xml:space="preserve"> or </w:t>
      </w:r>
      <w:r w:rsidRPr="00CA1398">
        <w:rPr>
          <w:rFonts w:ascii="Arial" w:hAnsi="Arial" w:cs="Arial"/>
          <w:b/>
          <w:bCs/>
        </w:rPr>
        <w:t>a Relevant Embedded Small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675DD33D"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 xml:space="preserve">in the case of a </w:t>
      </w:r>
      <w:r w:rsidRPr="00AB6E3E">
        <w:rPr>
          <w:rFonts w:ascii="Arial" w:hAnsi="Arial" w:cs="Arial"/>
          <w:b/>
          <w:bCs/>
        </w:rPr>
        <w:t xml:space="preserve">Large Power Station, </w:t>
      </w:r>
      <w:r w:rsidRPr="00AB6E3E">
        <w:rPr>
          <w:rFonts w:ascii="Arial" w:hAnsi="Arial" w:cs="Arial"/>
        </w:rPr>
        <w:t xml:space="preserve">the </w:t>
      </w:r>
      <w:r w:rsidRPr="00AB6E3E">
        <w:rPr>
          <w:rFonts w:ascii="Arial" w:hAnsi="Arial" w:cs="Arial"/>
          <w:b/>
          <w:bCs/>
        </w:rPr>
        <w:t xml:space="preserve">Large Power Station </w:t>
      </w:r>
      <w:r w:rsidRPr="00AB6E3E">
        <w:rPr>
          <w:rFonts w:ascii="Arial" w:hAnsi="Arial" w:cs="Arial"/>
        </w:rPr>
        <w:t xml:space="preserve">has 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B1C6E">
      <w:pPr>
        <w:pStyle w:val="Heading4"/>
        <w:widowControl/>
        <w:numPr>
          <w:ilvl w:val="0"/>
          <w:numId w:val="26"/>
        </w:numPr>
        <w:tabs>
          <w:tab w:val="left" w:pos="2066"/>
          <w:tab w:val="left" w:pos="2520"/>
        </w:tabs>
        <w:ind w:left="2552" w:hanging="846"/>
        <w:jc w:val="both"/>
        <w:rPr>
          <w:rFonts w:ascii="Arial" w:hAnsi="Arial" w:cs="Arial"/>
        </w:rPr>
      </w:pPr>
      <w:bookmarkStart w:id="73" w:name="_DV_M73"/>
      <w:bookmarkEnd w:id="73"/>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74" w:name="_DV_M74"/>
      <w:bookmarkEnd w:id="74"/>
    </w:p>
    <w:p w14:paraId="55A2330E" w14:textId="602ECBF1"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may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w:t>
      </w:r>
      <w:proofErr w:type="gramStart"/>
      <w:r w:rsidRPr="00CA1398">
        <w:rPr>
          <w:rFonts w:ascii="Arial" w:hAnsi="Arial" w:cs="Arial"/>
        </w:rPr>
        <w:t>options;</w:t>
      </w:r>
      <w:proofErr w:type="gramEnd"/>
    </w:p>
    <w:p w14:paraId="4A8D9101" w14:textId="77777777" w:rsidR="005B1C6E" w:rsidRPr="00227E45" w:rsidRDefault="005B1C6E" w:rsidP="005B1C6E">
      <w:pPr>
        <w:pStyle w:val="Heading4"/>
        <w:numPr>
          <w:ilvl w:val="1"/>
          <w:numId w:val="26"/>
        </w:numPr>
        <w:jc w:val="both"/>
        <w:rPr>
          <w:rFonts w:ascii="Arial" w:hAnsi="Arial" w:cs="Arial"/>
        </w:rPr>
      </w:pPr>
      <w:r w:rsidRPr="009807FD">
        <w:rPr>
          <w:rFonts w:ascii="Arial" w:hAnsi="Arial" w:cs="Arial"/>
          <w:b/>
          <w:bCs/>
        </w:rPr>
        <w:t>Statement of Works</w:t>
      </w:r>
      <w:r w:rsidRPr="00CA1398">
        <w:rPr>
          <w:rFonts w:ascii="Arial" w:hAnsi="Arial" w:cs="Arial"/>
        </w:rPr>
        <w:t xml:space="preserve"> and </w:t>
      </w:r>
      <w:r w:rsidRPr="009807FD">
        <w:rPr>
          <w:rFonts w:ascii="Arial" w:hAnsi="Arial" w:cs="Arial"/>
          <w:b/>
          <w:bCs/>
        </w:rPr>
        <w:t>Confirmation of Project Progression</w:t>
      </w:r>
      <w:r w:rsidRPr="00CA1398">
        <w:rPr>
          <w:rFonts w:ascii="Arial" w:hAnsi="Arial" w:cs="Arial"/>
        </w:rPr>
        <w:t xml:space="preserve"> (as </w:t>
      </w:r>
      <w:r w:rsidRPr="00227E45">
        <w:rPr>
          <w:rFonts w:ascii="Arial" w:hAnsi="Arial" w:cs="Arial"/>
        </w:rPr>
        <w:t xml:space="preserve">documented in paragraph </w:t>
      </w:r>
      <w:r w:rsidRPr="006A7213">
        <w:rPr>
          <w:rFonts w:ascii="Arial" w:hAnsi="Arial" w:cs="Arial"/>
        </w:rPr>
        <w:t>6.5.5</w:t>
      </w:r>
      <w:r w:rsidRPr="00227E45">
        <w:rPr>
          <w:rFonts w:ascii="Arial" w:hAnsi="Arial" w:cs="Arial"/>
        </w:rPr>
        <w:t>)</w:t>
      </w:r>
    </w:p>
    <w:p w14:paraId="3400A2F0" w14:textId="77777777"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(as documented in paragraph </w:t>
      </w:r>
      <w:r w:rsidRPr="006A7213">
        <w:rPr>
          <w:rFonts w:ascii="Arial" w:hAnsi="Arial" w:cs="Arial"/>
        </w:rPr>
        <w:t>6.5.8</w:t>
      </w:r>
      <w:r w:rsidRPr="00227E45">
        <w:rPr>
          <w:rFonts w:ascii="Arial" w:hAnsi="Arial" w:cs="Arial"/>
        </w:rPr>
        <w:t>)</w:t>
      </w:r>
    </w:p>
    <w:p w14:paraId="1E47A034" w14:textId="459D6B51" w:rsidR="00CA2ECB" w:rsidRPr="00BB1C4C" w:rsidRDefault="005B1C6E" w:rsidP="00BB1C4C">
      <w:pPr>
        <w:pStyle w:val="Heading4"/>
        <w:widowControl/>
        <w:numPr>
          <w:ilvl w:val="1"/>
          <w:numId w:val="26"/>
        </w:numPr>
        <w:tabs>
          <w:tab w:val="left" w:pos="2066"/>
        </w:tabs>
        <w:jc w:val="both"/>
        <w:rPr>
          <w:rFonts w:ascii="Arial" w:hAnsi="Arial" w:cs="Arial"/>
        </w:rPr>
      </w:pPr>
      <w:r w:rsidRPr="00CA1398">
        <w:rPr>
          <w:rFonts w:ascii="Arial" w:hAnsi="Arial" w:cs="Arial"/>
        </w:rPr>
        <w:t xml:space="preserve">Any other </w:t>
      </w:r>
      <w:r>
        <w:rPr>
          <w:rFonts w:ascii="Arial" w:hAnsi="Arial" w:cs="Arial"/>
        </w:rPr>
        <w:t xml:space="preserve">published </w:t>
      </w:r>
      <w:r w:rsidRPr="00CA1398">
        <w:rPr>
          <w:rFonts w:ascii="Arial" w:hAnsi="Arial" w:cs="Arial"/>
        </w:rPr>
        <w:t xml:space="preserve">process as agreed between </w:t>
      </w:r>
      <w:r w:rsidRPr="009807FD">
        <w:rPr>
          <w:rFonts w:ascii="Arial" w:hAnsi="Arial" w:cs="Arial"/>
          <w:b/>
          <w:bCs/>
        </w:rPr>
        <w:t>The Company</w:t>
      </w:r>
      <w:r w:rsidRPr="00CA1398">
        <w:rPr>
          <w:rFonts w:ascii="Arial" w:hAnsi="Arial" w:cs="Arial"/>
        </w:rPr>
        <w:t xml:space="preserve"> and the </w:t>
      </w:r>
      <w:r w:rsidRPr="009807FD">
        <w:rPr>
          <w:rFonts w:ascii="Arial" w:hAnsi="Arial" w:cs="Arial"/>
          <w:b/>
          <w:bCs/>
        </w:rPr>
        <w:t>User</w:t>
      </w:r>
      <w:r w:rsidRPr="00CA1398">
        <w:rPr>
          <w:rFonts w:ascii="Arial" w:hAnsi="Arial" w:cs="Arial"/>
        </w:rPr>
        <w:t xml:space="preserve"> following written approval from the </w:t>
      </w:r>
      <w:r w:rsidRPr="009807FD">
        <w:rPr>
          <w:rFonts w:ascii="Arial" w:hAnsi="Arial" w:cs="Arial"/>
          <w:b/>
          <w:bCs/>
        </w:rPr>
        <w:t>Authority</w:t>
      </w:r>
      <w:r w:rsidRPr="00CA1398">
        <w:rPr>
          <w:rFonts w:ascii="Arial" w:hAnsi="Arial" w:cs="Arial"/>
        </w:rPr>
        <w:t xml:space="preserve"> and consultation with such persons who may be considered to have an appropriate interest.</w:t>
      </w: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 xml:space="preserve">System </w:t>
      </w:r>
      <w:r>
        <w:rPr>
          <w:rFonts w:ascii="Arial" w:hAnsi="Arial" w:cs="Arial"/>
          <w:b/>
          <w:bCs/>
        </w:rPr>
        <w:lastRenderedPageBreak/>
        <w:t>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75" w:name="_DV_M75"/>
      <w:bookmarkEnd w:id="75"/>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w:t>
      </w:r>
      <w:proofErr w:type="gramStart"/>
      <w:r>
        <w:rPr>
          <w:rFonts w:ascii="Arial" w:hAnsi="Arial" w:cs="Arial"/>
          <w:b/>
          <w:bCs/>
        </w:rPr>
        <w:t>Agreement</w:t>
      </w:r>
      <w:proofErr w:type="gramEnd"/>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76" w:name="_DV_M76"/>
      <w:bookmarkEnd w:id="76"/>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77777777"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proofErr w:type="gramStart"/>
      <w:r w:rsidRPr="00050ECC">
        <w:rPr>
          <w:rFonts w:ascii="Arial" w:hAnsi="Arial" w:cs="Arial"/>
          <w:b/>
          <w:bCs/>
        </w:rPr>
        <w:t>The</w:t>
      </w:r>
      <w:proofErr w:type="gramEnd"/>
      <w:r w:rsidRPr="00050ECC">
        <w:rPr>
          <w:rFonts w:ascii="Arial" w:hAnsi="Arial" w:cs="Arial"/>
          <w:b/>
          <w:bCs/>
        </w:rPr>
        <w:t xml:space="preserv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The User, The Company</w:t>
      </w:r>
      <w:r w:rsidRPr="00050ECC">
        <w:rPr>
          <w:rFonts w:ascii="Arial" w:hAnsi="Arial" w:cs="Arial"/>
        </w:rPr>
        <w:t xml:space="preserve"> shall follow 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77" w:name="_DV_M77"/>
      <w:bookmarkEnd w:id="77"/>
      <w:r>
        <w:rPr>
          <w:rFonts w:ascii="Arial" w:hAnsi="Arial" w:cs="Arial"/>
        </w:rPr>
        <w:br w:type="page"/>
      </w:r>
    </w:p>
    <w:p w14:paraId="46AE9151" w14:textId="77777777" w:rsidR="00CA2ECB" w:rsidRDefault="00CA2ECB" w:rsidP="00CA2ECB">
      <w:pPr>
        <w:pStyle w:val="Heading3"/>
        <w:keepNext/>
        <w:widowControl/>
        <w:numPr>
          <w:ilvl w:val="0"/>
          <w:numId w:val="0"/>
        </w:numPr>
        <w:tabs>
          <w:tab w:val="num" w:pos="851"/>
        </w:tabs>
        <w:ind w:hanging="855"/>
        <w:jc w:val="both"/>
      </w:pPr>
      <w:bookmarkStart w:id="78" w:name="_DV_M78"/>
      <w:bookmarkEnd w:id="78"/>
      <w:r>
        <w:rPr>
          <w:rFonts w:ascii="Helvetica" w:hAnsi="Helvetica" w:cs="Helvetica"/>
        </w:rPr>
        <w:lastRenderedPageBreak/>
        <w:tab/>
        <w:t>6.5.5</w:t>
      </w:r>
      <w:r>
        <w:rPr>
          <w:rFonts w:ascii="Helvetica" w:hAnsi="Helvetica" w:cs="Helvetica"/>
        </w:rPr>
        <w:tab/>
      </w:r>
      <w:r>
        <w:rPr>
          <w:rFonts w:ascii="Helvetica" w:hAnsi="Helvetica" w:cs="Helvetica"/>
        </w:rPr>
        <w:tab/>
      </w:r>
      <w:r>
        <w:t>Statement of Works</w:t>
      </w:r>
    </w:p>
    <w:p w14:paraId="3209A1E0" w14:textId="77777777" w:rsidR="00CA2ECB" w:rsidRDefault="00CA2ECB" w:rsidP="00CA2ECB">
      <w:pPr>
        <w:widowControl/>
        <w:jc w:val="both"/>
        <w:rPr>
          <w:rFonts w:ascii="Arial" w:hAnsi="Arial" w:cs="Arial"/>
          <w:b/>
          <w:bCs/>
          <w:sz w:val="22"/>
          <w:szCs w:val="22"/>
        </w:rPr>
      </w:pPr>
    </w:p>
    <w:p w14:paraId="3693D2DC" w14:textId="32F087BA" w:rsidR="00CA2ECB" w:rsidRPr="00AA22BA" w:rsidRDefault="00CA2ECB" w:rsidP="00CA2ECB">
      <w:pPr>
        <w:widowControl/>
        <w:numPr>
          <w:ilvl w:val="3"/>
          <w:numId w:val="33"/>
        </w:numPr>
        <w:tabs>
          <w:tab w:val="left" w:pos="1701"/>
          <w:tab w:val="num" w:pos="2160"/>
        </w:tabs>
        <w:ind w:left="1701" w:hanging="872"/>
        <w:jc w:val="both"/>
        <w:rPr>
          <w:rFonts w:ascii="Arial" w:hAnsi="Arial" w:cs="Arial"/>
        </w:rPr>
      </w:pPr>
      <w:bookmarkStart w:id="79" w:name="_DV_M79"/>
      <w:bookmarkEnd w:id="79"/>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as soon as reasonably practicable upon receipt of a request for a connection to and / or for the use of that </w:t>
      </w:r>
      <w:r w:rsidRPr="59769FBD">
        <w:rPr>
          <w:rFonts w:ascii="Arial" w:hAnsi="Arial" w:cs="Arial"/>
          <w:b/>
          <w:bCs/>
        </w:rPr>
        <w:t>User’s Distribution System</w:t>
      </w:r>
      <w:r w:rsidRPr="59769FBD">
        <w:rPr>
          <w:rFonts w:ascii="Arial" w:hAnsi="Arial" w:cs="Arial"/>
        </w:rPr>
        <w:t xml:space="preserve"> from a </w:t>
      </w:r>
      <w:r w:rsidRPr="59769FBD">
        <w:rPr>
          <w:rFonts w:ascii="Arial" w:hAnsi="Arial" w:cs="Arial"/>
          <w:b/>
          <w:bCs/>
        </w:rPr>
        <w:t>Relevant Embedded Medium Power Station</w:t>
      </w:r>
      <w:r w:rsidR="00AE1F43" w:rsidRPr="59769FBD">
        <w:rPr>
          <w:rFonts w:ascii="Arial" w:hAnsi="Arial" w:cs="Arial"/>
          <w:b/>
          <w:bCs/>
        </w:rPr>
        <w:t>(s)</w:t>
      </w:r>
      <w:r w:rsidR="00AE1F43" w:rsidRPr="59769FBD">
        <w:rPr>
          <w:rFonts w:ascii="Arial" w:hAnsi="Arial" w:cs="Arial"/>
        </w:rPr>
        <w:t xml:space="preserve"> or a </w:t>
      </w:r>
      <w:r w:rsidR="00AE1F43" w:rsidRPr="59769FBD">
        <w:rPr>
          <w:rFonts w:ascii="Arial" w:hAnsi="Arial" w:cs="Arial"/>
          <w:b/>
          <w:bCs/>
        </w:rPr>
        <w:t xml:space="preserve">Relevant Embedded Small Power Station(s) </w:t>
      </w:r>
      <w:r w:rsidR="00AE1F43" w:rsidRPr="59769FBD">
        <w:rPr>
          <w:rFonts w:ascii="Arial" w:hAnsi="Arial" w:cs="Arial"/>
        </w:rPr>
        <w:t xml:space="preserve">submit a request to </w:t>
      </w:r>
      <w:r w:rsidR="00AE1F43" w:rsidRPr="59769FBD">
        <w:rPr>
          <w:rFonts w:ascii="Arial" w:hAnsi="Arial" w:cs="Arial"/>
          <w:b/>
          <w:bCs/>
        </w:rPr>
        <w:t>The Company</w:t>
      </w:r>
      <w:r w:rsidR="00AE1F43" w:rsidRPr="59769FBD">
        <w:rPr>
          <w:rFonts w:ascii="Arial" w:hAnsi="Arial" w:cs="Arial"/>
        </w:rPr>
        <w:t xml:space="preserve"> for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AE1F43" w:rsidRPr="59769FBD">
        <w:rPr>
          <w:rFonts w:ascii="Arial" w:hAnsi="Arial" w:cs="Arial"/>
          <w:b/>
          <w:bCs/>
        </w:rPr>
        <w:t>Request for a Statement of Works</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 xml:space="preserve">of a </w:t>
      </w:r>
      <w:r w:rsidRPr="59769FBD">
        <w:rPr>
          <w:rFonts w:ascii="Arial" w:hAnsi="Arial" w:cs="Arial"/>
          <w:b/>
          <w:bCs/>
        </w:rPr>
        <w:t>Request for a Statement of Works</w:t>
      </w:r>
      <w:r w:rsidRPr="59769FBD">
        <w:rPr>
          <w:rFonts w:ascii="Arial" w:hAnsi="Arial" w:cs="Arial"/>
        </w:rPr>
        <w:t xml:space="preserve"> 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688F66B6"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0" w:name="_DV_M80"/>
      <w:bookmarkEnd w:id="80"/>
      <w:r w:rsidRPr="00AA22BA">
        <w:rPr>
          <w:rFonts w:ascii="Arial" w:hAnsi="Arial" w:cs="Arial"/>
        </w:rPr>
        <w:t xml:space="preserve">The </w:t>
      </w:r>
      <w:r w:rsidRPr="00AA22BA">
        <w:rPr>
          <w:rFonts w:ascii="Arial" w:hAnsi="Arial" w:cs="Arial"/>
          <w:b/>
          <w:bCs/>
        </w:rPr>
        <w:t>Request for a Statement of Works</w:t>
      </w:r>
      <w:r w:rsidRPr="00AA22BA">
        <w:rPr>
          <w:rFonts w:ascii="Arial" w:hAnsi="Arial" w:cs="Arial"/>
        </w:rPr>
        <w:t xml:space="preserve"> 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07B3B6AE"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1" w:name="_DV_M81"/>
      <w:bookmarkEnd w:id="81"/>
      <w:r w:rsidRPr="00AA22BA">
        <w:rPr>
          <w:rFonts w:ascii="Arial" w:hAnsi="Arial" w:cs="Arial"/>
          <w:b/>
          <w:bCs/>
        </w:rPr>
        <w:t>The Company</w:t>
      </w:r>
      <w:r w:rsidRPr="00AA22BA">
        <w:rPr>
          <w:rFonts w:ascii="Arial" w:hAnsi="Arial" w:cs="Arial"/>
        </w:rPr>
        <w:t xml:space="preserve"> will within 28</w:t>
      </w:r>
      <w:r w:rsidR="007A3F3F">
        <w:rPr>
          <w:rFonts w:ascii="Arial" w:hAnsi="Arial" w:cs="Arial"/>
        </w:rPr>
        <w:t xml:space="preserve"> calendar</w:t>
      </w:r>
      <w:r w:rsidRPr="00AA22BA">
        <w:rPr>
          <w:rFonts w:ascii="Arial" w:hAnsi="Arial" w:cs="Arial"/>
        </w:rPr>
        <w:t xml:space="preserve"> days of the submission of a </w:t>
      </w:r>
      <w:r w:rsidRPr="00AA22BA">
        <w:rPr>
          <w:rFonts w:ascii="Arial" w:hAnsi="Arial" w:cs="Arial"/>
          <w:b/>
          <w:bCs/>
        </w:rPr>
        <w:t>Request for a</w:t>
      </w:r>
      <w:r w:rsidRPr="00AA22BA">
        <w:rPr>
          <w:rFonts w:ascii="Arial" w:hAnsi="Arial" w:cs="Arial"/>
        </w:rPr>
        <w:t xml:space="preserve"> </w:t>
      </w:r>
      <w:r w:rsidRPr="00AA22BA">
        <w:rPr>
          <w:rFonts w:ascii="Arial" w:hAnsi="Arial" w:cs="Arial"/>
          <w:b/>
          <w:bCs/>
        </w:rPr>
        <w:t xml:space="preserve">Statement of Works </w:t>
      </w:r>
      <w:r w:rsidRPr="00AA22BA">
        <w:rPr>
          <w:rFonts w:ascii="Arial" w:hAnsi="Arial" w:cs="Arial"/>
        </w:rPr>
        <w:t xml:space="preserve">respond in writing to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with a</w:t>
      </w:r>
      <w:r w:rsidRPr="00AA22BA">
        <w:rPr>
          <w:rFonts w:ascii="Arial" w:hAnsi="Arial" w:cs="Arial"/>
          <w:b/>
          <w:bCs/>
        </w:rPr>
        <w:t xml:space="preserve"> Statement of Works </w:t>
      </w:r>
      <w:r w:rsidRPr="00AA22BA">
        <w:rPr>
          <w:rFonts w:ascii="Arial" w:hAnsi="Arial" w:cs="Arial"/>
        </w:rPr>
        <w:t>substantially in the form of</w:t>
      </w:r>
      <w:r w:rsidRPr="00AA22BA">
        <w:rPr>
          <w:rFonts w:ascii="Arial" w:hAnsi="Arial" w:cs="Arial"/>
          <w:b/>
          <w:bCs/>
        </w:rPr>
        <w:t xml:space="preserve"> Exhibit V.</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forward such </w:t>
      </w:r>
      <w:r w:rsidRPr="00AA22BA">
        <w:rPr>
          <w:rFonts w:ascii="Arial" w:hAnsi="Arial" w:cs="Arial"/>
          <w:b/>
          <w:bCs/>
        </w:rPr>
        <w:t xml:space="preserve">Statement of Works </w:t>
      </w:r>
      <w:r w:rsidRPr="00AA22BA">
        <w:rPr>
          <w:rFonts w:ascii="Arial" w:hAnsi="Arial" w:cs="Arial"/>
        </w:rPr>
        <w:t xml:space="preserve">to the </w:t>
      </w:r>
      <w:r w:rsidRPr="00AA22BA">
        <w:rPr>
          <w:rFonts w:ascii="Arial" w:hAnsi="Arial" w:cs="Arial"/>
          <w:b/>
          <w:bCs/>
        </w:rPr>
        <w:t>Power Station</w:t>
      </w:r>
      <w:r w:rsidR="007A3F3F">
        <w:rPr>
          <w:rFonts w:ascii="Arial" w:hAnsi="Arial" w:cs="Arial"/>
          <w:b/>
          <w:bCs/>
        </w:rPr>
        <w:t>(s)</w:t>
      </w:r>
      <w:r w:rsidRPr="00AA22BA">
        <w:rPr>
          <w:rFonts w:ascii="Arial" w:hAnsi="Arial" w:cs="Arial"/>
        </w:rPr>
        <w:t xml:space="preserve"> as soon as reasonably practicable.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6E99E817" w:rsidR="00CA2ECB" w:rsidRPr="00AA22BA" w:rsidRDefault="00CA2ECB" w:rsidP="00CA2ECB">
      <w:pPr>
        <w:widowControl/>
        <w:ind w:left="1701" w:hanging="900"/>
        <w:jc w:val="both"/>
        <w:rPr>
          <w:rFonts w:ascii="Arial" w:hAnsi="Arial" w:cs="Arial"/>
        </w:rPr>
      </w:pPr>
      <w:bookmarkStart w:id="82" w:name="_DV_M82"/>
      <w:bookmarkEnd w:id="82"/>
      <w:r w:rsidRPr="59769FBD">
        <w:rPr>
          <w:rFonts w:ascii="Arial" w:hAnsi="Arial" w:cs="Arial"/>
        </w:rPr>
        <w:t xml:space="preserve">6.5.5.4 The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have 90 </w:t>
      </w:r>
      <w:r w:rsidRPr="59769FBD">
        <w:rPr>
          <w:rFonts w:ascii="Arial" w:hAnsi="Arial" w:cs="Arial"/>
          <w:b/>
          <w:bCs/>
        </w:rPr>
        <w:t xml:space="preserve">Business Days </w:t>
      </w:r>
      <w:r w:rsidRPr="59769FBD">
        <w:rPr>
          <w:rFonts w:ascii="Arial" w:hAnsi="Arial" w:cs="Arial"/>
        </w:rPr>
        <w:t xml:space="preserve">from such notification under Paragraph 6.5.5.3 to return to </w:t>
      </w:r>
      <w:r w:rsidRPr="59769FBD">
        <w:rPr>
          <w:rFonts w:ascii="Arial" w:hAnsi="Arial" w:cs="Arial"/>
          <w:b/>
          <w:bCs/>
        </w:rPr>
        <w:t xml:space="preserve">The Company </w:t>
      </w:r>
      <w:r w:rsidRPr="59769FBD">
        <w:rPr>
          <w:rFonts w:ascii="Arial" w:hAnsi="Arial" w:cs="Arial"/>
        </w:rPr>
        <w:t xml:space="preserve">a completed and signed </w:t>
      </w:r>
      <w:r w:rsidRPr="59769FBD">
        <w:rPr>
          <w:rFonts w:ascii="Arial" w:hAnsi="Arial" w:cs="Arial"/>
          <w:b/>
          <w:bCs/>
        </w:rPr>
        <w:t xml:space="preserve">Confirmation of Project Progression, </w:t>
      </w:r>
      <w:r w:rsidRPr="59769FBD">
        <w:rPr>
          <w:rFonts w:ascii="Arial" w:hAnsi="Arial" w:cs="Arial"/>
        </w:rPr>
        <w:t xml:space="preserve">in the form attached to the </w:t>
      </w:r>
      <w:r w:rsidRPr="59769FBD">
        <w:rPr>
          <w:rFonts w:ascii="Arial" w:hAnsi="Arial" w:cs="Arial"/>
          <w:b/>
          <w:bCs/>
        </w:rPr>
        <w:t>Statement of Works</w:t>
      </w:r>
      <w:r w:rsidRPr="59769FBD">
        <w:rPr>
          <w:rFonts w:ascii="Arial" w:hAnsi="Arial" w:cs="Arial"/>
        </w:rPr>
        <w:t xml:space="preserve"> together with the appropriate fee.  The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forward a copy of such </w:t>
      </w:r>
      <w:r w:rsidRPr="59769FBD">
        <w:rPr>
          <w:rFonts w:ascii="Arial" w:hAnsi="Arial" w:cs="Arial"/>
          <w:b/>
          <w:bCs/>
        </w:rPr>
        <w:t xml:space="preserve">Confirmation of Project Progression </w:t>
      </w:r>
      <w:r w:rsidRPr="59769FBD">
        <w:rPr>
          <w:rFonts w:ascii="Arial" w:hAnsi="Arial" w:cs="Arial"/>
        </w:rPr>
        <w:t xml:space="preserve">to the </w:t>
      </w:r>
      <w:r w:rsidRPr="59769FBD">
        <w:rPr>
          <w:rFonts w:ascii="Arial" w:hAnsi="Arial" w:cs="Arial"/>
          <w:b/>
          <w:bCs/>
        </w:rPr>
        <w:t>Power Station</w:t>
      </w:r>
      <w:r w:rsidR="3EB08777" w:rsidRPr="59769FBD">
        <w:rPr>
          <w:rFonts w:ascii="Arial" w:hAnsi="Arial" w:cs="Arial"/>
          <w:b/>
          <w:bCs/>
        </w:rPr>
        <w:t>(</w:t>
      </w:r>
      <w:r w:rsidR="00026487" w:rsidRPr="59769FBD">
        <w:rPr>
          <w:rFonts w:ascii="Arial" w:hAnsi="Arial" w:cs="Arial"/>
          <w:b/>
          <w:bCs/>
        </w:rPr>
        <w:t>s</w:t>
      </w:r>
      <w:r w:rsidR="1805E8AA" w:rsidRPr="59769FBD">
        <w:rPr>
          <w:rFonts w:ascii="Arial" w:hAnsi="Arial" w:cs="Arial"/>
          <w:b/>
          <w:bCs/>
        </w:rPr>
        <w:t>)</w:t>
      </w:r>
      <w:r w:rsidRPr="59769FBD">
        <w:rPr>
          <w:rFonts w:ascii="Arial" w:hAnsi="Arial" w:cs="Arial"/>
        </w:rPr>
        <w:t xml:space="preserve"> as soon as reasonably practicable.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9322C06" w:rsidR="00CA2ECB" w:rsidRPr="00FC7553" w:rsidRDefault="00CA2ECB" w:rsidP="00FC7553">
      <w:pPr>
        <w:widowControl/>
        <w:numPr>
          <w:ilvl w:val="3"/>
          <w:numId w:val="34"/>
        </w:numPr>
        <w:tabs>
          <w:tab w:val="num" w:pos="1701"/>
        </w:tabs>
        <w:ind w:left="1701" w:hanging="872"/>
        <w:jc w:val="both"/>
        <w:rPr>
          <w:rFonts w:ascii="Arial" w:hAnsi="Arial" w:cs="Arial"/>
        </w:rPr>
      </w:pPr>
      <w:bookmarkStart w:id="83" w:name="_DV_M83"/>
      <w:bookmarkEnd w:id="83"/>
      <w:r w:rsidRPr="00AA22BA">
        <w:rPr>
          <w:rFonts w:ascii="Arial" w:hAnsi="Arial" w:cs="Arial"/>
        </w:rPr>
        <w:t xml:space="preserve">The </w:t>
      </w:r>
      <w:r w:rsidRPr="00AA22BA">
        <w:rPr>
          <w:rFonts w:ascii="Arial" w:hAnsi="Arial" w:cs="Arial"/>
          <w:b/>
          <w:bCs/>
        </w:rPr>
        <w:t xml:space="preserve">Confirmation of Project Progression </w:t>
      </w:r>
      <w:r w:rsidRPr="00AA22BA">
        <w:rPr>
          <w:rFonts w:ascii="Arial" w:hAnsi="Arial" w:cs="Arial"/>
        </w:rPr>
        <w:t xml:space="preserve">together with the information included in the </w:t>
      </w:r>
      <w:r w:rsidRPr="00AA22BA">
        <w:rPr>
          <w:rFonts w:ascii="Arial" w:hAnsi="Arial" w:cs="Arial"/>
          <w:b/>
          <w:bCs/>
        </w:rPr>
        <w:t>Request for a Statement of Works</w:t>
      </w:r>
      <w:r w:rsidRPr="00AA22BA">
        <w:rPr>
          <w:rFonts w:ascii="Arial" w:hAnsi="Arial" w:cs="Arial"/>
        </w:rPr>
        <w:t xml:space="preserve">, and any further details as may be required by </w:t>
      </w:r>
      <w:r w:rsidRPr="00AA22BA">
        <w:rPr>
          <w:rFonts w:ascii="Arial" w:hAnsi="Arial" w:cs="Arial"/>
          <w:b/>
          <w:bCs/>
        </w:rPr>
        <w:t>The Company</w:t>
      </w:r>
      <w:r w:rsidRPr="00AA22BA">
        <w:rPr>
          <w:rFonts w:ascii="Arial" w:hAnsi="Arial" w:cs="Arial"/>
        </w:rPr>
        <w:t xml:space="preserve"> 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1BB3B1B2" w:rsidR="00CA2ECB" w:rsidRPr="00AA22BA" w:rsidRDefault="00CA2ECB" w:rsidP="00CA2ECB">
      <w:pPr>
        <w:widowControl/>
        <w:numPr>
          <w:ilvl w:val="3"/>
          <w:numId w:val="34"/>
        </w:numPr>
        <w:tabs>
          <w:tab w:val="num" w:pos="1701"/>
        </w:tabs>
        <w:ind w:left="1701" w:hanging="872"/>
        <w:jc w:val="both"/>
        <w:rPr>
          <w:rFonts w:ascii="Arial" w:hAnsi="Arial" w:cs="Arial"/>
        </w:rPr>
      </w:pPr>
      <w:bookmarkStart w:id="84" w:name="_DV_M84"/>
      <w:bookmarkEnd w:id="84"/>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1C6831">
        <w:rPr>
          <w:rFonts w:ascii="Arial" w:hAnsi="Arial" w:cs="Arial"/>
        </w:rPr>
        <w:t>(</w:t>
      </w:r>
      <w:r w:rsidR="00FB7706">
        <w:rPr>
          <w:rFonts w:ascii="Arial" w:hAnsi="Arial" w:cs="Arial"/>
        </w:rPr>
        <w:t>as described in paragraph 6.5.</w:t>
      </w:r>
      <w:r w:rsidR="001C6831">
        <w:rPr>
          <w:rFonts w:ascii="Arial" w:hAnsi="Arial" w:cs="Arial"/>
        </w:rPr>
        <w:t>1</w:t>
      </w:r>
      <w:r w:rsidR="00C05F4A">
        <w:rPr>
          <w:rFonts w:ascii="Arial" w:hAnsi="Arial" w:cs="Arial"/>
        </w:rPr>
        <w:t>(b)</w:t>
      </w:r>
      <w:r w:rsidR="001C6831">
        <w:rPr>
          <w:rFonts w:ascii="Arial" w:hAnsi="Arial" w:cs="Arial"/>
        </w:rPr>
        <w:t>)</w:t>
      </w:r>
      <w:r w:rsidRPr="00AA22BA">
        <w:rPr>
          <w:rFonts w:ascii="Arial" w:hAnsi="Arial" w:cs="Arial"/>
        </w:rPr>
        <w:t xml:space="preserve"> or the </w:t>
      </w:r>
      <w:r w:rsidRPr="00AA22BA">
        <w:rPr>
          <w:rFonts w:ascii="Arial" w:hAnsi="Arial" w:cs="Arial"/>
          <w:b/>
          <w:bCs/>
        </w:rPr>
        <w:t xml:space="preserve">Statement of Works </w:t>
      </w:r>
      <w:r w:rsidRPr="00AA22BA">
        <w:rPr>
          <w:rFonts w:ascii="Arial" w:hAnsi="Arial" w:cs="Arial"/>
        </w:rPr>
        <w:t xml:space="preserve">indicates that no works are required nor any </w:t>
      </w:r>
      <w:proofErr w:type="gramStart"/>
      <w:r w:rsidRPr="00AA22BA">
        <w:rPr>
          <w:rFonts w:ascii="Arial" w:hAnsi="Arial" w:cs="Arial"/>
          <w:b/>
          <w:bCs/>
        </w:rPr>
        <w:t>Site Specific</w:t>
      </w:r>
      <w:proofErr w:type="gramEnd"/>
      <w:r w:rsidRPr="00AA22BA">
        <w:rPr>
          <w:rFonts w:ascii="Arial" w:hAnsi="Arial" w:cs="Arial"/>
          <w:b/>
          <w:bCs/>
        </w:rPr>
        <w:t xml:space="preserve"> Requirements </w:t>
      </w:r>
      <w:r w:rsidRPr="00AA22BA">
        <w:rPr>
          <w:rFonts w:ascii="Arial" w:hAnsi="Arial" w:cs="Arial"/>
        </w:rPr>
        <w:t xml:space="preserve">are necessary, the </w:t>
      </w:r>
      <w:r w:rsidRPr="00AA22BA">
        <w:rPr>
          <w:rFonts w:ascii="Arial" w:hAnsi="Arial" w:cs="Arial"/>
          <w:b/>
          <w:bCs/>
        </w:rPr>
        <w:t>Statement of Works</w:t>
      </w:r>
      <w:r w:rsidRPr="00AA22BA">
        <w:rPr>
          <w:rFonts w:ascii="Arial" w:hAnsi="Arial" w:cs="Arial"/>
        </w:rPr>
        <w:t xml:space="preserve"> </w:t>
      </w:r>
      <w:r w:rsidR="00896954">
        <w:rPr>
          <w:rFonts w:ascii="Arial" w:hAnsi="Arial" w:cs="Arial"/>
        </w:rPr>
        <w:t>shall complete both</w:t>
      </w:r>
      <w:r w:rsidRPr="00AA22BA">
        <w:rPr>
          <w:rFonts w:ascii="Arial" w:hAnsi="Arial" w:cs="Arial"/>
        </w:rPr>
        <w:t xml:space="preserve"> the </w:t>
      </w:r>
      <w:r w:rsidRPr="00AA22BA">
        <w:rPr>
          <w:rFonts w:ascii="Arial" w:hAnsi="Arial" w:cs="Arial"/>
          <w:b/>
          <w:bCs/>
        </w:rPr>
        <w:t xml:space="preserve">Request for a Statement of Works </w:t>
      </w:r>
      <w:r w:rsidR="006F7F4B">
        <w:rPr>
          <w:rFonts w:ascii="Arial" w:hAnsi="Arial" w:cs="Arial"/>
        </w:rPr>
        <w:t xml:space="preserve">and </w:t>
      </w:r>
      <w:r w:rsidR="006F7F4B">
        <w:rPr>
          <w:rFonts w:ascii="Arial" w:hAnsi="Arial" w:cs="Arial"/>
          <w:b/>
          <w:bCs/>
        </w:rPr>
        <w:t xml:space="preserve">Evaluation of Transmission Impact. </w:t>
      </w:r>
      <w:r w:rsidR="006F7F4B">
        <w:rPr>
          <w:rFonts w:ascii="Arial" w:hAnsi="Arial" w:cs="Arial"/>
        </w:rPr>
        <w:t>F</w:t>
      </w:r>
      <w:r w:rsidRPr="00AA22BA">
        <w:rPr>
          <w:rFonts w:ascii="Arial" w:hAnsi="Arial" w:cs="Arial"/>
        </w:rPr>
        <w:t xml:space="preserve">or the </w:t>
      </w:r>
      <w:r w:rsidRPr="00AA22BA">
        <w:rPr>
          <w:rFonts w:ascii="Arial" w:hAnsi="Arial" w:cs="Arial"/>
        </w:rPr>
        <w:lastRenderedPageBreak/>
        <w:t>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3C14B70D" w:rsidR="00CA2ECB" w:rsidRPr="00AA22BA" w:rsidRDefault="00CA2ECB" w:rsidP="00CA2ECB">
      <w:pPr>
        <w:widowControl/>
        <w:numPr>
          <w:ilvl w:val="3"/>
          <w:numId w:val="34"/>
        </w:numPr>
        <w:tabs>
          <w:tab w:val="num" w:pos="1701"/>
        </w:tabs>
        <w:ind w:left="1701" w:hanging="872"/>
        <w:jc w:val="both"/>
        <w:rPr>
          <w:rFonts w:ascii="Arial" w:hAnsi="Arial" w:cs="Arial"/>
        </w:rPr>
      </w:pPr>
      <w:bookmarkStart w:id="85" w:name="_DV_M85"/>
      <w:bookmarkEnd w:id="85"/>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has a significant impact on the </w:t>
      </w:r>
      <w:r w:rsidRPr="00AA22BA">
        <w:rPr>
          <w:rFonts w:ascii="Arial" w:hAnsi="Arial" w:cs="Arial"/>
          <w:b/>
          <w:bCs/>
        </w:rPr>
        <w:t>National Electricity Transmission System</w:t>
      </w:r>
      <w:r w:rsidRPr="00AA22BA">
        <w:rPr>
          <w:rFonts w:ascii="Arial" w:hAnsi="Arial" w:cs="Arial"/>
        </w:rPr>
        <w:t xml:space="preserve"> </w:t>
      </w:r>
      <w:r w:rsidR="00474774" w:rsidRPr="00A775F9">
        <w:rPr>
          <w:rFonts w:ascii="Arial" w:hAnsi="Arial" w:cs="Arial"/>
        </w:rPr>
        <w:t xml:space="preserve">(as described in paragraph </w:t>
      </w:r>
      <w:r w:rsidR="00474774" w:rsidRPr="003046E3">
        <w:rPr>
          <w:rFonts w:ascii="Arial" w:hAnsi="Arial" w:cs="Arial"/>
        </w:rPr>
        <w:t>6.5.1(b</w:t>
      </w:r>
      <w:r w:rsidR="00474774" w:rsidRPr="00A775F9">
        <w:rPr>
          <w:rFonts w:ascii="Arial" w:hAnsi="Arial" w:cs="Arial"/>
        </w:rPr>
        <w:t>)</w:t>
      </w:r>
      <w:r w:rsidR="00D41F4E">
        <w:rPr>
          <w:rFonts w:ascii="Arial" w:hAnsi="Arial" w:cs="Arial"/>
        </w:rPr>
        <w:t>)</w:t>
      </w:r>
      <w:r w:rsidR="00474774" w:rsidRPr="00A775F9">
        <w:rPr>
          <w:rFonts w:ascii="Arial" w:hAnsi="Arial" w:cs="Arial"/>
        </w:rPr>
        <w:t xml:space="preserve"> </w:t>
      </w:r>
      <w:r w:rsidRPr="00AA22BA">
        <w:rPr>
          <w:rFonts w:ascii="Arial" w:hAnsi="Arial" w:cs="Arial"/>
        </w:rPr>
        <w:t xml:space="preserve">and the </w:t>
      </w:r>
      <w:r w:rsidRPr="00AA22BA">
        <w:rPr>
          <w:rFonts w:ascii="Arial" w:hAnsi="Arial" w:cs="Arial"/>
          <w:b/>
          <w:bCs/>
        </w:rPr>
        <w:t xml:space="preserve">Statement of Works </w:t>
      </w:r>
      <w:r w:rsidRPr="00AA22BA">
        <w:rPr>
          <w:rFonts w:ascii="Arial" w:hAnsi="Arial" w:cs="Arial"/>
        </w:rPr>
        <w:t xml:space="preserve">indicates that works are required and/or </w:t>
      </w:r>
      <w:r w:rsidRPr="00AA22BA">
        <w:rPr>
          <w:rFonts w:ascii="Arial" w:hAnsi="Arial" w:cs="Arial"/>
          <w:b/>
          <w:bCs/>
        </w:rPr>
        <w:t xml:space="preserve">Site Specific Requirements </w:t>
      </w:r>
      <w:r w:rsidRPr="00AA22BA">
        <w:rPr>
          <w:rFonts w:ascii="Arial" w:hAnsi="Arial" w:cs="Arial"/>
        </w:rPr>
        <w:t xml:space="preserve">are necessary, should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Distribution System</w:t>
      </w:r>
      <w:r w:rsidRPr="00AA22BA">
        <w:rPr>
          <w:rFonts w:ascii="Arial" w:hAnsi="Arial" w:cs="Arial"/>
        </w:rPr>
        <w:t xml:space="preserve"> fail to return to </w:t>
      </w:r>
      <w:r w:rsidRPr="00AA22BA">
        <w:rPr>
          <w:rFonts w:ascii="Arial" w:hAnsi="Arial" w:cs="Arial"/>
          <w:b/>
          <w:bCs/>
        </w:rPr>
        <w:t xml:space="preserve">The Company </w:t>
      </w:r>
      <w:r w:rsidRPr="00AA22BA">
        <w:rPr>
          <w:rFonts w:ascii="Arial" w:hAnsi="Arial" w:cs="Arial"/>
        </w:rPr>
        <w:t xml:space="preserve">a signed and completed </w:t>
      </w:r>
      <w:r w:rsidRPr="00AA22BA">
        <w:rPr>
          <w:rFonts w:ascii="Arial" w:hAnsi="Arial" w:cs="Arial"/>
          <w:b/>
          <w:bCs/>
        </w:rPr>
        <w:t xml:space="preserve">Confirmation of Project Progression </w:t>
      </w:r>
      <w:r w:rsidRPr="00AA22BA">
        <w:rPr>
          <w:rFonts w:ascii="Arial" w:hAnsi="Arial" w:cs="Arial"/>
        </w:rPr>
        <w:t>(together with the appropriate fee)</w:t>
      </w:r>
      <w:r w:rsidRPr="00AA22BA">
        <w:rPr>
          <w:rFonts w:ascii="Arial" w:hAnsi="Arial" w:cs="Arial"/>
          <w:b/>
          <w:bCs/>
        </w:rPr>
        <w:t xml:space="preserve"> </w:t>
      </w:r>
      <w:r w:rsidRPr="00AA22BA">
        <w:rPr>
          <w:rFonts w:ascii="Arial" w:hAnsi="Arial" w:cs="Arial"/>
        </w:rPr>
        <w:t xml:space="preserve">within 90 </w:t>
      </w:r>
      <w:r w:rsidRPr="00AA22BA">
        <w:rPr>
          <w:rFonts w:ascii="Arial" w:hAnsi="Arial" w:cs="Arial"/>
          <w:b/>
          <w:bCs/>
        </w:rPr>
        <w:t xml:space="preserve">Business Days </w:t>
      </w:r>
      <w:r w:rsidRPr="00AA22BA">
        <w:rPr>
          <w:rFonts w:ascii="Arial" w:hAnsi="Arial" w:cs="Arial"/>
        </w:rPr>
        <w:t xml:space="preserve">from such notification under Paragraph 6.5.5.3, the </w:t>
      </w:r>
      <w:r w:rsidRPr="00AA22BA">
        <w:rPr>
          <w:rFonts w:ascii="Arial" w:hAnsi="Arial" w:cs="Arial"/>
          <w:b/>
          <w:bCs/>
        </w:rPr>
        <w:t xml:space="preserve">Request for a Statement of Works </w:t>
      </w:r>
      <w:r w:rsidRPr="00AA22BA">
        <w:rPr>
          <w:rFonts w:ascii="Arial" w:hAnsi="Arial" w:cs="Arial"/>
        </w:rPr>
        <w:t xml:space="preserve">shall be deemed withdrawn and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not energise the connection of nor permit the use of its </w:t>
      </w:r>
      <w:r w:rsidRPr="00AA22BA">
        <w:rPr>
          <w:rFonts w:ascii="Arial" w:hAnsi="Arial" w:cs="Arial"/>
          <w:b/>
          <w:bCs/>
        </w:rPr>
        <w:t xml:space="preserve">Distribution System </w:t>
      </w:r>
      <w:r w:rsidRPr="00AA22BA">
        <w:rPr>
          <w:rFonts w:ascii="Arial" w:hAnsi="Arial" w:cs="Arial"/>
        </w:rPr>
        <w:t xml:space="preserve">by the </w:t>
      </w:r>
      <w:r w:rsidRPr="00AA22BA">
        <w:rPr>
          <w:rFonts w:ascii="Arial" w:hAnsi="Arial" w:cs="Arial"/>
          <w:b/>
          <w:bCs/>
        </w:rPr>
        <w:t>Power Station</w:t>
      </w:r>
      <w:r w:rsidR="00C230AD">
        <w:rPr>
          <w:rFonts w:ascii="Arial" w:hAnsi="Arial" w:cs="Arial"/>
          <w:b/>
          <w:bCs/>
        </w:rPr>
        <w:t>(s)</w:t>
      </w:r>
      <w:r w:rsidRPr="00AA22BA">
        <w:rPr>
          <w:rFonts w:ascii="Arial" w:hAnsi="Arial" w:cs="Arial"/>
          <w:b/>
          <w:bCs/>
        </w:rPr>
        <w:t xml:space="preserve"> </w:t>
      </w:r>
      <w:r w:rsidRPr="00AA22BA">
        <w:rPr>
          <w:rFonts w:ascii="Arial" w:hAnsi="Arial" w:cs="Arial"/>
        </w:rPr>
        <w:t xml:space="preserve">that was the subject of the </w:t>
      </w:r>
      <w:r w:rsidRPr="00AA22BA">
        <w:rPr>
          <w:rFonts w:ascii="Arial" w:hAnsi="Arial" w:cs="Arial"/>
          <w:b/>
          <w:bCs/>
        </w:rPr>
        <w:t xml:space="preserve">Request for a Statement of Works </w:t>
      </w:r>
      <w:r w:rsidRPr="00AA22BA">
        <w:rPr>
          <w:rFonts w:ascii="Arial" w:hAnsi="Arial" w:cs="Arial"/>
        </w:rPr>
        <w:t xml:space="preserve">in the manner described in the </w:t>
      </w:r>
      <w:r w:rsidRPr="00AA22BA">
        <w:rPr>
          <w:rFonts w:ascii="Arial" w:hAnsi="Arial" w:cs="Arial"/>
          <w:b/>
          <w:bCs/>
        </w:rPr>
        <w:t xml:space="preserve">Request for a Statement of Works. </w:t>
      </w:r>
      <w:r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9957306"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86" w:name="_DV_M86"/>
      <w:bookmarkEnd w:id="86"/>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Pr="0047007C">
        <w:rPr>
          <w:rFonts w:ascii="Arial" w:hAnsi="Arial" w:cs="Arial"/>
          <w:b/>
          <w:bCs/>
        </w:rPr>
        <w:t>Request for a Stateme</w:t>
      </w:r>
      <w:r w:rsidRPr="0047007C">
        <w:rPr>
          <w:rFonts w:ascii="Arial" w:hAnsi="Arial" w:cs="Arial"/>
          <w:b/>
          <w:bCs/>
          <w:sz w:val="22"/>
          <w:szCs w:val="22"/>
        </w:rPr>
        <w:t xml:space="preserve">nt of Works </w:t>
      </w:r>
      <w:r w:rsidRPr="0047007C">
        <w:rPr>
          <w:rFonts w:ascii="Arial" w:hAnsi="Arial" w:cs="Arial"/>
          <w:sz w:val="22"/>
          <w:szCs w:val="22"/>
        </w:rPr>
        <w:t xml:space="preserve">for such </w:t>
      </w:r>
      <w:r w:rsidRPr="0047007C">
        <w:rPr>
          <w:rFonts w:ascii="Arial" w:hAnsi="Arial" w:cs="Arial"/>
          <w:b/>
          <w:bCs/>
          <w:sz w:val="22"/>
          <w:szCs w:val="22"/>
        </w:rPr>
        <w:t>Power Station</w:t>
      </w:r>
      <w:r w:rsidR="00FB0EEF" w:rsidRPr="0047007C">
        <w:rPr>
          <w:rFonts w:ascii="Arial" w:hAnsi="Arial" w:cs="Arial"/>
          <w:b/>
          <w:bCs/>
          <w:sz w:val="22"/>
          <w:szCs w:val="22"/>
        </w:rPr>
        <w:t>(s)</w:t>
      </w:r>
      <w:r w:rsidR="0047007C" w:rsidRPr="0047007C">
        <w:rPr>
          <w:rFonts w:ascii="Arial" w:hAnsi="Arial" w:cs="Arial"/>
          <w:b/>
          <w:bCs/>
          <w:sz w:val="22"/>
          <w:szCs w:val="22"/>
        </w:rPr>
        <w:t xml:space="preserve"> </w:t>
      </w:r>
      <w:r w:rsidRPr="0047007C">
        <w:rPr>
          <w:rFonts w:ascii="Arial" w:hAnsi="Arial" w:cs="Arial"/>
          <w:sz w:val="22"/>
          <w:szCs w:val="22"/>
        </w:rPr>
        <w:t xml:space="preserve"> for which a </w:t>
      </w:r>
      <w:r w:rsidRPr="0047007C">
        <w:rPr>
          <w:rFonts w:ascii="Arial" w:hAnsi="Arial" w:cs="Arial"/>
          <w:b/>
          <w:bCs/>
          <w:sz w:val="22"/>
          <w:szCs w:val="22"/>
        </w:rPr>
        <w:t>Request for a Statement of Works</w:t>
      </w:r>
      <w:r w:rsidRPr="0047007C">
        <w:rPr>
          <w:rFonts w:ascii="Arial" w:hAnsi="Arial" w:cs="Arial"/>
          <w:sz w:val="22"/>
          <w:szCs w:val="22"/>
        </w:rPr>
        <w:t xml:space="preserve"> has been submitted,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Pr="0047007C">
        <w:rPr>
          <w:rFonts w:ascii="Arial" w:hAnsi="Arial" w:cs="Arial"/>
          <w:b/>
          <w:bCs/>
          <w:sz w:val="22"/>
          <w:szCs w:val="22"/>
        </w:rPr>
        <w:t xml:space="preserve">Statement of Works </w:t>
      </w:r>
      <w:r w:rsidRPr="0047007C">
        <w:rPr>
          <w:rFonts w:ascii="Arial" w:hAnsi="Arial" w:cs="Arial"/>
          <w:sz w:val="22"/>
          <w:szCs w:val="22"/>
        </w:rPr>
        <w:t xml:space="preserve">is not reasonably required) submit a revised </w:t>
      </w:r>
      <w:r w:rsidRPr="0047007C">
        <w:rPr>
          <w:rFonts w:ascii="Arial" w:hAnsi="Arial" w:cs="Arial"/>
          <w:b/>
          <w:bCs/>
          <w:sz w:val="22"/>
          <w:szCs w:val="22"/>
        </w:rPr>
        <w:t>Request for a Statement of Works</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01D77F3C" w:rsidR="00CA2ECB" w:rsidRDefault="00CA2ECB" w:rsidP="00CA2ECB">
      <w:pPr>
        <w:widowControl/>
        <w:numPr>
          <w:ilvl w:val="3"/>
          <w:numId w:val="34"/>
        </w:numPr>
        <w:tabs>
          <w:tab w:val="num" w:pos="1701"/>
        </w:tabs>
        <w:ind w:left="1701" w:hanging="872"/>
        <w:jc w:val="both"/>
        <w:rPr>
          <w:rFonts w:ascii="Arial" w:hAnsi="Arial" w:cs="Arial"/>
        </w:rPr>
      </w:pPr>
      <w:bookmarkStart w:id="87" w:name="_DV_M87"/>
      <w:bookmarkEnd w:id="87"/>
      <w:r>
        <w:rPr>
          <w:rFonts w:ascii="Arial" w:hAnsi="Arial" w:cs="Arial"/>
        </w:rPr>
        <w:t xml:space="preserve">If </w:t>
      </w:r>
      <w:r>
        <w:rPr>
          <w:rFonts w:ascii="Arial" w:hAnsi="Arial" w:cs="Arial"/>
          <w:b/>
          <w:bCs/>
        </w:rPr>
        <w:t xml:space="preserve">The Company </w:t>
      </w:r>
      <w:r>
        <w:rPr>
          <w:rFonts w:ascii="Arial" w:hAnsi="Arial" w:cs="Arial"/>
        </w:rPr>
        <w:t xml:space="preserve">has notified the </w:t>
      </w:r>
      <w:r>
        <w:rPr>
          <w:rFonts w:ascii="Arial" w:hAnsi="Arial" w:cs="Arial"/>
          <w:b/>
          <w:bCs/>
        </w:rPr>
        <w:t>User</w:t>
      </w:r>
      <w:r>
        <w:rPr>
          <w:rFonts w:ascii="Arial" w:hAnsi="Arial" w:cs="Arial"/>
        </w:rPr>
        <w:t xml:space="preserve"> that no works are required on the </w:t>
      </w:r>
      <w:r>
        <w:rPr>
          <w:rFonts w:ascii="Arial" w:hAnsi="Arial" w:cs="Arial"/>
          <w:b/>
          <w:bCs/>
        </w:rPr>
        <w:t>National Electricity Transmission System</w:t>
      </w:r>
      <w:r>
        <w:rPr>
          <w:rFonts w:ascii="Arial" w:hAnsi="Arial" w:cs="Arial"/>
        </w:rPr>
        <w:t xml:space="preserve"> pursuant to Paragraph 6.5.5.3, </w:t>
      </w:r>
      <w:r>
        <w:rPr>
          <w:rFonts w:ascii="Arial" w:hAnsi="Arial" w:cs="Arial"/>
          <w:b/>
          <w:bCs/>
        </w:rPr>
        <w:t>The Company</w:t>
      </w:r>
      <w:r>
        <w:rPr>
          <w:rFonts w:ascii="Arial" w:hAnsi="Arial" w:cs="Arial"/>
        </w:rPr>
        <w:t xml:space="preserve"> may notify the </w:t>
      </w:r>
      <w:r>
        <w:rPr>
          <w:rFonts w:ascii="Arial" w:hAnsi="Arial" w:cs="Arial"/>
          <w:b/>
          <w:bCs/>
        </w:rPr>
        <w:t>User</w:t>
      </w:r>
      <w:r>
        <w:rPr>
          <w:rFonts w:ascii="Arial" w:hAnsi="Arial" w:cs="Arial"/>
        </w:rPr>
        <w:t xml:space="preserve"> in writing within 28 </w:t>
      </w:r>
      <w:r w:rsidR="00AB741D">
        <w:rPr>
          <w:rFonts w:ascii="Arial" w:hAnsi="Arial" w:cs="Arial"/>
        </w:rPr>
        <w:t>cale</w:t>
      </w:r>
      <w:r w:rsidR="005D6867">
        <w:rPr>
          <w:rFonts w:ascii="Arial" w:hAnsi="Arial" w:cs="Arial"/>
        </w:rPr>
        <w:t xml:space="preserve">ndar </w:t>
      </w:r>
      <w:r>
        <w:rPr>
          <w:rFonts w:ascii="Arial" w:hAnsi="Arial" w:cs="Arial"/>
        </w:rPr>
        <w:t xml:space="preserve">days of the submission of a </w:t>
      </w:r>
      <w:r>
        <w:rPr>
          <w:rFonts w:ascii="Arial" w:hAnsi="Arial" w:cs="Arial"/>
          <w:b/>
          <w:bCs/>
        </w:rPr>
        <w:t xml:space="preserve">Request for a Statement of Works </w:t>
      </w:r>
      <w:r>
        <w:rPr>
          <w:rFonts w:ascii="Arial" w:hAnsi="Arial" w:cs="Arial"/>
        </w:rPr>
        <w:t xml:space="preserve">that </w:t>
      </w:r>
      <w:r>
        <w:rPr>
          <w:rFonts w:ascii="Arial" w:hAnsi="Arial" w:cs="Arial"/>
          <w:b/>
          <w:bCs/>
        </w:rPr>
        <w:t>Site Specific Requirements</w:t>
      </w:r>
      <w:r>
        <w:rPr>
          <w:rFonts w:ascii="Arial" w:hAnsi="Arial" w:cs="Arial"/>
        </w:rPr>
        <w:t xml:space="preserve"> are necessary at the site of connection of the</w:t>
      </w:r>
      <w:r>
        <w:rPr>
          <w:rFonts w:ascii="Arial" w:hAnsi="Arial" w:cs="Arial"/>
          <w:b/>
          <w:bCs/>
        </w:rPr>
        <w:t xml:space="preserve"> Power Station</w:t>
      </w:r>
      <w:r w:rsidR="00B82D22">
        <w:rPr>
          <w:rFonts w:ascii="Arial" w:hAnsi="Arial" w:cs="Arial"/>
          <w:b/>
          <w:bCs/>
        </w:rPr>
        <w:t>(s)</w:t>
      </w:r>
      <w:r>
        <w:rPr>
          <w:rFonts w:ascii="Arial" w:hAnsi="Arial" w:cs="Arial"/>
          <w:b/>
          <w:bCs/>
        </w:rPr>
        <w:t>.</w:t>
      </w:r>
      <w:r>
        <w:rPr>
          <w:rFonts w:ascii="Arial" w:hAnsi="Arial" w:cs="Arial"/>
        </w:rPr>
        <w:t xml:space="preserve"> Any </w:t>
      </w:r>
      <w:proofErr w:type="gramStart"/>
      <w:r>
        <w:rPr>
          <w:rFonts w:ascii="Arial" w:hAnsi="Arial" w:cs="Arial"/>
          <w:b/>
          <w:bCs/>
        </w:rPr>
        <w:t>Site Specific</w:t>
      </w:r>
      <w:proofErr w:type="gramEnd"/>
      <w:r>
        <w:rPr>
          <w:rFonts w:ascii="Arial" w:hAnsi="Arial" w:cs="Arial"/>
          <w:b/>
          <w:bCs/>
        </w:rPr>
        <w:t xml:space="preserve"> Requirements</w:t>
      </w:r>
      <w:r>
        <w:rPr>
          <w:rFonts w:ascii="Arial" w:hAnsi="Arial" w:cs="Arial"/>
        </w:rPr>
        <w:t xml:space="preserve"> notified to the </w:t>
      </w:r>
      <w:r>
        <w:rPr>
          <w:rFonts w:ascii="Arial" w:hAnsi="Arial" w:cs="Arial"/>
          <w:b/>
          <w:bCs/>
        </w:rPr>
        <w:t>User</w:t>
      </w:r>
      <w:r>
        <w:rPr>
          <w:rFonts w:ascii="Arial" w:hAnsi="Arial" w:cs="Arial"/>
        </w:rPr>
        <w:t xml:space="preserve"> shall be incorporated through an agreement to vary the </w:t>
      </w:r>
      <w:r>
        <w:rPr>
          <w:rFonts w:ascii="Arial" w:hAnsi="Arial" w:cs="Arial"/>
          <w:b/>
          <w:bCs/>
        </w:rPr>
        <w:t>Bilateral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for the appropriate </w:t>
      </w:r>
      <w:r>
        <w:rPr>
          <w:rFonts w:ascii="Arial" w:hAnsi="Arial" w:cs="Arial"/>
          <w:b/>
          <w:bCs/>
        </w:rPr>
        <w:t>Grid Supply Point</w:t>
      </w:r>
      <w:r>
        <w:rPr>
          <w:rFonts w:ascii="Arial" w:hAnsi="Arial" w:cs="Arial"/>
        </w:rPr>
        <w:t xml:space="preserve"> of such </w:t>
      </w:r>
      <w:r>
        <w:rPr>
          <w:rFonts w:ascii="Arial" w:hAnsi="Arial" w:cs="Arial"/>
          <w:b/>
          <w:bCs/>
        </w:rPr>
        <w:t>User</w:t>
      </w:r>
      <w:r>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7777777" w:rsidR="00CA2ECB" w:rsidRDefault="00CA2ECB" w:rsidP="00CA2ECB">
      <w:pPr>
        <w:widowControl/>
        <w:numPr>
          <w:ilvl w:val="3"/>
          <w:numId w:val="34"/>
        </w:numPr>
        <w:tabs>
          <w:tab w:val="num" w:pos="1701"/>
        </w:tabs>
        <w:ind w:left="1701" w:hanging="872"/>
        <w:jc w:val="both"/>
        <w:rPr>
          <w:rFonts w:ascii="Arial" w:hAnsi="Arial" w:cs="Arial"/>
        </w:rPr>
      </w:pPr>
      <w:bookmarkStart w:id="88" w:name="_DV_M88"/>
      <w:bookmarkEnd w:id="88"/>
      <w:r>
        <w:rPr>
          <w:rFonts w:ascii="Arial" w:hAnsi="Arial" w:cs="Arial"/>
        </w:rPr>
        <w:t xml:space="preserve">If </w:t>
      </w:r>
      <w:r>
        <w:rPr>
          <w:rFonts w:ascii="Arial" w:hAnsi="Arial" w:cs="Arial"/>
          <w:b/>
          <w:bCs/>
        </w:rPr>
        <w:t xml:space="preserve">Site Specific Requirements </w:t>
      </w:r>
      <w:r>
        <w:rPr>
          <w:rFonts w:ascii="Arial" w:hAnsi="Arial" w:cs="Arial"/>
        </w:rPr>
        <w:t xml:space="preserve">are necessary and a </w:t>
      </w:r>
      <w:r>
        <w:rPr>
          <w:rFonts w:ascii="Arial" w:hAnsi="Arial" w:cs="Arial"/>
          <w:b/>
          <w:bCs/>
        </w:rPr>
        <w:t>Modification Application</w:t>
      </w:r>
      <w:r>
        <w:rPr>
          <w:rFonts w:ascii="Arial" w:hAnsi="Arial" w:cs="Arial"/>
        </w:rPr>
        <w:t xml:space="preserve"> has been submitted pursuant to Paragraph 6.5.5.4, then any such </w:t>
      </w:r>
      <w:proofErr w:type="gramStart"/>
      <w:r>
        <w:rPr>
          <w:rFonts w:ascii="Arial" w:hAnsi="Arial" w:cs="Arial"/>
          <w:b/>
          <w:bCs/>
        </w:rPr>
        <w:t>Site Specific</w:t>
      </w:r>
      <w:proofErr w:type="gramEnd"/>
      <w:r>
        <w:rPr>
          <w:rFonts w:ascii="Arial" w:hAnsi="Arial" w:cs="Arial"/>
          <w:b/>
          <w:bCs/>
        </w:rPr>
        <w:t xml:space="preserve"> Requirements </w:t>
      </w:r>
      <w:r>
        <w:rPr>
          <w:rFonts w:ascii="Arial" w:hAnsi="Arial" w:cs="Arial"/>
        </w:rPr>
        <w:t xml:space="preserve">shall be included in the </w:t>
      </w:r>
      <w:r>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2234F919" w14:textId="2E15BF27" w:rsidR="00CA2ECB" w:rsidRDefault="00CA2ECB" w:rsidP="00CA2ECB">
      <w:pPr>
        <w:widowControl/>
        <w:numPr>
          <w:ilvl w:val="3"/>
          <w:numId w:val="34"/>
        </w:numPr>
        <w:tabs>
          <w:tab w:val="num" w:pos="1701"/>
        </w:tabs>
        <w:ind w:left="1701" w:hanging="872"/>
        <w:jc w:val="both"/>
        <w:rPr>
          <w:rFonts w:ascii="Arial" w:hAnsi="Arial" w:cs="Arial"/>
        </w:rPr>
      </w:pPr>
      <w:bookmarkStart w:id="89" w:name="_DV_M89"/>
      <w:bookmarkEnd w:id="89"/>
      <w:r>
        <w:rPr>
          <w:rFonts w:ascii="Arial" w:hAnsi="Arial" w:cs="Arial"/>
        </w:rPr>
        <w:t xml:space="preserve">The </w:t>
      </w:r>
      <w:r>
        <w:rPr>
          <w:rFonts w:ascii="Arial" w:hAnsi="Arial" w:cs="Arial"/>
          <w:b/>
          <w:bCs/>
        </w:rPr>
        <w:t xml:space="preserve">User </w:t>
      </w:r>
      <w:r>
        <w:rPr>
          <w:rFonts w:ascii="Arial" w:hAnsi="Arial" w:cs="Arial"/>
        </w:rPr>
        <w:t xml:space="preserve">shall notify </w:t>
      </w:r>
      <w:r>
        <w:rPr>
          <w:rFonts w:ascii="Arial" w:hAnsi="Arial" w:cs="Arial"/>
          <w:b/>
          <w:bCs/>
        </w:rPr>
        <w:t xml:space="preserve">The Company </w:t>
      </w:r>
      <w:r>
        <w:rPr>
          <w:rFonts w:ascii="Arial" w:hAnsi="Arial" w:cs="Arial"/>
        </w:rPr>
        <w:t>in writing</w:t>
      </w:r>
      <w:r>
        <w:rPr>
          <w:rFonts w:ascii="Arial" w:hAnsi="Arial" w:cs="Arial"/>
          <w:b/>
          <w:bCs/>
        </w:rPr>
        <w:t xml:space="preserve"> </w:t>
      </w:r>
      <w:r>
        <w:rPr>
          <w:rFonts w:ascii="Arial" w:hAnsi="Arial" w:cs="Arial"/>
        </w:rPr>
        <w:t xml:space="preserve">if the proposed date of connection for such </w:t>
      </w:r>
      <w:r>
        <w:rPr>
          <w:rFonts w:ascii="Arial" w:hAnsi="Arial" w:cs="Arial"/>
          <w:b/>
          <w:bCs/>
        </w:rPr>
        <w:t>Power Station</w:t>
      </w:r>
      <w:r w:rsidR="00646567">
        <w:rPr>
          <w:rFonts w:ascii="Arial" w:hAnsi="Arial" w:cs="Arial"/>
          <w:b/>
          <w:bCs/>
        </w:rPr>
        <w:t>(s)</w:t>
      </w:r>
      <w:r>
        <w:rPr>
          <w:rFonts w:ascii="Arial" w:hAnsi="Arial" w:cs="Arial"/>
        </w:rPr>
        <w:t xml:space="preserve"> for which a </w:t>
      </w:r>
      <w:r>
        <w:rPr>
          <w:rFonts w:ascii="Arial" w:hAnsi="Arial" w:cs="Arial"/>
          <w:b/>
          <w:bCs/>
        </w:rPr>
        <w:t>Request for a Statement of Works</w:t>
      </w:r>
      <w:r>
        <w:rPr>
          <w:rFonts w:ascii="Arial" w:hAnsi="Arial" w:cs="Arial"/>
        </w:rPr>
        <w:t xml:space="preserve"> has been submitted </w:t>
      </w:r>
      <w:r>
        <w:rPr>
          <w:rFonts w:ascii="Arial" w:hAnsi="Arial" w:cs="Arial"/>
        </w:rPr>
        <w:lastRenderedPageBreak/>
        <w:t xml:space="preserve">changes and shall submit a revised </w:t>
      </w:r>
      <w:r>
        <w:rPr>
          <w:rFonts w:ascii="Arial" w:hAnsi="Arial" w:cs="Arial"/>
          <w:b/>
          <w:bCs/>
        </w:rPr>
        <w:t>Request for a Statement of Works</w:t>
      </w:r>
      <w:r>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90" w:name="_DV_M90"/>
      <w:bookmarkEnd w:id="90"/>
      <w:r w:rsidRPr="001876F6">
        <w:rPr>
          <w:rFonts w:ascii="Arial" w:hAnsi="Arial" w:cs="Arial"/>
          <w:b/>
          <w:bCs/>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1" w:name="_DV_M91"/>
      <w:bookmarkEnd w:id="91"/>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2" w:name="_DV_M92"/>
      <w:bookmarkEnd w:id="9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3" w:name="_DV_M93"/>
      <w:bookmarkEnd w:id="93"/>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4" w:name="_DV_M94"/>
      <w:bookmarkEnd w:id="94"/>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95" w:name="_DV_M95"/>
      <w:bookmarkEnd w:id="95"/>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96" w:name="_DV_M96"/>
      <w:bookmarkEnd w:id="96"/>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 xml:space="preserve">Distribution </w:t>
      </w:r>
      <w:proofErr w:type="gramStart"/>
      <w:r w:rsidRPr="0035750B">
        <w:rPr>
          <w:rFonts w:ascii="Arial" w:hAnsi="Arial" w:cs="Arial"/>
          <w:b/>
        </w:rPr>
        <w:t>System</w:t>
      </w:r>
      <w:proofErr w:type="gramEnd"/>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w:t>
      </w:r>
      <w:proofErr w:type="gramStart"/>
      <w:r w:rsidRPr="0035750B">
        <w:rPr>
          <w:rFonts w:ascii="Arial" w:hAnsi="Arial" w:cs="Arial"/>
        </w:rPr>
        <w:t>terminated;</w:t>
      </w:r>
      <w:proofErr w:type="gramEnd"/>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 xml:space="preserve">Transmission Entry </w:t>
      </w:r>
      <w:proofErr w:type="gramStart"/>
      <w:r w:rsidRPr="0035750B">
        <w:rPr>
          <w:rFonts w:ascii="Arial" w:hAnsi="Arial" w:cs="Arial"/>
          <w:b/>
        </w:rPr>
        <w:t>Capacity;</w:t>
      </w:r>
      <w:proofErr w:type="gramEnd"/>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77777777"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Pr="00C01DDD">
        <w:rPr>
          <w:rFonts w:ascii="Arial" w:hAnsi="Arial" w:cs="Arial"/>
          <w:b/>
          <w:bCs/>
        </w:rPr>
        <w:t>Transmission Impact Assessment</w:t>
      </w:r>
      <w:r w:rsidRPr="00C01DDD">
        <w:rPr>
          <w:rFonts w:ascii="Arial" w:hAnsi="Arial" w:cs="Arial"/>
        </w:rPr>
        <w:t xml:space="preserve"> for the purposes of undertaking the </w:t>
      </w:r>
      <w:r w:rsidRPr="00C01DDD">
        <w:rPr>
          <w:rFonts w:ascii="Arial" w:hAnsi="Arial" w:cs="Arial"/>
          <w:b/>
          <w:bCs/>
        </w:rPr>
        <w:t>Evaluation of Transmission Impact</w:t>
      </w:r>
      <w:r w:rsidRPr="00C01DDD">
        <w:rPr>
          <w:rFonts w:ascii="Arial" w:hAnsi="Arial" w:cs="Arial"/>
        </w:rPr>
        <w:t xml:space="preserve"> process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77777777"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97"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97"/>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98" w:name="_DV_M97"/>
      <w:bookmarkEnd w:id="98"/>
      <w:r>
        <w:t>PAYMENT</w:t>
      </w:r>
      <w:bookmarkStart w:id="99" w:name="_DV_M98"/>
      <w:bookmarkEnd w:id="65"/>
      <w:bookmarkEnd w:id="99"/>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100" w:name="_DV_M99"/>
      <w:bookmarkEnd w:id="100"/>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1" w:name="_DV_M100"/>
      <w:bookmarkEnd w:id="101"/>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102" w:name="_DV_M101"/>
      <w:bookmarkEnd w:id="102"/>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103" w:name="_DV_M102"/>
      <w:bookmarkEnd w:id="103"/>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4" w:name="_DV_M103"/>
      <w:bookmarkEnd w:id="104"/>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05" w:name="_DV_M104"/>
      <w:bookmarkEnd w:id="105"/>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06" w:name="_DV_M105"/>
      <w:bookmarkEnd w:id="106"/>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07" w:name="_DV_M106"/>
      <w:bookmarkEnd w:id="107"/>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4"/>
        </w:numPr>
        <w:jc w:val="both"/>
      </w:pPr>
      <w:bookmarkStart w:id="108" w:name="_DV_M107"/>
      <w:bookmarkEnd w:id="108"/>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09" w:name="_DV_M108"/>
      <w:bookmarkEnd w:id="109"/>
      <w:r>
        <w:rPr>
          <w:rFonts w:ascii="Arial" w:hAnsi="Arial" w:cs="Arial"/>
        </w:rPr>
        <w:lastRenderedPageBreak/>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0" w:name="_DV_M109"/>
      <w:bookmarkEnd w:id="110"/>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1" w:name="_DV_M110"/>
      <w:bookmarkEnd w:id="111"/>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2" w:name="_DV_M111"/>
      <w:bookmarkEnd w:id="112"/>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3" w:name="_DV_M112"/>
      <w:bookmarkEnd w:id="113"/>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4" w:name="_DV_M113"/>
      <w:bookmarkEnd w:id="114"/>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15" w:name="_DV_M114"/>
      <w:bookmarkStart w:id="116" w:name="_Toc490940279"/>
      <w:bookmarkEnd w:id="115"/>
      <w:r>
        <w:t>METERING</w:t>
      </w:r>
      <w:bookmarkStart w:id="117" w:name="_DV_M115"/>
      <w:bookmarkEnd w:id="116"/>
      <w:bookmarkEnd w:id="117"/>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18" w:name="_DV_M116"/>
      <w:bookmarkEnd w:id="118"/>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w:t>
      </w:r>
      <w:r>
        <w:rPr>
          <w:rFonts w:ascii="Arial" w:hAnsi="Arial" w:cs="Arial"/>
        </w:rPr>
        <w:lastRenderedPageBreak/>
        <w:t xml:space="preserve">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19" w:name="_DV_M117"/>
      <w:bookmarkEnd w:id="119"/>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0" w:name="_DV_M118"/>
      <w:bookmarkEnd w:id="120"/>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1" w:name="_DV_M119"/>
      <w:bookmarkEnd w:id="121"/>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2"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3" w:name="_DV_M120"/>
      <w:bookmarkEnd w:id="123"/>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4" w:name="_DV_M121"/>
      <w:bookmarkEnd w:id="124"/>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25" w:name="_DV_M122"/>
      <w:bookmarkEnd w:id="125"/>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26" w:name="_DV_M123"/>
      <w:bookmarkEnd w:id="126"/>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27" w:name="_DV_M124"/>
      <w:bookmarkEnd w:id="127"/>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28" w:name="_DV_M125"/>
      <w:bookmarkEnd w:id="128"/>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29" w:name="_DV_M126"/>
      <w:bookmarkEnd w:id="129"/>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0" w:name="_DV_M127"/>
      <w:bookmarkEnd w:id="130"/>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1" w:name="_DV_M128"/>
      <w:bookmarkEnd w:id="131"/>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w:t>
      </w:r>
      <w:r>
        <w:rPr>
          <w:rFonts w:ascii="Arial" w:hAnsi="Arial" w:cs="Arial"/>
          <w:i w:val="0"/>
          <w:iCs w:val="0"/>
        </w:rPr>
        <w:lastRenderedPageBreak/>
        <w:t xml:space="preserve">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2" w:name="_DV_M129"/>
      <w:bookmarkEnd w:id="132"/>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3" w:name="_DV_M130"/>
      <w:bookmarkEnd w:id="133"/>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4" w:name="_DV_M131"/>
      <w:bookmarkEnd w:id="134"/>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35" w:name="_DV_M132"/>
      <w:bookmarkEnd w:id="135"/>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36" w:name="_DV_M133"/>
      <w:bookmarkEnd w:id="136"/>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37" w:name="_DV_M134"/>
      <w:bookmarkEnd w:id="137"/>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38" w:name="_DV_M135"/>
      <w:bookmarkEnd w:id="138"/>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39" w:name="_DV_M136"/>
      <w:bookmarkEnd w:id="139"/>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lastRenderedPageBreak/>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0" w:name="_DV_M137"/>
      <w:bookmarkEnd w:id="140"/>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1" w:name="_DV_M138"/>
      <w:bookmarkEnd w:id="141"/>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2" w:name="_DV_M139"/>
      <w:bookmarkEnd w:id="142"/>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3" w:name="_DV_M140"/>
      <w:bookmarkEnd w:id="143"/>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4" w:name="_DV_M141"/>
      <w:bookmarkEnd w:id="144"/>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45" w:name="_DV_M142"/>
      <w:bookmarkEnd w:id="145"/>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146" w:name="_DV_M143"/>
      <w:bookmarkEnd w:id="146"/>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w:t>
      </w:r>
      <w:proofErr w:type="gramStart"/>
      <w:r>
        <w:rPr>
          <w:rFonts w:ascii="Arial" w:hAnsi="Arial" w:cs="Arial"/>
        </w:rPr>
        <w:t>e.g.</w:t>
      </w:r>
      <w:proofErr w:type="gramEnd"/>
      <w:r>
        <w:rPr>
          <w:rFonts w:ascii="Arial" w:hAnsi="Arial" w:cs="Arial"/>
        </w:rPr>
        <w:t xml:space="preserve">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47" w:name="_DV_M144"/>
      <w:bookmarkEnd w:id="147"/>
      <w:r>
        <w:rPr>
          <w:rFonts w:ascii="Arial" w:hAnsi="Arial" w:cs="Arial"/>
        </w:rPr>
        <w:lastRenderedPageBreak/>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48" w:name="_DV_M145"/>
      <w:bookmarkEnd w:id="148"/>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49" w:name="_DV_M146"/>
      <w:bookmarkEnd w:id="149"/>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50" w:name="_DV_M147"/>
      <w:bookmarkEnd w:id="150"/>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1" w:name="_DV_M148"/>
      <w:bookmarkEnd w:id="151"/>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2" w:name="_DV_M149"/>
      <w:bookmarkEnd w:id="152"/>
      <w:r>
        <w:rPr>
          <w:rFonts w:ascii="Arial" w:hAnsi="Arial" w:cs="Arial"/>
        </w:rPr>
        <w:lastRenderedPageBreak/>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53" w:name="_DV_M150"/>
      <w:bookmarkEnd w:id="153"/>
      <w:r>
        <w:rPr>
          <w:rFonts w:ascii="Arial" w:hAnsi="Arial" w:cs="Arial"/>
        </w:rPr>
        <w:t>6.9.2</w:t>
      </w:r>
      <w:r>
        <w:rPr>
          <w:rFonts w:ascii="Arial" w:hAnsi="Arial" w:cs="Arial"/>
        </w:rPr>
        <w:tab/>
      </w:r>
      <w:r>
        <w:rPr>
          <w:rFonts w:ascii="Arial" w:hAnsi="Arial" w:cs="Arial"/>
          <w:u w:val="single"/>
        </w:rPr>
        <w:t>Modifications Proposed by Users</w:t>
      </w:r>
    </w:p>
    <w:p w14:paraId="6DD1239F" w14:textId="77777777" w:rsidR="00CA2ECB" w:rsidRDefault="00CA2ECB" w:rsidP="00CA2ECB">
      <w:pPr>
        <w:pStyle w:val="clauseindent"/>
        <w:widowControl/>
        <w:ind w:left="2835" w:hanging="1133"/>
        <w:jc w:val="both"/>
        <w:rPr>
          <w:rFonts w:ascii="Arial" w:hAnsi="Arial" w:cs="Arial"/>
          <w:b/>
          <w:bCs/>
        </w:rPr>
      </w:pPr>
      <w:bookmarkStart w:id="154" w:name="_DV_M151"/>
      <w:bookmarkEnd w:id="154"/>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and comply with the terms thereof.  </w:t>
      </w:r>
    </w:p>
    <w:p w14:paraId="0B507264" w14:textId="77777777" w:rsidR="00CA2ECB" w:rsidRDefault="00CA2ECB" w:rsidP="00CA2ECB">
      <w:pPr>
        <w:pStyle w:val="clauseindent"/>
        <w:widowControl/>
        <w:ind w:left="2835" w:hanging="1133"/>
        <w:jc w:val="both"/>
        <w:rPr>
          <w:rFonts w:ascii="Arial" w:hAnsi="Arial" w:cs="Arial"/>
          <w:b/>
          <w:bCs/>
        </w:rPr>
      </w:pPr>
      <w:bookmarkStart w:id="155" w:name="_DV_M152"/>
      <w:bookmarkEnd w:id="155"/>
      <w:r>
        <w:rPr>
          <w:rFonts w:ascii="Arial" w:hAnsi="Arial" w:cs="Arial"/>
        </w:rPr>
        <w:t>6.9.2.2</w:t>
      </w:r>
      <w:r>
        <w:rPr>
          <w:rFonts w:ascii="Arial" w:hAnsi="Arial" w:cs="Arial"/>
          <w:b/>
          <w:bCs/>
        </w:rPr>
        <w:tab/>
        <w:t>The Company</w:t>
      </w:r>
      <w:r>
        <w:rPr>
          <w:rFonts w:ascii="Arial" w:hAnsi="Arial" w:cs="Arial"/>
        </w:rPr>
        <w:t xml:space="preserve"> shall make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to that </w:t>
      </w:r>
      <w:r>
        <w:rPr>
          <w:rFonts w:ascii="Arial" w:hAnsi="Arial" w:cs="Arial"/>
          <w:b/>
          <w:bCs/>
        </w:rPr>
        <w:t>User</w:t>
      </w:r>
      <w:r>
        <w:rPr>
          <w:rFonts w:ascii="Arial" w:hAnsi="Arial" w:cs="Arial"/>
        </w:rPr>
        <w:t xml:space="preserve"> as soon as practicable and (save where the </w:t>
      </w:r>
      <w:r>
        <w:rPr>
          <w:rFonts w:ascii="Arial" w:hAnsi="Arial" w:cs="Arial"/>
          <w:b/>
          <w:bCs/>
        </w:rPr>
        <w:t>Authority</w:t>
      </w:r>
      <w:r>
        <w:rPr>
          <w:rFonts w:ascii="Arial" w:hAnsi="Arial" w:cs="Arial"/>
        </w:rPr>
        <w:t xml:space="preserve"> consents to a longer period) in any event not more than 3 months after receipt by </w:t>
      </w:r>
      <w:r>
        <w:rPr>
          <w:rFonts w:ascii="Arial" w:hAnsi="Arial" w:cs="Arial"/>
          <w:b/>
          <w:bCs/>
        </w:rPr>
        <w:t>The Company</w:t>
      </w:r>
      <w:r>
        <w:rPr>
          <w:rFonts w:ascii="Arial" w:hAnsi="Arial" w:cs="Arial"/>
        </w:rPr>
        <w:t xml:space="preserve"> of the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Pr>
          <w:rFonts w:ascii="Arial" w:hAnsi="Arial" w:cs="Arial"/>
        </w:rPr>
        <w:t xml:space="preserve">.  </w:t>
      </w:r>
    </w:p>
    <w:p w14:paraId="284121E6" w14:textId="77777777" w:rsidR="00CA2ECB" w:rsidRDefault="00CA2ECB" w:rsidP="00CA2ECB">
      <w:pPr>
        <w:pStyle w:val="clauseindent"/>
        <w:widowControl/>
        <w:ind w:left="2835" w:hanging="1133"/>
        <w:jc w:val="both"/>
        <w:rPr>
          <w:rFonts w:ascii="Arial" w:hAnsi="Arial" w:cs="Arial"/>
          <w:b/>
          <w:bCs/>
        </w:rPr>
      </w:pPr>
      <w:bookmarkStart w:id="156" w:name="_DV_M153"/>
      <w:bookmarkEnd w:id="156"/>
      <w:r>
        <w:rPr>
          <w:rFonts w:ascii="Arial" w:hAnsi="Arial" w:cs="Arial"/>
        </w:rPr>
        <w:t>6.9.2.3</w:t>
      </w:r>
      <w:r>
        <w:rPr>
          <w:rFonts w:ascii="Arial" w:hAnsi="Arial" w:cs="Arial"/>
        </w:rPr>
        <w:tab/>
        <w:t xml:space="preserve">The </w:t>
      </w:r>
      <w:r>
        <w:rPr>
          <w:rFonts w:ascii="Arial" w:hAnsi="Arial" w:cs="Arial"/>
          <w:b/>
          <w:bCs/>
        </w:rPr>
        <w:t>Modifications</w:t>
      </w:r>
      <w:r>
        <w:rPr>
          <w:rFonts w:ascii="Arial" w:hAnsi="Arial" w:cs="Arial"/>
        </w:rPr>
        <w:t xml:space="preserve"> </w:t>
      </w:r>
      <w:r>
        <w:rPr>
          <w:rFonts w:ascii="Arial" w:hAnsi="Arial" w:cs="Arial"/>
          <w:b/>
          <w:bCs/>
        </w:rPr>
        <w:t>Offer</w:t>
      </w:r>
      <w:r>
        <w:rPr>
          <w:rFonts w:ascii="Arial" w:hAnsi="Arial" w:cs="Arial"/>
        </w:rPr>
        <w:t xml:space="preserve"> shall remain open for acceptance </w:t>
      </w:r>
      <w:r w:rsidR="00F736CA">
        <w:rPr>
          <w:rFonts w:ascii="Arial" w:hAnsi="Arial" w:cs="Arial"/>
        </w:rPr>
        <w:t xml:space="preserve">(subject to </w:t>
      </w:r>
      <w:r w:rsidR="00F736CA" w:rsidRPr="00F736CA">
        <w:rPr>
          <w:rFonts w:ascii="Arial" w:hAnsi="Arial" w:cs="Arial"/>
          <w:b/>
          <w:bCs/>
        </w:rPr>
        <w:t>CUSC</w:t>
      </w:r>
      <w:r w:rsidR="00F736CA">
        <w:rPr>
          <w:rFonts w:ascii="Arial" w:hAnsi="Arial" w:cs="Arial"/>
        </w:rPr>
        <w:t xml:space="preserve"> Paragraph 6.10.4.4) </w:t>
      </w:r>
      <w:r>
        <w:rPr>
          <w:rFonts w:ascii="Arial" w:hAnsi="Arial" w:cs="Arial"/>
        </w:rPr>
        <w:t xml:space="preserve">for 3 months from the date of its receipt by that </w:t>
      </w:r>
      <w:r>
        <w:rPr>
          <w:rFonts w:ascii="Arial" w:hAnsi="Arial" w:cs="Arial"/>
          <w:b/>
          <w:bCs/>
        </w:rPr>
        <w:t>User</w:t>
      </w:r>
      <w:r>
        <w:rPr>
          <w:rFonts w:ascii="Arial" w:hAnsi="Arial" w:cs="Arial"/>
        </w:rPr>
        <w:t xml:space="preserve"> unless either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makes an application to the </w:t>
      </w:r>
      <w:r>
        <w:rPr>
          <w:rFonts w:ascii="Arial" w:hAnsi="Arial" w:cs="Arial"/>
          <w:b/>
          <w:bCs/>
        </w:rPr>
        <w:t>Authority</w:t>
      </w:r>
      <w:r>
        <w:rPr>
          <w:rFonts w:ascii="Arial" w:hAnsi="Arial" w:cs="Arial"/>
        </w:rPr>
        <w:t xml:space="preserve"> under Standard Condition C9 of the </w:t>
      </w:r>
      <w:r>
        <w:rPr>
          <w:rFonts w:ascii="Arial" w:hAnsi="Arial" w:cs="Arial"/>
          <w:b/>
          <w:bCs/>
        </w:rPr>
        <w:t>Transmission Licence</w:t>
      </w:r>
      <w:r>
        <w:rPr>
          <w:rFonts w:ascii="Arial" w:hAnsi="Arial" w:cs="Arial"/>
        </w:rPr>
        <w:t xml:space="preserve">, in which event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shall remain open for acceptance by that </w:t>
      </w:r>
      <w:r>
        <w:rPr>
          <w:rFonts w:ascii="Arial" w:hAnsi="Arial" w:cs="Arial"/>
          <w:b/>
          <w:bCs/>
        </w:rPr>
        <w:t>User</w:t>
      </w:r>
      <w:r>
        <w:rPr>
          <w:rFonts w:ascii="Arial" w:hAnsi="Arial" w:cs="Arial"/>
        </w:rPr>
        <w:t xml:space="preserve"> until the date 14 days after any determination by the </w:t>
      </w:r>
      <w:r>
        <w:rPr>
          <w:rFonts w:ascii="Arial" w:hAnsi="Arial" w:cs="Arial"/>
          <w:b/>
          <w:bCs/>
        </w:rPr>
        <w:t>Authority</w:t>
      </w:r>
      <w:r>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57" w:name="_DV_M154"/>
      <w:bookmarkEnd w:id="157"/>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58" w:name="_DV_M156"/>
      <w:bookmarkEnd w:id="158"/>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59" w:name="_DV_M157"/>
      <w:bookmarkEnd w:id="159"/>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 xml:space="preserve">The </w:t>
      </w:r>
      <w:r>
        <w:rPr>
          <w:rFonts w:ascii="Arial" w:hAnsi="Arial" w:cs="Arial"/>
          <w:b/>
          <w:bCs/>
        </w:rPr>
        <w:lastRenderedPageBreak/>
        <w:t>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77777777" w:rsidR="00CA2ECB" w:rsidRDefault="00CA2ECB" w:rsidP="00CA2ECB">
      <w:pPr>
        <w:pStyle w:val="clauseindent"/>
        <w:widowControl/>
        <w:numPr>
          <w:ilvl w:val="3"/>
          <w:numId w:val="6"/>
        </w:numPr>
        <w:jc w:val="both"/>
        <w:rPr>
          <w:rFonts w:ascii="Arial" w:hAnsi="Arial" w:cs="Arial"/>
          <w:b/>
          <w:bCs/>
        </w:rPr>
      </w:pPr>
      <w:bookmarkStart w:id="160" w:name="_DV_M158"/>
      <w:bookmarkEnd w:id="160"/>
      <w:r>
        <w:rPr>
          <w:rFonts w:ascii="Arial" w:hAnsi="Arial" w:cs="Arial"/>
        </w:rPr>
        <w:t xml:space="preserve">Any </w:t>
      </w:r>
      <w:r>
        <w:rPr>
          <w:rFonts w:ascii="Arial" w:hAnsi="Arial" w:cs="Arial"/>
          <w:b/>
          <w:bCs/>
        </w:rPr>
        <w:t>User</w:t>
      </w:r>
      <w:r>
        <w:rPr>
          <w:rFonts w:ascii="Arial" w:hAnsi="Arial" w:cs="Arial"/>
        </w:rPr>
        <w:t xml:space="preserve"> which considers that it shall be required to make a </w:t>
      </w:r>
      <w:r>
        <w:rPr>
          <w:rFonts w:ascii="Arial" w:hAnsi="Arial" w:cs="Arial"/>
          <w:b/>
          <w:bCs/>
        </w:rPr>
        <w:t>Modification</w:t>
      </w:r>
      <w:r>
        <w:rPr>
          <w:rFonts w:ascii="Arial" w:hAnsi="Arial" w:cs="Arial"/>
        </w:rPr>
        <w:t xml:space="preserve"> as a result of the </w:t>
      </w:r>
      <w:r>
        <w:rPr>
          <w:rFonts w:ascii="Arial" w:hAnsi="Arial" w:cs="Arial"/>
          <w:b/>
          <w:bCs/>
        </w:rPr>
        <w:t>Modification</w:t>
      </w:r>
      <w:r>
        <w:rPr>
          <w:rFonts w:ascii="Arial" w:hAnsi="Arial" w:cs="Arial"/>
        </w:rPr>
        <w:t xml:space="preserve"> proposed by </w:t>
      </w:r>
      <w:r>
        <w:rPr>
          <w:rFonts w:ascii="Arial" w:hAnsi="Arial" w:cs="Arial"/>
          <w:b/>
          <w:bCs/>
        </w:rPr>
        <w:t>The Company</w:t>
      </w:r>
      <w:r>
        <w:rPr>
          <w:rFonts w:ascii="Arial" w:hAnsi="Arial" w:cs="Arial"/>
        </w:rPr>
        <w:t xml:space="preserve"> (a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may as soon as practicable after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(save where the </w:t>
      </w:r>
      <w:r>
        <w:rPr>
          <w:rFonts w:ascii="Arial" w:hAnsi="Arial" w:cs="Arial"/>
          <w:b/>
          <w:bCs/>
        </w:rPr>
        <w:t>Authority</w:t>
      </w:r>
      <w:r>
        <w:rPr>
          <w:rFonts w:ascii="Arial" w:hAnsi="Arial" w:cs="Arial"/>
        </w:rPr>
        <w:t xml:space="preserve"> consents to a longer period) within the period stated therein (which shall be sufficient to enable the </w:t>
      </w:r>
      <w:r>
        <w:rPr>
          <w:rFonts w:ascii="Arial" w:hAnsi="Arial" w:cs="Arial"/>
          <w:b/>
          <w:bCs/>
        </w:rPr>
        <w:t>User</w:t>
      </w:r>
      <w:r>
        <w:rPr>
          <w:rFonts w:ascii="Arial" w:hAnsi="Arial" w:cs="Arial"/>
        </w:rPr>
        <w:t xml:space="preserve"> to assess the implications of the proposed </w:t>
      </w:r>
      <w:r>
        <w:rPr>
          <w:rFonts w:ascii="Arial" w:hAnsi="Arial" w:cs="Arial"/>
          <w:b/>
          <w:bCs/>
        </w:rPr>
        <w:t>Modification</w:t>
      </w:r>
      <w:r>
        <w:rPr>
          <w:rFonts w:ascii="Arial" w:hAnsi="Arial" w:cs="Arial"/>
        </w:rPr>
        <w:t xml:space="preserve"> and in any event shall not be less than 3 months) may make an application to the </w:t>
      </w:r>
      <w:r>
        <w:rPr>
          <w:rFonts w:ascii="Arial" w:hAnsi="Arial" w:cs="Arial"/>
          <w:b/>
          <w:bCs/>
        </w:rPr>
        <w:t>Authority</w:t>
      </w:r>
      <w:r>
        <w:rPr>
          <w:rFonts w:ascii="Arial" w:hAnsi="Arial" w:cs="Arial"/>
        </w:rPr>
        <w:t xml:space="preserve"> under Standard Condition C9</w:t>
      </w:r>
      <w:r>
        <w:rPr>
          <w:rFonts w:ascii="Arial" w:hAnsi="Arial" w:cs="Arial"/>
          <w:i/>
          <w:iCs/>
        </w:rPr>
        <w:t xml:space="preserve"> </w:t>
      </w:r>
      <w:r>
        <w:rPr>
          <w:rFonts w:ascii="Arial" w:hAnsi="Arial" w:cs="Arial"/>
        </w:rPr>
        <w:t xml:space="preserve">of the </w:t>
      </w:r>
      <w:r>
        <w:rPr>
          <w:rFonts w:ascii="Arial" w:hAnsi="Arial" w:cs="Arial"/>
          <w:b/>
          <w:bCs/>
        </w:rPr>
        <w:t xml:space="preserve">Transmission Licence.  </w:t>
      </w:r>
    </w:p>
    <w:p w14:paraId="7BECFE31" w14:textId="77777777" w:rsidR="00CA2ECB" w:rsidRDefault="00CA2ECB" w:rsidP="00CA2ECB">
      <w:pPr>
        <w:pStyle w:val="clauseindent"/>
        <w:widowControl/>
        <w:ind w:left="2835" w:hanging="1133"/>
        <w:jc w:val="both"/>
        <w:rPr>
          <w:rFonts w:ascii="Arial" w:hAnsi="Arial" w:cs="Arial"/>
        </w:rPr>
      </w:pPr>
      <w:bookmarkStart w:id="161" w:name="_DV_M159"/>
      <w:bookmarkEnd w:id="161"/>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2" w:name="_DV_M160"/>
      <w:bookmarkEnd w:id="162"/>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3B1D9514" w14:textId="77777777" w:rsidR="00CA2ECB" w:rsidRDefault="00CA2ECB" w:rsidP="00CA2ECB">
      <w:pPr>
        <w:pStyle w:val="clauseindent"/>
        <w:widowControl/>
        <w:ind w:left="2420" w:hanging="1133"/>
        <w:jc w:val="both"/>
        <w:rPr>
          <w:rFonts w:ascii="Arial" w:hAnsi="Arial" w:cs="Arial"/>
        </w:rPr>
      </w:pPr>
      <w:bookmarkStart w:id="163" w:name="_DV_M161"/>
      <w:bookmarkEnd w:id="163"/>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64" w:name="_DV_M162"/>
      <w:bookmarkEnd w:id="164"/>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65" w:name="_DV_M163"/>
      <w:bookmarkEnd w:id="165"/>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w:t>
      </w:r>
      <w:r>
        <w:rPr>
          <w:rFonts w:ascii="Arial" w:hAnsi="Arial" w:cs="Arial"/>
        </w:rPr>
        <w:lastRenderedPageBreak/>
        <w:t xml:space="preserve">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66" w:name="_DV_M164"/>
      <w:bookmarkEnd w:id="166"/>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67" w:name="_DV_M165"/>
      <w:bookmarkEnd w:id="167"/>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68"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69"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69"/>
      <w:r>
        <w:rPr>
          <w:rStyle w:val="DeltaViewInsertion"/>
          <w:rFonts w:ascii="Arial" w:hAnsi="Arial" w:cs="Arial"/>
          <w:b/>
          <w:color w:val="auto"/>
          <w:u w:val="none"/>
        </w:rPr>
        <w:t>M</w:t>
      </w:r>
      <w:r>
        <w:rPr>
          <w:rStyle w:val="DeltaViewInsertion"/>
          <w:rFonts w:ascii="Arial" w:hAnsi="Arial" w:cs="Arial"/>
          <w:b/>
          <w:bCs/>
          <w:color w:val="auto"/>
          <w:u w:val="none"/>
        </w:rPr>
        <w:t xml:space="preserve">odifications relating to </w:t>
      </w:r>
      <w:proofErr w:type="gramStart"/>
      <w:r>
        <w:rPr>
          <w:rStyle w:val="DeltaViewInsertion"/>
          <w:rFonts w:ascii="Arial" w:hAnsi="Arial" w:cs="Arial"/>
          <w:b/>
          <w:bCs/>
          <w:color w:val="auto"/>
          <w:u w:val="none"/>
        </w:rPr>
        <w:t>OTSDUW</w:t>
      </w:r>
      <w:proofErr w:type="gramEnd"/>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0" w:name="_DV_C3"/>
      <w:r w:rsidRPr="00CC7C3D">
        <w:rPr>
          <w:rStyle w:val="DeltaViewInsertion"/>
          <w:rFonts w:ascii="Arial" w:hAnsi="Arial" w:cs="Arial"/>
          <w:color w:val="auto"/>
          <w:u w:val="none"/>
        </w:rPr>
        <w:t xml:space="preserve">Where </w:t>
      </w:r>
      <w:bookmarkEnd w:id="170"/>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1" w:name="_DV_M166"/>
      <w:bookmarkEnd w:id="171"/>
      <w:r>
        <w:t xml:space="preserve">GENERAL PROVISIONS CONCERNING MODIFICATIONS AND NEWCONNECTION SITES </w:t>
      </w:r>
      <w:bookmarkEnd w:id="168"/>
    </w:p>
    <w:p w14:paraId="448EC185" w14:textId="77777777" w:rsidR="00CA2ECB" w:rsidRDefault="00CA2ECB" w:rsidP="00CA2ECB">
      <w:pPr>
        <w:pStyle w:val="Heading4"/>
        <w:widowControl/>
        <w:numPr>
          <w:ilvl w:val="2"/>
          <w:numId w:val="7"/>
        </w:numPr>
        <w:jc w:val="both"/>
        <w:rPr>
          <w:rFonts w:ascii="Arial" w:hAnsi="Arial" w:cs="Arial"/>
        </w:rPr>
      </w:pPr>
      <w:bookmarkStart w:id="172" w:name="_DV_M167"/>
      <w:bookmarkEnd w:id="172"/>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73" w:name="_DV_M168"/>
      <w:bookmarkEnd w:id="173"/>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74" w:name="_DV_C8"/>
      <w:r w:rsidRPr="00CC7C3D">
        <w:rPr>
          <w:rStyle w:val="DeltaViewInsertion"/>
          <w:rFonts w:ascii="Arial" w:hAnsi="Arial" w:cs="Arial"/>
          <w:color w:val="auto"/>
          <w:u w:val="none"/>
        </w:rPr>
        <w:t xml:space="preserve"> </w:t>
      </w:r>
      <w:bookmarkEnd w:id="174"/>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75" w:name="_DV_M170"/>
      <w:bookmarkStart w:id="176" w:name="_DV_C9"/>
      <w:bookmarkEnd w:id="175"/>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76"/>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w:t>
      </w:r>
      <w:proofErr w:type="gramStart"/>
      <w:r>
        <w:rPr>
          <w:rFonts w:ascii="Arial" w:hAnsi="Arial" w:cs="Arial"/>
          <w:b/>
          <w:bCs/>
        </w:rPr>
        <w:t>Company</w:t>
      </w:r>
      <w:proofErr w:type="gramEnd"/>
      <w:r>
        <w:rPr>
          <w:rFonts w:ascii="Arial" w:hAnsi="Arial" w:cs="Arial"/>
          <w:b/>
          <w:bCs/>
        </w:rPr>
        <w:t xml:space="preserve">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77" w:name="_DV_M171"/>
      <w:bookmarkEnd w:id="177"/>
      <w:r>
        <w:rPr>
          <w:rFonts w:ascii="Arial" w:hAnsi="Arial" w:cs="Arial"/>
        </w:rPr>
        <w:lastRenderedPageBreak/>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78" w:name="_DV_M172"/>
      <w:bookmarkEnd w:id="178"/>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w:t>
      </w:r>
      <w:proofErr w:type="gramStart"/>
      <w:r>
        <w:rPr>
          <w:rFonts w:ascii="Arial" w:hAnsi="Arial" w:cs="Arial"/>
        </w:rPr>
        <w:t>as a result of</w:t>
      </w:r>
      <w:proofErr w:type="gramEnd"/>
      <w:r>
        <w:rPr>
          <w:rFonts w:ascii="Arial" w:hAnsi="Arial" w:cs="Arial"/>
        </w:rPr>
        <w:t xml:space="preserve">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79" w:name="_DV_M173"/>
      <w:bookmarkEnd w:id="179"/>
      <w:r>
        <w:rPr>
          <w:rFonts w:ascii="Arial" w:hAnsi="Arial" w:cs="Arial"/>
        </w:rPr>
        <w:t>Modification Offer and Connection Offer conditional upon other Modification and Connection Offers</w:t>
      </w:r>
    </w:p>
    <w:p w14:paraId="28019A9E" w14:textId="77777777" w:rsidR="00CA2ECB" w:rsidRDefault="00CA2ECB" w:rsidP="00CA2ECB">
      <w:pPr>
        <w:pStyle w:val="Heading4"/>
        <w:widowControl/>
        <w:numPr>
          <w:ilvl w:val="0"/>
          <w:numId w:val="0"/>
        </w:numPr>
        <w:ind w:left="1701" w:hanging="850"/>
        <w:jc w:val="both"/>
        <w:rPr>
          <w:rFonts w:ascii="Arial" w:hAnsi="Arial" w:cs="Arial"/>
        </w:rPr>
      </w:pPr>
      <w:bookmarkStart w:id="180" w:name="_DV_M174"/>
      <w:bookmarkEnd w:id="180"/>
      <w:r>
        <w:rPr>
          <w:rFonts w:ascii="Arial" w:hAnsi="Arial" w:cs="Arial"/>
        </w:rPr>
        <w:t>6.10.4</w:t>
      </w:r>
      <w:r>
        <w:rPr>
          <w:rFonts w:ascii="Arial" w:hAnsi="Arial" w:cs="Arial"/>
        </w:rPr>
        <w:tab/>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1" w:name="_DV_M175"/>
      <w:bookmarkEnd w:id="181"/>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2" w:name="_DV_M176"/>
      <w:bookmarkEnd w:id="182"/>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83" w:name="_DV_M177"/>
      <w:bookmarkEnd w:id="183"/>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84" w:name="_DV_M178"/>
      <w:bookmarkStart w:id="185" w:name="_Toc490940258"/>
      <w:bookmarkEnd w:id="184"/>
      <w:r>
        <w:rPr>
          <w:rFonts w:ascii="Arial" w:hAnsi="Arial" w:cs="Arial"/>
        </w:rPr>
        <w:t xml:space="preserve">  </w:t>
      </w:r>
      <w:bookmarkEnd w:id="185"/>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86" w:name="_DV_M179"/>
      <w:bookmarkEnd w:id="122"/>
      <w:bookmarkEnd w:id="186"/>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187" w:name="_DV_M180"/>
      <w:bookmarkEnd w:id="187"/>
      <w:r>
        <w:rPr>
          <w:rFonts w:ascii="Arial" w:hAnsi="Arial" w:cs="Arial"/>
        </w:rPr>
        <w:t xml:space="preserve">6.11.1 </w:t>
      </w:r>
      <w:r w:rsidR="00CA2ECB">
        <w:rPr>
          <w:rFonts w:ascii="Arial" w:hAnsi="Arial" w:cs="Arial"/>
        </w:rPr>
        <w:tab/>
        <w:t xml:space="preserve">Save as provided in Paragraph 6.11.2 below notwithstanding </w:t>
      </w:r>
      <w:r w:rsidR="00CA2ECB">
        <w:rPr>
          <w:rFonts w:ascii="Arial" w:hAnsi="Arial" w:cs="Arial"/>
        </w:rPr>
        <w:lastRenderedPageBreak/>
        <w:t xml:space="preserve">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88" w:name="_DV_M181"/>
      <w:bookmarkEnd w:id="188"/>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89" w:name="_DV_M182"/>
      <w:bookmarkEnd w:id="189"/>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190" w:name="_DV_M183"/>
      <w:bookmarkEnd w:id="190"/>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w:t>
      </w:r>
      <w:proofErr w:type="gramStart"/>
      <w:r>
        <w:rPr>
          <w:rFonts w:ascii="Arial" w:hAnsi="Arial" w:cs="Arial"/>
        </w:rPr>
        <w:t>in order to</w:t>
      </w:r>
      <w:proofErr w:type="gramEnd"/>
      <w:r>
        <w:rPr>
          <w:rFonts w:ascii="Arial" w:hAnsi="Arial" w:cs="Arial"/>
        </w:rPr>
        <w:t xml:space="preserve">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1" w:name="_DV_M184"/>
      <w:bookmarkEnd w:id="191"/>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2" w:name="_DV_M185"/>
      <w:bookmarkEnd w:id="192"/>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193" w:name="_DV_M186"/>
      <w:bookmarkEnd w:id="193"/>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194" w:name="_DV_M187"/>
      <w:bookmarkEnd w:id="194"/>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w:t>
      </w:r>
      <w:proofErr w:type="gramStart"/>
      <w:r w:rsidR="00CA2ECB">
        <w:rPr>
          <w:rFonts w:ascii="Arial" w:hAnsi="Arial" w:cs="Arial"/>
        </w:rPr>
        <w:t>in order to</w:t>
      </w:r>
      <w:proofErr w:type="gramEnd"/>
      <w:r w:rsidR="00CA2ECB">
        <w:rPr>
          <w:rFonts w:ascii="Arial" w:hAnsi="Arial" w:cs="Arial"/>
        </w:rPr>
        <w:t xml:space="preserve">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195" w:name="_DV_M188"/>
      <w:bookmarkEnd w:id="195"/>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w:t>
      </w:r>
      <w:r w:rsidR="00CA2ECB">
        <w:rPr>
          <w:rFonts w:ascii="Arial" w:hAnsi="Arial" w:cs="Arial"/>
        </w:rPr>
        <w:lastRenderedPageBreak/>
        <w:t xml:space="preserve">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196" w:name="_DV_M189"/>
      <w:bookmarkEnd w:id="196"/>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w:t>
      </w:r>
      <w:proofErr w:type="gramStart"/>
      <w:r w:rsidR="00CA2ECB">
        <w:rPr>
          <w:rFonts w:ascii="Arial" w:hAnsi="Arial" w:cs="Arial"/>
        </w:rPr>
        <w:t>costs</w:t>
      </w:r>
      <w:proofErr w:type="gramEnd"/>
      <w:r w:rsidR="00CA2ECB">
        <w:rPr>
          <w:rFonts w:ascii="Arial" w:hAnsi="Arial" w:cs="Arial"/>
        </w:rPr>
        <w:t xml:space="preserve">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197" w:name="_DV_M190"/>
      <w:bookmarkEnd w:id="197"/>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98" w:name="_Toc490940282"/>
    </w:p>
    <w:p w14:paraId="3649AD3F" w14:textId="77777777" w:rsidR="00CA2ECB" w:rsidRDefault="00CA2ECB" w:rsidP="00CA2ECB">
      <w:pPr>
        <w:pStyle w:val="Heading3"/>
        <w:tabs>
          <w:tab w:val="clear" w:pos="851"/>
        </w:tabs>
      </w:pPr>
      <w:bookmarkStart w:id="199" w:name="_DV_M191"/>
      <w:bookmarkStart w:id="200" w:name="_Toc490940283"/>
      <w:bookmarkEnd w:id="198"/>
      <w:bookmarkEnd w:id="199"/>
      <w:r>
        <w:t xml:space="preserve">LIMITATION OF LIABILITY </w:t>
      </w:r>
      <w:bookmarkEnd w:id="200"/>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1" w:name="_DV_M192"/>
      <w:bookmarkEnd w:id="201"/>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2" w:name="_DV_M193"/>
      <w:bookmarkEnd w:id="202"/>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w:t>
      </w:r>
      <w:proofErr w:type="gramStart"/>
      <w:r>
        <w:rPr>
          <w:rFonts w:ascii="Arial" w:hAnsi="Arial" w:cs="Arial"/>
        </w:rPr>
        <w:t>employees</w:t>
      </w:r>
      <w:proofErr w:type="gramEnd"/>
      <w:r>
        <w:rPr>
          <w:rFonts w:ascii="Arial" w:hAnsi="Arial" w:cs="Arial"/>
        </w:rPr>
        <w:t xml:space="preserve">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03" w:name="_DV_M194"/>
      <w:bookmarkEnd w:id="203"/>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04" w:name="_DV_M195"/>
      <w:bookmarkEnd w:id="204"/>
      <w:r>
        <w:rPr>
          <w:rFonts w:ascii="Arial" w:hAnsi="Arial" w:cs="Arial"/>
        </w:rPr>
        <w:lastRenderedPageBreak/>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05" w:name="_DV_M196"/>
      <w:bookmarkEnd w:id="205"/>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06" w:name="_DV_M197"/>
      <w:bookmarkEnd w:id="206"/>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07" w:name="_DV_M198"/>
      <w:bookmarkEnd w:id="207"/>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08" w:name="_DV_M199"/>
      <w:bookmarkEnd w:id="208"/>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09" w:name="_DV_M200"/>
      <w:bookmarkEnd w:id="209"/>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10" w:name="_DV_M201"/>
      <w:bookmarkEnd w:id="210"/>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t>
      </w:r>
      <w:r>
        <w:rPr>
          <w:rFonts w:ascii="Arial" w:hAnsi="Arial" w:cs="Arial"/>
        </w:rPr>
        <w:lastRenderedPageBreak/>
        <w:t xml:space="preserve">whensoever arising save as provided in Sub Paragraphs 6.12.1.1 and 6.12.1.2.  </w:t>
      </w:r>
    </w:p>
    <w:p w14:paraId="3FEB5B01" w14:textId="77777777" w:rsidR="00CA2ECB" w:rsidRDefault="00CA2ECB" w:rsidP="00CA2ECB">
      <w:pPr>
        <w:pStyle w:val="clauseindent"/>
        <w:widowControl/>
        <w:ind w:left="1702" w:hanging="851"/>
        <w:jc w:val="both"/>
      </w:pPr>
      <w:bookmarkStart w:id="211" w:name="_DV_M202"/>
      <w:bookmarkEnd w:id="211"/>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2" w:name="_DV_M203"/>
      <w:bookmarkEnd w:id="212"/>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w:t>
      </w:r>
      <w:proofErr w:type="gramStart"/>
      <w:r>
        <w:rPr>
          <w:rFonts w:ascii="Arial" w:hAnsi="Arial" w:cs="Arial"/>
        </w:rPr>
        <w:t>excludes</w:t>
      </w:r>
      <w:proofErr w:type="gramEnd"/>
      <w:r>
        <w:rPr>
          <w:rFonts w:ascii="Arial" w:hAnsi="Arial" w:cs="Arial"/>
        </w:rPr>
        <w:t xml:space="preserve">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13" w:name="_DV_M204"/>
      <w:bookmarkEnd w:id="213"/>
      <w:r>
        <w:rPr>
          <w:rFonts w:ascii="Arial" w:hAnsi="Arial" w:cs="Arial"/>
        </w:rPr>
        <w:t>6.12.6.1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14" w:name="_DV_M205"/>
      <w:bookmarkEnd w:id="214"/>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15" w:name="_DV_M206"/>
      <w:bookmarkEnd w:id="215"/>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216" w:name="_DV_M207"/>
      <w:bookmarkEnd w:id="216"/>
      <w:r>
        <w:rPr>
          <w:rFonts w:ascii="Arial" w:hAnsi="Arial" w:cs="Arial"/>
        </w:rPr>
        <w:t>6.12.7.1</w:t>
      </w:r>
      <w:r>
        <w:rPr>
          <w:rFonts w:ascii="Arial" w:hAnsi="Arial" w:cs="Arial"/>
        </w:rPr>
        <w:tab/>
        <w:t xml:space="preserve">be construed as a separate and severable contract term, and if one or more of such Paragraphs is held to be invalid, </w:t>
      </w:r>
      <w:proofErr w:type="gramStart"/>
      <w:r>
        <w:rPr>
          <w:rFonts w:ascii="Arial" w:hAnsi="Arial" w:cs="Arial"/>
        </w:rPr>
        <w:t>unlawful</w:t>
      </w:r>
      <w:proofErr w:type="gramEnd"/>
      <w:r>
        <w:rPr>
          <w:rFonts w:ascii="Arial" w:hAnsi="Arial" w:cs="Arial"/>
        </w:rPr>
        <w:t xml:space="preserve">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17" w:name="_DV_M208"/>
      <w:bookmarkEnd w:id="217"/>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18" w:name="_DV_M209"/>
      <w:bookmarkEnd w:id="218"/>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w:t>
      </w:r>
      <w:proofErr w:type="gramStart"/>
      <w:r>
        <w:rPr>
          <w:rFonts w:ascii="Arial" w:hAnsi="Arial" w:cs="Arial"/>
        </w:rPr>
        <w:t>employees</w:t>
      </w:r>
      <w:proofErr w:type="gramEnd"/>
      <w:r>
        <w:rPr>
          <w:rFonts w:ascii="Arial" w:hAnsi="Arial" w:cs="Arial"/>
        </w:rPr>
        <w:t xml:space="preserve">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19" w:name="_DV_M210"/>
      <w:bookmarkEnd w:id="219"/>
      <w:r>
        <w:rPr>
          <w:rFonts w:ascii="Arial" w:hAnsi="Arial" w:cs="Arial"/>
        </w:rPr>
        <w:lastRenderedPageBreak/>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0" w:name="_DV_M211"/>
      <w:bookmarkEnd w:id="220"/>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1" w:name="_Toc490940286"/>
    </w:p>
    <w:p w14:paraId="24FC5533" w14:textId="77777777" w:rsidR="00CA2ECB" w:rsidRDefault="00CA2ECB" w:rsidP="00CA2ECB">
      <w:pPr>
        <w:pStyle w:val="Heading3"/>
        <w:tabs>
          <w:tab w:val="clear" w:pos="851"/>
        </w:tabs>
      </w:pPr>
      <w:bookmarkStart w:id="222" w:name="_DV_M212"/>
      <w:bookmarkEnd w:id="222"/>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23" w:name="_DV_M213"/>
      <w:bookmarkEnd w:id="223"/>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24" w:name="_DV_M214"/>
      <w:bookmarkEnd w:id="224"/>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w:t>
      </w:r>
      <w:proofErr w:type="gramStart"/>
      <w:r>
        <w:rPr>
          <w:rFonts w:ascii="Arial" w:hAnsi="Arial" w:cs="Arial"/>
        </w:rPr>
        <w:t>qualify</w:t>
      </w:r>
      <w:proofErr w:type="gramEnd"/>
      <w:r>
        <w:rPr>
          <w:rFonts w:ascii="Arial" w:hAnsi="Arial" w:cs="Arial"/>
        </w:rPr>
        <w:t xml:space="preserve">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25" w:name="_DV_M215"/>
      <w:bookmarkEnd w:id="225"/>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w:t>
      </w:r>
      <w:proofErr w:type="gramStart"/>
      <w:r>
        <w:rPr>
          <w:rFonts w:ascii="Arial" w:hAnsi="Arial" w:cs="Arial"/>
        </w:rPr>
        <w:t>address</w:t>
      </w:r>
      <w:proofErr w:type="gramEnd"/>
      <w:r>
        <w:rPr>
          <w:rFonts w:ascii="Arial" w:hAnsi="Arial" w:cs="Arial"/>
        </w:rPr>
        <w:t xml:space="preserve">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26" w:name="_DV_M216"/>
      <w:bookmarkEnd w:id="226"/>
      <w:r>
        <w:t>TRANSFER AND SUBCONTRACTING</w:t>
      </w:r>
      <w:bookmarkEnd w:id="221"/>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27" w:name="_DV_M217"/>
      <w:bookmarkEnd w:id="227"/>
      <w:r>
        <w:rPr>
          <w:rFonts w:ascii="Arial" w:hAnsi="Arial" w:cs="Arial"/>
        </w:rPr>
        <w:t>6.14.1</w:t>
      </w:r>
      <w:r>
        <w:rPr>
          <w:rFonts w:ascii="Arial" w:hAnsi="Arial" w:cs="Arial"/>
        </w:rPr>
        <w:tab/>
        <w:t xml:space="preserve">The rights, powers, </w:t>
      </w:r>
      <w:proofErr w:type="gramStart"/>
      <w:r>
        <w:rPr>
          <w:rFonts w:ascii="Arial" w:hAnsi="Arial" w:cs="Arial"/>
        </w:rPr>
        <w:t>duties</w:t>
      </w:r>
      <w:proofErr w:type="gramEnd"/>
      <w:r>
        <w:rPr>
          <w:rFonts w:ascii="Arial" w:hAnsi="Arial" w:cs="Arial"/>
        </w:rPr>
        <w:t xml:space="preserve">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28" w:name="_DV_M218"/>
      <w:bookmarkEnd w:id="228"/>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lastRenderedPageBreak/>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29" w:name="_DV_M219"/>
      <w:bookmarkEnd w:id="229"/>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lastRenderedPageBreak/>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0" w:name="_DV_M220"/>
      <w:bookmarkEnd w:id="230"/>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1" w:name="_DV_M221"/>
      <w:bookmarkEnd w:id="231"/>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2" w:name="_DV_M222"/>
      <w:bookmarkStart w:id="233" w:name="_Toc490940287"/>
      <w:bookmarkEnd w:id="232"/>
      <w:r>
        <w:rPr>
          <w:rFonts w:ascii="Arial" w:hAnsi="Arial" w:cs="Arial"/>
        </w:rPr>
        <w:t xml:space="preserve"> </w:t>
      </w:r>
      <w:bookmarkEnd w:id="233"/>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34" w:name="_DV_M223"/>
      <w:bookmarkEnd w:id="234"/>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35" w:name="_DV_M224"/>
      <w:bookmarkEnd w:id="235"/>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36" w:name="_DV_M225"/>
      <w:bookmarkEnd w:id="236"/>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37" w:name="_DV_M226"/>
      <w:bookmarkEnd w:id="237"/>
      <w:r>
        <w:rPr>
          <w:rFonts w:ascii="Arial" w:hAnsi="Arial" w:cs="Arial"/>
        </w:rPr>
        <w:lastRenderedPageBreak/>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38" w:name="_DV_M227"/>
      <w:bookmarkEnd w:id="238"/>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39" w:name="_DV_M228"/>
      <w:bookmarkEnd w:id="23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0" w:name="_DV_M229"/>
      <w:bookmarkEnd w:id="240"/>
      <w:r>
        <w:rPr>
          <w:rFonts w:ascii="Arial" w:hAnsi="Arial" w:cs="Arial"/>
        </w:rPr>
        <w:t>(ii)</w:t>
      </w:r>
      <w:r>
        <w:rPr>
          <w:rFonts w:ascii="Arial" w:hAnsi="Arial" w:cs="Arial"/>
        </w:rPr>
        <w:tab/>
        <w:t xml:space="preserve">any right to purchase or otherwise acquire (including to </w:t>
      </w:r>
      <w:proofErr w:type="gramStart"/>
      <w:r>
        <w:rPr>
          <w:rFonts w:ascii="Arial" w:hAnsi="Arial" w:cs="Arial"/>
        </w:rPr>
        <w:t>enter into</w:t>
      </w:r>
      <w:proofErr w:type="gramEnd"/>
      <w:r>
        <w:rPr>
          <w:rFonts w:ascii="Arial" w:hAnsi="Arial" w:cs="Arial"/>
        </w:rPr>
        <w:t xml:space="preserve">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1" w:name="_DV_M230"/>
      <w:bookmarkEnd w:id="241"/>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2" w:name="_DV_M231"/>
      <w:bookmarkEnd w:id="242"/>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43" w:name="_DV_M232"/>
      <w:bookmarkEnd w:id="243"/>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w:t>
      </w:r>
      <w:proofErr w:type="gramStart"/>
      <w:r>
        <w:rPr>
          <w:rFonts w:ascii="Arial" w:hAnsi="Arial" w:cs="Arial"/>
        </w:rPr>
        <w:t>contract</w:t>
      </w:r>
      <w:proofErr w:type="gramEnd"/>
      <w:r>
        <w:rPr>
          <w:rFonts w:ascii="Arial" w:hAnsi="Arial" w:cs="Arial"/>
        </w:rPr>
        <w:t xml:space="preserve">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44" w:name="_DV_M233"/>
      <w:bookmarkEnd w:id="244"/>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45" w:name="_DV_M234"/>
      <w:bookmarkEnd w:id="245"/>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46" w:name="_DV_M235"/>
      <w:bookmarkEnd w:id="246"/>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47" w:name="_DV_M236"/>
      <w:bookmarkEnd w:id="247"/>
      <w:r>
        <w:rPr>
          <w:rFonts w:ascii="Arial" w:hAnsi="Arial" w:cs="Arial"/>
        </w:rPr>
        <w:lastRenderedPageBreak/>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48" w:name="_DV_M237"/>
      <w:bookmarkEnd w:id="248"/>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49" w:name="_DV_M238"/>
      <w:bookmarkEnd w:id="249"/>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0" w:name="_DV_M239"/>
      <w:bookmarkEnd w:id="250"/>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1" w:name="_DV_M240"/>
      <w:bookmarkEnd w:id="251"/>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2" w:name="_DV_M241"/>
      <w:bookmarkEnd w:id="252"/>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53" w:name="_DV_M242"/>
      <w:bookmarkEnd w:id="253"/>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77777777" w:rsidR="00CA2ECB" w:rsidRDefault="00CA2ECB" w:rsidP="00CA2ECB">
      <w:pPr>
        <w:pStyle w:val="BodyText"/>
        <w:widowControl/>
        <w:ind w:left="4253" w:hanging="851"/>
        <w:jc w:val="both"/>
        <w:rPr>
          <w:rFonts w:ascii="Arial" w:hAnsi="Arial" w:cs="Arial"/>
        </w:rPr>
      </w:pPr>
      <w:bookmarkStart w:id="254" w:name="_DV_M243"/>
      <w:bookmarkEnd w:id="254"/>
      <w:r>
        <w:rPr>
          <w:rFonts w:ascii="Arial" w:hAnsi="Arial" w:cs="Arial"/>
        </w:rPr>
        <w:t>(ii)</w:t>
      </w:r>
      <w:r>
        <w:rPr>
          <w:rFonts w:ascii="Arial" w:hAnsi="Arial" w:cs="Arial"/>
        </w:rPr>
        <w:tab/>
        <w:t xml:space="preserve">in compliance with the conditions of the </w:t>
      </w:r>
      <w:r>
        <w:rPr>
          <w:rFonts w:ascii="Arial" w:hAnsi="Arial" w:cs="Arial"/>
          <w:b/>
          <w:bCs/>
        </w:rPr>
        <w:t>Transmission Licence</w:t>
      </w:r>
      <w:r>
        <w:rPr>
          <w:rFonts w:ascii="Arial" w:hAnsi="Arial" w:cs="Arial"/>
        </w:rPr>
        <w:t xml:space="preserve"> or any document referred to in the </w:t>
      </w:r>
      <w:r>
        <w:rPr>
          <w:rFonts w:ascii="Arial" w:hAnsi="Arial" w:cs="Arial"/>
          <w:b/>
          <w:bCs/>
        </w:rPr>
        <w:t>Transmission Licence</w:t>
      </w:r>
      <w:r>
        <w:rPr>
          <w:rFonts w:ascii="Arial" w:hAnsi="Arial" w:cs="Arial"/>
        </w:rPr>
        <w:t xml:space="preserve"> with which </w:t>
      </w:r>
      <w:r>
        <w:rPr>
          <w:rFonts w:ascii="Arial" w:hAnsi="Arial" w:cs="Arial"/>
          <w:b/>
          <w:bCs/>
        </w:rPr>
        <w:t>The Company</w:t>
      </w:r>
      <w:r>
        <w:rPr>
          <w:rFonts w:ascii="Arial" w:hAnsi="Arial" w:cs="Arial"/>
        </w:rPr>
        <w:t xml:space="preserve"> or any subsidiary of </w:t>
      </w:r>
      <w:r>
        <w:rPr>
          <w:rFonts w:ascii="Arial" w:hAnsi="Arial" w:cs="Arial"/>
          <w:b/>
          <w:bCs/>
        </w:rPr>
        <w:t xml:space="preserve">The Company </w:t>
      </w:r>
      <w:r>
        <w:rPr>
          <w:rFonts w:ascii="Arial" w:hAnsi="Arial" w:cs="Arial"/>
        </w:rPr>
        <w:t xml:space="preserve">is required by virtue of the </w:t>
      </w:r>
      <w:r>
        <w:rPr>
          <w:rFonts w:ascii="Arial" w:hAnsi="Arial" w:cs="Arial"/>
          <w:b/>
          <w:bCs/>
        </w:rPr>
        <w:t>Act</w:t>
      </w:r>
      <w:r>
        <w:rPr>
          <w:rFonts w:ascii="Arial" w:hAnsi="Arial" w:cs="Arial"/>
        </w:rPr>
        <w:t xml:space="preserve"> or the </w:t>
      </w:r>
      <w:r>
        <w:rPr>
          <w:rFonts w:ascii="Arial" w:hAnsi="Arial" w:cs="Arial"/>
          <w:b/>
          <w:bCs/>
        </w:rPr>
        <w:t>Transmission Licence</w:t>
      </w:r>
      <w:r>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55" w:name="_DV_M244"/>
      <w:bookmarkEnd w:id="255"/>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56" w:name="_DV_M245"/>
      <w:bookmarkEnd w:id="256"/>
      <w:r>
        <w:rPr>
          <w:rFonts w:ascii="Arial" w:hAnsi="Arial" w:cs="Arial"/>
        </w:rPr>
        <w:t>(iv)</w:t>
      </w:r>
      <w:r>
        <w:rPr>
          <w:rFonts w:ascii="Arial" w:hAnsi="Arial" w:cs="Arial"/>
        </w:rPr>
        <w:tab/>
        <w:t xml:space="preserve">in response to a requirement of any stock exchange or regulatory authority </w:t>
      </w:r>
      <w:r>
        <w:rPr>
          <w:rFonts w:ascii="Arial" w:hAnsi="Arial" w:cs="Arial"/>
        </w:rPr>
        <w:lastRenderedPageBreak/>
        <w:t xml:space="preserve">or the Panel on Take-overs and Mergers; or </w:t>
      </w:r>
    </w:p>
    <w:p w14:paraId="4FFF16C6" w14:textId="35BD4BF2" w:rsidR="00CA2ECB" w:rsidRDefault="00CA2ECB" w:rsidP="00CA2ECB">
      <w:pPr>
        <w:pStyle w:val="BodyText"/>
        <w:widowControl/>
        <w:ind w:left="4253" w:hanging="851"/>
        <w:jc w:val="both"/>
        <w:rPr>
          <w:rFonts w:ascii="Arial" w:hAnsi="Arial" w:cs="Arial"/>
        </w:rPr>
      </w:pPr>
      <w:bookmarkStart w:id="257" w:name="_DV_M246"/>
      <w:bookmarkEnd w:id="257"/>
      <w:r>
        <w:rPr>
          <w:rFonts w:ascii="Arial" w:hAnsi="Arial" w:cs="Arial"/>
        </w:rPr>
        <w:t>(v)</w:t>
      </w:r>
      <w:r>
        <w:rPr>
          <w:rFonts w:ascii="Arial" w:hAnsi="Arial" w:cs="Arial"/>
        </w:rPr>
        <w:tab/>
        <w:t xml:space="preserve">pursuant to the </w:t>
      </w:r>
      <w:del w:id="258" w:author="Angela Quinn (ESO)" w:date="2024-05-22T15:31:00Z">
        <w:r w:rsidDel="00730C49">
          <w:rPr>
            <w:rFonts w:ascii="Arial" w:hAnsi="Arial" w:cs="Arial"/>
          </w:rPr>
          <w:delText xml:space="preserve">Arbitration </w:delText>
        </w:r>
      </w:del>
      <w:ins w:id="259" w:author="Angela Quinn (ESO)" w:date="2024-05-22T15:31:00Z">
        <w:r w:rsidR="00730C49">
          <w:rPr>
            <w:rFonts w:ascii="Arial" w:hAnsi="Arial" w:cs="Arial"/>
          </w:rPr>
          <w:t>r</w:t>
        </w:r>
      </w:ins>
      <w:del w:id="260" w:author="Angela Quinn (ESO)" w:date="2024-05-22T15:31:00Z">
        <w:r w:rsidDel="00730C49">
          <w:rPr>
            <w:rFonts w:ascii="Arial" w:hAnsi="Arial" w:cs="Arial"/>
          </w:rPr>
          <w:delText>R</w:delText>
        </w:r>
      </w:del>
      <w:r>
        <w:rPr>
          <w:rFonts w:ascii="Arial" w:hAnsi="Arial" w:cs="Arial"/>
        </w:rPr>
        <w:t xml:space="preserve">ules for the </w:t>
      </w:r>
      <w:del w:id="261" w:author="Angela Quinn (ESO)" w:date="2024-05-22T15:31:00Z">
        <w:r w:rsidDel="00730C49">
          <w:rPr>
            <w:rFonts w:ascii="Arial" w:hAnsi="Arial" w:cs="Arial"/>
            <w:b/>
            <w:bCs/>
          </w:rPr>
          <w:delText>Electricity Arbitration Association</w:delText>
        </w:r>
      </w:del>
      <w:ins w:id="262" w:author="Angela Quinn (ESO)" w:date="2024-05-22T15:31:00Z">
        <w:r w:rsidR="00730C49">
          <w:rPr>
            <w:rFonts w:ascii="Arial" w:hAnsi="Arial" w:cs="Arial"/>
            <w:b/>
            <w:bCs/>
          </w:rPr>
          <w:t>London Court of International Arbitration</w:t>
        </w:r>
      </w:ins>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63" w:name="_DV_M247"/>
      <w:bookmarkEnd w:id="263"/>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4" w:name="_DV_M248"/>
      <w:bookmarkEnd w:id="264"/>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 xml:space="preserve">Distribution </w:t>
      </w:r>
      <w:proofErr w:type="gramStart"/>
      <w:r>
        <w:rPr>
          <w:rFonts w:ascii="Arial" w:hAnsi="Arial" w:cs="Arial"/>
          <w:b/>
          <w:bCs/>
        </w:rPr>
        <w:t>Codes</w:t>
      </w:r>
      <w:proofErr w:type="gram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5" w:name="_DV_M249"/>
      <w:bookmarkEnd w:id="265"/>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6" w:name="_DV_M250"/>
      <w:bookmarkEnd w:id="266"/>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7" w:name="_DV_M251"/>
      <w:bookmarkEnd w:id="267"/>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68" w:name="_DV_M252"/>
      <w:bookmarkEnd w:id="268"/>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269" w:name="_DV_M253"/>
      <w:bookmarkEnd w:id="269"/>
      <w:r>
        <w:rPr>
          <w:rFonts w:ascii="Arial" w:hAnsi="Arial" w:cs="Arial"/>
        </w:rPr>
        <w:lastRenderedPageBreak/>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70" w:name="_DV_M254"/>
      <w:bookmarkEnd w:id="270"/>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71" w:name="_DV_M255"/>
      <w:bookmarkEnd w:id="271"/>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72" w:name="_DV_M256"/>
      <w:bookmarkEnd w:id="272"/>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73" w:name="_DV_M257"/>
      <w:bookmarkEnd w:id="27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4" w:name="_DV_M258"/>
      <w:bookmarkEnd w:id="27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5" w:name="_DV_M259"/>
      <w:bookmarkEnd w:id="27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eferred to in (</w:t>
      </w:r>
      <w:proofErr w:type="spellStart"/>
      <w:r>
        <w:rPr>
          <w:rFonts w:ascii="Arial" w:hAnsi="Arial" w:cs="Arial"/>
        </w:rPr>
        <w:t>i</w:t>
      </w:r>
      <w:proofErr w:type="spellEnd"/>
      <w:r>
        <w:rPr>
          <w:rFonts w:ascii="Arial" w:hAnsi="Arial" w:cs="Arial"/>
        </w:rPr>
        <w:t xml:space="preserve">) or (ii) above. </w:t>
      </w:r>
      <w:bookmarkStart w:id="276" w:name="_DV_M260"/>
      <w:bookmarkEnd w:id="276"/>
    </w:p>
    <w:p w14:paraId="61F363B6" w14:textId="77777777" w:rsidR="00CA2ECB" w:rsidRDefault="00CA2ECB" w:rsidP="00CA2ECB">
      <w:pPr>
        <w:pStyle w:val="clauseindent"/>
        <w:widowControl/>
        <w:ind w:left="1702" w:hanging="851"/>
        <w:jc w:val="both"/>
        <w:rPr>
          <w:rFonts w:ascii="Arial" w:hAnsi="Arial" w:cs="Arial"/>
        </w:rPr>
      </w:pPr>
      <w:bookmarkStart w:id="277" w:name="_DV_M261"/>
      <w:bookmarkEnd w:id="277"/>
      <w:r>
        <w:rPr>
          <w:rFonts w:ascii="Arial" w:hAnsi="Arial" w:cs="Arial"/>
        </w:rPr>
        <w:lastRenderedPageBreak/>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78" w:name="_DV_M262"/>
      <w:bookmarkEnd w:id="27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77777777" w:rsidR="00CA2ECB" w:rsidRDefault="00CA2ECB" w:rsidP="00CA2ECB">
      <w:pPr>
        <w:pStyle w:val="clauseindent"/>
        <w:widowControl/>
        <w:numPr>
          <w:ilvl w:val="2"/>
          <w:numId w:val="10"/>
        </w:numPr>
        <w:jc w:val="both"/>
        <w:rPr>
          <w:rFonts w:ascii="Arial" w:hAnsi="Arial" w:cs="Arial"/>
        </w:rPr>
      </w:pPr>
      <w:bookmarkStart w:id="279" w:name="_DV_M263"/>
      <w:bookmarkEnd w:id="279"/>
      <w:r>
        <w:rPr>
          <w:rFonts w:ascii="Arial" w:hAnsi="Arial" w:cs="Arial"/>
        </w:rPr>
        <w:t xml:space="preserve">Without prejudice to Paragraph 6.15.1.3, </w:t>
      </w:r>
      <w:r>
        <w:rPr>
          <w:rFonts w:ascii="Arial" w:hAnsi="Arial" w:cs="Arial"/>
          <w:b/>
          <w:bCs/>
        </w:rPr>
        <w:t>The Company</w:t>
      </w:r>
      <w:r>
        <w:rPr>
          <w:rFonts w:ascii="Arial" w:hAnsi="Arial" w:cs="Arial"/>
        </w:rPr>
        <w:t xml:space="preserve"> and each of its subsidiaries may use and pass to each other all and any period metered demand data supplied to or acquired by it and all and any information and data supplied to it pursuant to </w:t>
      </w:r>
      <w:r>
        <w:rPr>
          <w:rFonts w:ascii="Arial" w:hAnsi="Arial" w:cs="Arial"/>
          <w:b/>
          <w:bCs/>
        </w:rPr>
        <w:t xml:space="preserve">OC6 </w:t>
      </w:r>
      <w:r>
        <w:rPr>
          <w:rFonts w:ascii="Arial" w:hAnsi="Arial" w:cs="Arial"/>
        </w:rPr>
        <w:t xml:space="preserve">of the </w:t>
      </w:r>
      <w:r>
        <w:rPr>
          <w:rFonts w:ascii="Arial" w:hAnsi="Arial" w:cs="Arial"/>
          <w:b/>
          <w:bCs/>
        </w:rPr>
        <w:t>Grid Code</w:t>
      </w:r>
      <w:r>
        <w:rPr>
          <w:rFonts w:ascii="Arial" w:hAnsi="Arial" w:cs="Arial"/>
        </w:rPr>
        <w:t xml:space="preserve"> for the purposes of Demand Control (as defined in the </w:t>
      </w:r>
      <w:r>
        <w:rPr>
          <w:rFonts w:ascii="Arial" w:hAnsi="Arial" w:cs="Arial"/>
          <w:b/>
          <w:bCs/>
        </w:rPr>
        <w:t>Grid Code</w:t>
      </w:r>
      <w:r>
        <w:rPr>
          <w:rFonts w:ascii="Arial" w:hAnsi="Arial" w:cs="Arial"/>
        </w:rPr>
        <w:t xml:space="preserve">), but in each case only for the purposes of its estimation and calculation from time to time of the variable "system maximum ACS demand" (as defined in the </w:t>
      </w:r>
      <w:r>
        <w:rPr>
          <w:rFonts w:ascii="Arial" w:hAnsi="Arial" w:cs="Arial"/>
          <w:b/>
          <w:bCs/>
        </w:rPr>
        <w:t>Transmission Licence</w:t>
      </w:r>
      <w:r>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80" w:name="_DV_M264"/>
      <w:bookmarkEnd w:id="280"/>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81" w:name="_DV_M265"/>
      <w:bookmarkEnd w:id="281"/>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82" w:name="_DV_M266"/>
      <w:bookmarkEnd w:id="282"/>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83" w:name="_DV_M267"/>
      <w:bookmarkEnd w:id="283"/>
      <w:r>
        <w:rPr>
          <w:rFonts w:ascii="Arial" w:hAnsi="Arial" w:cs="Arial"/>
        </w:rPr>
        <w:t>6.15.7</w:t>
      </w:r>
      <w:r>
        <w:rPr>
          <w:rFonts w:ascii="Arial" w:hAnsi="Arial" w:cs="Arial"/>
        </w:rPr>
        <w:tab/>
        <w:t xml:space="preserve">The circumstances referred to in Paragraph 6.15.6 are: </w:t>
      </w:r>
      <w:bookmarkStart w:id="284" w:name="_DV_M268"/>
      <w:bookmarkEnd w:id="284"/>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5" w:name="_DV_M269"/>
      <w:bookmarkEnd w:id="285"/>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86" w:name="_DV_M270"/>
      <w:bookmarkEnd w:id="286"/>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87" w:name="_DV_M271"/>
      <w:bookmarkEnd w:id="287"/>
      <w:r>
        <w:rPr>
          <w:rFonts w:ascii="Arial" w:hAnsi="Arial" w:cs="Arial"/>
        </w:rPr>
        <w:lastRenderedPageBreak/>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88" w:name="_DV_M272"/>
      <w:bookmarkEnd w:id="288"/>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89" w:name="_DV_M273"/>
      <w:bookmarkEnd w:id="289"/>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90" w:name="_DV_M274"/>
      <w:bookmarkEnd w:id="290"/>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91" w:name="_DV_M275"/>
      <w:bookmarkEnd w:id="291"/>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92" w:name="_DV_M276"/>
      <w:bookmarkEnd w:id="292"/>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93" w:name="_DV_M277"/>
      <w:bookmarkEnd w:id="293"/>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4" w:name="_DV_M278"/>
      <w:bookmarkEnd w:id="29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12769CA8" w:rsidR="00CA2ECB" w:rsidRDefault="00CA2ECB" w:rsidP="00CA2ECB">
      <w:pPr>
        <w:widowControl/>
        <w:ind w:left="2835" w:hanging="1134"/>
        <w:jc w:val="both"/>
        <w:rPr>
          <w:rFonts w:ascii="Arial" w:hAnsi="Arial" w:cs="Arial"/>
        </w:rPr>
      </w:pPr>
      <w:bookmarkStart w:id="295" w:name="_DV_M279"/>
      <w:bookmarkEnd w:id="295"/>
      <w:r>
        <w:rPr>
          <w:rFonts w:ascii="Arial" w:hAnsi="Arial" w:cs="Arial"/>
        </w:rPr>
        <w:t>(v)</w:t>
      </w:r>
      <w:r>
        <w:rPr>
          <w:rFonts w:ascii="Arial" w:hAnsi="Arial" w:cs="Arial"/>
        </w:rPr>
        <w:tab/>
        <w:t xml:space="preserve">pursuant to the </w:t>
      </w:r>
      <w:del w:id="296" w:author="Angela Quinn (ESO)" w:date="2024-05-22T15:31:00Z">
        <w:r w:rsidDel="00730C49">
          <w:rPr>
            <w:rFonts w:ascii="Arial" w:hAnsi="Arial" w:cs="Arial"/>
          </w:rPr>
          <w:delText xml:space="preserve">Arbitration </w:delText>
        </w:r>
      </w:del>
      <w:ins w:id="297" w:author="Angela Quinn (ESO)" w:date="2024-05-22T15:31:00Z">
        <w:r w:rsidR="00730C49">
          <w:rPr>
            <w:rFonts w:ascii="Arial" w:hAnsi="Arial" w:cs="Arial"/>
          </w:rPr>
          <w:t>r</w:t>
        </w:r>
      </w:ins>
      <w:del w:id="298" w:author="Angela Quinn (ESO)" w:date="2024-05-22T15:31:00Z">
        <w:r w:rsidDel="00730C49">
          <w:rPr>
            <w:rFonts w:ascii="Arial" w:hAnsi="Arial" w:cs="Arial"/>
          </w:rPr>
          <w:delText>R</w:delText>
        </w:r>
      </w:del>
      <w:r>
        <w:rPr>
          <w:rFonts w:ascii="Arial" w:hAnsi="Arial" w:cs="Arial"/>
        </w:rPr>
        <w:t xml:space="preserve">ules for the </w:t>
      </w:r>
      <w:del w:id="299" w:author="Angela Quinn (ESO)" w:date="2024-05-22T15:31:00Z">
        <w:r w:rsidDel="00730C49">
          <w:rPr>
            <w:rFonts w:ascii="Arial" w:hAnsi="Arial" w:cs="Arial"/>
            <w:b/>
            <w:bCs/>
          </w:rPr>
          <w:delText>Electricity Arbitration Association</w:delText>
        </w:r>
      </w:del>
      <w:ins w:id="300" w:author="Angela Quinn (ESO)" w:date="2024-05-22T15:31:00Z">
        <w:r w:rsidR="00730C49">
          <w:rPr>
            <w:rFonts w:ascii="Arial" w:hAnsi="Arial" w:cs="Arial"/>
            <w:b/>
            <w:bCs/>
          </w:rPr>
          <w:t>London Court of Internationa</w:t>
        </w:r>
      </w:ins>
      <w:ins w:id="301" w:author="Angela Quinn (ESO)" w:date="2024-05-22T15:32:00Z">
        <w:r w:rsidR="00730C49">
          <w:rPr>
            <w:rFonts w:ascii="Arial" w:hAnsi="Arial" w:cs="Arial"/>
            <w:b/>
            <w:bCs/>
          </w:rPr>
          <w:t>l Arbitration</w:t>
        </w:r>
      </w:ins>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302" w:name="_DV_M280"/>
      <w:bookmarkEnd w:id="302"/>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303" w:name="_DV_M281"/>
      <w:bookmarkEnd w:id="303"/>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304" w:name="_DV_M282"/>
      <w:bookmarkEnd w:id="304"/>
      <w:r>
        <w:rPr>
          <w:rFonts w:ascii="Arial" w:hAnsi="Arial" w:cs="Arial"/>
        </w:rPr>
        <w:lastRenderedPageBreak/>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305" w:name="_DV_M283"/>
      <w:bookmarkEnd w:id="305"/>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306" w:name="_DV_M284"/>
      <w:bookmarkEnd w:id="306"/>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307" w:name="_DV_M285"/>
      <w:bookmarkEnd w:id="307"/>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308" w:name="_DV_M286"/>
      <w:bookmarkEnd w:id="308"/>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309" w:name="_DV_M287"/>
      <w:bookmarkEnd w:id="309"/>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10"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11" w:name="_DV_M288"/>
      <w:bookmarkEnd w:id="311"/>
      <w:r>
        <w:t>DATA</w:t>
      </w:r>
    </w:p>
    <w:p w14:paraId="06C750EB" w14:textId="77777777" w:rsidR="00CA2ECB" w:rsidRDefault="00CA2ECB" w:rsidP="00CA2ECB">
      <w:pPr>
        <w:pStyle w:val="clauseindent"/>
        <w:widowControl/>
        <w:jc w:val="both"/>
        <w:rPr>
          <w:rFonts w:ascii="Arial" w:hAnsi="Arial" w:cs="Arial"/>
          <w:b/>
          <w:bCs/>
          <w:i/>
          <w:iCs/>
        </w:rPr>
      </w:pPr>
      <w:bookmarkStart w:id="312" w:name="_DV_M289"/>
      <w:bookmarkEnd w:id="312"/>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13" w:name="_DV_M290"/>
      <w:bookmarkEnd w:id="313"/>
      <w:r>
        <w:t>Not Used</w:t>
      </w:r>
    </w:p>
    <w:p w14:paraId="40B12A93" w14:textId="77777777" w:rsidR="00CA2ECB" w:rsidRDefault="00CA2ECB" w:rsidP="00CA2ECB">
      <w:pPr>
        <w:pStyle w:val="Heading3"/>
        <w:tabs>
          <w:tab w:val="clear" w:pos="851"/>
        </w:tabs>
      </w:pPr>
      <w:bookmarkStart w:id="314" w:name="_DV_M291"/>
      <w:bookmarkEnd w:id="314"/>
      <w:r>
        <w:t>INTELLECTUAL PROPERTY</w:t>
      </w:r>
      <w:bookmarkEnd w:id="310"/>
    </w:p>
    <w:p w14:paraId="67BB1800" w14:textId="77777777" w:rsidR="00CA2ECB" w:rsidRDefault="00CA2ECB" w:rsidP="00CA2ECB">
      <w:pPr>
        <w:pStyle w:val="clauseindent"/>
        <w:widowControl/>
        <w:jc w:val="both"/>
        <w:rPr>
          <w:rFonts w:ascii="Arial" w:hAnsi="Arial" w:cs="Arial"/>
        </w:rPr>
      </w:pPr>
      <w:bookmarkStart w:id="315" w:name="_DV_M292"/>
      <w:bookmarkEnd w:id="315"/>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w:t>
      </w:r>
      <w:r>
        <w:rPr>
          <w:rFonts w:ascii="Arial" w:hAnsi="Arial" w:cs="Arial"/>
        </w:rPr>
        <w:lastRenderedPageBreak/>
        <w:t xml:space="preserve">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16" w:name="_DV_M293"/>
      <w:bookmarkStart w:id="317" w:name="_Toc490940289"/>
      <w:bookmarkEnd w:id="316"/>
      <w:r>
        <w:t>FORCE MAJEURE</w:t>
      </w:r>
      <w:bookmarkEnd w:id="317"/>
    </w:p>
    <w:p w14:paraId="54C7F2F4" w14:textId="77777777" w:rsidR="00CA2ECB" w:rsidRDefault="00CA2ECB" w:rsidP="00CA2ECB">
      <w:pPr>
        <w:pStyle w:val="clauseindent"/>
        <w:widowControl/>
        <w:jc w:val="both"/>
        <w:rPr>
          <w:rFonts w:ascii="Arial" w:hAnsi="Arial" w:cs="Arial"/>
        </w:rPr>
      </w:pPr>
      <w:bookmarkStart w:id="318" w:name="_DV_M294"/>
      <w:bookmarkEnd w:id="318"/>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19" w:name="_DV_M295"/>
      <w:bookmarkEnd w:id="319"/>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0" w:name="_DV_M296"/>
      <w:bookmarkEnd w:id="320"/>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1" w:name="_DV_M297"/>
      <w:bookmarkEnd w:id="321"/>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22" w:name="_DV_M298"/>
      <w:bookmarkEnd w:id="322"/>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23" w:name="_DV_M299"/>
      <w:bookmarkEnd w:id="323"/>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24" w:name="_DV_M300"/>
      <w:bookmarkEnd w:id="324"/>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325" w:name="_DV_M301"/>
      <w:bookmarkEnd w:id="325"/>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26" w:name="_DV_M302"/>
      <w:bookmarkEnd w:id="326"/>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27" w:name="_DV_M303"/>
      <w:bookmarkEnd w:id="327"/>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lastRenderedPageBreak/>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28"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29" w:name="_DV_M304"/>
      <w:bookmarkEnd w:id="329"/>
      <w:r>
        <w:t>WAIVER</w:t>
      </w:r>
      <w:bookmarkEnd w:id="328"/>
    </w:p>
    <w:p w14:paraId="45F292B1" w14:textId="77777777" w:rsidR="00CA2ECB" w:rsidRDefault="00CA2ECB" w:rsidP="00CA2ECB">
      <w:pPr>
        <w:pStyle w:val="clauseindent"/>
        <w:widowControl/>
        <w:spacing w:after="0"/>
        <w:jc w:val="both"/>
        <w:rPr>
          <w:rFonts w:ascii="Arial" w:hAnsi="Arial" w:cs="Arial"/>
        </w:rPr>
      </w:pPr>
      <w:bookmarkStart w:id="330" w:name="_DV_M305"/>
      <w:bookmarkEnd w:id="330"/>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31" w:name="_DV_M306"/>
      <w:bookmarkStart w:id="332" w:name="_Toc490940291"/>
      <w:bookmarkEnd w:id="331"/>
      <w:r>
        <w:t>NOTICES</w:t>
      </w:r>
      <w:bookmarkEnd w:id="332"/>
    </w:p>
    <w:p w14:paraId="1312C50B" w14:textId="77777777" w:rsidR="00CA2ECB" w:rsidRDefault="00CA2ECB" w:rsidP="00CA2ECB">
      <w:pPr>
        <w:pStyle w:val="Heading4"/>
        <w:widowControl/>
        <w:numPr>
          <w:ilvl w:val="0"/>
          <w:numId w:val="0"/>
        </w:numPr>
        <w:ind w:left="1702" w:hanging="854"/>
        <w:rPr>
          <w:rFonts w:ascii="Arial" w:hAnsi="Arial" w:cs="Arial"/>
        </w:rPr>
      </w:pPr>
      <w:bookmarkStart w:id="333" w:name="_DV_M307"/>
      <w:bookmarkEnd w:id="333"/>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334" w:name="_DV_M308"/>
      <w:bookmarkEnd w:id="334"/>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35" w:name="_DV_M309"/>
      <w:bookmarkEnd w:id="335"/>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6" w:name="_DV_M310"/>
      <w:bookmarkEnd w:id="336"/>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337" w:name="_DV_M311"/>
      <w:bookmarkEnd w:id="337"/>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338" w:name="_DV_M312"/>
      <w:bookmarkEnd w:id="338"/>
      <w:r>
        <w:rPr>
          <w:rFonts w:ascii="Arial" w:hAnsi="Arial" w:cs="Arial"/>
        </w:rPr>
        <w:lastRenderedPageBreak/>
        <w:t xml:space="preserve">6.21.2.4 </w:t>
      </w:r>
      <w:r>
        <w:rPr>
          <w:rFonts w:ascii="Arial" w:hAnsi="Arial" w:cs="Arial"/>
        </w:rPr>
        <w:tab/>
      </w:r>
      <w:bookmarkStart w:id="339" w:name="_DV_M313"/>
      <w:bookmarkStart w:id="340" w:name="_Toc490940292"/>
      <w:bookmarkEnd w:id="339"/>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341" w:name="_DV_M314"/>
      <w:bookmarkEnd w:id="341"/>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42" w:name="_DV_M315"/>
      <w:bookmarkEnd w:id="342"/>
      <w:r>
        <w:t>THIRD PARTY RIGHTS</w:t>
      </w:r>
    </w:p>
    <w:p w14:paraId="0E75944B" w14:textId="77777777" w:rsidR="00CA2ECB" w:rsidRPr="00971EAC" w:rsidRDefault="00CA2ECB" w:rsidP="00CA2ECB">
      <w:pPr>
        <w:pStyle w:val="NormalIndent"/>
        <w:widowControl/>
        <w:numPr>
          <w:ilvl w:val="2"/>
          <w:numId w:val="11"/>
        </w:numPr>
        <w:jc w:val="both"/>
        <w:rPr>
          <w:rFonts w:ascii="Arial" w:hAnsi="Arial" w:cs="Arial"/>
        </w:rPr>
      </w:pPr>
      <w:bookmarkStart w:id="343" w:name="_DV_M316"/>
      <w:bookmarkEnd w:id="343"/>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w:t>
      </w:r>
      <w:r w:rsidRPr="00971EAC">
        <w:rPr>
          <w:rFonts w:ascii="Arial" w:hAnsi="Arial" w:cs="Arial"/>
        </w:rPr>
        <w:lastRenderedPageBreak/>
        <w:t xml:space="preserve">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1"/>
        </w:numPr>
        <w:jc w:val="both"/>
        <w:rPr>
          <w:rFonts w:ascii="Arial" w:hAnsi="Arial" w:cs="Arial"/>
        </w:rPr>
      </w:pPr>
      <w:bookmarkStart w:id="344" w:name="_DV_M317"/>
      <w:bookmarkEnd w:id="344"/>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1"/>
        </w:numPr>
        <w:jc w:val="both"/>
        <w:rPr>
          <w:rFonts w:ascii="Arial" w:hAnsi="Arial" w:cs="Arial"/>
        </w:rPr>
      </w:pPr>
      <w:bookmarkStart w:id="345" w:name="_DV_M318"/>
      <w:bookmarkEnd w:id="345"/>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1"/>
        </w:numPr>
        <w:jc w:val="both"/>
        <w:rPr>
          <w:rFonts w:ascii="Arial" w:hAnsi="Arial" w:cs="Arial"/>
        </w:rPr>
      </w:pPr>
      <w:bookmarkStart w:id="346" w:name="_DV_M319"/>
      <w:bookmarkEnd w:id="346"/>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47" w:name="_DV_M320"/>
      <w:bookmarkEnd w:id="347"/>
      <w:r>
        <w:t>JURISDICTION</w:t>
      </w:r>
      <w:bookmarkEnd w:id="340"/>
    </w:p>
    <w:p w14:paraId="7B0A59F8" w14:textId="77777777" w:rsidR="00CA2ECB" w:rsidRDefault="00CA2ECB" w:rsidP="00CA2ECB">
      <w:pPr>
        <w:pStyle w:val="Heading4"/>
        <w:widowControl/>
        <w:numPr>
          <w:ilvl w:val="0"/>
          <w:numId w:val="0"/>
        </w:numPr>
        <w:ind w:left="1702" w:hanging="851"/>
        <w:jc w:val="both"/>
      </w:pPr>
      <w:bookmarkStart w:id="348" w:name="_DV_M321"/>
      <w:bookmarkEnd w:id="348"/>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49" w:name="_DV_M322"/>
      <w:bookmarkEnd w:id="349"/>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w:t>
      </w:r>
      <w:r>
        <w:rPr>
          <w:rFonts w:ascii="Arial" w:hAnsi="Arial" w:cs="Arial"/>
        </w:rPr>
        <w:lastRenderedPageBreak/>
        <w:t xml:space="preserve">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50" w:name="_DV_M323"/>
      <w:bookmarkEnd w:id="350"/>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351" w:name="_DV_M324"/>
      <w:bookmarkEnd w:id="351"/>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352" w:name="_Toc490940293"/>
    </w:p>
    <w:p w14:paraId="0FD8BC09" w14:textId="77777777" w:rsidR="00CA2ECB" w:rsidRDefault="00CA2ECB" w:rsidP="00CA2ECB">
      <w:pPr>
        <w:pStyle w:val="Heading3"/>
        <w:tabs>
          <w:tab w:val="clear" w:pos="851"/>
        </w:tabs>
      </w:pPr>
      <w:bookmarkStart w:id="353" w:name="_DV_M325"/>
      <w:bookmarkEnd w:id="353"/>
      <w:r>
        <w:t>COUNTERPARTS</w:t>
      </w:r>
    </w:p>
    <w:p w14:paraId="08B25B4C" w14:textId="77777777" w:rsidR="00CA2ECB" w:rsidRDefault="00CA2ECB" w:rsidP="00CA2ECB">
      <w:pPr>
        <w:pStyle w:val="clauseindent"/>
        <w:widowControl/>
        <w:jc w:val="both"/>
        <w:rPr>
          <w:rFonts w:ascii="Arial" w:hAnsi="Arial" w:cs="Arial"/>
        </w:rPr>
      </w:pPr>
      <w:bookmarkStart w:id="354" w:name="_DV_M326"/>
      <w:bookmarkEnd w:id="354"/>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55" w:name="_DV_M327"/>
      <w:bookmarkEnd w:id="355"/>
      <w:r>
        <w:t>GOVERNING LAW</w:t>
      </w:r>
      <w:bookmarkEnd w:id="352"/>
    </w:p>
    <w:p w14:paraId="6C3C4E1E" w14:textId="77777777" w:rsidR="00CA2ECB" w:rsidRPr="00971EAC" w:rsidRDefault="00CA2ECB" w:rsidP="00CA2ECB">
      <w:pPr>
        <w:pStyle w:val="NormalIndent"/>
        <w:widowControl/>
        <w:jc w:val="both"/>
        <w:rPr>
          <w:rFonts w:ascii="Arial" w:hAnsi="Arial" w:cs="Arial"/>
          <w:b/>
          <w:bCs/>
        </w:rPr>
      </w:pPr>
      <w:bookmarkStart w:id="356" w:name="_DV_M328"/>
      <w:bookmarkEnd w:id="356"/>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57" w:name="_DV_M329"/>
      <w:bookmarkStart w:id="358" w:name="_Toc490940294"/>
      <w:bookmarkEnd w:id="357"/>
      <w:r>
        <w:t xml:space="preserve">SEVERANCE OF TERMS </w:t>
      </w:r>
      <w:bookmarkEnd w:id="358"/>
    </w:p>
    <w:p w14:paraId="52110463" w14:textId="77777777" w:rsidR="00CA2ECB" w:rsidRDefault="00CA2ECB" w:rsidP="00CA2ECB">
      <w:pPr>
        <w:pStyle w:val="clauseindent"/>
        <w:widowControl/>
        <w:jc w:val="both"/>
        <w:rPr>
          <w:rFonts w:ascii="Arial" w:hAnsi="Arial" w:cs="Arial"/>
        </w:rPr>
      </w:pPr>
      <w:bookmarkStart w:id="359" w:name="_DV_M330"/>
      <w:bookmarkEnd w:id="359"/>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60" w:name="_DV_M331"/>
      <w:bookmarkStart w:id="361" w:name="_Toc490940295"/>
      <w:bookmarkEnd w:id="360"/>
      <w:r>
        <w:t>LANGUAGE</w:t>
      </w:r>
      <w:bookmarkEnd w:id="361"/>
    </w:p>
    <w:p w14:paraId="0F21FDDE" w14:textId="77777777" w:rsidR="00CA2ECB" w:rsidRPr="00971EAC" w:rsidRDefault="00CA2ECB" w:rsidP="00CA2ECB">
      <w:pPr>
        <w:pStyle w:val="NormalIndent"/>
        <w:widowControl/>
        <w:jc w:val="both"/>
        <w:rPr>
          <w:rFonts w:ascii="Arial" w:hAnsi="Arial" w:cs="Arial"/>
          <w:b/>
          <w:bCs/>
        </w:rPr>
      </w:pPr>
      <w:bookmarkStart w:id="362" w:name="_DV_M332"/>
      <w:bookmarkEnd w:id="362"/>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63" w:name="_DV_M333"/>
      <w:bookmarkEnd w:id="363"/>
      <w:r>
        <w:t>MCUSA</w:t>
      </w:r>
    </w:p>
    <w:p w14:paraId="1D6A50B2" w14:textId="77777777" w:rsidR="00CA2ECB" w:rsidRDefault="00CA2ECB" w:rsidP="00CA2ECB">
      <w:pPr>
        <w:widowControl/>
        <w:ind w:left="851"/>
        <w:jc w:val="both"/>
        <w:rPr>
          <w:rFonts w:ascii="Arial" w:hAnsi="Arial" w:cs="Arial"/>
        </w:rPr>
      </w:pPr>
      <w:bookmarkStart w:id="364" w:name="_DV_M334"/>
      <w:bookmarkEnd w:id="364"/>
      <w:r>
        <w:rPr>
          <w:rFonts w:ascii="Arial" w:hAnsi="Arial" w:cs="Arial"/>
        </w:rPr>
        <w:lastRenderedPageBreak/>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65" w:name="_DV_M335"/>
      <w:bookmarkEnd w:id="365"/>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66" w:name="_DV_M336"/>
      <w:bookmarkEnd w:id="366"/>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67" w:name="_DV_M337"/>
      <w:bookmarkEnd w:id="367"/>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368" w:name="_DV_M338"/>
      <w:bookmarkEnd w:id="368"/>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369" w:name="_DV_M339"/>
      <w:bookmarkEnd w:id="369"/>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370" w:name="_DV_M340"/>
      <w:bookmarkEnd w:id="370"/>
      <w:r>
        <w:t>Transmission Entry Capacity</w:t>
      </w:r>
    </w:p>
    <w:p w14:paraId="4BCD1875" w14:textId="77777777" w:rsidR="00CA2ECB" w:rsidRPr="00971EAC" w:rsidRDefault="00CA2ECB" w:rsidP="00CA2ECB">
      <w:pPr>
        <w:pStyle w:val="NormalIndent"/>
        <w:widowControl/>
        <w:rPr>
          <w:rFonts w:ascii="Arial" w:hAnsi="Arial" w:cs="Arial"/>
        </w:rPr>
      </w:pPr>
      <w:bookmarkStart w:id="371" w:name="_DV_M341"/>
      <w:bookmarkEnd w:id="371"/>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372" w:name="_DV_M342"/>
      <w:bookmarkEnd w:id="372"/>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373" w:name="_DV_M343"/>
      <w:bookmarkEnd w:id="373"/>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3"/>
        </w:numPr>
        <w:rPr>
          <w:rFonts w:ascii="Arial" w:hAnsi="Arial" w:cs="Arial"/>
        </w:rPr>
      </w:pPr>
      <w:bookmarkStart w:id="374" w:name="_DV_M344"/>
      <w:bookmarkEnd w:id="374"/>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w:t>
      </w:r>
      <w:r w:rsidRPr="00971EAC">
        <w:rPr>
          <w:rFonts w:ascii="Arial" w:hAnsi="Arial" w:cs="Arial"/>
        </w:rPr>
        <w:lastRenderedPageBreak/>
        <w:t xml:space="preserve">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3"/>
        </w:numPr>
        <w:jc w:val="both"/>
        <w:rPr>
          <w:rFonts w:ascii="Arial" w:hAnsi="Arial" w:cs="Arial"/>
        </w:rPr>
      </w:pPr>
      <w:bookmarkStart w:id="375" w:name="_DV_M345"/>
      <w:bookmarkEnd w:id="375"/>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376" w:name="_DV_M346"/>
      <w:bookmarkEnd w:id="376"/>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377" w:name="_DV_M347"/>
      <w:bookmarkEnd w:id="377"/>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378" w:name="_DV_M348"/>
      <w:bookmarkEnd w:id="378"/>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7777777" w:rsidR="00CA2ECB" w:rsidRPr="00971EAC" w:rsidRDefault="00CA2ECB" w:rsidP="00CA2ECB">
      <w:pPr>
        <w:pStyle w:val="NormalIndent"/>
        <w:widowControl/>
        <w:ind w:left="2835" w:hanging="1134"/>
        <w:rPr>
          <w:rStyle w:val="StyleHeading3CharChar"/>
          <w:rFonts w:ascii="Arial" w:hAnsi="Arial" w:cs="Arial"/>
        </w:rPr>
      </w:pPr>
      <w:bookmarkStart w:id="379" w:name="_DV_M349"/>
      <w:bookmarkEnd w:id="379"/>
      <w:r w:rsidRPr="00971EAC">
        <w:rPr>
          <w:rStyle w:val="StyleHeading3CharChar"/>
          <w:rFonts w:ascii="Arial" w:hAnsi="Arial" w:cs="Arial"/>
        </w:rPr>
        <w:t>6.30.3.1</w:t>
      </w:r>
      <w:r w:rsidRPr="00971EAC">
        <w:rPr>
          <w:rStyle w:val="StyleHeading3CharChar"/>
          <w:rFonts w:ascii="Arial" w:hAnsi="Arial" w:cs="Arial"/>
        </w:rPr>
        <w:tab/>
        <w:t xml:space="preserve">The Company </w:t>
      </w:r>
      <w:r w:rsidRPr="00971EAC">
        <w:rPr>
          <w:rFonts w:ascii="Arial" w:hAnsi="Arial" w:cs="Arial"/>
        </w:rPr>
        <w:t xml:space="preserve">shall establish and maintain a </w:t>
      </w:r>
      <w:r w:rsidRPr="00971EAC">
        <w:rPr>
          <w:rStyle w:val="StyleHeading3CharChar"/>
          <w:rFonts w:ascii="Arial" w:hAnsi="Arial" w:cs="Arial"/>
        </w:rPr>
        <w:t>TEC Register</w:t>
      </w:r>
      <w:r w:rsidRPr="00971EAC">
        <w:rPr>
          <w:rFonts w:ascii="Arial" w:hAnsi="Arial" w:cs="Arial"/>
        </w:rPr>
        <w:t xml:space="preserve"> published on </w:t>
      </w:r>
      <w:r w:rsidRPr="00971EAC">
        <w:rPr>
          <w:rStyle w:val="StyleHeading3CharChar"/>
          <w:rFonts w:ascii="Arial" w:hAnsi="Arial" w:cs="Arial"/>
        </w:rPr>
        <w:t>The Company Website</w:t>
      </w:r>
      <w:r w:rsidRPr="00971EAC">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77777777" w:rsidR="00CA2ECB" w:rsidRPr="00971EAC" w:rsidRDefault="00CA2ECB" w:rsidP="00CA2ECB">
      <w:pPr>
        <w:pStyle w:val="NormalIndent"/>
        <w:widowControl/>
        <w:ind w:left="2835" w:hanging="1134"/>
        <w:rPr>
          <w:rStyle w:val="StyleHeading3CharChar"/>
          <w:rFonts w:ascii="Arial" w:hAnsi="Arial" w:cs="Arial"/>
        </w:rPr>
      </w:pPr>
      <w:bookmarkStart w:id="380" w:name="_DV_M350"/>
      <w:bookmarkEnd w:id="380"/>
      <w:r w:rsidRPr="00971EAC">
        <w:rPr>
          <w:rStyle w:val="StyleHeading3CharChar"/>
          <w:rFonts w:ascii="Arial" w:hAnsi="Arial" w:cs="Arial"/>
        </w:rPr>
        <w:t>6.30.3.2</w:t>
      </w:r>
      <w:r w:rsidRPr="00971EAC">
        <w:rPr>
          <w:rStyle w:val="StyleHeading3CharChar"/>
          <w:rFonts w:ascii="Arial" w:hAnsi="Arial" w:cs="Arial"/>
        </w:rPr>
        <w:tab/>
      </w:r>
      <w:r w:rsidRPr="00971EAC">
        <w:rPr>
          <w:rFonts w:ascii="Arial" w:hAnsi="Arial" w:cs="Arial"/>
        </w:rPr>
        <w:t xml:space="preserve">The </w:t>
      </w:r>
      <w:r w:rsidRPr="00971EAC">
        <w:rPr>
          <w:rStyle w:val="StyleHeading3CharChar"/>
          <w:rFonts w:ascii="Arial" w:hAnsi="Arial" w:cs="Arial"/>
        </w:rPr>
        <w:t>TEC Register</w:t>
      </w:r>
      <w:r w:rsidRPr="00971EAC">
        <w:rPr>
          <w:rFonts w:ascii="Arial" w:hAnsi="Arial" w:cs="Arial"/>
        </w:rPr>
        <w:t xml:space="preserve"> shall set out the name of the </w:t>
      </w:r>
      <w:r w:rsidRPr="00971EAC">
        <w:rPr>
          <w:rStyle w:val="StyleHeading3CharChar"/>
          <w:rFonts w:ascii="Arial" w:hAnsi="Arial" w:cs="Arial"/>
        </w:rPr>
        <w:t>User</w:t>
      </w:r>
      <w:r w:rsidRPr="00971EAC">
        <w:rPr>
          <w:rFonts w:ascii="Arial" w:hAnsi="Arial" w:cs="Arial"/>
        </w:rPr>
        <w:t xml:space="preserve">, the </w:t>
      </w:r>
      <w:r w:rsidRPr="00971EAC">
        <w:rPr>
          <w:rStyle w:val="StyleHeading3CharChar"/>
          <w:rFonts w:ascii="Arial" w:hAnsi="Arial" w:cs="Arial"/>
        </w:rPr>
        <w:t xml:space="preserve">Connection Site </w:t>
      </w:r>
      <w:r w:rsidRPr="00971EAC">
        <w:rPr>
          <w:rFonts w:ascii="Arial" w:hAnsi="Arial" w:cs="Arial"/>
        </w:rPr>
        <w:t xml:space="preserve">(or in the case of an </w:t>
      </w:r>
      <w:r w:rsidRPr="00971EAC">
        <w:rPr>
          <w:rStyle w:val="StyleHeading3CharChar"/>
          <w:rFonts w:ascii="Arial" w:hAnsi="Arial" w:cs="Arial"/>
        </w:rPr>
        <w:t>Embedded Generator</w:t>
      </w:r>
      <w:r w:rsidRPr="00971EAC">
        <w:rPr>
          <w:rFonts w:ascii="Arial" w:hAnsi="Arial" w:cs="Arial"/>
        </w:rPr>
        <w:t xml:space="preserve"> site of connection), the </w:t>
      </w:r>
      <w:r w:rsidRPr="00971EAC">
        <w:rPr>
          <w:rStyle w:val="StyleHeading3CharChar"/>
          <w:rFonts w:ascii="Arial" w:hAnsi="Arial" w:cs="Arial"/>
        </w:rPr>
        <w:lastRenderedPageBreak/>
        <w:t>Transmission Entry Capacity</w:t>
      </w:r>
      <w:r w:rsidRPr="00971EAC">
        <w:rPr>
          <w:rFonts w:ascii="Arial" w:hAnsi="Arial" w:cs="Arial"/>
        </w:rPr>
        <w:t xml:space="preserve">, the year of connection to (or in the case of an </w:t>
      </w:r>
      <w:r w:rsidRPr="00971EAC">
        <w:rPr>
          <w:rStyle w:val="StyleHeading3CharChar"/>
          <w:rFonts w:ascii="Arial" w:hAnsi="Arial" w:cs="Arial"/>
        </w:rPr>
        <w:t>Embedded Generator</w:t>
      </w:r>
      <w:r w:rsidRPr="00971EAC">
        <w:rPr>
          <w:rFonts w:ascii="Arial" w:hAnsi="Arial" w:cs="Arial"/>
        </w:rPr>
        <w:t xml:space="preserve"> the year of the use of) the </w:t>
      </w:r>
      <w:r w:rsidRPr="00971EAC">
        <w:rPr>
          <w:rStyle w:val="StyleHeading3CharChar"/>
          <w:rFonts w:ascii="Arial" w:hAnsi="Arial" w:cs="Arial"/>
        </w:rPr>
        <w:t>National Electricity Transmission System</w:t>
      </w:r>
      <w:r w:rsidRPr="00971EAC">
        <w:rPr>
          <w:rFonts w:ascii="Arial" w:hAnsi="Arial" w:cs="Arial"/>
        </w:rPr>
        <w:t xml:space="preserve"> in respect of any </w:t>
      </w:r>
      <w:r w:rsidRPr="00971EAC">
        <w:rPr>
          <w:rStyle w:val="StyleHeading3CharChar"/>
          <w:rFonts w:ascii="Arial" w:hAnsi="Arial" w:cs="Arial"/>
        </w:rPr>
        <w:t>Bilateral Agreements</w:t>
      </w:r>
      <w:r w:rsidRPr="00971EAC">
        <w:rPr>
          <w:rFonts w:ascii="Arial" w:hAnsi="Arial" w:cs="Arial"/>
        </w:rPr>
        <w:t xml:space="preserve"> or agreements to change a </w:t>
      </w:r>
      <w:r w:rsidRPr="00971EAC">
        <w:rPr>
          <w:rStyle w:val="StyleHeading3CharChar"/>
          <w:rFonts w:ascii="Arial" w:hAnsi="Arial" w:cs="Arial"/>
        </w:rPr>
        <w:t>User’s Transmission Entry Capacity</w:t>
      </w:r>
      <w:r w:rsidRPr="00971EAC">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381" w:name="_DV_M351"/>
      <w:bookmarkEnd w:id="381"/>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382" w:name="_DV_M352"/>
      <w:bookmarkEnd w:id="382"/>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383" w:name="_DV_M353"/>
      <w:bookmarkEnd w:id="383"/>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84" w:name="_DV_M354"/>
      <w:bookmarkEnd w:id="384"/>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385" w:name="_DV_M355"/>
      <w:bookmarkEnd w:id="385"/>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386" w:name="_DV_M356"/>
      <w:bookmarkEnd w:id="38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387" w:name="_DV_M357"/>
      <w:bookmarkEnd w:id="387"/>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388" w:name="_DV_M358"/>
      <w:bookmarkEnd w:id="388"/>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389" w:name="_DV_M359"/>
      <w:bookmarkEnd w:id="389"/>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390" w:name="_DV_M360"/>
      <w:bookmarkEnd w:id="390"/>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 xml:space="preserve">The </w:t>
      </w:r>
      <w:r>
        <w:rPr>
          <w:b/>
          <w:bCs/>
          <w:i w:val="0"/>
          <w:iCs w:val="0"/>
          <w:sz w:val="24"/>
          <w:szCs w:val="24"/>
        </w:rPr>
        <w:lastRenderedPageBreak/>
        <w:t>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391" w:name="_DV_M361"/>
      <w:bookmarkEnd w:id="391"/>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392" w:name="_DV_M362"/>
      <w:bookmarkEnd w:id="392"/>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393" w:name="_DV_M363"/>
      <w:bookmarkEnd w:id="393"/>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394" w:name="_DV_M364"/>
      <w:bookmarkEnd w:id="394"/>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395" w:name="_DV_M365"/>
      <w:bookmarkEnd w:id="395"/>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396" w:name="_DV_M366"/>
      <w:bookmarkEnd w:id="396"/>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397" w:name="_DV_M367"/>
      <w:bookmarkEnd w:id="397"/>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398" w:name="_DV_M368"/>
      <w:bookmarkEnd w:id="398"/>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399" w:name="_DV_M369"/>
      <w:bookmarkEnd w:id="399"/>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0" w:name="_DV_M370"/>
      <w:bookmarkEnd w:id="400"/>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1" w:name="_DV_M371"/>
      <w:bookmarkEnd w:id="401"/>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02" w:name="_DV_M372"/>
      <w:bookmarkEnd w:id="402"/>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403" w:name="_DV_M373"/>
      <w:bookmarkEnd w:id="403"/>
      <w:r>
        <w:rPr>
          <w:i w:val="0"/>
          <w:iCs w:val="0"/>
          <w:sz w:val="24"/>
          <w:szCs w:val="24"/>
        </w:rPr>
        <w:lastRenderedPageBreak/>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404" w:name="_DV_M374"/>
      <w:bookmarkEnd w:id="404"/>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405" w:name="_DV_M375"/>
      <w:bookmarkEnd w:id="405"/>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406" w:name="_DV_M376"/>
      <w:bookmarkEnd w:id="406"/>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407" w:name="_DV_M377"/>
      <w:bookmarkEnd w:id="407"/>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408" w:name="_DV_M378"/>
      <w:bookmarkEnd w:id="408"/>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409" w:name="_DV_M379"/>
      <w:bookmarkEnd w:id="409"/>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410" w:name="_DV_M380"/>
      <w:bookmarkEnd w:id="410"/>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411" w:name="_DV_M381"/>
      <w:bookmarkEnd w:id="411"/>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412" w:name="_DV_M382"/>
      <w:bookmarkEnd w:id="412"/>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413" w:name="_DV_M383"/>
      <w:bookmarkEnd w:id="413"/>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414" w:name="_DV_M384"/>
      <w:bookmarkEnd w:id="414"/>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415" w:name="_DV_M385"/>
      <w:bookmarkEnd w:id="415"/>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416" w:name="_DV_M386"/>
      <w:bookmarkEnd w:id="416"/>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w:t>
      </w:r>
      <w:r>
        <w:rPr>
          <w:i w:val="0"/>
          <w:iCs w:val="0"/>
          <w:sz w:val="24"/>
          <w:szCs w:val="24"/>
        </w:rPr>
        <w:lastRenderedPageBreak/>
        <w:t xml:space="preserve">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7" w:name="_DV_M387"/>
      <w:bookmarkEnd w:id="417"/>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8" w:name="_DV_M388"/>
      <w:bookmarkEnd w:id="418"/>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19" w:name="_DV_M389"/>
      <w:bookmarkEnd w:id="419"/>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420" w:name="_DV_M390"/>
      <w:bookmarkEnd w:id="420"/>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421" w:name="_DV_M391"/>
      <w:bookmarkEnd w:id="421"/>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2" w:name="_DV_M392"/>
      <w:bookmarkEnd w:id="42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3" w:name="_DV_M393"/>
      <w:bookmarkEnd w:id="423"/>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3"/>
        </w:numPr>
        <w:tabs>
          <w:tab w:val="num" w:pos="1843"/>
        </w:tabs>
        <w:ind w:left="1806" w:hanging="645"/>
        <w:rPr>
          <w:i w:val="0"/>
          <w:iCs w:val="0"/>
          <w:sz w:val="24"/>
          <w:szCs w:val="24"/>
        </w:rPr>
      </w:pPr>
      <w:bookmarkStart w:id="424" w:name="_DV_M394"/>
      <w:bookmarkEnd w:id="424"/>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3"/>
        </w:numPr>
        <w:tabs>
          <w:tab w:val="num" w:pos="1843"/>
        </w:tabs>
        <w:ind w:left="1843" w:hanging="682"/>
        <w:rPr>
          <w:i w:val="0"/>
          <w:iCs w:val="0"/>
          <w:sz w:val="24"/>
          <w:szCs w:val="24"/>
        </w:rPr>
      </w:pPr>
      <w:bookmarkStart w:id="425" w:name="_DV_M395"/>
      <w:bookmarkEnd w:id="425"/>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426" w:name="_DV_M396"/>
      <w:bookmarkEnd w:id="426"/>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427" w:name="_DV_M397"/>
      <w:bookmarkEnd w:id="427"/>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28" w:name="_DV_M398"/>
      <w:bookmarkEnd w:id="428"/>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429" w:name="_DV_M399"/>
      <w:bookmarkEnd w:id="429"/>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430" w:name="_DV_M400"/>
      <w:bookmarkEnd w:id="430"/>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1" w:name="_DV_M401"/>
      <w:bookmarkEnd w:id="431"/>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2" w:name="_DV_M402"/>
      <w:bookmarkEnd w:id="432"/>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433" w:name="_DV_M403"/>
      <w:bookmarkEnd w:id="433"/>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34" w:name="_DV_M404"/>
      <w:bookmarkEnd w:id="43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5" w:name="_DV_M405"/>
      <w:bookmarkEnd w:id="435"/>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6" w:name="_DV_M406"/>
      <w:bookmarkEnd w:id="436"/>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7" w:name="_DV_M407"/>
      <w:bookmarkEnd w:id="43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438" w:name="_DV_M408"/>
      <w:bookmarkEnd w:id="43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439" w:name="_DV_M409"/>
      <w:bookmarkEnd w:id="439"/>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0" w:name="_DV_M410"/>
      <w:bookmarkEnd w:id="440"/>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1" w:name="_DV_M411"/>
      <w:bookmarkEnd w:id="441"/>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442" w:name="_DV_M412"/>
      <w:bookmarkEnd w:id="44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27"/>
        </w:numPr>
        <w:tabs>
          <w:tab w:val="left" w:pos="1134"/>
          <w:tab w:val="left" w:pos="1161"/>
        </w:tabs>
        <w:rPr>
          <w:i w:val="0"/>
          <w:iCs w:val="0"/>
          <w:sz w:val="24"/>
          <w:szCs w:val="24"/>
        </w:rPr>
      </w:pPr>
      <w:bookmarkStart w:id="443" w:name="_DV_M413"/>
      <w:bookmarkEnd w:id="443"/>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44" w:name="_DV_M414"/>
      <w:bookmarkEnd w:id="444"/>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45" w:name="_DV_M415"/>
      <w:bookmarkEnd w:id="445"/>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46" w:name="_DV_M416"/>
      <w:bookmarkEnd w:id="446"/>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47" w:name="_DV_M417"/>
      <w:bookmarkEnd w:id="447"/>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48" w:name="_DV_M418"/>
      <w:bookmarkEnd w:id="448"/>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49" w:name="_DV_M419"/>
      <w:bookmarkEnd w:id="449"/>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0" w:name="_DV_M420"/>
      <w:bookmarkEnd w:id="450"/>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51" w:name="_DV_M421"/>
      <w:bookmarkEnd w:id="45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52" w:name="_DV_M422"/>
      <w:bookmarkEnd w:id="45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453" w:name="_DV_M423"/>
      <w:bookmarkEnd w:id="453"/>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454" w:name="_DV_M424"/>
      <w:bookmarkEnd w:id="454"/>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55" w:name="_DV_M425"/>
      <w:bookmarkEnd w:id="455"/>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56" w:name="_DV_M426"/>
      <w:bookmarkEnd w:id="456"/>
      <w:r>
        <w:rPr>
          <w:i w:val="0"/>
          <w:iCs w:val="0"/>
          <w:sz w:val="24"/>
          <w:szCs w:val="24"/>
        </w:rPr>
        <w:lastRenderedPageBreak/>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57" w:name="_DV_M427"/>
      <w:bookmarkEnd w:id="457"/>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58" w:name="_DV_M428"/>
      <w:bookmarkEnd w:id="458"/>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59" w:name="_DV_M429"/>
      <w:bookmarkEnd w:id="459"/>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60" w:name="_DV_M430"/>
      <w:bookmarkEnd w:id="460"/>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61" w:name="_DV_M431"/>
      <w:bookmarkEnd w:id="461"/>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2" w:name="_DV_M432"/>
      <w:bookmarkEnd w:id="46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3" w:name="_DV_M433"/>
      <w:bookmarkEnd w:id="463"/>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64" w:name="_DV_M434"/>
      <w:bookmarkEnd w:id="464"/>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65" w:name="_DV_M435"/>
      <w:bookmarkEnd w:id="465"/>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66" w:name="_DV_M436"/>
      <w:bookmarkEnd w:id="466"/>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67" w:name="_DV_M437"/>
      <w:bookmarkEnd w:id="467"/>
      <w:r>
        <w:rPr>
          <w:i w:val="0"/>
          <w:iCs w:val="0"/>
          <w:sz w:val="24"/>
          <w:szCs w:val="24"/>
        </w:rPr>
        <w:lastRenderedPageBreak/>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68" w:name="_DV_M438"/>
      <w:bookmarkEnd w:id="468"/>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69" w:name="_DV_M439"/>
      <w:bookmarkEnd w:id="469"/>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70" w:name="_DV_M440"/>
      <w:bookmarkEnd w:id="470"/>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71" w:name="_DV_M441"/>
      <w:bookmarkEnd w:id="471"/>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72" w:name="_DV_M442"/>
      <w:bookmarkEnd w:id="472"/>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473" w:name="_DV_M443"/>
      <w:bookmarkEnd w:id="473"/>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474" w:name="_DV_M444"/>
      <w:bookmarkEnd w:id="474"/>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475" w:name="_DV_M445"/>
      <w:bookmarkEnd w:id="475"/>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476" w:name="_DV_M446"/>
      <w:bookmarkEnd w:id="476"/>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477" w:name="_DV_M447"/>
      <w:bookmarkEnd w:id="477"/>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478" w:name="_DV_M448"/>
      <w:bookmarkEnd w:id="478"/>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479" w:name="_DV_M449"/>
      <w:bookmarkEnd w:id="479"/>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480" w:name="_DV_M450"/>
      <w:bookmarkEnd w:id="480"/>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481" w:name="_DV_M451"/>
      <w:bookmarkEnd w:id="481"/>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2" w:name="_DV_M452"/>
      <w:bookmarkEnd w:id="48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483" w:name="_DV_M453"/>
      <w:bookmarkEnd w:id="483"/>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1"/>
        </w:numPr>
        <w:tabs>
          <w:tab w:val="left" w:pos="1854"/>
          <w:tab w:val="num" w:pos="2041"/>
        </w:tabs>
        <w:rPr>
          <w:i w:val="0"/>
          <w:iCs w:val="0"/>
          <w:sz w:val="24"/>
          <w:szCs w:val="24"/>
        </w:rPr>
      </w:pPr>
      <w:bookmarkStart w:id="484" w:name="_DV_M454"/>
      <w:bookmarkEnd w:id="484"/>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485" w:name="_DV_M455"/>
      <w:bookmarkEnd w:id="485"/>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86" w:name="_DV_M456"/>
      <w:bookmarkEnd w:id="48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487" w:name="_DV_M457"/>
      <w:bookmarkEnd w:id="487"/>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488" w:name="_DV_M458"/>
      <w:bookmarkEnd w:id="488"/>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28"/>
        </w:numPr>
        <w:tabs>
          <w:tab w:val="left" w:pos="1854"/>
        </w:tabs>
        <w:rPr>
          <w:i w:val="0"/>
          <w:iCs w:val="0"/>
          <w:sz w:val="24"/>
          <w:szCs w:val="24"/>
        </w:rPr>
      </w:pPr>
      <w:bookmarkStart w:id="489" w:name="_DV_M459"/>
      <w:bookmarkEnd w:id="489"/>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490" w:name="_DV_M460"/>
      <w:bookmarkEnd w:id="490"/>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0"/>
        </w:numPr>
        <w:tabs>
          <w:tab w:val="left" w:pos="1134"/>
        </w:tabs>
        <w:rPr>
          <w:i w:val="0"/>
          <w:iCs w:val="0"/>
          <w:sz w:val="24"/>
          <w:szCs w:val="24"/>
        </w:rPr>
      </w:pPr>
      <w:bookmarkStart w:id="491" w:name="_DV_M461"/>
      <w:bookmarkEnd w:id="491"/>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492" w:name="_DV_M462"/>
      <w:bookmarkEnd w:id="492"/>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493" w:name="_DV_M463"/>
      <w:bookmarkEnd w:id="493"/>
      <w:r>
        <w:rPr>
          <w:b/>
          <w:bCs/>
          <w:i w:val="0"/>
          <w:iCs w:val="0"/>
          <w:sz w:val="24"/>
          <w:szCs w:val="24"/>
        </w:rPr>
        <w:lastRenderedPageBreak/>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494" w:name="_DV_M464"/>
      <w:bookmarkEnd w:id="494"/>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495" w:name="_DV_M465"/>
      <w:bookmarkEnd w:id="495"/>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496" w:name="_DV_M466"/>
      <w:bookmarkEnd w:id="496"/>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497" w:name="_DV_M467"/>
      <w:bookmarkEnd w:id="497"/>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98" w:name="_DV_M468"/>
      <w:bookmarkEnd w:id="49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99" w:name="_DV_M469"/>
      <w:bookmarkEnd w:id="499"/>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0" w:name="_DV_M470"/>
      <w:bookmarkEnd w:id="50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1" w:name="_DV_M471"/>
      <w:bookmarkEnd w:id="50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02" w:name="_DV_M472"/>
      <w:bookmarkEnd w:id="502"/>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03" w:name="_DV_M473"/>
      <w:bookmarkEnd w:id="503"/>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4" w:name="_DV_M474"/>
      <w:bookmarkEnd w:id="504"/>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5" w:name="_DV_M475"/>
      <w:bookmarkEnd w:id="505"/>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06" w:name="_DV_M476"/>
      <w:bookmarkEnd w:id="506"/>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07" w:name="_DV_M477"/>
      <w:bookmarkEnd w:id="507"/>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08" w:name="_DV_M478"/>
      <w:bookmarkEnd w:id="508"/>
      <w:r>
        <w:tab/>
      </w:r>
    </w:p>
    <w:p w14:paraId="2D6EFDDD" w14:textId="77777777" w:rsidR="00CA2ECB" w:rsidRDefault="00CA2ECB" w:rsidP="00CA2ECB">
      <w:pPr>
        <w:pStyle w:val="Heading3"/>
        <w:tabs>
          <w:tab w:val="clear" w:pos="851"/>
        </w:tabs>
      </w:pPr>
      <w:bookmarkStart w:id="509" w:name="_DV_M479"/>
      <w:bookmarkEnd w:id="509"/>
      <w:r>
        <w:t>Change from “NGC” to “The Company”</w:t>
      </w:r>
    </w:p>
    <w:p w14:paraId="160DD7FC" w14:textId="77777777" w:rsidR="00CA2ECB" w:rsidRPr="00971EAC" w:rsidRDefault="00CA2ECB" w:rsidP="00CA2ECB">
      <w:pPr>
        <w:pStyle w:val="NormalIndent"/>
        <w:widowControl/>
        <w:rPr>
          <w:rFonts w:ascii="Arial" w:hAnsi="Arial" w:cs="Arial"/>
        </w:rPr>
      </w:pPr>
      <w:bookmarkStart w:id="510" w:name="_DV_M480"/>
      <w:bookmarkEnd w:id="510"/>
      <w:r w:rsidRPr="00971EAC">
        <w:rPr>
          <w:rFonts w:ascii="Arial" w:hAnsi="Arial" w:cs="Arial"/>
        </w:rPr>
        <w:lastRenderedPageBreak/>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11" w:name="_DV_M481"/>
      <w:bookmarkEnd w:id="511"/>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12" w:name="_DV_M482"/>
      <w:bookmarkEnd w:id="512"/>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13" w:name="_DV_M483"/>
      <w:bookmarkEnd w:id="513"/>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14" w:name="_DV_M484"/>
      <w:bookmarkEnd w:id="514"/>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15" w:name="_DV_M485"/>
      <w:bookmarkEnd w:id="515"/>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6" w:name="_DV_M486"/>
      <w:bookmarkEnd w:id="516"/>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7" w:name="_DV_M487"/>
      <w:bookmarkEnd w:id="51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18" w:name="_DV_M488"/>
      <w:bookmarkEnd w:id="51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19" w:name="_DV_M489"/>
      <w:bookmarkEnd w:id="51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520" w:name="_DV_M490"/>
      <w:bookmarkEnd w:id="520"/>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521" w:name="_DV_M491"/>
      <w:bookmarkEnd w:id="521"/>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w:t>
      </w:r>
      <w:r>
        <w:rPr>
          <w:i w:val="0"/>
          <w:iCs w:val="0"/>
          <w:sz w:val="24"/>
          <w:szCs w:val="24"/>
        </w:rPr>
        <w:lastRenderedPageBreak/>
        <w:t xml:space="preserve">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22" w:name="_DV_M492"/>
      <w:bookmarkEnd w:id="522"/>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23" w:name="_DV_M493"/>
      <w:bookmarkEnd w:id="523"/>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24" w:name="_DV_M494"/>
      <w:bookmarkEnd w:id="524"/>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25" w:name="_DV_M495"/>
      <w:bookmarkEnd w:id="525"/>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26" w:name="_DV_M496"/>
      <w:bookmarkEnd w:id="526"/>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27" w:name="_DV_M497"/>
      <w:bookmarkEnd w:id="527"/>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28" w:name="_DV_M498"/>
      <w:bookmarkEnd w:id="528"/>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29" w:name="_DV_M499"/>
      <w:bookmarkEnd w:id="529"/>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30" w:name="_DV_M500"/>
      <w:bookmarkEnd w:id="530"/>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31" w:name="_DV_M501"/>
      <w:bookmarkEnd w:id="531"/>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2" w:name="_DV_M502"/>
      <w:bookmarkEnd w:id="53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3" w:name="_DV_M503"/>
      <w:bookmarkEnd w:id="533"/>
      <w:r>
        <w:rPr>
          <w:i w:val="0"/>
          <w:iCs w:val="0"/>
          <w:sz w:val="24"/>
          <w:szCs w:val="24"/>
        </w:rPr>
        <w:lastRenderedPageBreak/>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34" w:name="_DV_M504"/>
      <w:bookmarkEnd w:id="534"/>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35" w:name="_DV_M505"/>
      <w:bookmarkEnd w:id="535"/>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36" w:name="_DV_M506"/>
      <w:bookmarkEnd w:id="536"/>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37" w:name="_DV_M507"/>
      <w:bookmarkEnd w:id="537"/>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38" w:name="_DV_M508"/>
      <w:bookmarkEnd w:id="538"/>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39" w:name="_DV_M509"/>
      <w:bookmarkEnd w:id="539"/>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40" w:name="_DV_M510"/>
      <w:bookmarkEnd w:id="540"/>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41" w:name="_DV_M511"/>
      <w:bookmarkEnd w:id="541"/>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42" w:name="_DV_M512"/>
      <w:bookmarkEnd w:id="542"/>
      <w:r>
        <w:rPr>
          <w:i w:val="0"/>
          <w:iCs w:val="0"/>
          <w:sz w:val="24"/>
          <w:szCs w:val="24"/>
        </w:rPr>
        <w:lastRenderedPageBreak/>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43" w:name="_DV_M513"/>
      <w:bookmarkEnd w:id="543"/>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44" w:name="_DV_M514"/>
      <w:bookmarkEnd w:id="544"/>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45" w:name="_DV_M515"/>
      <w:bookmarkEnd w:id="545"/>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46" w:name="_DV_M516"/>
      <w:bookmarkEnd w:id="546"/>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47" w:name="_DV_M517"/>
      <w:bookmarkEnd w:id="547"/>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48" w:name="_DV_M518"/>
      <w:bookmarkEnd w:id="548"/>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49" w:name="_DV_M519"/>
      <w:bookmarkEnd w:id="549"/>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0" w:name="_DV_M520"/>
      <w:bookmarkEnd w:id="550"/>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1" w:name="_DV_M521"/>
      <w:bookmarkEnd w:id="551"/>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52" w:name="_DV_M522"/>
      <w:bookmarkEnd w:id="552"/>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553" w:name="_DV_M523"/>
      <w:bookmarkEnd w:id="553"/>
      <w:r>
        <w:rPr>
          <w:i w:val="0"/>
          <w:iCs w:val="0"/>
          <w:sz w:val="24"/>
          <w:szCs w:val="24"/>
        </w:rPr>
        <w:lastRenderedPageBreak/>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54" w:name="_DV_M524"/>
      <w:bookmarkEnd w:id="554"/>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55" w:name="_DV_M525"/>
      <w:bookmarkEnd w:id="555"/>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56" w:name="_DV_M526"/>
      <w:bookmarkEnd w:id="556"/>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57" w:name="_DV_M527"/>
      <w:bookmarkEnd w:id="55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8" w:name="_DV_M528"/>
      <w:bookmarkEnd w:id="55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59" w:name="_DV_M529"/>
      <w:bookmarkEnd w:id="559"/>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0" w:name="_DV_M530"/>
      <w:bookmarkEnd w:id="56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61" w:name="_DV_M531"/>
      <w:bookmarkEnd w:id="56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2" w:name="_DV_M532"/>
      <w:bookmarkEnd w:id="56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3" w:name="_DV_M533"/>
      <w:bookmarkEnd w:id="56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4" w:name="_DV_M534"/>
      <w:bookmarkEnd w:id="564"/>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5" w:name="_DV_M535"/>
      <w:bookmarkEnd w:id="565"/>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66" w:name="_DV_M536"/>
      <w:bookmarkEnd w:id="56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567" w:name="_DV_M537"/>
      <w:bookmarkEnd w:id="567"/>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68" w:name="_DV_M538"/>
      <w:bookmarkEnd w:id="568"/>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69" w:name="_DV_M539"/>
      <w:bookmarkEnd w:id="56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0" w:name="_DV_M540"/>
      <w:bookmarkEnd w:id="570"/>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1" w:name="_DV_M541"/>
      <w:bookmarkEnd w:id="571"/>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72" w:name="_DV_M542"/>
      <w:bookmarkEnd w:id="57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573" w:name="_DV_M543"/>
      <w:bookmarkEnd w:id="57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4" w:name="_DV_M544"/>
      <w:bookmarkEnd w:id="574"/>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5" w:name="_DV_M545"/>
      <w:bookmarkEnd w:id="575"/>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76" w:name="_DV_M546"/>
      <w:bookmarkEnd w:id="576"/>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577" w:name="_DV_M547"/>
      <w:bookmarkEnd w:id="577"/>
      <w:r>
        <w:t xml:space="preserve">Embedded Generator MW Register </w:t>
      </w:r>
    </w:p>
    <w:p w14:paraId="35D50DC5" w14:textId="77777777" w:rsidR="00655E9A" w:rsidRPr="00655E9A" w:rsidRDefault="00655E9A" w:rsidP="00CA2ECB">
      <w:pPr>
        <w:widowControl/>
        <w:numPr>
          <w:ilvl w:val="2"/>
          <w:numId w:val="38"/>
        </w:numPr>
        <w:tabs>
          <w:tab w:val="num" w:pos="1134"/>
        </w:tabs>
        <w:ind w:left="1134" w:hanging="1140"/>
        <w:jc w:val="both"/>
        <w:rPr>
          <w:rFonts w:ascii="Arial" w:hAnsi="Arial" w:cs="Arial"/>
        </w:rPr>
      </w:pPr>
      <w:bookmarkStart w:id="578" w:name="_DV_M548"/>
      <w:bookmarkEnd w:id="578"/>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38"/>
        </w:numPr>
        <w:tabs>
          <w:tab w:val="num" w:pos="1134"/>
        </w:tabs>
        <w:ind w:left="1134" w:hanging="1134"/>
        <w:jc w:val="both"/>
        <w:rPr>
          <w:rFonts w:ascii="Arial" w:hAnsi="Arial" w:cs="Arial"/>
        </w:rPr>
      </w:pPr>
      <w:bookmarkStart w:id="579" w:name="_DV_M549"/>
      <w:bookmarkEnd w:id="579"/>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77777777" w:rsidR="00CA2ECB" w:rsidRDefault="00CA2ECB" w:rsidP="00CA2ECB">
      <w:pPr>
        <w:widowControl/>
        <w:numPr>
          <w:ilvl w:val="0"/>
          <w:numId w:val="37"/>
        </w:numPr>
        <w:ind w:left="1560" w:hanging="426"/>
        <w:jc w:val="both"/>
        <w:rPr>
          <w:rFonts w:ascii="Arial" w:hAnsi="Arial" w:cs="Arial"/>
        </w:rPr>
      </w:pPr>
      <w:bookmarkStart w:id="580" w:name="_DV_M550"/>
      <w:bookmarkEnd w:id="580"/>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or who are a </w:t>
      </w:r>
      <w:r>
        <w:rPr>
          <w:rFonts w:ascii="Arial" w:hAnsi="Arial" w:cs="Arial"/>
          <w:b/>
          <w:bCs/>
        </w:rPr>
        <w:t xml:space="preserve">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581" w:name="_DV_M551"/>
      <w:bookmarkEnd w:id="581"/>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582" w:name="_DV_M552"/>
      <w:bookmarkEnd w:id="582"/>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583" w:name="_DV_M553"/>
      <w:bookmarkEnd w:id="583"/>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4" w:name="_DV_M554"/>
      <w:bookmarkEnd w:id="584"/>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w:t>
      </w:r>
      <w:r>
        <w:rPr>
          <w:rFonts w:ascii="Arial" w:hAnsi="Arial" w:cs="Arial"/>
          <w:b/>
          <w:bCs/>
        </w:rPr>
        <w:lastRenderedPageBreak/>
        <w:t xml:space="preserve">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77777777" w:rsidR="00CA2ECB" w:rsidRDefault="00CA2ECB" w:rsidP="00CA2ECB">
      <w:pPr>
        <w:widowControl/>
        <w:numPr>
          <w:ilvl w:val="2"/>
          <w:numId w:val="38"/>
        </w:numPr>
        <w:tabs>
          <w:tab w:val="num" w:pos="1134"/>
        </w:tabs>
        <w:ind w:left="1134" w:hanging="1140"/>
        <w:jc w:val="both"/>
        <w:rPr>
          <w:rFonts w:ascii="Arial" w:hAnsi="Arial" w:cs="Arial"/>
        </w:rPr>
      </w:pPr>
      <w:bookmarkStart w:id="585" w:name="_DV_M555"/>
      <w:bookmarkEnd w:id="585"/>
      <w:r>
        <w:rPr>
          <w:rFonts w:ascii="Arial" w:hAnsi="Arial" w:cs="Arial"/>
          <w:b/>
          <w:bCs/>
        </w:rPr>
        <w:t>The Company</w:t>
      </w:r>
      <w:r>
        <w:rPr>
          <w:rFonts w:ascii="Arial" w:hAnsi="Arial" w:cs="Arial"/>
        </w:rPr>
        <w:t xml:space="preserve"> shall record the details provided by the </w:t>
      </w:r>
      <w:r>
        <w:rPr>
          <w:rFonts w:ascii="Arial" w:hAnsi="Arial" w:cs="Arial"/>
          <w:b/>
          <w:bCs/>
        </w:rPr>
        <w:t>Authorised Electricity Operator</w:t>
      </w:r>
      <w:r>
        <w:rPr>
          <w:rFonts w:ascii="Arial" w:hAnsi="Arial" w:cs="Arial"/>
        </w:rPr>
        <w:t xml:space="preserve"> in respect of a</w:t>
      </w:r>
      <w:r>
        <w:rPr>
          <w:rFonts w:ascii="Arial" w:hAnsi="Arial" w:cs="Arial"/>
          <w:b/>
          <w:bCs/>
        </w:rPr>
        <w:t xml:space="preserve"> 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or any changes 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w:t>
      </w:r>
      <w:proofErr w:type="spellStart"/>
      <w:r>
        <w:rPr>
          <w:rFonts w:ascii="Arial" w:hAnsi="Arial" w:cs="Arial"/>
          <w:u w:val="single"/>
        </w:rPr>
        <w:t>of</w:t>
      </w:r>
      <w:proofErr w:type="spellEnd"/>
      <w:r>
        <w:rPr>
          <w:rFonts w:ascii="Arial" w:hAnsi="Arial" w:cs="Arial"/>
          <w:u w:val="single"/>
        </w:rPr>
        <w:t xml:space="preserve"> the relevant agreements being entered into </w:t>
      </w:r>
      <w:r>
        <w:rPr>
          <w:rFonts w:ascii="Arial" w:hAnsi="Arial" w:cs="Arial"/>
        </w:rPr>
        <w:t>relating to such</w:t>
      </w:r>
      <w:r>
        <w:rPr>
          <w:rFonts w:ascii="Arial" w:hAnsi="Arial" w:cs="Arial"/>
          <w:b/>
          <w:bCs/>
        </w:rPr>
        <w:t xml:space="preserve"> Relevant Embedded Medium Power Station </w:t>
      </w:r>
      <w:r>
        <w:rPr>
          <w:rFonts w:ascii="Arial" w:hAnsi="Arial" w:cs="Arial"/>
        </w:rPr>
        <w:t xml:space="preserve">or </w:t>
      </w:r>
      <w:r>
        <w:rPr>
          <w:rFonts w:ascii="Arial" w:hAnsi="Arial" w:cs="Arial"/>
          <w:b/>
          <w:bCs/>
        </w:rPr>
        <w:t>Relevant Embedded Small Power Station</w:t>
      </w:r>
      <w:r>
        <w:rPr>
          <w:rFonts w:ascii="Arial" w:hAnsi="Arial" w:cs="Arial"/>
        </w:rPr>
        <w:t xml:space="preserve"> </w:t>
      </w:r>
      <w:r>
        <w:rPr>
          <w:rFonts w:ascii="Arial" w:hAnsi="Arial" w:cs="Arial"/>
          <w:u w:val="single"/>
        </w:rPr>
        <w:t xml:space="preserve">between the </w:t>
      </w:r>
      <w:r>
        <w:rPr>
          <w:rFonts w:ascii="Arial" w:hAnsi="Arial" w:cs="Arial"/>
          <w:b/>
          <w:bCs/>
          <w:u w:val="single"/>
        </w:rPr>
        <w:t xml:space="preserve">Authorised Electricity Operator </w:t>
      </w:r>
      <w:r>
        <w:rPr>
          <w:rFonts w:ascii="Arial" w:hAnsi="Arial" w:cs="Arial"/>
          <w:u w:val="single"/>
        </w:rPr>
        <w:t xml:space="preserve">and </w:t>
      </w:r>
      <w:r>
        <w:rPr>
          <w:rFonts w:ascii="Arial" w:hAnsi="Arial" w:cs="Arial"/>
          <w:b/>
          <w:bCs/>
          <w:u w:val="single"/>
        </w:rPr>
        <w:t>The Company</w:t>
      </w:r>
      <w:r>
        <w:rPr>
          <w:rFonts w:ascii="Arial" w:hAnsi="Arial" w:cs="Arial"/>
          <w:u w:val="single"/>
        </w:rPr>
        <w:t>.</w:t>
      </w:r>
      <w:r>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77777777" w:rsidR="00CA2ECB" w:rsidRDefault="00CA2ECB" w:rsidP="00CA2ECB">
      <w:pPr>
        <w:pStyle w:val="Heading3"/>
        <w:tabs>
          <w:tab w:val="clear" w:pos="851"/>
        </w:tabs>
      </w:pPr>
      <w:bookmarkStart w:id="586" w:name="_DV_M556"/>
      <w:bookmarkEnd w:id="586"/>
      <w:r>
        <w:t>Transmission Works Register</w:t>
      </w:r>
    </w:p>
    <w:p w14:paraId="587A321B" w14:textId="77777777" w:rsidR="00CA2ECB" w:rsidRPr="00971EAC" w:rsidRDefault="00CA2ECB" w:rsidP="00CA2ECB">
      <w:pPr>
        <w:pStyle w:val="NormalIndent"/>
        <w:widowControl/>
        <w:ind w:hanging="851"/>
        <w:rPr>
          <w:rFonts w:ascii="Arial" w:hAnsi="Arial" w:cs="Arial"/>
        </w:rPr>
      </w:pPr>
      <w:bookmarkStart w:id="587" w:name="_DV_M557"/>
      <w:bookmarkEnd w:id="587"/>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588" w:name="_DV_M558"/>
      <w:bookmarkEnd w:id="588"/>
      <w:r w:rsidRPr="00971EAC">
        <w:rPr>
          <w:rFonts w:ascii="Arial" w:hAnsi="Arial" w:cs="Arial"/>
        </w:rPr>
        <w:t xml:space="preserve">set out in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589" w:name="_DV_M559"/>
      <w:bookmarkEnd w:id="589"/>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590" w:name="_DV_M560"/>
      <w:bookmarkEnd w:id="590"/>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w:t>
      </w:r>
      <w:r w:rsidRPr="00824DE7">
        <w:rPr>
          <w:rFonts w:ascii="Arial" w:hAnsi="Arial" w:cs="Arial"/>
        </w:rPr>
        <w:lastRenderedPageBreak/>
        <w:t xml:space="preserve">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824DE7" w:rsidRDefault="00667963" w:rsidP="00667963">
      <w:pPr>
        <w:ind w:left="851" w:hanging="851"/>
        <w:rPr>
          <w:rFonts w:ascii="Arial" w:hAnsi="Arial" w:cs="Arial"/>
        </w:rPr>
      </w:pPr>
      <w:r w:rsidRPr="00824DE7">
        <w:rPr>
          <w:rFonts w:ascii="Arial" w:hAnsi="Arial" w:cs="Arial"/>
        </w:rPr>
        <w:t xml:space="preserve">6.37.8  Each claimant shall use reasonable endeavours, exercising </w:t>
      </w:r>
      <w:r w:rsidRPr="00C9465E">
        <w:rPr>
          <w:rFonts w:ascii="Arial" w:hAnsi="Arial" w:cs="Arial"/>
          <w:b/>
          <w:bCs/>
        </w:rPr>
        <w:t>Good Industry Practice</w:t>
      </w:r>
      <w:r w:rsidRPr="00824DE7">
        <w:rPr>
          <w:rFonts w:ascii="Arial" w:hAnsi="Arial" w:cs="Arial"/>
        </w:rPr>
        <w:t xml:space="preserve">, to identify if compliance with the GC0156 </w:t>
      </w:r>
      <w:r w:rsidRPr="00FD4EB5">
        <w:rPr>
          <w:rFonts w:ascii="Arial" w:hAnsi="Arial" w:cs="Arial"/>
          <w:b/>
          <w:bCs/>
        </w:rPr>
        <w:t>Grid Code</w:t>
      </w:r>
      <w:r w:rsidRPr="00824DE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00FD4EB5">
        <w:rPr>
          <w:rFonts w:ascii="Arial" w:hAnsi="Arial" w:cs="Arial"/>
          <w:b/>
          <w:bCs/>
        </w:rPr>
        <w:t>The Company</w:t>
      </w:r>
      <w:r w:rsidRPr="00824DE7">
        <w:rPr>
          <w:rFonts w:ascii="Arial" w:hAnsi="Arial" w:cs="Arial"/>
        </w:rPr>
        <w:t xml:space="preserve"> accordingly and liaise with </w:t>
      </w:r>
      <w:r w:rsidRPr="00FD4EB5">
        <w:rPr>
          <w:rFonts w:ascii="Arial" w:hAnsi="Arial" w:cs="Arial"/>
          <w:b/>
          <w:bCs/>
        </w:rPr>
        <w:t>The Company</w:t>
      </w:r>
      <w:r w:rsidRPr="00824DE7">
        <w:rPr>
          <w:rFonts w:ascii="Arial" w:hAnsi="Arial" w:cs="Arial"/>
        </w:rPr>
        <w:t xml:space="preserve"> about possible solutions associated with a request to </w:t>
      </w:r>
      <w:r w:rsidRPr="00BD439E">
        <w:rPr>
          <w:rFonts w:ascii="Arial" w:hAnsi="Arial" w:cs="Arial"/>
          <w:b/>
          <w:bCs/>
        </w:rPr>
        <w:t>The Authority</w:t>
      </w:r>
      <w:r w:rsidRPr="00824DE7">
        <w:rPr>
          <w:rFonts w:ascii="Arial" w:hAnsi="Arial" w:cs="Arial"/>
        </w:rPr>
        <w:t xml:space="preserve"> for a derogation against the </w:t>
      </w:r>
      <w:r w:rsidRPr="00BD439E">
        <w:rPr>
          <w:rFonts w:ascii="Arial" w:hAnsi="Arial" w:cs="Arial"/>
          <w:b/>
          <w:bCs/>
        </w:rPr>
        <w:t>Grid Code</w:t>
      </w:r>
      <w:r w:rsidRPr="00824DE7">
        <w:rPr>
          <w:rFonts w:ascii="Arial" w:hAnsi="Arial" w:cs="Arial"/>
        </w:rPr>
        <w:t xml:space="preserve"> to the lesser level of resilience.  If appropriate, </w:t>
      </w:r>
      <w:r w:rsidRPr="00BD439E">
        <w:rPr>
          <w:rFonts w:ascii="Arial" w:hAnsi="Arial" w:cs="Arial"/>
          <w:b/>
          <w:bCs/>
        </w:rPr>
        <w:t>The Company</w:t>
      </w:r>
      <w:r w:rsidRPr="00824DE7">
        <w:rPr>
          <w:rFonts w:ascii="Arial" w:hAnsi="Arial" w:cs="Arial"/>
        </w:rPr>
        <w:t xml:space="preserve"> shall seek a derogation from </w:t>
      </w:r>
      <w:r w:rsidRPr="00BD439E">
        <w:rPr>
          <w:rFonts w:ascii="Arial" w:hAnsi="Arial" w:cs="Arial"/>
          <w:b/>
          <w:bCs/>
        </w:rPr>
        <w:t>The Authority</w:t>
      </w:r>
      <w:r w:rsidRPr="00824DE7">
        <w:rPr>
          <w:rFonts w:ascii="Arial" w:hAnsi="Arial" w:cs="Arial"/>
        </w:rPr>
        <w:t xml:space="preserve"> on that basis. If the derogation request has been denied, or has not been granted by 1st December 2026, then a claim can be submitted before 31st December 2026 for assessment by </w:t>
      </w:r>
      <w:r w:rsidRPr="00BD439E">
        <w:rPr>
          <w:rFonts w:ascii="Arial" w:hAnsi="Arial" w:cs="Arial"/>
          <w:b/>
          <w:bCs/>
        </w:rPr>
        <w:t>The Company</w:t>
      </w:r>
      <w:r w:rsidRPr="00824DE7">
        <w:rPr>
          <w:rFonts w:ascii="Arial" w:hAnsi="Arial" w:cs="Arial"/>
        </w:rPr>
        <w:t xml:space="preserve"> as per this section 6.37.  </w:t>
      </w:r>
    </w:p>
    <w:p w14:paraId="15678211" w14:textId="589BA177" w:rsidR="00667963" w:rsidRDefault="00667963" w:rsidP="00CA2ECB">
      <w:pPr>
        <w:pStyle w:val="Heading3"/>
        <w:widowControl/>
        <w:numPr>
          <w:ilvl w:val="0"/>
          <w:numId w:val="0"/>
        </w:numPr>
        <w:tabs>
          <w:tab w:val="num" w:pos="851"/>
        </w:tabs>
        <w:ind w:left="851" w:hanging="851"/>
        <w:jc w:val="both"/>
        <w:sectPr w:rsidR="00667963">
          <w:headerReference w:type="default" r:id="rId12"/>
          <w:footerReference w:type="default" r:id="rId13"/>
          <w:pgSz w:w="11907" w:h="16840"/>
          <w:pgMar w:top="1418" w:right="1701" w:bottom="1418" w:left="1701" w:header="720" w:footer="720" w:gutter="0"/>
          <w:paperSrc w:first="259" w:other="259"/>
          <w:pgNumType w:start="3"/>
          <w:cols w:space="720"/>
          <w:noEndnote/>
          <w:docGrid w:linePitch="326"/>
        </w:sectPr>
      </w:pPr>
    </w:p>
    <w:p w14:paraId="3EF58737" w14:textId="77777777" w:rsidR="00CA2ECB" w:rsidRDefault="00CA2ECB" w:rsidP="00CA2ECB">
      <w:pPr>
        <w:pStyle w:val="BodyText"/>
        <w:widowControl/>
        <w:jc w:val="center"/>
        <w:rPr>
          <w:rFonts w:ascii="Arial" w:hAnsi="Arial" w:cs="Arial"/>
          <w:b/>
          <w:bCs/>
          <w:sz w:val="28"/>
          <w:szCs w:val="28"/>
          <w:u w:val="single"/>
        </w:rPr>
      </w:pPr>
      <w:bookmarkStart w:id="591" w:name="_DV_M561"/>
      <w:bookmarkEnd w:id="591"/>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592" w:name="_DV_M562"/>
      <w:bookmarkEnd w:id="592"/>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593" w:name="_DV_M563"/>
      <w:bookmarkEnd w:id="593"/>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594" w:name="_DV_M564"/>
      <w:bookmarkEnd w:id="594"/>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595" w:name="_DV_M565"/>
      <w:bookmarkEnd w:id="595"/>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596" w:name="_DV_M566"/>
      <w:bookmarkEnd w:id="59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4"/>
          <w:footerReference w:type="default" r:id="rId15"/>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597" w:name="_DV_M567"/>
      <w:bookmarkEnd w:id="597"/>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598" w:name="_DV_M568"/>
      <w:bookmarkEnd w:id="598"/>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599" w:name="_DV_M569"/>
      <w:bookmarkEnd w:id="599"/>
      <w:r>
        <w:rPr>
          <w:rFonts w:ascii="Arial" w:hAnsi="Arial" w:cs="Arial"/>
          <w:b/>
          <w:bCs/>
        </w:rPr>
        <w:lastRenderedPageBreak/>
        <w:t xml:space="preserve">END OF SECTION </w:t>
      </w:r>
      <w:bookmarkStart w:id="600" w:name="_DV_X0"/>
      <w:r>
        <w:rPr>
          <w:rFonts w:ascii="Arial" w:hAnsi="Arial" w:cs="Arial"/>
          <w:b/>
          <w:bCs/>
        </w:rPr>
        <w:t>6</w:t>
      </w:r>
      <w:bookmarkEnd w:id="600"/>
    </w:p>
    <w:p w14:paraId="0E64D828" w14:textId="77777777" w:rsidR="00CA2ECB" w:rsidRDefault="00CA2ECB" w:rsidP="00CA2ECB"/>
    <w:p w14:paraId="4DC52E21" w14:textId="77777777" w:rsidR="006A4386" w:rsidRDefault="006A4386"/>
    <w:sectPr w:rsidR="006A4386" w:rsidSect="00CA2ECB">
      <w:headerReference w:type="default" r:id="rId16"/>
      <w:footerReference w:type="default" r:id="rId17"/>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8398C" w14:textId="77777777" w:rsidR="00D82964" w:rsidRDefault="00D82964" w:rsidP="00684C89">
      <w:pPr>
        <w:pStyle w:val="clauseindent"/>
      </w:pPr>
      <w:r>
        <w:separator/>
      </w:r>
    </w:p>
  </w:endnote>
  <w:endnote w:type="continuationSeparator" w:id="0">
    <w:p w14:paraId="3A5D997B" w14:textId="77777777" w:rsidR="00D82964" w:rsidRDefault="00D82964" w:rsidP="00684C89">
      <w:pPr>
        <w:pStyle w:val="clauseindent"/>
      </w:pPr>
      <w:r>
        <w:continuationSeparator/>
      </w:r>
    </w:p>
  </w:endnote>
  <w:endnote w:type="continuationNotice" w:id="1">
    <w:p w14:paraId="2C86A789" w14:textId="77777777" w:rsidR="00D82964" w:rsidRDefault="00D82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47572202" w:rsidR="00C30193" w:rsidRDefault="00C30193">
    <w:pPr>
      <w:pStyle w:val="Footer"/>
      <w:widowControl/>
      <w:jc w:val="right"/>
      <w:rPr>
        <w:rFonts w:ascii="Arial" w:hAnsi="Arial" w:cs="Arial"/>
      </w:rPr>
    </w:pPr>
    <w:r>
      <w:rPr>
        <w:rStyle w:val="PageNumber"/>
        <w:rFonts w:ascii="Arial" w:hAnsi="Arial" w:cs="Arial"/>
        <w:sz w:val="20"/>
        <w:szCs w:val="20"/>
      </w:rPr>
      <w:t>V</w:t>
    </w:r>
    <w:r w:rsidR="00626A81">
      <w:rPr>
        <w:rStyle w:val="PageNumber"/>
        <w:rFonts w:ascii="Arial" w:hAnsi="Arial" w:cs="Arial"/>
        <w:sz w:val="20"/>
        <w:szCs w:val="20"/>
      </w:rPr>
      <w:t>1.</w:t>
    </w:r>
    <w:r w:rsidR="00C163A2">
      <w:rPr>
        <w:rStyle w:val="PageNumber"/>
        <w:rFonts w:ascii="Arial" w:hAnsi="Arial" w:cs="Arial"/>
        <w:sz w:val="20"/>
        <w:szCs w:val="20"/>
      </w:rPr>
      <w:t>3</w:t>
    </w:r>
    <w:r w:rsidR="00521665">
      <w:rPr>
        <w:rStyle w:val="PageNumber"/>
        <w:rFonts w:ascii="Arial" w:hAnsi="Arial" w:cs="Arial"/>
        <w:sz w:val="20"/>
        <w:szCs w:val="20"/>
      </w:rPr>
      <w:t>3</w:t>
    </w:r>
    <w:r>
      <w:rPr>
        <w:rStyle w:val="PageNumber"/>
        <w:rFonts w:ascii="Arial" w:hAnsi="Arial" w:cs="Arial"/>
        <w:sz w:val="20"/>
        <w:szCs w:val="20"/>
      </w:rPr>
      <w:t xml:space="preserve"> –</w:t>
    </w:r>
    <w:r w:rsidR="00626A81">
      <w:rPr>
        <w:rStyle w:val="PageNumber"/>
        <w:rFonts w:ascii="Arial" w:hAnsi="Arial" w:cs="Arial"/>
        <w:sz w:val="20"/>
        <w:szCs w:val="20"/>
      </w:rPr>
      <w:t xml:space="preserve"> </w:t>
    </w:r>
    <w:r w:rsidR="00226FF5">
      <w:rPr>
        <w:rStyle w:val="PageNumber"/>
        <w:rFonts w:ascii="Arial" w:hAnsi="Arial" w:cs="Arial"/>
        <w:sz w:val="20"/>
        <w:szCs w:val="20"/>
      </w:rPr>
      <w:t>28 March</w:t>
    </w:r>
    <w:r w:rsidR="007966AD">
      <w:rPr>
        <w:rStyle w:val="PageNumber"/>
        <w:rFonts w:ascii="Arial" w:hAnsi="Arial" w:cs="Arial"/>
        <w:sz w:val="20"/>
        <w:szCs w:val="20"/>
      </w:rPr>
      <w:t xml:space="preserve"> </w:t>
    </w:r>
    <w:r w:rsidR="000A2BDC">
      <w:rPr>
        <w:rStyle w:val="PageNumber"/>
        <w:rFonts w:ascii="Arial" w:hAnsi="Arial" w:cs="Arial"/>
        <w:sz w:val="20"/>
        <w:szCs w:val="20"/>
      </w:rPr>
      <w:t>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6ACDD6E"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804A55">
      <w:rPr>
        <w:rStyle w:val="PageNumber"/>
        <w:rFonts w:ascii="Arial" w:hAnsi="Arial" w:cs="Arial"/>
        <w:sz w:val="20"/>
        <w:szCs w:val="20"/>
      </w:rPr>
      <w:t>3</w:t>
    </w:r>
    <w:r>
      <w:rPr>
        <w:rStyle w:val="PageNumber"/>
        <w:rFonts w:ascii="Arial" w:hAnsi="Arial" w:cs="Arial"/>
        <w:sz w:val="20"/>
        <w:szCs w:val="20"/>
      </w:rPr>
      <w:t xml:space="preserve"> </w:t>
    </w:r>
    <w:r w:rsidR="00226FF5">
      <w:rPr>
        <w:rStyle w:val="PageNumber"/>
        <w:rFonts w:ascii="Arial" w:hAnsi="Arial" w:cs="Arial"/>
        <w:sz w:val="20"/>
        <w:szCs w:val="20"/>
      </w:rPr>
      <w:t>– 28 March</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088BF4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E44211">
      <w:rPr>
        <w:rStyle w:val="PageNumber"/>
        <w:rFonts w:ascii="Arial" w:hAnsi="Arial" w:cs="Arial"/>
        <w:sz w:val="20"/>
        <w:szCs w:val="20"/>
      </w:rPr>
      <w:t>3</w:t>
    </w:r>
    <w:r w:rsidR="0047593D">
      <w:rPr>
        <w:rStyle w:val="PageNumber"/>
        <w:rFonts w:ascii="Arial" w:hAnsi="Arial" w:cs="Arial"/>
        <w:sz w:val="20"/>
        <w:szCs w:val="20"/>
      </w:rPr>
      <w:t xml:space="preserve"> </w:t>
    </w:r>
    <w:r w:rsidR="00226FF5">
      <w:rPr>
        <w:rStyle w:val="PageNumber"/>
        <w:rFonts w:ascii="Arial" w:hAnsi="Arial" w:cs="Arial"/>
        <w:sz w:val="20"/>
        <w:szCs w:val="20"/>
      </w:rPr>
      <w:t>28 March</w:t>
    </w:r>
    <w:r w:rsidR="0026144F">
      <w:rPr>
        <w:rStyle w:val="PageNumber"/>
        <w:rFonts w:ascii="Arial" w:hAnsi="Arial" w:cs="Arial"/>
        <w:sz w:val="20"/>
        <w:szCs w:val="20"/>
      </w:rPr>
      <w:t xml:space="preserve">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8374" w14:textId="1742F93A" w:rsidR="00C30193" w:rsidRDefault="00C30193" w:rsidP="00A03353">
    <w:pPr>
      <w:widowControl/>
      <w:jc w:val="right"/>
      <w:rPr>
        <w:rFonts w:ascii="Times New Roman" w:hAnsi="Times New Roman"/>
      </w:rPr>
    </w:pPr>
    <w:r w:rsidRPr="006D18C7">
      <w:rPr>
        <w:rFonts w:ascii="Arial" w:hAnsi="Arial" w:cs="Arial"/>
      </w:rPr>
      <w:t>v</w:t>
    </w:r>
    <w:r w:rsidRPr="006D18C7">
      <w:rPr>
        <w:rStyle w:val="PageNumber"/>
        <w:rFonts w:ascii="Arial" w:hAnsi="Arial" w:cs="Times New Roman"/>
        <w:sz w:val="20"/>
        <w:szCs w:val="20"/>
      </w:rPr>
      <w:t>1.</w:t>
    </w:r>
    <w:r w:rsidR="0026144F">
      <w:rPr>
        <w:rStyle w:val="PageNumber"/>
        <w:rFonts w:ascii="Arial" w:hAnsi="Arial" w:cs="Times New Roman"/>
        <w:sz w:val="20"/>
        <w:szCs w:val="20"/>
      </w:rPr>
      <w:t>3</w:t>
    </w:r>
    <w:r w:rsidR="00E44211">
      <w:rPr>
        <w:rStyle w:val="PageNumber"/>
        <w:rFonts w:ascii="Arial" w:hAnsi="Arial" w:cs="Times New Roman"/>
        <w:sz w:val="20"/>
        <w:szCs w:val="20"/>
      </w:rPr>
      <w:t>3</w:t>
    </w:r>
    <w:r w:rsidR="0026144F">
      <w:rPr>
        <w:rStyle w:val="PageNumber"/>
        <w:rFonts w:ascii="Arial" w:hAnsi="Arial" w:cs="Times New Roman"/>
        <w:sz w:val="20"/>
        <w:szCs w:val="20"/>
      </w:rPr>
      <w:t xml:space="preserve"> </w:t>
    </w:r>
    <w:r w:rsidR="00226FF5">
      <w:rPr>
        <w:rStyle w:val="PageNumber"/>
        <w:rFonts w:ascii="Arial" w:hAnsi="Arial" w:cs="Times New Roman"/>
        <w:sz w:val="20"/>
        <w:szCs w:val="20"/>
      </w:rPr>
      <w:t>28 March</w:t>
    </w:r>
    <w:r w:rsidR="0026144F">
      <w:rPr>
        <w:rStyle w:val="PageNumber"/>
        <w:rFonts w:ascii="Arial" w:hAnsi="Arial" w:cs="Times New Roman"/>
        <w:sz w:val="20"/>
        <w:szCs w:val="20"/>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3142" w14:textId="77777777" w:rsidR="00D82964" w:rsidRDefault="00D82964" w:rsidP="00684C89">
      <w:pPr>
        <w:pStyle w:val="clauseindent"/>
      </w:pPr>
      <w:r>
        <w:separator/>
      </w:r>
    </w:p>
  </w:footnote>
  <w:footnote w:type="continuationSeparator" w:id="0">
    <w:p w14:paraId="61E7205A" w14:textId="77777777" w:rsidR="00D82964" w:rsidRDefault="00D82964" w:rsidP="00684C89">
      <w:pPr>
        <w:pStyle w:val="clauseindent"/>
      </w:pPr>
      <w:r>
        <w:continuationSeparator/>
      </w:r>
    </w:p>
  </w:footnote>
  <w:footnote w:type="continuationNotice" w:id="1">
    <w:p w14:paraId="3DD97414" w14:textId="77777777" w:rsidR="00D82964" w:rsidRDefault="00D829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74923A90" w:rsidR="00C30193" w:rsidRDefault="00C30193">
    <w:pPr>
      <w:pStyle w:val="Header"/>
      <w:widowControl/>
      <w:rPr>
        <w:rFonts w:ascii="Arial" w:hAnsi="Arial" w:cs="Arial"/>
        <w:sz w:val="20"/>
        <w:szCs w:val="20"/>
      </w:rPr>
    </w:pPr>
    <w:r>
      <w:rPr>
        <w:rFonts w:ascii="Arial" w:hAnsi="Arial" w:cs="Arial"/>
        <w:sz w:val="20"/>
        <w:szCs w:val="20"/>
      </w:rPr>
      <w:t>C</w:t>
    </w:r>
    <w:r w:rsidR="00626A81">
      <w:rPr>
        <w:rFonts w:ascii="Arial" w:hAnsi="Arial" w:cs="Arial"/>
        <w:sz w:val="20"/>
        <w:szCs w:val="20"/>
      </w:rPr>
      <w:t>USC v1.</w:t>
    </w:r>
    <w:r w:rsidR="00C163A2">
      <w:rPr>
        <w:rFonts w:ascii="Arial" w:hAnsi="Arial" w:cs="Arial"/>
        <w:sz w:val="20"/>
        <w:szCs w:val="20"/>
      </w:rPr>
      <w:t>3</w:t>
    </w:r>
    <w:r w:rsidR="00521665">
      <w:rPr>
        <w:rFonts w:ascii="Arial" w:hAnsi="Arial" w:cs="Arial"/>
        <w:sz w:val="20"/>
        <w:szCs w:val="20"/>
      </w:rPr>
      <w:t>3</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77AE0D3E" w:rsidR="00C30193" w:rsidRDefault="00C30193">
    <w:pPr>
      <w:pStyle w:val="Header"/>
      <w:widowControl/>
      <w:rPr>
        <w:rFonts w:ascii="Arial" w:hAnsi="Arial" w:cs="Arial"/>
        <w:sz w:val="20"/>
        <w:szCs w:val="20"/>
      </w:rPr>
    </w:pPr>
    <w:r>
      <w:rPr>
        <w:rFonts w:ascii="Arial" w:hAnsi="Arial" w:cs="Arial"/>
        <w:sz w:val="20"/>
        <w:szCs w:val="20"/>
      </w:rPr>
      <w:t xml:space="preserve">CUSC </w:t>
    </w:r>
    <w:r w:rsidR="00626A81">
      <w:rPr>
        <w:rFonts w:ascii="Arial" w:hAnsi="Arial" w:cs="Arial"/>
        <w:sz w:val="20"/>
        <w:szCs w:val="20"/>
      </w:rPr>
      <w:t>v1.</w:t>
    </w:r>
    <w:r w:rsidR="00C163A2">
      <w:rPr>
        <w:rFonts w:ascii="Arial" w:hAnsi="Arial" w:cs="Arial"/>
        <w:sz w:val="20"/>
        <w:szCs w:val="20"/>
      </w:rPr>
      <w:t>3</w:t>
    </w:r>
    <w:r w:rsidR="00804A55">
      <w:rPr>
        <w:rFonts w:ascii="Arial" w:hAnsi="Arial" w:cs="Arial"/>
        <w:sz w:val="20"/>
        <w:szCs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5"/>
  </w:num>
  <w:num w:numId="45" w16cid:durableId="948120924">
    <w:abstractNumId w:val="43"/>
  </w:num>
  <w:num w:numId="46" w16cid:durableId="1688677266">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5BxX9V386Z7O1hKM8tD/hC8nJAcsTQ9is73648rFHy3ELkaiyEE85856CBIbaCeD/EC42uRY/p9jvHxJvRivw==" w:salt="kOe1Wt6TjkT3XIuJc3iitQ=="/>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4B21"/>
    <w:rsid w:val="00026487"/>
    <w:rsid w:val="00030743"/>
    <w:rsid w:val="00031E7C"/>
    <w:rsid w:val="0003353D"/>
    <w:rsid w:val="00040B1E"/>
    <w:rsid w:val="00043E83"/>
    <w:rsid w:val="00044A37"/>
    <w:rsid w:val="0004506F"/>
    <w:rsid w:val="000471C6"/>
    <w:rsid w:val="00052684"/>
    <w:rsid w:val="000535DE"/>
    <w:rsid w:val="00055182"/>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4189"/>
    <w:rsid w:val="000853AA"/>
    <w:rsid w:val="00085C3E"/>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20EF"/>
    <w:rsid w:val="000C6091"/>
    <w:rsid w:val="000C6767"/>
    <w:rsid w:val="000D0E2E"/>
    <w:rsid w:val="000D27BF"/>
    <w:rsid w:val="000D2BB5"/>
    <w:rsid w:val="000D3A0D"/>
    <w:rsid w:val="000D6BC2"/>
    <w:rsid w:val="000E1A0A"/>
    <w:rsid w:val="000E32FD"/>
    <w:rsid w:val="000E4799"/>
    <w:rsid w:val="000E5D25"/>
    <w:rsid w:val="000E68CE"/>
    <w:rsid w:val="000E6AD1"/>
    <w:rsid w:val="000F3C01"/>
    <w:rsid w:val="000F71E1"/>
    <w:rsid w:val="00101D61"/>
    <w:rsid w:val="001022F7"/>
    <w:rsid w:val="00102B50"/>
    <w:rsid w:val="001048BC"/>
    <w:rsid w:val="00106384"/>
    <w:rsid w:val="00106DEA"/>
    <w:rsid w:val="00107BE4"/>
    <w:rsid w:val="00111DB5"/>
    <w:rsid w:val="00111E40"/>
    <w:rsid w:val="00114FE3"/>
    <w:rsid w:val="00116C9A"/>
    <w:rsid w:val="00120398"/>
    <w:rsid w:val="00122674"/>
    <w:rsid w:val="00125F43"/>
    <w:rsid w:val="0012779E"/>
    <w:rsid w:val="00130444"/>
    <w:rsid w:val="001341C9"/>
    <w:rsid w:val="0013669B"/>
    <w:rsid w:val="00137774"/>
    <w:rsid w:val="0014355E"/>
    <w:rsid w:val="00147FF2"/>
    <w:rsid w:val="0015055E"/>
    <w:rsid w:val="0015078D"/>
    <w:rsid w:val="0015399A"/>
    <w:rsid w:val="00154E32"/>
    <w:rsid w:val="00154E93"/>
    <w:rsid w:val="00156BE3"/>
    <w:rsid w:val="00161DCC"/>
    <w:rsid w:val="00163EF8"/>
    <w:rsid w:val="00165B57"/>
    <w:rsid w:val="0016607C"/>
    <w:rsid w:val="00167D5C"/>
    <w:rsid w:val="001707AF"/>
    <w:rsid w:val="00170EAD"/>
    <w:rsid w:val="001726D3"/>
    <w:rsid w:val="001752AF"/>
    <w:rsid w:val="00176CFB"/>
    <w:rsid w:val="00181125"/>
    <w:rsid w:val="0018183A"/>
    <w:rsid w:val="00181C32"/>
    <w:rsid w:val="001838D1"/>
    <w:rsid w:val="001876F6"/>
    <w:rsid w:val="001908C6"/>
    <w:rsid w:val="001921D3"/>
    <w:rsid w:val="00193868"/>
    <w:rsid w:val="0019457B"/>
    <w:rsid w:val="00195BB1"/>
    <w:rsid w:val="00195F96"/>
    <w:rsid w:val="00196F2F"/>
    <w:rsid w:val="001A10C6"/>
    <w:rsid w:val="001A2E1E"/>
    <w:rsid w:val="001A3ADB"/>
    <w:rsid w:val="001A4C0F"/>
    <w:rsid w:val="001A4F04"/>
    <w:rsid w:val="001A53F5"/>
    <w:rsid w:val="001B0326"/>
    <w:rsid w:val="001B3D38"/>
    <w:rsid w:val="001B6394"/>
    <w:rsid w:val="001B6C09"/>
    <w:rsid w:val="001B748D"/>
    <w:rsid w:val="001B78C0"/>
    <w:rsid w:val="001C2188"/>
    <w:rsid w:val="001C2698"/>
    <w:rsid w:val="001C458A"/>
    <w:rsid w:val="001C6831"/>
    <w:rsid w:val="001C6E36"/>
    <w:rsid w:val="001D0EAE"/>
    <w:rsid w:val="001D503D"/>
    <w:rsid w:val="001D5592"/>
    <w:rsid w:val="001D5B4E"/>
    <w:rsid w:val="001E13B4"/>
    <w:rsid w:val="001E180A"/>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6FF5"/>
    <w:rsid w:val="002279B1"/>
    <w:rsid w:val="002315FD"/>
    <w:rsid w:val="00231E51"/>
    <w:rsid w:val="00232FC2"/>
    <w:rsid w:val="00234735"/>
    <w:rsid w:val="002405C5"/>
    <w:rsid w:val="002417E1"/>
    <w:rsid w:val="00241B39"/>
    <w:rsid w:val="002504DE"/>
    <w:rsid w:val="002539BB"/>
    <w:rsid w:val="00254D28"/>
    <w:rsid w:val="00257F38"/>
    <w:rsid w:val="0026144F"/>
    <w:rsid w:val="002634CC"/>
    <w:rsid w:val="00264240"/>
    <w:rsid w:val="00271288"/>
    <w:rsid w:val="0027251C"/>
    <w:rsid w:val="0027383B"/>
    <w:rsid w:val="002756D2"/>
    <w:rsid w:val="00284AF5"/>
    <w:rsid w:val="00290678"/>
    <w:rsid w:val="00292FD3"/>
    <w:rsid w:val="00295939"/>
    <w:rsid w:val="00296B2C"/>
    <w:rsid w:val="002A0453"/>
    <w:rsid w:val="002A5420"/>
    <w:rsid w:val="002A6931"/>
    <w:rsid w:val="002A6AAB"/>
    <w:rsid w:val="002A774A"/>
    <w:rsid w:val="002B0D65"/>
    <w:rsid w:val="002B0EF7"/>
    <w:rsid w:val="002B582D"/>
    <w:rsid w:val="002B6746"/>
    <w:rsid w:val="002B683A"/>
    <w:rsid w:val="002B731C"/>
    <w:rsid w:val="002C31DF"/>
    <w:rsid w:val="002C32C2"/>
    <w:rsid w:val="002C41D0"/>
    <w:rsid w:val="002C5306"/>
    <w:rsid w:val="002C71B5"/>
    <w:rsid w:val="002C7719"/>
    <w:rsid w:val="002D28A6"/>
    <w:rsid w:val="002D39D2"/>
    <w:rsid w:val="002D52EC"/>
    <w:rsid w:val="002D6A12"/>
    <w:rsid w:val="002D7AF1"/>
    <w:rsid w:val="002E01C7"/>
    <w:rsid w:val="002E0A87"/>
    <w:rsid w:val="002E2177"/>
    <w:rsid w:val="002E217F"/>
    <w:rsid w:val="002E27B8"/>
    <w:rsid w:val="002E34FD"/>
    <w:rsid w:val="002E4D34"/>
    <w:rsid w:val="002E7171"/>
    <w:rsid w:val="002E7341"/>
    <w:rsid w:val="002F229A"/>
    <w:rsid w:val="002F2682"/>
    <w:rsid w:val="002F3F7D"/>
    <w:rsid w:val="00302E57"/>
    <w:rsid w:val="0030644F"/>
    <w:rsid w:val="003125BD"/>
    <w:rsid w:val="00312C5D"/>
    <w:rsid w:val="0031627A"/>
    <w:rsid w:val="00320E3B"/>
    <w:rsid w:val="00322858"/>
    <w:rsid w:val="00323FA7"/>
    <w:rsid w:val="00325888"/>
    <w:rsid w:val="00325B74"/>
    <w:rsid w:val="00325D90"/>
    <w:rsid w:val="0032654E"/>
    <w:rsid w:val="00331FAC"/>
    <w:rsid w:val="00333CCF"/>
    <w:rsid w:val="00341953"/>
    <w:rsid w:val="00343D36"/>
    <w:rsid w:val="0034465B"/>
    <w:rsid w:val="00344B08"/>
    <w:rsid w:val="00344B91"/>
    <w:rsid w:val="00344D48"/>
    <w:rsid w:val="003456A2"/>
    <w:rsid w:val="00345D32"/>
    <w:rsid w:val="00346242"/>
    <w:rsid w:val="00350610"/>
    <w:rsid w:val="00356932"/>
    <w:rsid w:val="00356B2C"/>
    <w:rsid w:val="0035750B"/>
    <w:rsid w:val="00357B19"/>
    <w:rsid w:val="00361782"/>
    <w:rsid w:val="00363D4E"/>
    <w:rsid w:val="003728C2"/>
    <w:rsid w:val="0037417B"/>
    <w:rsid w:val="0037518E"/>
    <w:rsid w:val="00383133"/>
    <w:rsid w:val="003842C9"/>
    <w:rsid w:val="003857B7"/>
    <w:rsid w:val="00391019"/>
    <w:rsid w:val="00392188"/>
    <w:rsid w:val="003935C2"/>
    <w:rsid w:val="00394757"/>
    <w:rsid w:val="00394FE9"/>
    <w:rsid w:val="00395F98"/>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63"/>
    <w:rsid w:val="003D6656"/>
    <w:rsid w:val="003D6EF1"/>
    <w:rsid w:val="003E0308"/>
    <w:rsid w:val="003E111F"/>
    <w:rsid w:val="003E2D8A"/>
    <w:rsid w:val="003E5CAA"/>
    <w:rsid w:val="003E63C6"/>
    <w:rsid w:val="003E6EB7"/>
    <w:rsid w:val="003F0AD3"/>
    <w:rsid w:val="003F38EB"/>
    <w:rsid w:val="003F4A85"/>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EB7"/>
    <w:rsid w:val="00422291"/>
    <w:rsid w:val="00423F50"/>
    <w:rsid w:val="00424253"/>
    <w:rsid w:val="004248BD"/>
    <w:rsid w:val="00431122"/>
    <w:rsid w:val="004325A6"/>
    <w:rsid w:val="00434C04"/>
    <w:rsid w:val="004473D1"/>
    <w:rsid w:val="00447ADB"/>
    <w:rsid w:val="00452C2D"/>
    <w:rsid w:val="0045707F"/>
    <w:rsid w:val="004573B7"/>
    <w:rsid w:val="00465617"/>
    <w:rsid w:val="00466EF2"/>
    <w:rsid w:val="0047007C"/>
    <w:rsid w:val="00471666"/>
    <w:rsid w:val="00471DFA"/>
    <w:rsid w:val="00474774"/>
    <w:rsid w:val="0047593D"/>
    <w:rsid w:val="00475DC1"/>
    <w:rsid w:val="004815D5"/>
    <w:rsid w:val="00482A53"/>
    <w:rsid w:val="00482EF5"/>
    <w:rsid w:val="00483C56"/>
    <w:rsid w:val="004867C2"/>
    <w:rsid w:val="004872A4"/>
    <w:rsid w:val="00491670"/>
    <w:rsid w:val="0049244D"/>
    <w:rsid w:val="0049643C"/>
    <w:rsid w:val="00497674"/>
    <w:rsid w:val="004A0C48"/>
    <w:rsid w:val="004A114A"/>
    <w:rsid w:val="004A3601"/>
    <w:rsid w:val="004A371B"/>
    <w:rsid w:val="004A7B56"/>
    <w:rsid w:val="004B04B2"/>
    <w:rsid w:val="004B39C3"/>
    <w:rsid w:val="004B41C8"/>
    <w:rsid w:val="004B43B1"/>
    <w:rsid w:val="004B4B5B"/>
    <w:rsid w:val="004B4EBF"/>
    <w:rsid w:val="004C263D"/>
    <w:rsid w:val="004C27AA"/>
    <w:rsid w:val="004C6079"/>
    <w:rsid w:val="004D1492"/>
    <w:rsid w:val="004D456F"/>
    <w:rsid w:val="004D5BDE"/>
    <w:rsid w:val="004D7893"/>
    <w:rsid w:val="004E050C"/>
    <w:rsid w:val="004E2007"/>
    <w:rsid w:val="004E6767"/>
    <w:rsid w:val="004F0744"/>
    <w:rsid w:val="004F10CE"/>
    <w:rsid w:val="004F1D20"/>
    <w:rsid w:val="004F224B"/>
    <w:rsid w:val="004F4D8C"/>
    <w:rsid w:val="004F4E43"/>
    <w:rsid w:val="00500B9F"/>
    <w:rsid w:val="00510332"/>
    <w:rsid w:val="00513C11"/>
    <w:rsid w:val="00517153"/>
    <w:rsid w:val="005215B8"/>
    <w:rsid w:val="00521665"/>
    <w:rsid w:val="005227B6"/>
    <w:rsid w:val="00530B59"/>
    <w:rsid w:val="0053373B"/>
    <w:rsid w:val="005348FD"/>
    <w:rsid w:val="00541020"/>
    <w:rsid w:val="005446F2"/>
    <w:rsid w:val="00546662"/>
    <w:rsid w:val="00550AED"/>
    <w:rsid w:val="00550BFF"/>
    <w:rsid w:val="0055217C"/>
    <w:rsid w:val="00552A09"/>
    <w:rsid w:val="00554848"/>
    <w:rsid w:val="00554CEB"/>
    <w:rsid w:val="0055729B"/>
    <w:rsid w:val="00560A61"/>
    <w:rsid w:val="00563069"/>
    <w:rsid w:val="00566661"/>
    <w:rsid w:val="00566689"/>
    <w:rsid w:val="00570612"/>
    <w:rsid w:val="00574926"/>
    <w:rsid w:val="00575253"/>
    <w:rsid w:val="00575D55"/>
    <w:rsid w:val="00576C9B"/>
    <w:rsid w:val="00576D2E"/>
    <w:rsid w:val="005861D2"/>
    <w:rsid w:val="00587C69"/>
    <w:rsid w:val="00591582"/>
    <w:rsid w:val="00592E3C"/>
    <w:rsid w:val="0059517B"/>
    <w:rsid w:val="005955A7"/>
    <w:rsid w:val="005957C5"/>
    <w:rsid w:val="00597054"/>
    <w:rsid w:val="005A0B94"/>
    <w:rsid w:val="005A1A4E"/>
    <w:rsid w:val="005A2CD8"/>
    <w:rsid w:val="005A2EEF"/>
    <w:rsid w:val="005A4338"/>
    <w:rsid w:val="005A509C"/>
    <w:rsid w:val="005A5B3D"/>
    <w:rsid w:val="005A6027"/>
    <w:rsid w:val="005B1C6E"/>
    <w:rsid w:val="005B2D94"/>
    <w:rsid w:val="005B3509"/>
    <w:rsid w:val="005B50FC"/>
    <w:rsid w:val="005B5E59"/>
    <w:rsid w:val="005C0666"/>
    <w:rsid w:val="005C2463"/>
    <w:rsid w:val="005C4967"/>
    <w:rsid w:val="005C53F8"/>
    <w:rsid w:val="005C7335"/>
    <w:rsid w:val="005C79A4"/>
    <w:rsid w:val="005C7C7B"/>
    <w:rsid w:val="005C7D33"/>
    <w:rsid w:val="005D108C"/>
    <w:rsid w:val="005D1FF8"/>
    <w:rsid w:val="005D65CB"/>
    <w:rsid w:val="005D6867"/>
    <w:rsid w:val="005D7905"/>
    <w:rsid w:val="005E0428"/>
    <w:rsid w:val="005E05C8"/>
    <w:rsid w:val="005E72A7"/>
    <w:rsid w:val="005E7649"/>
    <w:rsid w:val="005E7B83"/>
    <w:rsid w:val="005F042F"/>
    <w:rsid w:val="005F0E41"/>
    <w:rsid w:val="005F1CF5"/>
    <w:rsid w:val="005F4598"/>
    <w:rsid w:val="005F728C"/>
    <w:rsid w:val="00602B80"/>
    <w:rsid w:val="00603D1C"/>
    <w:rsid w:val="00605D50"/>
    <w:rsid w:val="00606B4B"/>
    <w:rsid w:val="00607624"/>
    <w:rsid w:val="00607DD1"/>
    <w:rsid w:val="006135CA"/>
    <w:rsid w:val="00616202"/>
    <w:rsid w:val="00621CFF"/>
    <w:rsid w:val="00626A81"/>
    <w:rsid w:val="00633166"/>
    <w:rsid w:val="0063593C"/>
    <w:rsid w:val="00636B4B"/>
    <w:rsid w:val="00637B81"/>
    <w:rsid w:val="0064435F"/>
    <w:rsid w:val="00645EEE"/>
    <w:rsid w:val="00646567"/>
    <w:rsid w:val="00647393"/>
    <w:rsid w:val="00647551"/>
    <w:rsid w:val="00652DF9"/>
    <w:rsid w:val="00653116"/>
    <w:rsid w:val="006540F7"/>
    <w:rsid w:val="00655E9A"/>
    <w:rsid w:val="00661A29"/>
    <w:rsid w:val="0066386E"/>
    <w:rsid w:val="00667963"/>
    <w:rsid w:val="006719F9"/>
    <w:rsid w:val="00672ACD"/>
    <w:rsid w:val="006734D7"/>
    <w:rsid w:val="006734ED"/>
    <w:rsid w:val="00674903"/>
    <w:rsid w:val="00681F2C"/>
    <w:rsid w:val="00682F27"/>
    <w:rsid w:val="00683DC5"/>
    <w:rsid w:val="00684C89"/>
    <w:rsid w:val="00685546"/>
    <w:rsid w:val="006900E0"/>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B7467"/>
    <w:rsid w:val="006C16EF"/>
    <w:rsid w:val="006C2F95"/>
    <w:rsid w:val="006C5B63"/>
    <w:rsid w:val="006C6A17"/>
    <w:rsid w:val="006D045D"/>
    <w:rsid w:val="006D18C7"/>
    <w:rsid w:val="006D51F0"/>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724B"/>
    <w:rsid w:val="006F73F1"/>
    <w:rsid w:val="006F7F4B"/>
    <w:rsid w:val="0070178B"/>
    <w:rsid w:val="00701869"/>
    <w:rsid w:val="0070228B"/>
    <w:rsid w:val="0071031B"/>
    <w:rsid w:val="0071353E"/>
    <w:rsid w:val="00714132"/>
    <w:rsid w:val="00714521"/>
    <w:rsid w:val="00716934"/>
    <w:rsid w:val="0071796A"/>
    <w:rsid w:val="00721036"/>
    <w:rsid w:val="0072325E"/>
    <w:rsid w:val="00725CEB"/>
    <w:rsid w:val="00726A1A"/>
    <w:rsid w:val="00727508"/>
    <w:rsid w:val="00730C49"/>
    <w:rsid w:val="00731A49"/>
    <w:rsid w:val="0073438C"/>
    <w:rsid w:val="00742A6F"/>
    <w:rsid w:val="007444C1"/>
    <w:rsid w:val="00744A2D"/>
    <w:rsid w:val="00744C93"/>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3F3F"/>
    <w:rsid w:val="007A4ACA"/>
    <w:rsid w:val="007A6B72"/>
    <w:rsid w:val="007A70D2"/>
    <w:rsid w:val="007B23F0"/>
    <w:rsid w:val="007B271D"/>
    <w:rsid w:val="007B738F"/>
    <w:rsid w:val="007C1506"/>
    <w:rsid w:val="007C2603"/>
    <w:rsid w:val="007C5811"/>
    <w:rsid w:val="007C720F"/>
    <w:rsid w:val="007C72D9"/>
    <w:rsid w:val="007D0CB1"/>
    <w:rsid w:val="007D12A4"/>
    <w:rsid w:val="007D2726"/>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4A55"/>
    <w:rsid w:val="008056C7"/>
    <w:rsid w:val="00805BC9"/>
    <w:rsid w:val="008062E7"/>
    <w:rsid w:val="00806E9F"/>
    <w:rsid w:val="00807525"/>
    <w:rsid w:val="0081101C"/>
    <w:rsid w:val="008138F7"/>
    <w:rsid w:val="00816450"/>
    <w:rsid w:val="0081729A"/>
    <w:rsid w:val="0082217D"/>
    <w:rsid w:val="00823644"/>
    <w:rsid w:val="0082585E"/>
    <w:rsid w:val="00825F9A"/>
    <w:rsid w:val="00827319"/>
    <w:rsid w:val="00831722"/>
    <w:rsid w:val="0083739A"/>
    <w:rsid w:val="008375CC"/>
    <w:rsid w:val="008402D2"/>
    <w:rsid w:val="008430AA"/>
    <w:rsid w:val="00843205"/>
    <w:rsid w:val="00846E2C"/>
    <w:rsid w:val="0084710D"/>
    <w:rsid w:val="00847558"/>
    <w:rsid w:val="00847D54"/>
    <w:rsid w:val="00847D60"/>
    <w:rsid w:val="00847F65"/>
    <w:rsid w:val="008508EA"/>
    <w:rsid w:val="00853AFE"/>
    <w:rsid w:val="00855A1A"/>
    <w:rsid w:val="008578BF"/>
    <w:rsid w:val="00857FA3"/>
    <w:rsid w:val="00860DFC"/>
    <w:rsid w:val="00864BF3"/>
    <w:rsid w:val="008660F3"/>
    <w:rsid w:val="00867CAD"/>
    <w:rsid w:val="00867F74"/>
    <w:rsid w:val="00871D19"/>
    <w:rsid w:val="008771C1"/>
    <w:rsid w:val="00877C18"/>
    <w:rsid w:val="0088181A"/>
    <w:rsid w:val="0088314C"/>
    <w:rsid w:val="00890F74"/>
    <w:rsid w:val="0089156F"/>
    <w:rsid w:val="008944F9"/>
    <w:rsid w:val="00896954"/>
    <w:rsid w:val="008A0891"/>
    <w:rsid w:val="008A12ED"/>
    <w:rsid w:val="008A34B1"/>
    <w:rsid w:val="008A3FF7"/>
    <w:rsid w:val="008A4FDE"/>
    <w:rsid w:val="008A5EFE"/>
    <w:rsid w:val="008A6B30"/>
    <w:rsid w:val="008A74F5"/>
    <w:rsid w:val="008A7917"/>
    <w:rsid w:val="008B0F3B"/>
    <w:rsid w:val="008B1237"/>
    <w:rsid w:val="008B3985"/>
    <w:rsid w:val="008B40CE"/>
    <w:rsid w:val="008B51C1"/>
    <w:rsid w:val="008B6C31"/>
    <w:rsid w:val="008B6E7E"/>
    <w:rsid w:val="008B78A2"/>
    <w:rsid w:val="008C0FB2"/>
    <w:rsid w:val="008C2E33"/>
    <w:rsid w:val="008C6418"/>
    <w:rsid w:val="008C67A9"/>
    <w:rsid w:val="008C753D"/>
    <w:rsid w:val="008C7930"/>
    <w:rsid w:val="008D221F"/>
    <w:rsid w:val="008D35CC"/>
    <w:rsid w:val="008D452B"/>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211C6"/>
    <w:rsid w:val="00923519"/>
    <w:rsid w:val="0092619C"/>
    <w:rsid w:val="00927A79"/>
    <w:rsid w:val="00932331"/>
    <w:rsid w:val="0093365D"/>
    <w:rsid w:val="00934D82"/>
    <w:rsid w:val="00942263"/>
    <w:rsid w:val="0094290C"/>
    <w:rsid w:val="009442DA"/>
    <w:rsid w:val="0094592F"/>
    <w:rsid w:val="00945F1F"/>
    <w:rsid w:val="0094681A"/>
    <w:rsid w:val="00952EEA"/>
    <w:rsid w:val="009562C9"/>
    <w:rsid w:val="009566C8"/>
    <w:rsid w:val="0096393D"/>
    <w:rsid w:val="00971EAC"/>
    <w:rsid w:val="00972D89"/>
    <w:rsid w:val="00974630"/>
    <w:rsid w:val="00975DD3"/>
    <w:rsid w:val="00977DA6"/>
    <w:rsid w:val="00985C6F"/>
    <w:rsid w:val="009908E5"/>
    <w:rsid w:val="0099790F"/>
    <w:rsid w:val="009A0A69"/>
    <w:rsid w:val="009A3C7E"/>
    <w:rsid w:val="009A41B8"/>
    <w:rsid w:val="009A4588"/>
    <w:rsid w:val="009A50FC"/>
    <w:rsid w:val="009A6CCE"/>
    <w:rsid w:val="009B125F"/>
    <w:rsid w:val="009B2BC9"/>
    <w:rsid w:val="009C02D4"/>
    <w:rsid w:val="009C04FC"/>
    <w:rsid w:val="009C13E8"/>
    <w:rsid w:val="009C155B"/>
    <w:rsid w:val="009C34F8"/>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723F"/>
    <w:rsid w:val="00A0735F"/>
    <w:rsid w:val="00A13C24"/>
    <w:rsid w:val="00A13C3F"/>
    <w:rsid w:val="00A16F99"/>
    <w:rsid w:val="00A243CF"/>
    <w:rsid w:val="00A25FAC"/>
    <w:rsid w:val="00A26EBA"/>
    <w:rsid w:val="00A27AD2"/>
    <w:rsid w:val="00A31C25"/>
    <w:rsid w:val="00A33404"/>
    <w:rsid w:val="00A444C4"/>
    <w:rsid w:val="00A47777"/>
    <w:rsid w:val="00A524A5"/>
    <w:rsid w:val="00A52983"/>
    <w:rsid w:val="00A557C8"/>
    <w:rsid w:val="00A610D7"/>
    <w:rsid w:val="00A61936"/>
    <w:rsid w:val="00A621E2"/>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84D"/>
    <w:rsid w:val="00A83B2E"/>
    <w:rsid w:val="00A847AE"/>
    <w:rsid w:val="00A84FFC"/>
    <w:rsid w:val="00A93C4B"/>
    <w:rsid w:val="00A96C2B"/>
    <w:rsid w:val="00AA0AF9"/>
    <w:rsid w:val="00AA4AF1"/>
    <w:rsid w:val="00AA65A8"/>
    <w:rsid w:val="00AA6D00"/>
    <w:rsid w:val="00AB23B6"/>
    <w:rsid w:val="00AB38D6"/>
    <w:rsid w:val="00AB476E"/>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44F8"/>
    <w:rsid w:val="00AD522B"/>
    <w:rsid w:val="00AD5284"/>
    <w:rsid w:val="00AD7518"/>
    <w:rsid w:val="00AD78B6"/>
    <w:rsid w:val="00AE1F43"/>
    <w:rsid w:val="00AE2264"/>
    <w:rsid w:val="00AE6ECD"/>
    <w:rsid w:val="00AF19F1"/>
    <w:rsid w:val="00AF317E"/>
    <w:rsid w:val="00AF3362"/>
    <w:rsid w:val="00AF46AA"/>
    <w:rsid w:val="00AF5AA5"/>
    <w:rsid w:val="00AF6E2A"/>
    <w:rsid w:val="00B03AD7"/>
    <w:rsid w:val="00B0633C"/>
    <w:rsid w:val="00B0688E"/>
    <w:rsid w:val="00B12F97"/>
    <w:rsid w:val="00B14F6D"/>
    <w:rsid w:val="00B17E9C"/>
    <w:rsid w:val="00B25B32"/>
    <w:rsid w:val="00B2673A"/>
    <w:rsid w:val="00B26FB0"/>
    <w:rsid w:val="00B275A5"/>
    <w:rsid w:val="00B30701"/>
    <w:rsid w:val="00B31A9B"/>
    <w:rsid w:val="00B32C59"/>
    <w:rsid w:val="00B32DAE"/>
    <w:rsid w:val="00B33421"/>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80E7C"/>
    <w:rsid w:val="00B81F3E"/>
    <w:rsid w:val="00B82C43"/>
    <w:rsid w:val="00B82D22"/>
    <w:rsid w:val="00B84041"/>
    <w:rsid w:val="00B84A56"/>
    <w:rsid w:val="00B90109"/>
    <w:rsid w:val="00B91015"/>
    <w:rsid w:val="00B9211E"/>
    <w:rsid w:val="00B92D94"/>
    <w:rsid w:val="00B95645"/>
    <w:rsid w:val="00B95F46"/>
    <w:rsid w:val="00B967A4"/>
    <w:rsid w:val="00BA0F30"/>
    <w:rsid w:val="00BA475E"/>
    <w:rsid w:val="00BB1C4C"/>
    <w:rsid w:val="00BB2C1A"/>
    <w:rsid w:val="00BB3CC5"/>
    <w:rsid w:val="00BB5823"/>
    <w:rsid w:val="00BB636B"/>
    <w:rsid w:val="00BB638B"/>
    <w:rsid w:val="00BC2E95"/>
    <w:rsid w:val="00BC767E"/>
    <w:rsid w:val="00BC7C53"/>
    <w:rsid w:val="00BD0228"/>
    <w:rsid w:val="00BD0522"/>
    <w:rsid w:val="00BD1222"/>
    <w:rsid w:val="00BD3764"/>
    <w:rsid w:val="00BD3BA6"/>
    <w:rsid w:val="00BD47AE"/>
    <w:rsid w:val="00BD5DCC"/>
    <w:rsid w:val="00BE2F6D"/>
    <w:rsid w:val="00BE6DB9"/>
    <w:rsid w:val="00BF05C0"/>
    <w:rsid w:val="00BF0C9A"/>
    <w:rsid w:val="00BF3BD7"/>
    <w:rsid w:val="00BF5046"/>
    <w:rsid w:val="00BF5410"/>
    <w:rsid w:val="00BF7A56"/>
    <w:rsid w:val="00BF7FFC"/>
    <w:rsid w:val="00C01B3E"/>
    <w:rsid w:val="00C03496"/>
    <w:rsid w:val="00C040B0"/>
    <w:rsid w:val="00C05F4A"/>
    <w:rsid w:val="00C150D2"/>
    <w:rsid w:val="00C15DAC"/>
    <w:rsid w:val="00C160D8"/>
    <w:rsid w:val="00C163A2"/>
    <w:rsid w:val="00C16FF6"/>
    <w:rsid w:val="00C20A8C"/>
    <w:rsid w:val="00C2170F"/>
    <w:rsid w:val="00C230AD"/>
    <w:rsid w:val="00C2737D"/>
    <w:rsid w:val="00C30193"/>
    <w:rsid w:val="00C341CB"/>
    <w:rsid w:val="00C3439A"/>
    <w:rsid w:val="00C34419"/>
    <w:rsid w:val="00C41DFE"/>
    <w:rsid w:val="00C4672E"/>
    <w:rsid w:val="00C479F5"/>
    <w:rsid w:val="00C5375F"/>
    <w:rsid w:val="00C53AE4"/>
    <w:rsid w:val="00C55BAC"/>
    <w:rsid w:val="00C55CFA"/>
    <w:rsid w:val="00C638C8"/>
    <w:rsid w:val="00C717A1"/>
    <w:rsid w:val="00C7182F"/>
    <w:rsid w:val="00C74036"/>
    <w:rsid w:val="00C74B1C"/>
    <w:rsid w:val="00C74BD7"/>
    <w:rsid w:val="00C75AE8"/>
    <w:rsid w:val="00C77E4E"/>
    <w:rsid w:val="00C92B3A"/>
    <w:rsid w:val="00C97A30"/>
    <w:rsid w:val="00CA09C4"/>
    <w:rsid w:val="00CA2ECB"/>
    <w:rsid w:val="00CA36A5"/>
    <w:rsid w:val="00CA55B8"/>
    <w:rsid w:val="00CA5D21"/>
    <w:rsid w:val="00CA7CF6"/>
    <w:rsid w:val="00CB1C83"/>
    <w:rsid w:val="00CB3D58"/>
    <w:rsid w:val="00CC0EB0"/>
    <w:rsid w:val="00CC3A5E"/>
    <w:rsid w:val="00CC504D"/>
    <w:rsid w:val="00CC75ED"/>
    <w:rsid w:val="00CC7FD9"/>
    <w:rsid w:val="00CD34B2"/>
    <w:rsid w:val="00CD44D0"/>
    <w:rsid w:val="00CD7EAE"/>
    <w:rsid w:val="00CE0CA8"/>
    <w:rsid w:val="00CE27F0"/>
    <w:rsid w:val="00CE2AF8"/>
    <w:rsid w:val="00CE3EBB"/>
    <w:rsid w:val="00CE48DC"/>
    <w:rsid w:val="00CE4A97"/>
    <w:rsid w:val="00CE525F"/>
    <w:rsid w:val="00CE6D0E"/>
    <w:rsid w:val="00CE78D6"/>
    <w:rsid w:val="00CF0DEA"/>
    <w:rsid w:val="00CF21AC"/>
    <w:rsid w:val="00CF2AE8"/>
    <w:rsid w:val="00D00ABB"/>
    <w:rsid w:val="00D03119"/>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6EBD"/>
    <w:rsid w:val="00D600D2"/>
    <w:rsid w:val="00D61777"/>
    <w:rsid w:val="00D630B8"/>
    <w:rsid w:val="00D63717"/>
    <w:rsid w:val="00D6533E"/>
    <w:rsid w:val="00D70516"/>
    <w:rsid w:val="00D70E63"/>
    <w:rsid w:val="00D76213"/>
    <w:rsid w:val="00D82964"/>
    <w:rsid w:val="00D84CE0"/>
    <w:rsid w:val="00D87CAD"/>
    <w:rsid w:val="00D87E3C"/>
    <w:rsid w:val="00D93FD2"/>
    <w:rsid w:val="00D96BFD"/>
    <w:rsid w:val="00D96F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7A5F"/>
    <w:rsid w:val="00DF0B75"/>
    <w:rsid w:val="00DF4BD8"/>
    <w:rsid w:val="00DF5B3C"/>
    <w:rsid w:val="00DF62E1"/>
    <w:rsid w:val="00E0016A"/>
    <w:rsid w:val="00E01D0C"/>
    <w:rsid w:val="00E0322F"/>
    <w:rsid w:val="00E04FDF"/>
    <w:rsid w:val="00E10235"/>
    <w:rsid w:val="00E1024D"/>
    <w:rsid w:val="00E10A34"/>
    <w:rsid w:val="00E10A94"/>
    <w:rsid w:val="00E15C3E"/>
    <w:rsid w:val="00E15CC6"/>
    <w:rsid w:val="00E16121"/>
    <w:rsid w:val="00E16C41"/>
    <w:rsid w:val="00E20CCD"/>
    <w:rsid w:val="00E24C7E"/>
    <w:rsid w:val="00E264B4"/>
    <w:rsid w:val="00E26A1C"/>
    <w:rsid w:val="00E310D0"/>
    <w:rsid w:val="00E315A2"/>
    <w:rsid w:val="00E31790"/>
    <w:rsid w:val="00E35493"/>
    <w:rsid w:val="00E35BB7"/>
    <w:rsid w:val="00E44211"/>
    <w:rsid w:val="00E5067D"/>
    <w:rsid w:val="00E54B26"/>
    <w:rsid w:val="00E551D9"/>
    <w:rsid w:val="00E60CFB"/>
    <w:rsid w:val="00E61701"/>
    <w:rsid w:val="00E62FF1"/>
    <w:rsid w:val="00E7241D"/>
    <w:rsid w:val="00E72991"/>
    <w:rsid w:val="00E72B7E"/>
    <w:rsid w:val="00E73D68"/>
    <w:rsid w:val="00E74CDC"/>
    <w:rsid w:val="00E754B3"/>
    <w:rsid w:val="00E80315"/>
    <w:rsid w:val="00E93876"/>
    <w:rsid w:val="00E94429"/>
    <w:rsid w:val="00EA0845"/>
    <w:rsid w:val="00EA3272"/>
    <w:rsid w:val="00EA3FC6"/>
    <w:rsid w:val="00EA4AB9"/>
    <w:rsid w:val="00EA4C8C"/>
    <w:rsid w:val="00EA4CFC"/>
    <w:rsid w:val="00EA701B"/>
    <w:rsid w:val="00EB0F4D"/>
    <w:rsid w:val="00EB3CC4"/>
    <w:rsid w:val="00EC2B2C"/>
    <w:rsid w:val="00EC5051"/>
    <w:rsid w:val="00ED025F"/>
    <w:rsid w:val="00ED732D"/>
    <w:rsid w:val="00EE0723"/>
    <w:rsid w:val="00EE22B4"/>
    <w:rsid w:val="00EE3130"/>
    <w:rsid w:val="00EE3E45"/>
    <w:rsid w:val="00EE44CD"/>
    <w:rsid w:val="00EE465E"/>
    <w:rsid w:val="00EF1EFC"/>
    <w:rsid w:val="00EF5931"/>
    <w:rsid w:val="00EF6E05"/>
    <w:rsid w:val="00EF6E23"/>
    <w:rsid w:val="00EF7B44"/>
    <w:rsid w:val="00F03AA9"/>
    <w:rsid w:val="00F04573"/>
    <w:rsid w:val="00F16DC1"/>
    <w:rsid w:val="00F22130"/>
    <w:rsid w:val="00F233EE"/>
    <w:rsid w:val="00F244C6"/>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17DF"/>
    <w:rsid w:val="00F51B4A"/>
    <w:rsid w:val="00F55994"/>
    <w:rsid w:val="00F567F6"/>
    <w:rsid w:val="00F571CE"/>
    <w:rsid w:val="00F611AB"/>
    <w:rsid w:val="00F612BE"/>
    <w:rsid w:val="00F63D25"/>
    <w:rsid w:val="00F6692C"/>
    <w:rsid w:val="00F679B5"/>
    <w:rsid w:val="00F736CA"/>
    <w:rsid w:val="00F84FEB"/>
    <w:rsid w:val="00F857FC"/>
    <w:rsid w:val="00F90F1F"/>
    <w:rsid w:val="00F93404"/>
    <w:rsid w:val="00F93B38"/>
    <w:rsid w:val="00F965F1"/>
    <w:rsid w:val="00F9675C"/>
    <w:rsid w:val="00FA1B14"/>
    <w:rsid w:val="00FA700B"/>
    <w:rsid w:val="00FB06A6"/>
    <w:rsid w:val="00FB0EEF"/>
    <w:rsid w:val="00FB7522"/>
    <w:rsid w:val="00FB7706"/>
    <w:rsid w:val="00FB7C95"/>
    <w:rsid w:val="00FC0225"/>
    <w:rsid w:val="00FC06A6"/>
    <w:rsid w:val="00FC3ED9"/>
    <w:rsid w:val="00FC56FC"/>
    <w:rsid w:val="00FC5CF1"/>
    <w:rsid w:val="00FC7553"/>
    <w:rsid w:val="00FD004C"/>
    <w:rsid w:val="00FD7A82"/>
    <w:rsid w:val="00FE1561"/>
    <w:rsid w:val="00FE1D97"/>
    <w:rsid w:val="00FE209D"/>
    <w:rsid w:val="00FE224B"/>
    <w:rsid w:val="00FE4289"/>
    <w:rsid w:val="00FE4A4D"/>
    <w:rsid w:val="00FE4FD7"/>
    <w:rsid w:val="00FE5B5A"/>
    <w:rsid w:val="00FF152E"/>
    <w:rsid w:val="00FF4DFF"/>
    <w:rsid w:val="00FF6069"/>
    <w:rsid w:val="00FF64E9"/>
    <w:rsid w:val="00FF69D9"/>
    <w:rsid w:val="00FF777E"/>
    <w:rsid w:val="00FF7BCA"/>
    <w:rsid w:val="1805E8AA"/>
    <w:rsid w:val="3EB08777"/>
    <w:rsid w:val="4FE8E5D4"/>
    <w:rsid w:val="59769FBD"/>
    <w:rsid w:val="6C66CD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BD2B221-9A4C-4690-BAD8-A435A0A2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semiHidden/>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F44B40F8-35EB-4646-BA1E-C60256557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E86F3A43-4CDD-4CE7-8357-69E487B279DD}">
  <ds:schemaRefs>
    <ds:schemaRef ds:uri="http://purl.org/dc/elements/1.1/"/>
    <ds:schemaRef ds:uri="http://schemas.microsoft.com/office/2006/metadata/properties"/>
    <ds:schemaRef ds:uri="f71abe4e-f5ff-49cd-8eff-5f4949acc51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adce026-d35b-4a62-a2ee-1436bb44fb55"/>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19768</Words>
  <Characters>112681</Characters>
  <Application>Microsoft Office Word</Application>
  <DocSecurity>8</DocSecurity>
  <Lines>939</Lines>
  <Paragraphs>264</Paragraphs>
  <ScaleCrop>false</ScaleCrop>
  <Company>National Grid</Company>
  <LinksUpToDate>false</LinksUpToDate>
  <CharactersWithSpaces>132185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Catia Gomes (ESO)</cp:lastModifiedBy>
  <cp:revision>4</cp:revision>
  <cp:lastPrinted>2024-01-18T14:46:00Z</cp:lastPrinted>
  <dcterms:created xsi:type="dcterms:W3CDTF">2024-05-22T14:32:00Z</dcterms:created>
  <dcterms:modified xsi:type="dcterms:W3CDTF">2024-05-22T15:00:00Z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