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547325" w14:textId="77777777" w:rsidR="00B56045" w:rsidRDefault="00B56045" w:rsidP="00B56045">
      <w:pPr>
        <w:pStyle w:val="Title"/>
        <w:widowControl/>
        <w:rPr>
          <w:rFonts w:ascii="Arial" w:hAnsi="Arial" w:cs="Arial"/>
        </w:rPr>
      </w:pPr>
      <w:bookmarkStart w:id="0" w:name="_DV_M0"/>
      <w:bookmarkStart w:id="1" w:name="_Hlk65495530"/>
      <w:bookmarkEnd w:id="0"/>
      <w:r>
        <w:rPr>
          <w:rFonts w:ascii="Arial" w:hAnsi="Arial" w:cs="Arial"/>
        </w:rPr>
        <w:t>CUSC - SECTION 8</w:t>
      </w:r>
    </w:p>
    <w:p w14:paraId="0FD21BE0" w14:textId="77777777" w:rsidR="00B56045" w:rsidRDefault="00B56045" w:rsidP="00B56045">
      <w:pPr>
        <w:jc w:val="center"/>
        <w:rPr>
          <w:rFonts w:ascii="Arial" w:hAnsi="Arial" w:cs="Arial"/>
          <w:b/>
          <w:bCs/>
          <w:sz w:val="28"/>
          <w:szCs w:val="28"/>
          <w:u w:val="single"/>
        </w:rPr>
      </w:pPr>
    </w:p>
    <w:p w14:paraId="0A841427" w14:textId="77777777" w:rsidR="00B56045" w:rsidRDefault="00B56045" w:rsidP="00B56045">
      <w:pPr>
        <w:jc w:val="center"/>
        <w:rPr>
          <w:rFonts w:ascii="Arial" w:hAnsi="Arial" w:cs="Arial"/>
          <w:b/>
          <w:bCs/>
          <w:sz w:val="28"/>
          <w:szCs w:val="28"/>
          <w:u w:val="single"/>
        </w:rPr>
      </w:pPr>
      <w:bookmarkStart w:id="2" w:name="_DV_M1"/>
      <w:bookmarkEnd w:id="2"/>
      <w:r>
        <w:rPr>
          <w:rFonts w:ascii="Arial" w:hAnsi="Arial" w:cs="Arial"/>
          <w:b/>
          <w:bCs/>
          <w:sz w:val="28"/>
          <w:szCs w:val="28"/>
          <w:u w:val="single"/>
        </w:rPr>
        <w:t>CUSC MODIFICATION</w:t>
      </w:r>
    </w:p>
    <w:p w14:paraId="0805E35B" w14:textId="77777777" w:rsidR="00B56045" w:rsidRDefault="00B56045" w:rsidP="00B56045">
      <w:pPr>
        <w:jc w:val="center"/>
        <w:rPr>
          <w:rFonts w:ascii="Arial" w:hAnsi="Arial" w:cs="Arial"/>
          <w:b/>
          <w:bCs/>
          <w:sz w:val="28"/>
          <w:szCs w:val="28"/>
          <w:u w:val="single"/>
        </w:rPr>
      </w:pPr>
    </w:p>
    <w:p w14:paraId="64EFBC99" w14:textId="77777777" w:rsidR="00B56045" w:rsidRDefault="00B56045" w:rsidP="00B56045">
      <w:pPr>
        <w:jc w:val="center"/>
        <w:rPr>
          <w:rFonts w:ascii="Arial" w:hAnsi="Arial" w:cs="Arial"/>
          <w:b/>
          <w:bCs/>
          <w:sz w:val="28"/>
          <w:szCs w:val="28"/>
          <w:u w:val="single"/>
        </w:rPr>
      </w:pPr>
    </w:p>
    <w:p w14:paraId="5C232FAB" w14:textId="77777777" w:rsidR="00B56045" w:rsidRDefault="00B56045" w:rsidP="00B56045">
      <w:pPr>
        <w:jc w:val="center"/>
        <w:rPr>
          <w:rFonts w:ascii="Arial" w:hAnsi="Arial" w:cs="Arial"/>
          <w:b/>
          <w:bCs/>
        </w:rPr>
      </w:pPr>
      <w:bookmarkStart w:id="3" w:name="_DV_M2"/>
      <w:bookmarkEnd w:id="3"/>
      <w:r>
        <w:rPr>
          <w:rFonts w:ascii="Arial" w:hAnsi="Arial" w:cs="Arial"/>
          <w:b/>
          <w:bCs/>
          <w:sz w:val="28"/>
          <w:szCs w:val="28"/>
          <w:u w:val="single"/>
        </w:rPr>
        <w:t>CONTENTS</w:t>
      </w:r>
    </w:p>
    <w:p w14:paraId="4CE89726" w14:textId="77777777" w:rsidR="00B56045" w:rsidRDefault="00B56045" w:rsidP="00B56045">
      <w:pPr>
        <w:rPr>
          <w:rFonts w:ascii="Arial" w:hAnsi="Arial" w:cs="Arial"/>
        </w:rPr>
      </w:pPr>
      <w:bookmarkStart w:id="4" w:name="_DV_M3"/>
      <w:bookmarkEnd w:id="4"/>
      <w:r>
        <w:rPr>
          <w:rFonts w:ascii="Arial" w:hAnsi="Arial" w:cs="Arial"/>
        </w:rPr>
        <w:t>Part A</w:t>
      </w:r>
    </w:p>
    <w:p w14:paraId="11FB7974" w14:textId="77777777" w:rsidR="00B56045" w:rsidRDefault="00B56045" w:rsidP="00B56045">
      <w:pPr>
        <w:rPr>
          <w:rFonts w:ascii="Arial" w:hAnsi="Arial" w:cs="Arial"/>
        </w:rPr>
      </w:pPr>
    </w:p>
    <w:p w14:paraId="776F1926" w14:textId="77777777" w:rsidR="00B56045" w:rsidRDefault="00B56045" w:rsidP="00B56045">
      <w:pPr>
        <w:spacing w:after="240"/>
        <w:rPr>
          <w:rFonts w:ascii="Arial" w:hAnsi="Arial" w:cs="Arial"/>
        </w:rPr>
      </w:pPr>
      <w:bookmarkStart w:id="5" w:name="_DV_M4"/>
      <w:bookmarkEnd w:id="5"/>
      <w:r>
        <w:rPr>
          <w:rFonts w:ascii="Arial" w:hAnsi="Arial" w:cs="Arial"/>
        </w:rPr>
        <w:t>8.1</w:t>
      </w:r>
      <w:r>
        <w:rPr>
          <w:rFonts w:ascii="Arial" w:hAnsi="Arial" w:cs="Arial"/>
        </w:rPr>
        <w:tab/>
        <w:t>Introduction</w:t>
      </w:r>
    </w:p>
    <w:p w14:paraId="7C24C7FA" w14:textId="77777777" w:rsidR="00B56045" w:rsidRDefault="00B56045" w:rsidP="00B56045">
      <w:pPr>
        <w:spacing w:after="240"/>
        <w:rPr>
          <w:rFonts w:ascii="Arial" w:hAnsi="Arial" w:cs="Arial"/>
        </w:rPr>
      </w:pPr>
      <w:bookmarkStart w:id="6" w:name="_DV_M5"/>
      <w:bookmarkEnd w:id="6"/>
      <w:r>
        <w:rPr>
          <w:rFonts w:ascii="Arial" w:hAnsi="Arial" w:cs="Arial"/>
        </w:rPr>
        <w:t>Part B</w:t>
      </w:r>
    </w:p>
    <w:p w14:paraId="2A18C7B8" w14:textId="77777777" w:rsidR="00B56045" w:rsidRDefault="00B56045" w:rsidP="00B56045">
      <w:pPr>
        <w:spacing w:after="240"/>
        <w:rPr>
          <w:rFonts w:ascii="Arial" w:hAnsi="Arial" w:cs="Arial"/>
        </w:rPr>
      </w:pPr>
      <w:bookmarkStart w:id="7" w:name="_DV_M6"/>
      <w:bookmarkEnd w:id="7"/>
      <w:r>
        <w:rPr>
          <w:rFonts w:ascii="Arial" w:hAnsi="Arial" w:cs="Arial"/>
        </w:rPr>
        <w:t>8.2</w:t>
      </w:r>
      <w:r>
        <w:rPr>
          <w:rFonts w:ascii="Arial" w:hAnsi="Arial" w:cs="Arial"/>
        </w:rPr>
        <w:tab/>
        <w:t>Code Administrator</w:t>
      </w:r>
    </w:p>
    <w:p w14:paraId="13B2A81A" w14:textId="77777777" w:rsidR="00B56045" w:rsidRDefault="00B56045" w:rsidP="00B56045">
      <w:pPr>
        <w:spacing w:after="240"/>
        <w:rPr>
          <w:rFonts w:ascii="Arial" w:hAnsi="Arial" w:cs="Arial"/>
        </w:rPr>
      </w:pPr>
      <w:bookmarkStart w:id="8" w:name="_DV_M7"/>
      <w:bookmarkEnd w:id="8"/>
      <w:r>
        <w:rPr>
          <w:rFonts w:ascii="Arial" w:hAnsi="Arial" w:cs="Arial"/>
        </w:rPr>
        <w:t>8.3</w:t>
      </w:r>
      <w:r>
        <w:rPr>
          <w:rFonts w:ascii="Arial" w:hAnsi="Arial" w:cs="Arial"/>
        </w:rPr>
        <w:tab/>
        <w:t xml:space="preserve">The CUSC Modifications Panel </w:t>
      </w:r>
    </w:p>
    <w:p w14:paraId="47E7A125" w14:textId="77777777" w:rsidR="00B56045" w:rsidRDefault="00B56045" w:rsidP="00B56045">
      <w:pPr>
        <w:spacing w:after="240"/>
        <w:rPr>
          <w:rFonts w:ascii="Arial" w:hAnsi="Arial" w:cs="Arial"/>
        </w:rPr>
      </w:pPr>
      <w:bookmarkStart w:id="9" w:name="_DV_M8"/>
      <w:bookmarkEnd w:id="9"/>
      <w:r>
        <w:rPr>
          <w:rFonts w:ascii="Arial" w:hAnsi="Arial" w:cs="Arial"/>
        </w:rPr>
        <w:t>8.4</w:t>
      </w:r>
      <w:r>
        <w:rPr>
          <w:rFonts w:ascii="Arial" w:hAnsi="Arial" w:cs="Arial"/>
        </w:rPr>
        <w:tab/>
        <w:t>Appointment of Panel Members</w:t>
      </w:r>
    </w:p>
    <w:p w14:paraId="1C1DEF05" w14:textId="77777777" w:rsidR="00B56045" w:rsidRDefault="00B56045" w:rsidP="00B56045">
      <w:pPr>
        <w:spacing w:after="240"/>
        <w:rPr>
          <w:rFonts w:ascii="Arial" w:hAnsi="Arial" w:cs="Arial"/>
        </w:rPr>
      </w:pPr>
      <w:bookmarkStart w:id="10" w:name="_DV_M9"/>
      <w:bookmarkEnd w:id="10"/>
      <w:r>
        <w:rPr>
          <w:rFonts w:ascii="Arial" w:hAnsi="Arial" w:cs="Arial"/>
        </w:rPr>
        <w:t>8.5</w:t>
      </w:r>
      <w:r>
        <w:rPr>
          <w:rFonts w:ascii="Arial" w:hAnsi="Arial" w:cs="Arial"/>
        </w:rPr>
        <w:tab/>
        <w:t>Term of Office</w:t>
      </w:r>
    </w:p>
    <w:p w14:paraId="43675FD8" w14:textId="77777777" w:rsidR="00B56045" w:rsidRDefault="00B56045" w:rsidP="00B56045">
      <w:pPr>
        <w:spacing w:after="240"/>
        <w:rPr>
          <w:rFonts w:ascii="Arial" w:hAnsi="Arial" w:cs="Arial"/>
        </w:rPr>
      </w:pPr>
      <w:bookmarkStart w:id="11" w:name="_DV_M10"/>
      <w:bookmarkEnd w:id="11"/>
      <w:r>
        <w:rPr>
          <w:rFonts w:ascii="Arial" w:hAnsi="Arial" w:cs="Arial"/>
        </w:rPr>
        <w:t>8.6</w:t>
      </w:r>
      <w:r>
        <w:rPr>
          <w:rFonts w:ascii="Arial" w:hAnsi="Arial" w:cs="Arial"/>
        </w:rPr>
        <w:tab/>
        <w:t>Removal from Office</w:t>
      </w:r>
    </w:p>
    <w:p w14:paraId="6FD4B0D1" w14:textId="77777777" w:rsidR="00B56045" w:rsidRDefault="00B56045" w:rsidP="00B56045">
      <w:pPr>
        <w:spacing w:after="240"/>
        <w:rPr>
          <w:rFonts w:ascii="Arial" w:hAnsi="Arial" w:cs="Arial"/>
        </w:rPr>
      </w:pPr>
      <w:bookmarkStart w:id="12" w:name="_DV_M11"/>
      <w:bookmarkEnd w:id="12"/>
      <w:r>
        <w:rPr>
          <w:rFonts w:ascii="Arial" w:hAnsi="Arial" w:cs="Arial"/>
        </w:rPr>
        <w:t>8.7</w:t>
      </w:r>
      <w:r>
        <w:rPr>
          <w:rFonts w:ascii="Arial" w:hAnsi="Arial" w:cs="Arial"/>
        </w:rPr>
        <w:tab/>
        <w:t>Alternates</w:t>
      </w:r>
    </w:p>
    <w:p w14:paraId="4D90297A" w14:textId="77777777" w:rsidR="00B56045" w:rsidRDefault="00B56045" w:rsidP="00B56045">
      <w:pPr>
        <w:spacing w:after="240"/>
        <w:rPr>
          <w:rFonts w:ascii="Arial" w:hAnsi="Arial" w:cs="Arial"/>
        </w:rPr>
      </w:pPr>
      <w:bookmarkStart w:id="13" w:name="_DV_M12"/>
      <w:bookmarkEnd w:id="13"/>
      <w:r>
        <w:rPr>
          <w:rFonts w:ascii="Arial" w:hAnsi="Arial" w:cs="Arial"/>
        </w:rPr>
        <w:t>8.8</w:t>
      </w:r>
      <w:r>
        <w:rPr>
          <w:rFonts w:ascii="Arial" w:hAnsi="Arial" w:cs="Arial"/>
        </w:rPr>
        <w:tab/>
        <w:t>Meetings</w:t>
      </w:r>
    </w:p>
    <w:p w14:paraId="2E94085C" w14:textId="77777777" w:rsidR="00B56045" w:rsidRDefault="00B56045" w:rsidP="00B56045">
      <w:pPr>
        <w:spacing w:after="240"/>
        <w:rPr>
          <w:rFonts w:ascii="Arial" w:hAnsi="Arial" w:cs="Arial"/>
        </w:rPr>
      </w:pPr>
      <w:bookmarkStart w:id="14" w:name="_DV_M13"/>
      <w:bookmarkEnd w:id="14"/>
      <w:r>
        <w:rPr>
          <w:rFonts w:ascii="Arial" w:hAnsi="Arial" w:cs="Arial"/>
        </w:rPr>
        <w:t>8.9</w:t>
      </w:r>
      <w:r>
        <w:rPr>
          <w:rFonts w:ascii="Arial" w:hAnsi="Arial" w:cs="Arial"/>
        </w:rPr>
        <w:tab/>
        <w:t xml:space="preserve">Proceedings at Meetings </w:t>
      </w:r>
    </w:p>
    <w:p w14:paraId="00117F80" w14:textId="77777777" w:rsidR="00B56045" w:rsidRDefault="00B56045" w:rsidP="00B56045">
      <w:pPr>
        <w:spacing w:after="240"/>
        <w:rPr>
          <w:rFonts w:ascii="Arial" w:hAnsi="Arial" w:cs="Arial"/>
        </w:rPr>
      </w:pPr>
      <w:bookmarkStart w:id="15" w:name="_DV_M14"/>
      <w:bookmarkEnd w:id="15"/>
      <w:r>
        <w:rPr>
          <w:rFonts w:ascii="Arial" w:hAnsi="Arial" w:cs="Arial"/>
        </w:rPr>
        <w:t>8.10</w:t>
      </w:r>
      <w:r>
        <w:rPr>
          <w:rFonts w:ascii="Arial" w:hAnsi="Arial" w:cs="Arial"/>
        </w:rPr>
        <w:tab/>
        <w:t>Quorum</w:t>
      </w:r>
    </w:p>
    <w:p w14:paraId="3A550F51" w14:textId="77777777" w:rsidR="00B56045" w:rsidRDefault="00B56045" w:rsidP="00B56045">
      <w:pPr>
        <w:spacing w:after="240"/>
        <w:rPr>
          <w:rFonts w:ascii="Arial" w:hAnsi="Arial" w:cs="Arial"/>
        </w:rPr>
      </w:pPr>
      <w:bookmarkStart w:id="16" w:name="_DV_M15"/>
      <w:bookmarkEnd w:id="16"/>
      <w:r>
        <w:rPr>
          <w:rFonts w:ascii="Arial" w:hAnsi="Arial" w:cs="Arial"/>
        </w:rPr>
        <w:t>8.11</w:t>
      </w:r>
      <w:r>
        <w:rPr>
          <w:rFonts w:ascii="Arial" w:hAnsi="Arial" w:cs="Arial"/>
        </w:rPr>
        <w:tab/>
        <w:t>Voting</w:t>
      </w:r>
    </w:p>
    <w:p w14:paraId="6C396AA5" w14:textId="77777777" w:rsidR="00B56045" w:rsidRDefault="00B56045" w:rsidP="00B56045">
      <w:pPr>
        <w:spacing w:after="240"/>
        <w:rPr>
          <w:rFonts w:ascii="Arial" w:hAnsi="Arial" w:cs="Arial"/>
        </w:rPr>
      </w:pPr>
      <w:bookmarkStart w:id="17" w:name="_DV_M16"/>
      <w:bookmarkEnd w:id="17"/>
      <w:r>
        <w:rPr>
          <w:rFonts w:ascii="Arial" w:hAnsi="Arial" w:cs="Arial"/>
        </w:rPr>
        <w:t>8.12</w:t>
      </w:r>
      <w:r>
        <w:rPr>
          <w:rFonts w:ascii="Arial" w:hAnsi="Arial" w:cs="Arial"/>
        </w:rPr>
        <w:tab/>
        <w:t>Protections for Panel Members</w:t>
      </w:r>
    </w:p>
    <w:p w14:paraId="71BD29B5" w14:textId="77777777" w:rsidR="00B56045" w:rsidRDefault="00B56045" w:rsidP="00B56045">
      <w:pPr>
        <w:spacing w:after="240"/>
        <w:rPr>
          <w:rFonts w:ascii="Arial" w:hAnsi="Arial" w:cs="Arial"/>
        </w:rPr>
      </w:pPr>
      <w:bookmarkStart w:id="18" w:name="_DV_M17"/>
      <w:bookmarkEnd w:id="18"/>
      <w:r>
        <w:rPr>
          <w:rFonts w:ascii="Arial" w:hAnsi="Arial" w:cs="Arial"/>
        </w:rPr>
        <w:t>Part C</w:t>
      </w:r>
    </w:p>
    <w:p w14:paraId="00F60902" w14:textId="77777777" w:rsidR="00B56045" w:rsidRDefault="00B56045" w:rsidP="00B56045">
      <w:pPr>
        <w:spacing w:after="240"/>
        <w:rPr>
          <w:rFonts w:ascii="Arial" w:hAnsi="Arial" w:cs="Arial"/>
        </w:rPr>
      </w:pPr>
      <w:bookmarkStart w:id="19" w:name="_DV_M18"/>
      <w:bookmarkEnd w:id="19"/>
      <w:r>
        <w:rPr>
          <w:rFonts w:ascii="Arial" w:hAnsi="Arial" w:cs="Arial"/>
        </w:rPr>
        <w:t>8.13</w:t>
      </w:r>
      <w:r>
        <w:rPr>
          <w:rFonts w:ascii="Arial" w:hAnsi="Arial" w:cs="Arial"/>
        </w:rPr>
        <w:tab/>
        <w:t>CUSC Modification Register</w:t>
      </w:r>
    </w:p>
    <w:p w14:paraId="79C435C4" w14:textId="77777777" w:rsidR="00B56045" w:rsidRDefault="00B56045" w:rsidP="00B56045">
      <w:pPr>
        <w:spacing w:after="240"/>
        <w:rPr>
          <w:rFonts w:ascii="Arial" w:hAnsi="Arial" w:cs="Arial"/>
        </w:rPr>
      </w:pPr>
      <w:bookmarkStart w:id="20" w:name="_DV_M19"/>
      <w:bookmarkEnd w:id="20"/>
      <w:r>
        <w:rPr>
          <w:rFonts w:ascii="Arial" w:hAnsi="Arial" w:cs="Arial"/>
        </w:rPr>
        <w:t>8.14</w:t>
      </w:r>
      <w:r>
        <w:rPr>
          <w:rFonts w:ascii="Arial" w:hAnsi="Arial" w:cs="Arial"/>
        </w:rPr>
        <w:tab/>
        <w:t xml:space="preserve">Progress Report </w:t>
      </w:r>
    </w:p>
    <w:p w14:paraId="774F8834" w14:textId="77777777" w:rsidR="00B56045" w:rsidRDefault="00B56045" w:rsidP="00B56045">
      <w:pPr>
        <w:spacing w:after="240"/>
        <w:rPr>
          <w:rFonts w:ascii="Arial" w:hAnsi="Arial" w:cs="Arial"/>
        </w:rPr>
      </w:pPr>
      <w:bookmarkStart w:id="21" w:name="_DV_M20"/>
      <w:bookmarkEnd w:id="21"/>
      <w:r>
        <w:rPr>
          <w:rFonts w:ascii="Arial" w:hAnsi="Arial" w:cs="Arial"/>
        </w:rPr>
        <w:t>8.15</w:t>
      </w:r>
      <w:r>
        <w:rPr>
          <w:rFonts w:ascii="Arial" w:hAnsi="Arial" w:cs="Arial"/>
        </w:rPr>
        <w:tab/>
        <w:t>Change Co-ordination</w:t>
      </w:r>
    </w:p>
    <w:p w14:paraId="41291CC4" w14:textId="77777777" w:rsidR="00B56045" w:rsidRDefault="00B56045" w:rsidP="00B56045">
      <w:pPr>
        <w:spacing w:after="240"/>
        <w:rPr>
          <w:rFonts w:ascii="Arial" w:hAnsi="Arial" w:cs="Arial"/>
        </w:rPr>
      </w:pPr>
      <w:bookmarkStart w:id="22" w:name="_DV_M21"/>
      <w:bookmarkEnd w:id="22"/>
      <w:r>
        <w:rPr>
          <w:rFonts w:ascii="Arial" w:hAnsi="Arial" w:cs="Arial"/>
        </w:rPr>
        <w:t>8.16</w:t>
      </w:r>
      <w:r>
        <w:rPr>
          <w:rFonts w:ascii="Arial" w:hAnsi="Arial" w:cs="Arial"/>
        </w:rPr>
        <w:tab/>
        <w:t>CUSC Modification Proposals</w:t>
      </w:r>
    </w:p>
    <w:p w14:paraId="61415801" w14:textId="77777777" w:rsidR="00B56045" w:rsidRDefault="00B56045" w:rsidP="00B56045">
      <w:pPr>
        <w:pStyle w:val="TOC1"/>
        <w:widowControl/>
        <w:spacing w:before="0"/>
        <w:rPr>
          <w:rFonts w:ascii="Arial" w:hAnsi="Arial" w:cs="Arial"/>
        </w:rPr>
      </w:pPr>
      <w:bookmarkStart w:id="23" w:name="_DV_M22"/>
      <w:bookmarkEnd w:id="23"/>
      <w:r>
        <w:rPr>
          <w:rFonts w:ascii="Arial" w:hAnsi="Arial" w:cs="Arial"/>
        </w:rPr>
        <w:t>8.17</w:t>
      </w:r>
      <w:r>
        <w:rPr>
          <w:rFonts w:ascii="Arial" w:hAnsi="Arial" w:cs="Arial"/>
        </w:rPr>
        <w:tab/>
        <w:t>Significant Code Review</w:t>
      </w:r>
    </w:p>
    <w:p w14:paraId="22D9FF2C" w14:textId="77777777" w:rsidR="00B56045" w:rsidRDefault="00B56045" w:rsidP="00B56045">
      <w:pPr>
        <w:pStyle w:val="TOC1"/>
        <w:widowControl/>
        <w:spacing w:before="0"/>
        <w:rPr>
          <w:rFonts w:ascii="Arial" w:hAnsi="Arial" w:cs="Arial"/>
        </w:rPr>
      </w:pPr>
      <w:bookmarkStart w:id="24" w:name="_DV_M23"/>
      <w:bookmarkEnd w:id="24"/>
      <w:r>
        <w:rPr>
          <w:rFonts w:ascii="Arial" w:hAnsi="Arial" w:cs="Arial"/>
        </w:rPr>
        <w:lastRenderedPageBreak/>
        <w:t>8.18</w:t>
      </w:r>
      <w:r>
        <w:rPr>
          <w:rFonts w:ascii="Arial" w:hAnsi="Arial" w:cs="Arial"/>
        </w:rPr>
        <w:tab/>
        <w:t>CUSC Modification Proposal Evaluation</w:t>
      </w:r>
    </w:p>
    <w:p w14:paraId="201F088A" w14:textId="77777777" w:rsidR="00B56045" w:rsidRDefault="00B56045" w:rsidP="00B56045">
      <w:pPr>
        <w:pStyle w:val="TOC1"/>
        <w:widowControl/>
        <w:spacing w:before="0"/>
      </w:pPr>
      <w:bookmarkStart w:id="25" w:name="_DV_M24"/>
      <w:bookmarkEnd w:id="25"/>
      <w:r>
        <w:rPr>
          <w:rFonts w:ascii="Arial" w:hAnsi="Arial" w:cs="Arial"/>
        </w:rPr>
        <w:t>8.19</w:t>
      </w:r>
      <w:r>
        <w:rPr>
          <w:rFonts w:ascii="Arial" w:hAnsi="Arial" w:cs="Arial"/>
        </w:rPr>
        <w:tab/>
        <w:t>Panel Proceedings</w:t>
      </w:r>
    </w:p>
    <w:p w14:paraId="61974988" w14:textId="77777777" w:rsidR="00B56045" w:rsidRDefault="00B56045" w:rsidP="00B56045">
      <w:pPr>
        <w:spacing w:after="240"/>
        <w:rPr>
          <w:rFonts w:ascii="Arial" w:hAnsi="Arial" w:cs="Arial"/>
        </w:rPr>
      </w:pPr>
      <w:bookmarkStart w:id="26" w:name="_DV_M25"/>
      <w:bookmarkEnd w:id="26"/>
      <w:r>
        <w:rPr>
          <w:rFonts w:ascii="Arial" w:hAnsi="Arial" w:cs="Arial"/>
        </w:rPr>
        <w:t>8.20</w:t>
      </w:r>
      <w:r>
        <w:rPr>
          <w:rFonts w:ascii="Arial" w:hAnsi="Arial" w:cs="Arial"/>
        </w:rPr>
        <w:tab/>
        <w:t xml:space="preserve">Workgroups </w:t>
      </w:r>
    </w:p>
    <w:p w14:paraId="03ECD77A" w14:textId="77777777" w:rsidR="00B56045" w:rsidRDefault="00B56045" w:rsidP="00B56045">
      <w:pPr>
        <w:spacing w:after="240"/>
        <w:rPr>
          <w:rFonts w:ascii="Arial" w:hAnsi="Arial" w:cs="Arial"/>
        </w:rPr>
      </w:pPr>
      <w:bookmarkStart w:id="27" w:name="_DV_M26"/>
      <w:bookmarkEnd w:id="27"/>
      <w:r>
        <w:rPr>
          <w:rFonts w:ascii="Arial" w:hAnsi="Arial" w:cs="Arial"/>
        </w:rPr>
        <w:t>8.21</w:t>
      </w:r>
      <w:r>
        <w:rPr>
          <w:rFonts w:ascii="Arial" w:hAnsi="Arial" w:cs="Arial"/>
        </w:rPr>
        <w:tab/>
        <w:t xml:space="preserve">Standing Groups </w:t>
      </w:r>
    </w:p>
    <w:p w14:paraId="30131A78" w14:textId="77777777" w:rsidR="00B56045" w:rsidRDefault="00B56045" w:rsidP="00B56045">
      <w:pPr>
        <w:spacing w:after="240"/>
        <w:rPr>
          <w:rFonts w:ascii="Arial" w:hAnsi="Arial" w:cs="Arial"/>
        </w:rPr>
      </w:pPr>
      <w:bookmarkStart w:id="28" w:name="_DV_M27"/>
      <w:bookmarkEnd w:id="28"/>
      <w:r>
        <w:rPr>
          <w:rFonts w:ascii="Arial" w:hAnsi="Arial" w:cs="Arial"/>
        </w:rPr>
        <w:t>8.22</w:t>
      </w:r>
      <w:r>
        <w:rPr>
          <w:rFonts w:ascii="Arial" w:hAnsi="Arial" w:cs="Arial"/>
        </w:rPr>
        <w:tab/>
        <w:t>The Code Administrator Consultation</w:t>
      </w:r>
    </w:p>
    <w:p w14:paraId="67EB3B71" w14:textId="77777777" w:rsidR="00B56045" w:rsidRDefault="00B56045" w:rsidP="00B56045">
      <w:pPr>
        <w:spacing w:after="240"/>
        <w:rPr>
          <w:rFonts w:ascii="Arial" w:hAnsi="Arial" w:cs="Arial"/>
        </w:rPr>
      </w:pPr>
      <w:bookmarkStart w:id="29" w:name="_DV_M28"/>
      <w:bookmarkEnd w:id="29"/>
      <w:r>
        <w:rPr>
          <w:rFonts w:ascii="Arial" w:hAnsi="Arial" w:cs="Arial"/>
        </w:rPr>
        <w:t>8.23</w:t>
      </w:r>
      <w:r>
        <w:rPr>
          <w:rFonts w:ascii="Arial" w:hAnsi="Arial" w:cs="Arial"/>
        </w:rPr>
        <w:tab/>
        <w:t>CUSC Modification Report</w:t>
      </w:r>
    </w:p>
    <w:p w14:paraId="465453B0" w14:textId="77777777" w:rsidR="00B56045" w:rsidRDefault="00B56045" w:rsidP="00B56045">
      <w:pPr>
        <w:spacing w:after="240"/>
        <w:ind w:left="851" w:hanging="851"/>
        <w:rPr>
          <w:rFonts w:ascii="Arial" w:hAnsi="Arial" w:cs="Arial"/>
        </w:rPr>
      </w:pPr>
      <w:bookmarkStart w:id="30" w:name="_DV_M29"/>
      <w:bookmarkEnd w:id="30"/>
      <w:r>
        <w:rPr>
          <w:rFonts w:ascii="Arial" w:hAnsi="Arial" w:cs="Arial"/>
        </w:rPr>
        <w:t>8.24</w:t>
      </w:r>
      <w:r>
        <w:rPr>
          <w:rFonts w:ascii="Arial" w:hAnsi="Arial" w:cs="Arial"/>
        </w:rPr>
        <w:tab/>
        <w:t xml:space="preserve">Urgent CUSC Modification Proposals </w:t>
      </w:r>
    </w:p>
    <w:p w14:paraId="2C1B6786" w14:textId="77777777" w:rsidR="00B56045" w:rsidRDefault="00B56045" w:rsidP="00B56045">
      <w:pPr>
        <w:spacing w:after="240"/>
        <w:ind w:left="851" w:hanging="851"/>
        <w:rPr>
          <w:rFonts w:ascii="Arial" w:hAnsi="Arial" w:cs="Arial"/>
        </w:rPr>
      </w:pPr>
      <w:bookmarkStart w:id="31" w:name="_DV_M30"/>
      <w:bookmarkEnd w:id="31"/>
      <w:r>
        <w:rPr>
          <w:rFonts w:ascii="Arial" w:hAnsi="Arial" w:cs="Arial"/>
        </w:rPr>
        <w:t>8.25</w:t>
      </w:r>
      <w:r>
        <w:rPr>
          <w:rFonts w:ascii="Arial" w:hAnsi="Arial" w:cs="Arial"/>
        </w:rPr>
        <w:tab/>
        <w:t>Self-Governance</w:t>
      </w:r>
    </w:p>
    <w:p w14:paraId="325F3854" w14:textId="77777777" w:rsidR="00B56045" w:rsidRDefault="00B56045" w:rsidP="00B56045">
      <w:pPr>
        <w:spacing w:after="240"/>
        <w:rPr>
          <w:rFonts w:ascii="Arial" w:hAnsi="Arial" w:cs="Arial"/>
        </w:rPr>
      </w:pPr>
      <w:bookmarkStart w:id="32" w:name="_DV_M31"/>
      <w:bookmarkStart w:id="33" w:name="_BPDCI_1"/>
      <w:bookmarkEnd w:id="32"/>
      <w:r>
        <w:rPr>
          <w:rFonts w:ascii="Arial" w:hAnsi="Arial" w:cs="Arial"/>
        </w:rPr>
        <w:t>8.26</w:t>
      </w:r>
      <w:r>
        <w:rPr>
          <w:rFonts w:ascii="Arial" w:hAnsi="Arial" w:cs="Arial"/>
        </w:rPr>
        <w:tab/>
        <w:t>Transmission Charging Methodology Forum</w:t>
      </w:r>
      <w:bookmarkEnd w:id="33"/>
    </w:p>
    <w:p w14:paraId="0A00AE49" w14:textId="77777777" w:rsidR="00B56045" w:rsidRDefault="00B56045" w:rsidP="00B56045">
      <w:pPr>
        <w:spacing w:after="240"/>
        <w:rPr>
          <w:rFonts w:ascii="Arial" w:hAnsi="Arial" w:cs="Arial"/>
        </w:rPr>
      </w:pPr>
      <w:bookmarkStart w:id="34" w:name="_DV_M32"/>
      <w:bookmarkStart w:id="35" w:name="_BPDCD_2"/>
      <w:bookmarkEnd w:id="34"/>
      <w:r>
        <w:rPr>
          <w:rFonts w:ascii="Arial" w:hAnsi="Arial" w:cs="Arial"/>
        </w:rPr>
        <w:t>8.27</w:t>
      </w:r>
      <w:bookmarkStart w:id="36" w:name="_DV_M33"/>
      <w:bookmarkEnd w:id="35"/>
      <w:bookmarkEnd w:id="36"/>
      <w:r>
        <w:rPr>
          <w:rFonts w:ascii="Arial" w:hAnsi="Arial" w:cs="Arial"/>
        </w:rPr>
        <w:tab/>
        <w:t>Confidentiality</w:t>
      </w:r>
    </w:p>
    <w:p w14:paraId="572AC9BC" w14:textId="77777777" w:rsidR="00B56045" w:rsidRDefault="00B56045" w:rsidP="00B56045">
      <w:pPr>
        <w:spacing w:after="240"/>
        <w:rPr>
          <w:rFonts w:ascii="Arial" w:hAnsi="Arial" w:cs="Arial"/>
        </w:rPr>
      </w:pPr>
      <w:bookmarkStart w:id="37" w:name="_DV_M34"/>
      <w:bookmarkStart w:id="38" w:name="_BPDCD_3"/>
      <w:bookmarkEnd w:id="37"/>
      <w:r>
        <w:rPr>
          <w:rFonts w:ascii="Arial" w:hAnsi="Arial" w:cs="Arial"/>
        </w:rPr>
        <w:t>8.28</w:t>
      </w:r>
      <w:bookmarkStart w:id="39" w:name="_DV_M35"/>
      <w:bookmarkEnd w:id="38"/>
      <w:bookmarkEnd w:id="39"/>
      <w:r>
        <w:rPr>
          <w:rFonts w:ascii="Arial" w:hAnsi="Arial" w:cs="Arial"/>
        </w:rPr>
        <w:tab/>
        <w:t>Implementation</w:t>
      </w:r>
    </w:p>
    <w:p w14:paraId="1F8A1960" w14:textId="77777777" w:rsidR="00B56045" w:rsidRPr="008D517D" w:rsidRDefault="00B56045" w:rsidP="00B56045">
      <w:pPr>
        <w:spacing w:after="240"/>
        <w:rPr>
          <w:rFonts w:ascii="Arial" w:hAnsi="Arial" w:cs="Arial"/>
        </w:rPr>
      </w:pPr>
      <w:bookmarkStart w:id="40" w:name="_DV_C1"/>
      <w:r w:rsidRPr="008D517D">
        <w:rPr>
          <w:rStyle w:val="DeltaViewInsertion"/>
          <w:rFonts w:ascii="Arial" w:hAnsi="Arial" w:cs="Arial"/>
          <w:color w:val="auto"/>
          <w:u w:val="none"/>
        </w:rPr>
        <w:t>8.29</w:t>
      </w:r>
      <w:r w:rsidRPr="008D517D">
        <w:rPr>
          <w:rStyle w:val="DeltaViewInsertion"/>
          <w:rFonts w:ascii="Arial" w:hAnsi="Arial" w:cs="Arial"/>
          <w:color w:val="auto"/>
          <w:u w:val="none"/>
        </w:rPr>
        <w:tab/>
        <w:t xml:space="preserve">Fast Track </w:t>
      </w:r>
      <w:bookmarkEnd w:id="40"/>
    </w:p>
    <w:p w14:paraId="0FFC36D1" w14:textId="77777777" w:rsidR="00B56045" w:rsidRDefault="00B56045" w:rsidP="00B56045">
      <w:pPr>
        <w:spacing w:after="240"/>
        <w:rPr>
          <w:rFonts w:ascii="Arial" w:hAnsi="Arial" w:cs="Arial"/>
        </w:rPr>
      </w:pPr>
      <w:bookmarkStart w:id="41" w:name="_DV_M36"/>
      <w:bookmarkEnd w:id="41"/>
      <w:r>
        <w:rPr>
          <w:rFonts w:ascii="Arial" w:hAnsi="Arial" w:cs="Arial"/>
        </w:rPr>
        <w:t>Annex 8A</w:t>
      </w:r>
      <w:r>
        <w:rPr>
          <w:rFonts w:ascii="Arial" w:hAnsi="Arial" w:cs="Arial"/>
        </w:rPr>
        <w:tab/>
        <w:t>Election of Users' Panel Members</w:t>
      </w:r>
    </w:p>
    <w:p w14:paraId="59CFB994" w14:textId="77777777" w:rsidR="00B56045" w:rsidRDefault="00B56045" w:rsidP="00B56045">
      <w:pPr>
        <w:pStyle w:val="Heading1"/>
        <w:keepNext/>
        <w:widowControl/>
        <w:numPr>
          <w:ilvl w:val="0"/>
          <w:numId w:val="21"/>
        </w:numPr>
        <w:tabs>
          <w:tab w:val="clear" w:pos="1701"/>
          <w:tab w:val="num" w:pos="0"/>
        </w:tabs>
        <w:spacing w:before="240"/>
        <w:ind w:left="0" w:firstLine="0"/>
        <w:jc w:val="center"/>
        <w:rPr>
          <w:rFonts w:ascii="Arial" w:hAnsi="Arial" w:cs="Arial"/>
          <w:b/>
          <w:bCs/>
          <w:sz w:val="24"/>
          <w:szCs w:val="24"/>
        </w:rPr>
      </w:pPr>
      <w:bookmarkStart w:id="42" w:name="_DV_M37"/>
      <w:bookmarkEnd w:id="42"/>
      <w:r>
        <w:rPr>
          <w:rFonts w:ascii="Arial" w:hAnsi="Arial" w:cs="Arial"/>
          <w:b/>
          <w:bCs/>
          <w:sz w:val="24"/>
          <w:szCs w:val="24"/>
          <w:u w:val="single"/>
        </w:rPr>
        <w:br w:type="page"/>
      </w:r>
      <w:r>
        <w:rPr>
          <w:rFonts w:ascii="Arial" w:hAnsi="Arial" w:cs="Arial"/>
          <w:b/>
          <w:bCs/>
          <w:sz w:val="24"/>
          <w:szCs w:val="24"/>
          <w:u w:val="single"/>
        </w:rPr>
        <w:lastRenderedPageBreak/>
        <w:t>CUSC - SECTION 8</w:t>
      </w:r>
      <w:r>
        <w:rPr>
          <w:rFonts w:ascii="Arial" w:hAnsi="Arial" w:cs="Arial"/>
          <w:b/>
          <w:bCs/>
          <w:i/>
          <w:iCs/>
          <w:sz w:val="24"/>
          <w:szCs w:val="24"/>
        </w:rPr>
        <w:br/>
      </w:r>
      <w:r>
        <w:rPr>
          <w:rFonts w:ascii="Arial" w:hAnsi="Arial" w:cs="Arial"/>
          <w:b/>
          <w:bCs/>
          <w:sz w:val="24"/>
          <w:szCs w:val="24"/>
        </w:rPr>
        <w:br/>
      </w:r>
      <w:r>
        <w:rPr>
          <w:rFonts w:ascii="Arial" w:hAnsi="Arial" w:cs="Arial"/>
          <w:b/>
          <w:bCs/>
          <w:sz w:val="24"/>
          <w:szCs w:val="24"/>
          <w:u w:val="single"/>
        </w:rPr>
        <w:t>CUSC MODIFICATION</w:t>
      </w:r>
    </w:p>
    <w:p w14:paraId="110F51D0" w14:textId="77777777" w:rsidR="00B56045" w:rsidRDefault="00B56045" w:rsidP="00B56045">
      <w:pPr>
        <w:pStyle w:val="Heading2"/>
        <w:keepNext/>
        <w:widowControl/>
        <w:numPr>
          <w:ilvl w:val="1"/>
          <w:numId w:val="37"/>
        </w:numPr>
        <w:tabs>
          <w:tab w:val="clear" w:pos="2552"/>
        </w:tabs>
        <w:spacing w:before="240"/>
        <w:rPr>
          <w:rFonts w:ascii="Arial" w:hAnsi="Arial" w:cs="Arial"/>
          <w:b/>
          <w:bCs/>
        </w:rPr>
      </w:pPr>
      <w:bookmarkStart w:id="43" w:name="_BPDCI_5"/>
      <w:bookmarkStart w:id="44" w:name="_BPDC_LN_INS_1030"/>
      <w:bookmarkStart w:id="45" w:name="_DV_M38"/>
      <w:bookmarkEnd w:id="43"/>
      <w:bookmarkEnd w:id="44"/>
      <w:bookmarkEnd w:id="45"/>
      <w:r>
        <w:rPr>
          <w:rFonts w:ascii="Arial" w:hAnsi="Arial" w:cs="Arial"/>
          <w:b/>
          <w:bCs/>
        </w:rPr>
        <w:t>Part A</w:t>
      </w:r>
    </w:p>
    <w:p w14:paraId="13C25362"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46" w:name="_DV_M39"/>
      <w:bookmarkEnd w:id="46"/>
      <w:r>
        <w:rPr>
          <w:rFonts w:ascii="Arial" w:hAnsi="Arial" w:cs="Arial"/>
          <w:b/>
          <w:bCs/>
        </w:rPr>
        <w:t>INTRODUCTION</w:t>
      </w:r>
    </w:p>
    <w:p w14:paraId="2105A0A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7" w:name="_DV_M40"/>
      <w:bookmarkEnd w:id="47"/>
      <w:r>
        <w:rPr>
          <w:rFonts w:ascii="Arial" w:hAnsi="Arial" w:cs="Arial"/>
        </w:rPr>
        <w:t xml:space="preserve">This section of the </w:t>
      </w:r>
      <w:r>
        <w:rPr>
          <w:rFonts w:ascii="Arial" w:hAnsi="Arial" w:cs="Arial"/>
          <w:b/>
          <w:bCs/>
        </w:rPr>
        <w:t>CUSC</w:t>
      </w:r>
      <w:r>
        <w:rPr>
          <w:rFonts w:ascii="Arial" w:hAnsi="Arial" w:cs="Arial"/>
        </w:rPr>
        <w:t xml:space="preserve"> sets out how the </w:t>
      </w:r>
      <w:r>
        <w:rPr>
          <w:rFonts w:ascii="Arial" w:hAnsi="Arial" w:cs="Arial"/>
          <w:b/>
          <w:bCs/>
        </w:rPr>
        <w:t>CUSC</w:t>
      </w:r>
      <w:r>
        <w:rPr>
          <w:rFonts w:ascii="Arial" w:hAnsi="Arial" w:cs="Arial"/>
        </w:rPr>
        <w:t xml:space="preserve"> is to be amended and the procedures set out in this section, to the extent that they are dealt with in the </w:t>
      </w:r>
      <w:r>
        <w:rPr>
          <w:rFonts w:ascii="Arial" w:hAnsi="Arial" w:cs="Arial"/>
          <w:b/>
          <w:bCs/>
        </w:rPr>
        <w:t>Code Administration Code of Practice</w:t>
      </w:r>
      <w:r>
        <w:rPr>
          <w:rFonts w:ascii="Arial" w:hAnsi="Arial" w:cs="Arial"/>
        </w:rPr>
        <w:t xml:space="preserve">, are consistent with the principles contained in the </w:t>
      </w:r>
      <w:r>
        <w:rPr>
          <w:rFonts w:ascii="Arial" w:hAnsi="Arial" w:cs="Arial"/>
          <w:b/>
          <w:bCs/>
        </w:rPr>
        <w:t>Code Administration Code of Practice</w:t>
      </w:r>
      <w:r>
        <w:rPr>
          <w:rFonts w:ascii="Arial" w:hAnsi="Arial" w:cs="Arial"/>
        </w:rPr>
        <w:t xml:space="preserve">.  Where inconsistencies or conflicts exist between the </w:t>
      </w:r>
      <w:r>
        <w:rPr>
          <w:rFonts w:ascii="Arial" w:hAnsi="Arial" w:cs="Arial"/>
          <w:b/>
          <w:bCs/>
        </w:rPr>
        <w:t>CUSC</w:t>
      </w:r>
      <w:r>
        <w:rPr>
          <w:rFonts w:ascii="Arial" w:hAnsi="Arial" w:cs="Arial"/>
        </w:rPr>
        <w:t xml:space="preserve"> and the </w:t>
      </w:r>
      <w:r>
        <w:rPr>
          <w:rFonts w:ascii="Arial" w:hAnsi="Arial" w:cs="Arial"/>
          <w:b/>
          <w:bCs/>
        </w:rPr>
        <w:t>Code Administration Code of Practice</w:t>
      </w:r>
      <w:r>
        <w:rPr>
          <w:rFonts w:ascii="Arial" w:hAnsi="Arial" w:cs="Arial"/>
        </w:rPr>
        <w:t xml:space="preserve">, the </w:t>
      </w:r>
      <w:r>
        <w:rPr>
          <w:rFonts w:ascii="Arial" w:hAnsi="Arial" w:cs="Arial"/>
          <w:b/>
          <w:bCs/>
        </w:rPr>
        <w:t>CUSC</w:t>
      </w:r>
      <w:r>
        <w:rPr>
          <w:rFonts w:ascii="Arial" w:hAnsi="Arial" w:cs="Arial"/>
        </w:rPr>
        <w:t xml:space="preserve"> shall take precedence.  A modification to the </w:t>
      </w:r>
      <w:r>
        <w:rPr>
          <w:rFonts w:ascii="Arial" w:hAnsi="Arial" w:cs="Arial"/>
          <w:b/>
          <w:bCs/>
        </w:rPr>
        <w:t>CUSC</w:t>
      </w:r>
      <w:r>
        <w:rPr>
          <w:rFonts w:ascii="Arial" w:hAnsi="Arial" w:cs="Arial"/>
        </w:rPr>
        <w:t xml:space="preserve"> may necessitate a modification to relevant </w:t>
      </w:r>
      <w:r>
        <w:rPr>
          <w:rFonts w:ascii="Arial" w:hAnsi="Arial" w:cs="Arial"/>
          <w:b/>
          <w:bCs/>
        </w:rPr>
        <w:t>Bilateral Agreements</w:t>
      </w:r>
      <w:r>
        <w:rPr>
          <w:rFonts w:ascii="Arial" w:hAnsi="Arial" w:cs="Arial"/>
        </w:rPr>
        <w:t xml:space="preserve"> and/or to the </w:t>
      </w:r>
      <w:r>
        <w:rPr>
          <w:rFonts w:ascii="Arial" w:hAnsi="Arial" w:cs="Arial"/>
          <w:b/>
          <w:bCs/>
        </w:rPr>
        <w:t>Mandatory Services</w:t>
      </w:r>
      <w:r>
        <w:rPr>
          <w:rFonts w:ascii="Arial" w:hAnsi="Arial" w:cs="Arial"/>
        </w:rPr>
        <w:t xml:space="preserve"> </w:t>
      </w:r>
      <w:r>
        <w:rPr>
          <w:rFonts w:ascii="Arial" w:hAnsi="Arial" w:cs="Arial"/>
          <w:b/>
          <w:bCs/>
        </w:rPr>
        <w:t>Agreements</w:t>
      </w:r>
      <w:r>
        <w:rPr>
          <w:rFonts w:ascii="Arial" w:hAnsi="Arial" w:cs="Arial"/>
        </w:rPr>
        <w:t xml:space="preserve"> (and/or in certain circumstances the relevant </w:t>
      </w:r>
      <w:r>
        <w:rPr>
          <w:rFonts w:ascii="Arial" w:hAnsi="Arial" w:cs="Arial"/>
          <w:b/>
          <w:bCs/>
        </w:rPr>
        <w:t>Construction Agreement</w:t>
      </w:r>
      <w:r>
        <w:rPr>
          <w:rFonts w:ascii="Arial" w:hAnsi="Arial" w:cs="Arial"/>
        </w:rPr>
        <w:t>) and in those circumstances those agreements contain provisions for such alterations to be effected to those agreements.</w:t>
      </w:r>
    </w:p>
    <w:p w14:paraId="6FF02C0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8" w:name="_DV_M41"/>
      <w:bookmarkEnd w:id="48"/>
      <w:r>
        <w:rPr>
          <w:rFonts w:ascii="Arial" w:hAnsi="Arial" w:cs="Arial"/>
        </w:rPr>
        <w:t xml:space="preserve">There is a need to bring proposed amendments to the attention of </w:t>
      </w:r>
      <w:r>
        <w:rPr>
          <w:rFonts w:ascii="Arial" w:hAnsi="Arial" w:cs="Arial"/>
          <w:b/>
          <w:bCs/>
        </w:rPr>
        <w:t>CUSC Parties</w:t>
      </w:r>
      <w:r>
        <w:rPr>
          <w:rFonts w:ascii="Arial" w:hAnsi="Arial" w:cs="Arial"/>
        </w:rPr>
        <w:t xml:space="preserve"> and others, to discuss such proposals and to report on them to the </w:t>
      </w:r>
      <w:r>
        <w:rPr>
          <w:rFonts w:ascii="Arial" w:hAnsi="Arial" w:cs="Arial"/>
          <w:b/>
          <w:bCs/>
        </w:rPr>
        <w:t>Authority</w:t>
      </w:r>
      <w:r>
        <w:rPr>
          <w:rFonts w:ascii="Arial" w:hAnsi="Arial" w:cs="Arial"/>
        </w:rPr>
        <w:t xml:space="preserve"> and in furtherance of this, Section 8 provides for the establishment of a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t>
      </w:r>
      <w:r>
        <w:rPr>
          <w:rFonts w:ascii="Arial" w:hAnsi="Arial" w:cs="Arial"/>
          <w:b/>
          <w:bCs/>
        </w:rPr>
        <w:t>Workgroups</w:t>
      </w:r>
      <w:r>
        <w:rPr>
          <w:rFonts w:ascii="Arial" w:hAnsi="Arial" w:cs="Arial"/>
        </w:rPr>
        <w:t xml:space="preserve"> and </w:t>
      </w:r>
      <w:r>
        <w:rPr>
          <w:rFonts w:ascii="Arial" w:hAnsi="Arial" w:cs="Arial"/>
          <w:b/>
          <w:bCs/>
        </w:rPr>
        <w:t>Standing Groups</w:t>
      </w:r>
      <w:r>
        <w:rPr>
          <w:rFonts w:ascii="Arial" w:hAnsi="Arial" w:cs="Arial"/>
        </w:rPr>
        <w:t xml:space="preserve"> and for consultation by </w:t>
      </w:r>
      <w:bookmarkStart w:id="49" w:name="_DV_M42"/>
      <w:bookmarkStart w:id="50" w:name="_BPDCD_6"/>
      <w:bookmarkEnd w:id="49"/>
      <w:r>
        <w:rPr>
          <w:rFonts w:ascii="Arial" w:hAnsi="Arial" w:cs="Arial"/>
        </w:rPr>
        <w:t>the</w:t>
      </w:r>
      <w:r>
        <w:rPr>
          <w:rFonts w:ascii="Arial" w:hAnsi="Arial" w:cs="Arial"/>
          <w:b/>
          <w:bCs/>
        </w:rPr>
        <w:t xml:space="preserve"> Code Administrator</w:t>
      </w:r>
      <w:r>
        <w:rPr>
          <w:rFonts w:ascii="Arial" w:hAnsi="Arial" w:cs="Arial"/>
        </w:rPr>
        <w:t>.</w:t>
      </w:r>
      <w:bookmarkEnd w:id="50"/>
    </w:p>
    <w:p w14:paraId="6BD53BAA" w14:textId="77777777" w:rsidR="00B56045" w:rsidRDefault="00B56045" w:rsidP="00B56045">
      <w:pPr>
        <w:pStyle w:val="Heading4"/>
        <w:widowControl/>
        <w:numPr>
          <w:ilvl w:val="3"/>
          <w:numId w:val="34"/>
        </w:numPr>
        <w:tabs>
          <w:tab w:val="clear" w:pos="4253"/>
        </w:tabs>
        <w:ind w:left="1702" w:hanging="851"/>
        <w:jc w:val="both"/>
        <w:rPr>
          <w:rFonts w:ascii="Arial" w:hAnsi="Arial" w:cs="Arial"/>
          <w:u w:val="single"/>
        </w:rPr>
      </w:pPr>
      <w:bookmarkStart w:id="51" w:name="_BPDCI_7"/>
      <w:bookmarkStart w:id="52" w:name="_BPDC_LN_INS_1029"/>
      <w:bookmarkStart w:id="53" w:name="_DV_M43"/>
      <w:bookmarkEnd w:id="51"/>
      <w:bookmarkEnd w:id="52"/>
      <w:bookmarkEnd w:id="53"/>
      <w:r>
        <w:rPr>
          <w:rFonts w:ascii="Arial" w:hAnsi="Arial" w:cs="Arial"/>
          <w:u w:val="single"/>
        </w:rPr>
        <w:t>Change Routes</w:t>
      </w:r>
    </w:p>
    <w:p w14:paraId="6E5EDB2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4" w:name="_DV_M44"/>
      <w:bookmarkEnd w:id="54"/>
      <w:r>
        <w:rPr>
          <w:rFonts w:ascii="Arial" w:hAnsi="Arial" w:cs="Arial"/>
        </w:rPr>
        <w:t xml:space="preserve">A </w:t>
      </w:r>
      <w:r>
        <w:rPr>
          <w:rFonts w:ascii="Arial" w:hAnsi="Arial" w:cs="Arial"/>
          <w:b/>
          <w:bCs/>
        </w:rPr>
        <w:t>CUSC Modification Proposal</w:t>
      </w:r>
      <w:r>
        <w:rPr>
          <w:rFonts w:ascii="Arial" w:hAnsi="Arial" w:cs="Arial"/>
        </w:rPr>
        <w:t xml:space="preserve"> may either proceed directly along the standard </w:t>
      </w:r>
      <w:r>
        <w:rPr>
          <w:rFonts w:ascii="Arial" w:hAnsi="Arial" w:cs="Arial"/>
          <w:b/>
          <w:bCs/>
        </w:rPr>
        <w:t>CUSC Modification Process</w:t>
      </w:r>
      <w:r>
        <w:rPr>
          <w:rFonts w:ascii="Arial" w:hAnsi="Arial" w:cs="Arial"/>
        </w:rPr>
        <w:t xml:space="preserve">, or it may be subject to additional process steps, if raised during a </w:t>
      </w:r>
      <w:r>
        <w:rPr>
          <w:rFonts w:ascii="Arial" w:hAnsi="Arial" w:cs="Arial"/>
          <w:b/>
          <w:bCs/>
        </w:rPr>
        <w:t>Significant Code Review</w:t>
      </w:r>
      <w:r>
        <w:rPr>
          <w:rFonts w:ascii="Arial" w:hAnsi="Arial" w:cs="Arial"/>
        </w:rPr>
        <w:t xml:space="preserve">.  </w:t>
      </w:r>
    </w:p>
    <w:p w14:paraId="480B0EE9" w14:textId="77777777" w:rsidR="00B56045" w:rsidRPr="00741D40" w:rsidRDefault="00B56045" w:rsidP="00B56045">
      <w:pPr>
        <w:pStyle w:val="Heading5"/>
        <w:widowControl/>
        <w:numPr>
          <w:ilvl w:val="4"/>
          <w:numId w:val="21"/>
        </w:numPr>
        <w:tabs>
          <w:tab w:val="clear" w:pos="5103"/>
          <w:tab w:val="num" w:pos="0"/>
        </w:tabs>
        <w:jc w:val="both"/>
        <w:rPr>
          <w:rFonts w:ascii="Arial" w:hAnsi="Arial" w:cs="Arial"/>
          <w:color w:val="000000" w:themeColor="text1"/>
        </w:rPr>
      </w:pPr>
      <w:bookmarkStart w:id="55" w:name="_DV_M45"/>
      <w:bookmarkEnd w:id="55"/>
      <w:r w:rsidRPr="00741D40">
        <w:rPr>
          <w:rFonts w:ascii="Arial" w:hAnsi="Arial" w:cs="Arial"/>
          <w:color w:val="000000" w:themeColor="text1"/>
        </w:rPr>
        <w:t xml:space="preserve">If a </w:t>
      </w:r>
      <w:r w:rsidRPr="00741D40">
        <w:rPr>
          <w:rFonts w:ascii="Arial" w:hAnsi="Arial" w:cs="Arial"/>
          <w:b/>
          <w:bCs/>
          <w:color w:val="000000" w:themeColor="text1"/>
        </w:rPr>
        <w:t>CUSC Modification Proposal</w:t>
      </w:r>
      <w:r w:rsidRPr="00741D40">
        <w:rPr>
          <w:rFonts w:ascii="Arial" w:hAnsi="Arial" w:cs="Arial"/>
          <w:color w:val="000000" w:themeColor="text1"/>
        </w:rPr>
        <w:t xml:space="preserve"> is deemed by the </w:t>
      </w:r>
      <w:r w:rsidRPr="00741D40">
        <w:rPr>
          <w:rFonts w:ascii="Arial" w:hAnsi="Arial" w:cs="Arial"/>
          <w:b/>
          <w:bCs/>
          <w:color w:val="000000" w:themeColor="text1"/>
        </w:rPr>
        <w:t xml:space="preserve">CUSC Modifications Panel </w:t>
      </w:r>
      <w:r w:rsidRPr="00741D40">
        <w:rPr>
          <w:rFonts w:ascii="Arial" w:hAnsi="Arial" w:cs="Arial"/>
          <w:color w:val="000000" w:themeColor="text1"/>
        </w:rPr>
        <w:t xml:space="preserve">to meet the </w:t>
      </w:r>
      <w:r w:rsidRPr="00741D40">
        <w:rPr>
          <w:rFonts w:ascii="Arial" w:hAnsi="Arial" w:cs="Arial"/>
          <w:b/>
          <w:bCs/>
          <w:color w:val="000000" w:themeColor="text1"/>
        </w:rPr>
        <w:t>Self-Governance Criteria</w:t>
      </w:r>
      <w:r w:rsidRPr="00741D40">
        <w:rPr>
          <w:rFonts w:ascii="Arial" w:hAnsi="Arial" w:cs="Arial"/>
          <w:color w:val="000000" w:themeColor="text1"/>
        </w:rPr>
        <w:t>, it will be subject to a slightly different process.</w:t>
      </w:r>
      <w:bookmarkStart w:id="56" w:name="_DV_C2"/>
    </w:p>
    <w:p w14:paraId="6B47D815" w14:textId="77777777" w:rsidR="00B56045" w:rsidRPr="00741D40" w:rsidRDefault="00B56045" w:rsidP="00B56045">
      <w:pPr>
        <w:pStyle w:val="Heading5"/>
        <w:widowControl/>
        <w:numPr>
          <w:ilvl w:val="4"/>
          <w:numId w:val="40"/>
        </w:numPr>
        <w:tabs>
          <w:tab w:val="clear" w:pos="5103"/>
          <w:tab w:val="num" w:pos="0"/>
        </w:tabs>
        <w:ind w:hanging="710"/>
        <w:jc w:val="both"/>
        <w:rPr>
          <w:rStyle w:val="DeltaViewInsertion"/>
          <w:rFonts w:ascii="Arial" w:hAnsi="Arial" w:cs="Arial"/>
          <w:color w:val="000000" w:themeColor="text1"/>
          <w:u w:val="none"/>
        </w:rPr>
      </w:pPr>
      <w:bookmarkStart w:id="57" w:name="_DV_C3"/>
      <w:bookmarkEnd w:id="56"/>
      <w:r w:rsidRPr="00741D40">
        <w:rPr>
          <w:rStyle w:val="DeltaViewInsertion"/>
          <w:rFonts w:ascii="Arial" w:hAnsi="Arial" w:cs="Arial"/>
          <w:color w:val="000000" w:themeColor="text1"/>
          <w:u w:val="none"/>
        </w:rPr>
        <w:t xml:space="preserve">If a </w:t>
      </w:r>
      <w:r w:rsidRPr="00741D40">
        <w:rPr>
          <w:rStyle w:val="DeltaViewInsertion"/>
          <w:rFonts w:ascii="Arial" w:hAnsi="Arial" w:cs="Arial"/>
          <w:b/>
          <w:bCs/>
          <w:color w:val="000000" w:themeColor="text1"/>
          <w:u w:val="none"/>
        </w:rPr>
        <w:t>CUSC Modification Fast Track Proposal</w:t>
      </w:r>
      <w:r w:rsidRPr="00741D40">
        <w:rPr>
          <w:rStyle w:val="DeltaViewInsertion"/>
          <w:rFonts w:ascii="Arial" w:hAnsi="Arial" w:cs="Arial"/>
          <w:color w:val="000000" w:themeColor="text1"/>
          <w:u w:val="none"/>
        </w:rPr>
        <w:t xml:space="preserve"> is determined by the </w:t>
      </w:r>
      <w:r w:rsidRPr="00741D40">
        <w:rPr>
          <w:rStyle w:val="DeltaViewInsertion"/>
          <w:rFonts w:ascii="Arial" w:hAnsi="Arial" w:cs="Arial"/>
          <w:b/>
          <w:bCs/>
          <w:color w:val="000000" w:themeColor="text1"/>
          <w:u w:val="none"/>
        </w:rPr>
        <w:t xml:space="preserve">CUSC Modifications Panel </w:t>
      </w:r>
      <w:r w:rsidRPr="00741D40">
        <w:rPr>
          <w:rStyle w:val="DeltaViewInsertion"/>
          <w:rFonts w:ascii="Arial" w:hAnsi="Arial" w:cs="Arial"/>
          <w:color w:val="000000" w:themeColor="text1"/>
          <w:u w:val="none"/>
        </w:rPr>
        <w:t xml:space="preserve">to meet the </w:t>
      </w:r>
      <w:r w:rsidRPr="00741D40">
        <w:rPr>
          <w:rStyle w:val="DeltaViewInsertion"/>
          <w:rFonts w:ascii="Arial" w:hAnsi="Arial" w:cs="Arial"/>
          <w:b/>
          <w:bCs/>
          <w:color w:val="000000" w:themeColor="text1"/>
          <w:u w:val="none"/>
        </w:rPr>
        <w:t>Fast Track Criteria</w:t>
      </w:r>
      <w:r w:rsidRPr="00741D40">
        <w:rPr>
          <w:rStyle w:val="DeltaViewInsertion"/>
          <w:rFonts w:ascii="Arial" w:hAnsi="Arial" w:cs="Arial"/>
          <w:color w:val="000000" w:themeColor="text1"/>
          <w:u w:val="none"/>
        </w:rPr>
        <w:t>, it will be subject to the process set out at Paragraph 8.29.</w:t>
      </w:r>
      <w:bookmarkEnd w:id="57"/>
    </w:p>
    <w:p w14:paraId="3E399CDC" w14:textId="137AC45B" w:rsidR="00B56045" w:rsidRPr="00741D40" w:rsidRDefault="00B56045" w:rsidP="00B56045">
      <w:pPr>
        <w:numPr>
          <w:ilvl w:val="4"/>
          <w:numId w:val="40"/>
        </w:numPr>
        <w:contextualSpacing/>
        <w:rPr>
          <w:rFonts w:ascii="Arial" w:hAnsi="Arial" w:cs="Arial"/>
          <w:color w:val="000000" w:themeColor="text1"/>
        </w:rPr>
      </w:pPr>
      <w:proofErr w:type="gramStart"/>
      <w:r w:rsidRPr="00741D40">
        <w:rPr>
          <w:rFonts w:ascii="Arial" w:hAnsi="Arial" w:cs="Arial"/>
          <w:color w:val="000000" w:themeColor="text1"/>
        </w:rPr>
        <w:t xml:space="preserve">an </w:t>
      </w:r>
      <w:r w:rsidR="007D1D47">
        <w:rPr>
          <w:rFonts w:ascii="Arial" w:hAnsi="Arial" w:cs="Arial"/>
          <w:color w:val="000000" w:themeColor="text1"/>
        </w:rPr>
        <w:t xml:space="preserve"> </w:t>
      </w:r>
      <w:r w:rsidR="007D1D47">
        <w:rPr>
          <w:rFonts w:ascii="Arial" w:hAnsi="Arial" w:cs="Arial"/>
          <w:b/>
          <w:bCs/>
          <w:color w:val="000000" w:themeColor="text1"/>
        </w:rPr>
        <w:t>EBR</w:t>
      </w:r>
      <w:proofErr w:type="gramEnd"/>
      <w:r w:rsidR="007D1D47">
        <w:rPr>
          <w:rFonts w:ascii="Arial" w:hAnsi="Arial" w:cs="Arial"/>
          <w:b/>
          <w:bCs/>
          <w:color w:val="000000" w:themeColor="text1"/>
        </w:rPr>
        <w:t xml:space="preserve"> Amendment </w:t>
      </w:r>
      <w:r w:rsidRPr="00741D40">
        <w:rPr>
          <w:rFonts w:ascii="Arial" w:hAnsi="Arial" w:cs="Arial"/>
          <w:color w:val="000000" w:themeColor="text1"/>
        </w:rPr>
        <w:t xml:space="preserve">will always be a </w:t>
      </w:r>
      <w:r w:rsidRPr="00741D40">
        <w:rPr>
          <w:rFonts w:ascii="Arial" w:hAnsi="Arial" w:cs="Arial"/>
          <w:b/>
          <w:color w:val="000000" w:themeColor="text1"/>
        </w:rPr>
        <w:t xml:space="preserve">Standard CUSC Modification Proposal </w:t>
      </w:r>
      <w:r w:rsidRPr="00741D40">
        <w:rPr>
          <w:rFonts w:ascii="Arial" w:hAnsi="Arial" w:cs="Arial"/>
          <w:color w:val="000000" w:themeColor="text1"/>
        </w:rPr>
        <w:t>unless an</w:t>
      </w:r>
      <w:r w:rsidRPr="00741D40">
        <w:rPr>
          <w:rFonts w:ascii="Arial" w:hAnsi="Arial" w:cs="Arial"/>
          <w:b/>
          <w:color w:val="000000" w:themeColor="text1"/>
        </w:rPr>
        <w:t xml:space="preserve"> Urgent CUSC Modification Proposal</w:t>
      </w:r>
      <w:r w:rsidRPr="00741D40">
        <w:rPr>
          <w:rFonts w:eastAsia="Calibri" w:cs="Arial"/>
          <w:color w:val="000000" w:themeColor="text1"/>
        </w:rPr>
        <w:t xml:space="preserve"> </w:t>
      </w:r>
      <w:r w:rsidRPr="00741D40">
        <w:rPr>
          <w:rFonts w:ascii="Arial" w:eastAsia="Calibri" w:hAnsi="Arial" w:cs="Arial"/>
          <w:color w:val="000000" w:themeColor="text1"/>
          <w:u w:val="single"/>
        </w:rPr>
        <w:t>or where it meets the</w:t>
      </w:r>
      <w:r w:rsidRPr="00741D40">
        <w:rPr>
          <w:rFonts w:ascii="Arial" w:eastAsia="Calibri" w:hAnsi="Arial" w:cs="Arial"/>
          <w:b/>
          <w:color w:val="000000" w:themeColor="text1"/>
          <w:u w:val="single"/>
        </w:rPr>
        <w:t xml:space="preserve"> Fast Track Criteria</w:t>
      </w:r>
      <w:r w:rsidRPr="00741D40">
        <w:rPr>
          <w:rFonts w:ascii="Arial" w:hAnsi="Arial" w:cs="Arial"/>
          <w:b/>
          <w:color w:val="000000" w:themeColor="text1"/>
          <w:u w:val="single"/>
        </w:rPr>
        <w:t>.</w:t>
      </w:r>
    </w:p>
    <w:p w14:paraId="434367E2" w14:textId="77777777" w:rsidR="00B56045" w:rsidRPr="008D517D" w:rsidRDefault="00B56045" w:rsidP="00B56045">
      <w:pPr>
        <w:pStyle w:val="Heading5"/>
        <w:tabs>
          <w:tab w:val="clear" w:pos="5103"/>
        </w:tabs>
        <w:ind w:left="2411" w:firstLine="0"/>
        <w:jc w:val="both"/>
        <w:rPr>
          <w:rFonts w:ascii="Arial" w:hAnsi="Arial" w:cs="Arial"/>
        </w:rPr>
      </w:pPr>
    </w:p>
    <w:p w14:paraId="0BF51947" w14:textId="77777777" w:rsidR="00B56045" w:rsidRDefault="00B56045" w:rsidP="00B56045">
      <w:pPr>
        <w:pStyle w:val="Heading4"/>
        <w:widowControl/>
        <w:numPr>
          <w:ilvl w:val="3"/>
          <w:numId w:val="34"/>
        </w:numPr>
        <w:tabs>
          <w:tab w:val="clear" w:pos="4253"/>
        </w:tabs>
        <w:ind w:left="1702" w:hanging="851"/>
        <w:jc w:val="both"/>
        <w:rPr>
          <w:rFonts w:ascii="Arial" w:hAnsi="Arial" w:cs="Arial"/>
          <w:u w:val="single"/>
        </w:rPr>
      </w:pPr>
      <w:bookmarkStart w:id="58" w:name="_BPDCI_8"/>
      <w:bookmarkStart w:id="59" w:name="_BPDC_LN_INS_1028"/>
      <w:bookmarkStart w:id="60" w:name="_DV_M46"/>
      <w:bookmarkEnd w:id="58"/>
      <w:bookmarkEnd w:id="59"/>
      <w:bookmarkEnd w:id="60"/>
      <w:r>
        <w:rPr>
          <w:rFonts w:ascii="Arial" w:hAnsi="Arial" w:cs="Arial"/>
          <w:u w:val="single"/>
        </w:rPr>
        <w:t>Significant Code Review</w:t>
      </w:r>
    </w:p>
    <w:p w14:paraId="54D779E8" w14:textId="77777777" w:rsidR="00B56045" w:rsidRDefault="00B56045" w:rsidP="00B56045">
      <w:pPr>
        <w:pStyle w:val="Heading5"/>
        <w:widowControl/>
        <w:numPr>
          <w:ilvl w:val="4"/>
          <w:numId w:val="35"/>
        </w:numPr>
        <w:tabs>
          <w:tab w:val="clear" w:pos="5103"/>
        </w:tabs>
        <w:rPr>
          <w:rFonts w:ascii="Arial" w:hAnsi="Arial" w:cs="Arial"/>
        </w:rPr>
      </w:pPr>
      <w:bookmarkStart w:id="61" w:name="_BPDC_LN_INS_1027"/>
      <w:bookmarkStart w:id="62" w:name="_DV_M47"/>
      <w:bookmarkEnd w:id="61"/>
      <w:bookmarkEnd w:id="62"/>
      <w:r>
        <w:rPr>
          <w:rFonts w:ascii="Arial" w:hAnsi="Arial" w:cs="Arial"/>
        </w:rPr>
        <w:t xml:space="preserve">A </w:t>
      </w:r>
      <w:r>
        <w:rPr>
          <w:rFonts w:ascii="Arial" w:hAnsi="Arial" w:cs="Arial"/>
          <w:b/>
          <w:bCs/>
        </w:rPr>
        <w:t>Significant Code Review</w:t>
      </w:r>
      <w:r>
        <w:rPr>
          <w:rFonts w:ascii="Arial" w:hAnsi="Arial" w:cs="Arial"/>
        </w:rPr>
        <w:t xml:space="preserve"> is a code review process initiated and led by the </w:t>
      </w:r>
      <w:r>
        <w:rPr>
          <w:rFonts w:ascii="Arial" w:hAnsi="Arial" w:cs="Arial"/>
          <w:b/>
          <w:bCs/>
        </w:rPr>
        <w:t>Authority</w:t>
      </w:r>
      <w:r>
        <w:rPr>
          <w:rFonts w:ascii="Arial" w:hAnsi="Arial" w:cs="Arial"/>
        </w:rPr>
        <w:t xml:space="preserve">, on one of </w:t>
      </w:r>
      <w:proofErr w:type="gramStart"/>
      <w:r>
        <w:rPr>
          <w:rFonts w:ascii="Arial" w:hAnsi="Arial" w:cs="Arial"/>
        </w:rPr>
        <w:t>a number of</w:t>
      </w:r>
      <w:proofErr w:type="gramEnd"/>
      <w:r>
        <w:rPr>
          <w:rFonts w:ascii="Arial" w:hAnsi="Arial" w:cs="Arial"/>
        </w:rPr>
        <w:t xml:space="preserve"> potential triggers.  The </w:t>
      </w:r>
      <w:r>
        <w:rPr>
          <w:rFonts w:ascii="Arial" w:hAnsi="Arial" w:cs="Arial"/>
          <w:b/>
          <w:bCs/>
        </w:rPr>
        <w:t>Authority</w:t>
      </w:r>
      <w:r>
        <w:rPr>
          <w:rFonts w:ascii="Arial" w:hAnsi="Arial" w:cs="Arial"/>
        </w:rPr>
        <w:t xml:space="preserve"> will launch a </w:t>
      </w:r>
      <w:r>
        <w:rPr>
          <w:rFonts w:ascii="Arial" w:hAnsi="Arial" w:cs="Arial"/>
          <w:b/>
          <w:bCs/>
        </w:rPr>
        <w:t>Significant Code Review</w:t>
      </w:r>
      <w:r>
        <w:rPr>
          <w:rFonts w:ascii="Arial" w:hAnsi="Arial" w:cs="Arial"/>
        </w:rPr>
        <w:t xml:space="preserve"> on publication of a notice setting out matters such as the scope of the review, reasons for it and announcing the start date.</w:t>
      </w:r>
    </w:p>
    <w:p w14:paraId="696C8D33" w14:textId="77777777" w:rsidR="00B56045" w:rsidRDefault="00B56045" w:rsidP="00B56045">
      <w:pPr>
        <w:pStyle w:val="Heading5"/>
        <w:widowControl/>
        <w:numPr>
          <w:ilvl w:val="4"/>
          <w:numId w:val="35"/>
        </w:numPr>
        <w:tabs>
          <w:tab w:val="clear" w:pos="5103"/>
        </w:tabs>
        <w:rPr>
          <w:rFonts w:ascii="Arial" w:hAnsi="Arial" w:cs="Arial"/>
        </w:rPr>
      </w:pPr>
      <w:bookmarkStart w:id="63" w:name="_DV_M48"/>
      <w:bookmarkEnd w:id="63"/>
      <w:r>
        <w:rPr>
          <w:rFonts w:ascii="Arial" w:hAnsi="Arial" w:cs="Arial"/>
        </w:rPr>
        <w:t xml:space="preserve">A </w:t>
      </w:r>
      <w:r>
        <w:rPr>
          <w:rFonts w:ascii="Arial" w:hAnsi="Arial" w:cs="Arial"/>
          <w:b/>
          <w:bCs/>
        </w:rPr>
        <w:t>Significant Code Review Phase</w:t>
      </w:r>
      <w:r>
        <w:rPr>
          <w:rFonts w:ascii="Arial" w:hAnsi="Arial" w:cs="Arial"/>
        </w:rPr>
        <w:t xml:space="preserve"> begins on the start date set out in the </w:t>
      </w:r>
      <w:r>
        <w:rPr>
          <w:rFonts w:ascii="Arial" w:hAnsi="Arial" w:cs="Arial"/>
          <w:b/>
          <w:bCs/>
        </w:rPr>
        <w:t>Authority’s</w:t>
      </w:r>
      <w:r>
        <w:rPr>
          <w:rFonts w:ascii="Arial" w:hAnsi="Arial" w:cs="Arial"/>
        </w:rPr>
        <w:t xml:space="preserve"> notice, during which time </w:t>
      </w:r>
      <w:r>
        <w:rPr>
          <w:rFonts w:ascii="Arial" w:hAnsi="Arial" w:cs="Arial"/>
          <w:b/>
          <w:bCs/>
        </w:rPr>
        <w:t xml:space="preserve">CUSC Modification </w:t>
      </w:r>
      <w:r>
        <w:rPr>
          <w:rFonts w:ascii="Arial" w:hAnsi="Arial" w:cs="Arial"/>
          <w:b/>
          <w:bCs/>
        </w:rPr>
        <w:lastRenderedPageBreak/>
        <w:t>Proposals</w:t>
      </w:r>
      <w:r>
        <w:rPr>
          <w:rFonts w:ascii="Arial" w:hAnsi="Arial" w:cs="Arial"/>
        </w:rPr>
        <w:t xml:space="preserve"> that relate to the subject matter of the review are restricted, to ensure the process is as efficient as possible.  Once the </w:t>
      </w:r>
      <w:r>
        <w:rPr>
          <w:rFonts w:ascii="Arial" w:hAnsi="Arial" w:cs="Arial"/>
          <w:b/>
          <w:bCs/>
        </w:rPr>
        <w:t>Authority</w:t>
      </w:r>
      <w:r>
        <w:rPr>
          <w:rFonts w:ascii="Arial" w:hAnsi="Arial" w:cs="Arial"/>
        </w:rPr>
        <w:t xml:space="preserve"> has published its </w:t>
      </w:r>
      <w:r>
        <w:rPr>
          <w:rFonts w:ascii="Arial" w:hAnsi="Arial" w:cs="Arial"/>
          <w:b/>
          <w:bCs/>
        </w:rPr>
        <w:t>Significant Code Review</w:t>
      </w:r>
      <w:r>
        <w:rPr>
          <w:rFonts w:ascii="Arial" w:hAnsi="Arial" w:cs="Arial"/>
        </w:rPr>
        <w:t xml:space="preserve"> conclusions, the </w:t>
      </w:r>
      <w:r>
        <w:rPr>
          <w:rFonts w:ascii="Arial" w:hAnsi="Arial" w:cs="Arial"/>
          <w:b/>
          <w:bCs/>
        </w:rPr>
        <w:t>Authority</w:t>
      </w:r>
      <w:r>
        <w:rPr>
          <w:rFonts w:ascii="Arial" w:hAnsi="Arial" w:cs="Arial"/>
        </w:rPr>
        <w:t xml:space="preserve"> may direct </w:t>
      </w:r>
      <w:r>
        <w:rPr>
          <w:rFonts w:ascii="Arial" w:hAnsi="Arial" w:cs="Arial"/>
          <w:b/>
          <w:bCs/>
        </w:rPr>
        <w:t>The Company</w:t>
      </w:r>
      <w:r>
        <w:rPr>
          <w:rFonts w:ascii="Arial" w:hAnsi="Arial" w:cs="Arial"/>
        </w:rPr>
        <w:t xml:space="preserve"> to raise </w:t>
      </w:r>
      <w:r>
        <w:rPr>
          <w:rFonts w:ascii="Arial" w:hAnsi="Arial" w:cs="Arial"/>
          <w:b/>
          <w:bCs/>
        </w:rPr>
        <w:t>CUSC Modification Proposals</w:t>
      </w:r>
      <w:r>
        <w:rPr>
          <w:rFonts w:ascii="Arial" w:hAnsi="Arial" w:cs="Arial"/>
        </w:rPr>
        <w:t xml:space="preserve"> to put into effect the results of </w:t>
      </w:r>
      <w:r>
        <w:rPr>
          <w:rFonts w:ascii="Arial" w:hAnsi="Arial" w:cs="Arial"/>
          <w:b/>
          <w:bCs/>
        </w:rPr>
        <w:t>the Significant Code Review</w:t>
      </w:r>
      <w:r>
        <w:rPr>
          <w:rFonts w:ascii="Arial" w:hAnsi="Arial" w:cs="Arial"/>
        </w:rPr>
        <w:t>.</w:t>
      </w:r>
    </w:p>
    <w:p w14:paraId="0471C827" w14:textId="77777777" w:rsidR="00B56045" w:rsidRDefault="00B56045" w:rsidP="00B56045">
      <w:pPr>
        <w:pStyle w:val="Heading5"/>
        <w:widowControl/>
        <w:numPr>
          <w:ilvl w:val="4"/>
          <w:numId w:val="35"/>
        </w:numPr>
        <w:tabs>
          <w:tab w:val="clear" w:pos="5103"/>
        </w:tabs>
        <w:rPr>
          <w:rFonts w:ascii="Arial" w:hAnsi="Arial" w:cs="Arial"/>
        </w:rPr>
      </w:pPr>
      <w:bookmarkStart w:id="64" w:name="_BPDC_LN_INS_1026"/>
      <w:bookmarkStart w:id="65" w:name="_DV_M49"/>
      <w:bookmarkEnd w:id="64"/>
      <w:bookmarkEnd w:id="65"/>
      <w:r>
        <w:rPr>
          <w:rFonts w:ascii="Arial" w:hAnsi="Arial" w:cs="Arial"/>
        </w:rPr>
        <w:t xml:space="preserve">A process is set out in this Section 8 for analysing and consulting on </w:t>
      </w:r>
      <w:r>
        <w:rPr>
          <w:rFonts w:ascii="Arial" w:hAnsi="Arial" w:cs="Arial"/>
          <w:b/>
          <w:bCs/>
        </w:rPr>
        <w:t>CUSC Modification Proposals</w:t>
      </w:r>
      <w:r>
        <w:rPr>
          <w:rFonts w:ascii="Arial" w:hAnsi="Arial" w:cs="Arial"/>
        </w:rPr>
        <w:t xml:space="preserve"> with a view to referring to the </w:t>
      </w:r>
      <w:r>
        <w:rPr>
          <w:rFonts w:ascii="Arial" w:hAnsi="Arial" w:cs="Arial"/>
          <w:b/>
          <w:bCs/>
        </w:rPr>
        <w:t>Authority</w:t>
      </w:r>
      <w:r>
        <w:rPr>
          <w:rFonts w:ascii="Arial" w:hAnsi="Arial" w:cs="Arial"/>
        </w:rPr>
        <w:t xml:space="preserve"> those that may be </w:t>
      </w:r>
      <w:bookmarkStart w:id="66" w:name="_DV_M50"/>
      <w:bookmarkStart w:id="67" w:name="_BPDCD_12"/>
      <w:bookmarkEnd w:id="66"/>
      <w:r>
        <w:rPr>
          <w:rFonts w:ascii="Arial" w:hAnsi="Arial" w:cs="Arial"/>
        </w:rPr>
        <w:t>restricted during</w:t>
      </w:r>
      <w:r>
        <w:rPr>
          <w:rFonts w:ascii="Arial" w:hAnsi="Arial" w:cs="Arial"/>
          <w:color w:val="0000FF"/>
        </w:rPr>
        <w:t xml:space="preserve"> </w:t>
      </w:r>
      <w:bookmarkStart w:id="68" w:name="_DV_M51"/>
      <w:bookmarkEnd w:id="67"/>
      <w:bookmarkEnd w:id="68"/>
      <w:r>
        <w:rPr>
          <w:rFonts w:ascii="Arial" w:hAnsi="Arial" w:cs="Arial"/>
        </w:rPr>
        <w:t xml:space="preserve">a </w:t>
      </w:r>
      <w:r>
        <w:rPr>
          <w:rFonts w:ascii="Arial" w:hAnsi="Arial" w:cs="Arial"/>
          <w:b/>
          <w:bCs/>
        </w:rPr>
        <w:t>Significant Code Review</w:t>
      </w:r>
      <w:r>
        <w:rPr>
          <w:rFonts w:ascii="Arial" w:hAnsi="Arial" w:cs="Arial"/>
        </w:rPr>
        <w:t xml:space="preserve">.  Subject to Paragraph </w:t>
      </w:r>
      <w:bookmarkStart w:id="69" w:name="_DV_M52"/>
      <w:bookmarkStart w:id="70" w:name="_BPDCD_13"/>
      <w:bookmarkEnd w:id="69"/>
      <w:r>
        <w:rPr>
          <w:rFonts w:ascii="Arial" w:hAnsi="Arial" w:cs="Arial"/>
        </w:rPr>
        <w:t xml:space="preserve">8.1.5, those </w:t>
      </w:r>
      <w:bookmarkStart w:id="71" w:name="_DV_M53"/>
      <w:bookmarkEnd w:id="70"/>
      <w:bookmarkEnd w:id="71"/>
      <w:r>
        <w:rPr>
          <w:rFonts w:ascii="Arial" w:hAnsi="Arial" w:cs="Arial"/>
          <w:b/>
          <w:bCs/>
        </w:rPr>
        <w:t>CUSC Modification Proposals</w:t>
      </w:r>
      <w:r>
        <w:rPr>
          <w:rFonts w:ascii="Arial" w:hAnsi="Arial" w:cs="Arial"/>
        </w:rPr>
        <w:t xml:space="preserve"> that are not so </w:t>
      </w:r>
      <w:bookmarkStart w:id="72" w:name="_DV_M54"/>
      <w:bookmarkStart w:id="73" w:name="_BPDCD_14"/>
      <w:bookmarkEnd w:id="72"/>
      <w:r>
        <w:rPr>
          <w:rFonts w:ascii="Arial" w:hAnsi="Arial" w:cs="Arial"/>
        </w:rPr>
        <w:t>restricted</w:t>
      </w:r>
      <w:r>
        <w:rPr>
          <w:rFonts w:ascii="Arial" w:hAnsi="Arial" w:cs="Arial"/>
          <w:color w:val="0000FF"/>
        </w:rPr>
        <w:t xml:space="preserve"> </w:t>
      </w:r>
      <w:bookmarkStart w:id="74" w:name="_DV_M55"/>
      <w:bookmarkEnd w:id="73"/>
      <w:bookmarkEnd w:id="74"/>
      <w:r>
        <w:rPr>
          <w:rFonts w:ascii="Arial" w:hAnsi="Arial" w:cs="Arial"/>
        </w:rPr>
        <w:t xml:space="preserve">proceed along the standard </w:t>
      </w:r>
      <w:r>
        <w:rPr>
          <w:rFonts w:ascii="Arial" w:hAnsi="Arial" w:cs="Arial"/>
          <w:b/>
          <w:bCs/>
        </w:rPr>
        <w:t>CUSC Modification Process</w:t>
      </w:r>
      <w:r>
        <w:rPr>
          <w:rFonts w:ascii="Arial" w:hAnsi="Arial" w:cs="Arial"/>
        </w:rPr>
        <w:t xml:space="preserve"> of consultation with the industry followed by approval or non-approval by the </w:t>
      </w:r>
      <w:r>
        <w:rPr>
          <w:rFonts w:ascii="Arial" w:hAnsi="Arial" w:cs="Arial"/>
          <w:b/>
          <w:bCs/>
        </w:rPr>
        <w:t>Authority</w:t>
      </w:r>
      <w:r>
        <w:rPr>
          <w:rFonts w:ascii="Arial" w:hAnsi="Arial" w:cs="Arial"/>
        </w:rPr>
        <w:t>.</w:t>
      </w:r>
    </w:p>
    <w:p w14:paraId="1C1845DB" w14:textId="77777777" w:rsidR="00B56045" w:rsidRDefault="00B56045" w:rsidP="00B56045">
      <w:pPr>
        <w:pStyle w:val="Heading4"/>
        <w:widowControl/>
        <w:numPr>
          <w:ilvl w:val="3"/>
          <w:numId w:val="34"/>
        </w:numPr>
        <w:tabs>
          <w:tab w:val="clear" w:pos="4253"/>
        </w:tabs>
        <w:ind w:left="1702" w:hanging="851"/>
        <w:jc w:val="both"/>
        <w:rPr>
          <w:rFonts w:ascii="Arial" w:hAnsi="Arial" w:cs="Arial"/>
          <w:u w:val="single"/>
        </w:rPr>
      </w:pPr>
      <w:bookmarkStart w:id="75" w:name="_BPDCI_16"/>
      <w:bookmarkStart w:id="76" w:name="_BPDC_LN_INS_1025"/>
      <w:bookmarkStart w:id="77" w:name="_DV_M56"/>
      <w:bookmarkEnd w:id="75"/>
      <w:bookmarkEnd w:id="76"/>
      <w:bookmarkEnd w:id="77"/>
      <w:r>
        <w:rPr>
          <w:rFonts w:ascii="Arial" w:hAnsi="Arial" w:cs="Arial"/>
          <w:u w:val="single"/>
        </w:rPr>
        <w:t>Self-Governance</w:t>
      </w:r>
    </w:p>
    <w:p w14:paraId="6A3C932F" w14:textId="77777777" w:rsidR="00B56045" w:rsidRDefault="00B56045" w:rsidP="00B56045">
      <w:pPr>
        <w:pStyle w:val="clauseindent"/>
        <w:widowControl/>
        <w:ind w:left="1701"/>
        <w:jc w:val="both"/>
        <w:rPr>
          <w:rFonts w:ascii="Arial" w:hAnsi="Arial" w:cs="Arial"/>
        </w:rPr>
      </w:pPr>
      <w:bookmarkStart w:id="78" w:name="_DV_M57"/>
      <w:bookmarkEnd w:id="78"/>
      <w:r>
        <w:rPr>
          <w:rFonts w:ascii="Arial" w:hAnsi="Arial" w:cs="Arial"/>
        </w:rPr>
        <w:t xml:space="preserve">In addition, </w:t>
      </w:r>
      <w:r>
        <w:rPr>
          <w:rFonts w:ascii="Arial" w:hAnsi="Arial" w:cs="Arial"/>
          <w:b/>
          <w:bCs/>
        </w:rPr>
        <w:t>Self-Governance Criteria</w:t>
      </w:r>
      <w:r>
        <w:rPr>
          <w:rFonts w:ascii="Arial" w:hAnsi="Arial" w:cs="Arial"/>
        </w:rPr>
        <w:t xml:space="preserve"> are set out against which </w:t>
      </w:r>
      <w:r>
        <w:rPr>
          <w:rFonts w:ascii="Arial" w:hAnsi="Arial" w:cs="Arial"/>
          <w:b/>
          <w:bCs/>
        </w:rPr>
        <w:t>CUSC Modification Proposals</w:t>
      </w:r>
      <w:r>
        <w:rPr>
          <w:rFonts w:ascii="Arial" w:hAnsi="Arial" w:cs="Arial"/>
        </w:rPr>
        <w:t xml:space="preserve"> must also be evaluated and consulted upon.  If a proposal meets the criteria, it may proceed without </w:t>
      </w:r>
      <w:r>
        <w:rPr>
          <w:rFonts w:ascii="Arial" w:hAnsi="Arial" w:cs="Arial"/>
          <w:b/>
          <w:bCs/>
        </w:rPr>
        <w:t>Authority</w:t>
      </w:r>
      <w:r>
        <w:rPr>
          <w:rFonts w:ascii="Arial" w:hAnsi="Arial" w:cs="Arial"/>
        </w:rPr>
        <w:t xml:space="preserve"> approval, and the </w:t>
      </w:r>
      <w:r>
        <w:rPr>
          <w:rFonts w:ascii="Arial" w:hAnsi="Arial" w:cs="Arial"/>
          <w:b/>
          <w:bCs/>
        </w:rPr>
        <w:t>CUSC Modifications Panel</w:t>
      </w:r>
      <w:r>
        <w:rPr>
          <w:rFonts w:ascii="Arial" w:hAnsi="Arial" w:cs="Arial"/>
        </w:rPr>
        <w:t xml:space="preserve"> may consult on and determine itself whether to implement the </w:t>
      </w:r>
      <w:r>
        <w:rPr>
          <w:rFonts w:ascii="Arial" w:hAnsi="Arial" w:cs="Arial"/>
          <w:b/>
          <w:bCs/>
        </w:rPr>
        <w:t>CUSC Modification Proposal</w:t>
      </w:r>
      <w:r>
        <w:rPr>
          <w:rFonts w:ascii="Arial" w:hAnsi="Arial" w:cs="Arial"/>
        </w:rPr>
        <w:t>.</w:t>
      </w:r>
      <w:bookmarkStart w:id="79" w:name="_DV_C4"/>
    </w:p>
    <w:p w14:paraId="30E76DDB" w14:textId="77777777" w:rsidR="00B56045" w:rsidRPr="008D517D" w:rsidRDefault="00B56045" w:rsidP="00B56045">
      <w:pPr>
        <w:pStyle w:val="clauseindent"/>
        <w:widowControl/>
        <w:numPr>
          <w:ilvl w:val="3"/>
          <w:numId w:val="42"/>
        </w:numPr>
        <w:tabs>
          <w:tab w:val="clear" w:pos="1560"/>
          <w:tab w:val="num" w:pos="1701"/>
        </w:tabs>
        <w:ind w:hanging="709"/>
        <w:jc w:val="both"/>
        <w:rPr>
          <w:rFonts w:ascii="Arial" w:hAnsi="Arial" w:cs="Arial"/>
          <w:u w:val="single"/>
        </w:rPr>
      </w:pPr>
      <w:bookmarkStart w:id="80" w:name="_DV_C5"/>
      <w:bookmarkEnd w:id="79"/>
      <w:r w:rsidRPr="008D517D">
        <w:rPr>
          <w:rStyle w:val="DeltaViewInsertion"/>
          <w:rFonts w:ascii="Arial" w:hAnsi="Arial" w:cs="Arial"/>
          <w:color w:val="auto"/>
          <w:u w:val="single"/>
        </w:rPr>
        <w:t>Fast Track</w:t>
      </w:r>
      <w:bookmarkEnd w:id="80"/>
    </w:p>
    <w:p w14:paraId="396E4719" w14:textId="77777777" w:rsidR="00B56045" w:rsidRDefault="00B56045" w:rsidP="00B56045">
      <w:pPr>
        <w:pStyle w:val="clauseindent"/>
        <w:widowControl/>
        <w:ind w:left="1702"/>
        <w:jc w:val="both"/>
        <w:rPr>
          <w:rStyle w:val="DeltaViewInsertion"/>
          <w:rFonts w:ascii="Arial" w:hAnsi="Arial" w:cs="Arial"/>
          <w:color w:val="auto"/>
          <w:u w:val="none"/>
        </w:rPr>
      </w:pPr>
      <w:bookmarkStart w:id="81" w:name="_DV_C6"/>
      <w:r w:rsidRPr="008D517D">
        <w:rPr>
          <w:rStyle w:val="DeltaViewInsertion"/>
          <w:rFonts w:ascii="Arial" w:hAnsi="Arial" w:cs="Arial"/>
          <w:color w:val="auto"/>
          <w:u w:val="none"/>
        </w:rPr>
        <w:t xml:space="preserve">If the </w:t>
      </w:r>
      <w:r w:rsidRPr="008D517D">
        <w:rPr>
          <w:rStyle w:val="DeltaViewInsertion"/>
          <w:rFonts w:ascii="Arial" w:hAnsi="Arial" w:cs="Arial"/>
          <w:b/>
          <w:bCs/>
          <w:color w:val="auto"/>
          <w:u w:val="none"/>
        </w:rPr>
        <w:t>CUSC Modifications Panel</w:t>
      </w:r>
      <w:r w:rsidRPr="008D517D">
        <w:rPr>
          <w:rStyle w:val="DeltaViewInsertion"/>
          <w:rFonts w:ascii="Arial" w:hAnsi="Arial" w:cs="Arial"/>
          <w:color w:val="auto"/>
          <w:u w:val="none"/>
        </w:rPr>
        <w:t xml:space="preserve"> unanimously determine that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meets the</w:t>
      </w:r>
      <w:r w:rsidRPr="008D517D">
        <w:rPr>
          <w:rStyle w:val="DeltaViewInsertion"/>
          <w:rFonts w:ascii="Arial" w:hAnsi="Arial" w:cs="Arial"/>
          <w:b/>
          <w:bCs/>
          <w:color w:val="auto"/>
          <w:u w:val="none"/>
        </w:rPr>
        <w:t xml:space="preserve"> Fast Track Criteria¸</w:t>
      </w:r>
      <w:r w:rsidRPr="008D517D">
        <w:rPr>
          <w:rStyle w:val="DeltaViewInsertion"/>
          <w:rFonts w:ascii="Arial" w:hAnsi="Arial" w:cs="Arial"/>
          <w:color w:val="auto"/>
          <w:u w:val="none"/>
        </w:rPr>
        <w:t xml:space="preserve"> it will proceed without </w:t>
      </w:r>
      <w:r w:rsidRPr="008D517D">
        <w:rPr>
          <w:rStyle w:val="DeltaViewInsertion"/>
          <w:rFonts w:ascii="Arial" w:hAnsi="Arial" w:cs="Arial"/>
          <w:b/>
          <w:bCs/>
          <w:color w:val="auto"/>
          <w:u w:val="none"/>
        </w:rPr>
        <w:t xml:space="preserve">Authority </w:t>
      </w:r>
      <w:proofErr w:type="gramStart"/>
      <w:r w:rsidRPr="008D517D">
        <w:rPr>
          <w:rStyle w:val="DeltaViewInsertion"/>
          <w:rFonts w:ascii="Arial" w:hAnsi="Arial" w:cs="Arial"/>
          <w:color w:val="auto"/>
          <w:u w:val="none"/>
        </w:rPr>
        <w:t>approval, and</w:t>
      </w:r>
      <w:proofErr w:type="gramEnd"/>
      <w:r w:rsidRPr="008D517D">
        <w:rPr>
          <w:rStyle w:val="DeltaViewInsertion"/>
          <w:rFonts w:ascii="Arial" w:hAnsi="Arial" w:cs="Arial"/>
          <w:color w:val="auto"/>
          <w:u w:val="none"/>
        </w:rPr>
        <w:t xml:space="preserve"> will be subject to the process set out at Paragraph 8.29.</w:t>
      </w:r>
      <w:bookmarkEnd w:id="81"/>
    </w:p>
    <w:p w14:paraId="56AA4A12" w14:textId="7A1D84B9" w:rsidR="00B56045" w:rsidRPr="008D517D" w:rsidRDefault="00B56045" w:rsidP="00B56045">
      <w:pPr>
        <w:pStyle w:val="clauseindent"/>
        <w:widowControl/>
        <w:ind w:left="1702" w:hanging="851"/>
        <w:jc w:val="both"/>
        <w:rPr>
          <w:rFonts w:ascii="Arial" w:hAnsi="Arial" w:cs="Arial"/>
        </w:rPr>
      </w:pPr>
      <w:r>
        <w:rPr>
          <w:rStyle w:val="DeltaViewInsertion"/>
          <w:rFonts w:ascii="Arial" w:hAnsi="Arial" w:cs="Arial"/>
          <w:color w:val="auto"/>
          <w:u w:val="none"/>
        </w:rPr>
        <w:t xml:space="preserve">8.1.7  </w:t>
      </w:r>
      <w:r w:rsidRPr="00870721">
        <w:rPr>
          <w:rStyle w:val="DeltaViewInsertion"/>
          <w:rFonts w:ascii="Arial" w:hAnsi="Arial" w:cs="Arial"/>
          <w:color w:val="auto"/>
          <w:u w:val="none"/>
        </w:rPr>
        <w:t xml:space="preserve">  </w:t>
      </w:r>
      <w:r w:rsidRPr="00870721">
        <w:rPr>
          <w:rFonts w:ascii="Arial" w:hAnsi="Arial" w:cs="Arial"/>
        </w:rPr>
        <w:t xml:space="preserve">Where a </w:t>
      </w:r>
      <w:r w:rsidRPr="00870721">
        <w:rPr>
          <w:rFonts w:ascii="Arial" w:hAnsi="Arial" w:cs="Arial"/>
          <w:b/>
        </w:rPr>
        <w:t>CUSC Modification Proposal constitutes</w:t>
      </w:r>
      <w:r w:rsidRPr="00870721">
        <w:rPr>
          <w:rFonts w:ascii="Arial" w:hAnsi="Arial" w:cs="Arial"/>
        </w:rPr>
        <w:t xml:space="preserve"> an</w:t>
      </w:r>
      <w:r w:rsidR="007D1D47">
        <w:rPr>
          <w:rFonts w:ascii="Arial" w:hAnsi="Arial" w:cs="Arial"/>
          <w:b/>
        </w:rPr>
        <w:t xml:space="preserve"> EBR Amendment</w:t>
      </w:r>
      <w:r w:rsidRPr="00870721">
        <w:rPr>
          <w:rFonts w:ascii="Arial" w:hAnsi="Arial" w:cs="Arial"/>
        </w:rPr>
        <w:t xml:space="preserve">, </w:t>
      </w:r>
      <w:r w:rsidRPr="00870721">
        <w:rPr>
          <w:rFonts w:ascii="Arial" w:hAnsi="Arial" w:cs="Arial"/>
          <w:b/>
        </w:rPr>
        <w:t>The Company</w:t>
      </w:r>
      <w:r w:rsidRPr="00870721">
        <w:rPr>
          <w:rFonts w:ascii="Arial" w:hAnsi="Arial" w:cs="Arial"/>
        </w:rPr>
        <w:t xml:space="preserve">, when undertaking its role in the </w:t>
      </w:r>
      <w:r w:rsidRPr="00870721">
        <w:rPr>
          <w:rFonts w:ascii="Arial" w:hAnsi="Arial" w:cs="Arial"/>
          <w:b/>
        </w:rPr>
        <w:t>CUSC Panel</w:t>
      </w:r>
      <w:r w:rsidRPr="00870721">
        <w:rPr>
          <w:rFonts w:ascii="Arial" w:hAnsi="Arial" w:cs="Arial"/>
        </w:rPr>
        <w:t xml:space="preserve"> or </w:t>
      </w:r>
      <w:r w:rsidRPr="00870721">
        <w:rPr>
          <w:rFonts w:ascii="Arial" w:hAnsi="Arial" w:cs="Arial"/>
          <w:b/>
        </w:rPr>
        <w:t>Working Groups</w:t>
      </w:r>
      <w:r w:rsidRPr="00870721">
        <w:rPr>
          <w:rFonts w:ascii="Arial" w:hAnsi="Arial" w:cs="Arial"/>
        </w:rPr>
        <w:t xml:space="preserve"> during the </w:t>
      </w:r>
      <w:r w:rsidRPr="00870721">
        <w:rPr>
          <w:rFonts w:ascii="Arial" w:hAnsi="Arial" w:cs="Arial"/>
          <w:b/>
        </w:rPr>
        <w:t>CUSC Modification Process</w:t>
      </w:r>
      <w:r w:rsidRPr="00870721">
        <w:rPr>
          <w:rFonts w:ascii="Arial" w:hAnsi="Arial" w:cs="Arial"/>
        </w:rPr>
        <w:t xml:space="preserve">, shall provide justification for including or not including the views of stakeholders resulting from the </w:t>
      </w:r>
      <w:r w:rsidR="00AB7863" w:rsidRPr="00AB7863">
        <w:rPr>
          <w:rFonts w:ascii="Arial" w:hAnsi="Arial" w:cs="Arial"/>
          <w:b/>
        </w:rPr>
        <w:t xml:space="preserve">Code Administrator </w:t>
      </w:r>
      <w:r w:rsidRPr="00870721">
        <w:rPr>
          <w:rFonts w:ascii="Arial" w:hAnsi="Arial" w:cs="Arial"/>
        </w:rPr>
        <w:t>consultation.</w:t>
      </w:r>
    </w:p>
    <w:p w14:paraId="5DE87306" w14:textId="77777777" w:rsidR="00B56045" w:rsidRDefault="00B56045" w:rsidP="00B56045">
      <w:pPr>
        <w:pStyle w:val="Heading4"/>
        <w:widowControl/>
        <w:tabs>
          <w:tab w:val="clear" w:pos="4253"/>
          <w:tab w:val="num" w:pos="1701"/>
        </w:tabs>
        <w:ind w:left="0" w:firstLine="0"/>
        <w:jc w:val="both"/>
        <w:rPr>
          <w:rFonts w:ascii="Arial" w:hAnsi="Arial" w:cs="Arial"/>
          <w:b/>
          <w:bCs/>
        </w:rPr>
      </w:pPr>
      <w:bookmarkStart w:id="82" w:name="_DV_M58"/>
      <w:bookmarkEnd w:id="82"/>
      <w:r>
        <w:rPr>
          <w:rFonts w:ascii="Arial" w:hAnsi="Arial" w:cs="Arial"/>
          <w:b/>
          <w:bCs/>
        </w:rPr>
        <w:t>PART B</w:t>
      </w:r>
    </w:p>
    <w:p w14:paraId="399188E5"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83" w:name="_DV_M59"/>
      <w:bookmarkEnd w:id="83"/>
      <w:r>
        <w:rPr>
          <w:rFonts w:ascii="Arial" w:hAnsi="Arial" w:cs="Arial"/>
          <w:b/>
          <w:bCs/>
        </w:rPr>
        <w:t>CODE ADMINISTRATOR</w:t>
      </w:r>
    </w:p>
    <w:p w14:paraId="1F3D794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4" w:name="_DV_M60"/>
      <w:bookmarkEnd w:id="84"/>
      <w:r>
        <w:rPr>
          <w:rFonts w:ascii="Arial" w:hAnsi="Arial" w:cs="Arial"/>
          <w:b/>
          <w:bCs/>
        </w:rPr>
        <w:t>The Company</w:t>
      </w:r>
      <w:r>
        <w:rPr>
          <w:rFonts w:ascii="Arial" w:hAnsi="Arial" w:cs="Arial"/>
        </w:rPr>
        <w:t xml:space="preserve"> shall establish and maintain a </w:t>
      </w:r>
      <w:r>
        <w:rPr>
          <w:rFonts w:ascii="Arial" w:hAnsi="Arial" w:cs="Arial"/>
          <w:b/>
          <w:bCs/>
        </w:rPr>
        <w:t>Code Administrator</w:t>
      </w:r>
      <w:r>
        <w:rPr>
          <w:rFonts w:ascii="Arial" w:hAnsi="Arial" w:cs="Arial"/>
        </w:rPr>
        <w:t xml:space="preserve"> function, which shall carry out the roles referred to in Paragraph 8.2.2</w:t>
      </w:r>
      <w:bookmarkStart w:id="85" w:name="_DV_M61"/>
      <w:bookmarkStart w:id="86" w:name="_BPDCI_18"/>
      <w:bookmarkEnd w:id="85"/>
      <w:r>
        <w:rPr>
          <w:rFonts w:ascii="Arial" w:hAnsi="Arial" w:cs="Arial"/>
          <w:color w:val="0000FF"/>
        </w:rPr>
        <w:t xml:space="preserve"> </w:t>
      </w:r>
      <w:r>
        <w:rPr>
          <w:rFonts w:ascii="Arial" w:hAnsi="Arial" w:cs="Arial"/>
        </w:rPr>
        <w:t xml:space="preserve">and 8.3.3.  </w:t>
      </w:r>
      <w:bookmarkStart w:id="87" w:name="_DV_M62"/>
      <w:bookmarkEnd w:id="86"/>
      <w:bookmarkEnd w:id="87"/>
      <w:r>
        <w:rPr>
          <w:rFonts w:ascii="Arial" w:hAnsi="Arial" w:cs="Arial"/>
          <w:b/>
          <w:bCs/>
        </w:rPr>
        <w:t>The Company</w:t>
      </w:r>
      <w:r>
        <w:rPr>
          <w:rFonts w:ascii="Arial" w:hAnsi="Arial" w:cs="Arial"/>
        </w:rPr>
        <w:t xml:space="preserve"> shall ensure the functions are consistent with the </w:t>
      </w:r>
      <w:r>
        <w:rPr>
          <w:rFonts w:ascii="Arial" w:hAnsi="Arial" w:cs="Arial"/>
          <w:b/>
          <w:bCs/>
        </w:rPr>
        <w:t>Code Administration Code of Practice</w:t>
      </w:r>
      <w:r>
        <w:rPr>
          <w:rFonts w:ascii="Arial" w:hAnsi="Arial" w:cs="Arial"/>
        </w:rPr>
        <w:t xml:space="preserve">. </w:t>
      </w:r>
    </w:p>
    <w:p w14:paraId="14619812" w14:textId="6C1ABE5E" w:rsidR="00B56045" w:rsidRDefault="00B56045" w:rsidP="001D1FD5">
      <w:pPr>
        <w:pStyle w:val="Heading4"/>
        <w:widowControl/>
        <w:numPr>
          <w:ilvl w:val="3"/>
          <w:numId w:val="21"/>
        </w:numPr>
        <w:tabs>
          <w:tab w:val="clear" w:pos="1701"/>
          <w:tab w:val="clear" w:pos="4253"/>
          <w:tab w:val="num" w:pos="0"/>
          <w:tab w:val="num" w:pos="1843"/>
        </w:tabs>
        <w:ind w:left="1702" w:hanging="851"/>
        <w:jc w:val="both"/>
        <w:rPr>
          <w:rFonts w:ascii="Arial" w:hAnsi="Arial" w:cs="Arial"/>
        </w:rPr>
      </w:pPr>
      <w:bookmarkStart w:id="88" w:name="_DV_M63"/>
      <w:bookmarkStart w:id="89" w:name="OLE_LINK12"/>
      <w:bookmarkEnd w:id="88"/>
      <w:r>
        <w:rPr>
          <w:rFonts w:ascii="Arial" w:hAnsi="Arial" w:cs="Arial"/>
        </w:rPr>
        <w:t xml:space="preserve">The </w:t>
      </w:r>
      <w:r>
        <w:rPr>
          <w:rFonts w:ascii="Arial" w:hAnsi="Arial" w:cs="Arial"/>
          <w:b/>
          <w:bCs/>
        </w:rPr>
        <w:t>Code Administrator</w:t>
      </w:r>
      <w:r>
        <w:rPr>
          <w:rFonts w:ascii="Arial" w:hAnsi="Arial" w:cs="Arial"/>
        </w:rPr>
        <w:t xml:space="preserve"> shall in conjunction with other code administrators, maintain, publish, review and (where appropriate) amend from time to time the </w:t>
      </w:r>
      <w:r>
        <w:rPr>
          <w:rFonts w:ascii="Arial" w:hAnsi="Arial" w:cs="Arial"/>
          <w:b/>
          <w:bCs/>
        </w:rPr>
        <w:t xml:space="preserve">Code Administration Code of Practice </w:t>
      </w:r>
      <w:r>
        <w:rPr>
          <w:rFonts w:ascii="Arial" w:hAnsi="Arial" w:cs="Arial"/>
        </w:rPr>
        <w:t xml:space="preserve">approved by the </w:t>
      </w:r>
      <w:r>
        <w:rPr>
          <w:rFonts w:ascii="Arial" w:hAnsi="Arial" w:cs="Arial"/>
          <w:b/>
          <w:bCs/>
        </w:rPr>
        <w:t>Authority</w:t>
      </w:r>
      <w:r>
        <w:rPr>
          <w:rFonts w:ascii="Arial" w:hAnsi="Arial" w:cs="Arial"/>
        </w:rPr>
        <w:t xml:space="preserve"> provided that any amendments to the</w:t>
      </w:r>
      <w:r>
        <w:rPr>
          <w:rFonts w:ascii="Arial" w:hAnsi="Arial" w:cs="Arial"/>
          <w:b/>
          <w:bCs/>
        </w:rPr>
        <w:t xml:space="preserve"> Code Administration Code of Practice</w:t>
      </w:r>
      <w:r>
        <w:rPr>
          <w:rFonts w:ascii="Arial" w:hAnsi="Arial" w:cs="Arial"/>
        </w:rPr>
        <w:t xml:space="preserve"> proposed by the </w:t>
      </w:r>
      <w:r>
        <w:rPr>
          <w:rFonts w:ascii="Arial" w:hAnsi="Arial" w:cs="Arial"/>
          <w:b/>
          <w:bCs/>
        </w:rPr>
        <w:t xml:space="preserve">Code Administrator </w:t>
      </w:r>
      <w:r>
        <w:rPr>
          <w:rFonts w:ascii="Arial" w:hAnsi="Arial" w:cs="Arial"/>
        </w:rPr>
        <w:t>are approved by the</w:t>
      </w:r>
      <w:r>
        <w:rPr>
          <w:rFonts w:ascii="Arial" w:hAnsi="Arial" w:cs="Arial"/>
          <w:b/>
          <w:bCs/>
        </w:rPr>
        <w:t xml:space="preserve"> CUSC Modifications Panel</w:t>
      </w:r>
      <w:r>
        <w:rPr>
          <w:rFonts w:ascii="Arial" w:hAnsi="Arial" w:cs="Arial"/>
        </w:rPr>
        <w:t xml:space="preserve"> prior to being raised by the</w:t>
      </w:r>
      <w:r>
        <w:rPr>
          <w:rFonts w:ascii="Arial" w:hAnsi="Arial" w:cs="Arial"/>
          <w:b/>
          <w:bCs/>
        </w:rPr>
        <w:t xml:space="preserve"> Code Administrator,</w:t>
      </w:r>
      <w:r>
        <w:rPr>
          <w:rFonts w:ascii="Arial" w:hAnsi="Arial" w:cs="Arial"/>
        </w:rPr>
        <w:t xml:space="preserve"> and</w:t>
      </w:r>
      <w:r>
        <w:rPr>
          <w:rFonts w:ascii="Arial" w:hAnsi="Arial" w:cs="Arial"/>
          <w:b/>
          <w:bCs/>
        </w:rPr>
        <w:t xml:space="preserve"> </w:t>
      </w:r>
      <w:r>
        <w:rPr>
          <w:rFonts w:ascii="Arial" w:hAnsi="Arial" w:cs="Arial"/>
        </w:rPr>
        <w:t xml:space="preserve">any amendments to be made to the </w:t>
      </w:r>
      <w:r>
        <w:rPr>
          <w:rFonts w:ascii="Arial" w:hAnsi="Arial" w:cs="Arial"/>
          <w:b/>
          <w:bCs/>
        </w:rPr>
        <w:t>Code Administration Code of Practice</w:t>
      </w:r>
      <w:r>
        <w:rPr>
          <w:rFonts w:ascii="Arial" w:hAnsi="Arial" w:cs="Arial"/>
        </w:rPr>
        <w:t xml:space="preserve"> are approved by the </w:t>
      </w:r>
      <w:r>
        <w:rPr>
          <w:rFonts w:ascii="Arial" w:hAnsi="Arial" w:cs="Arial"/>
          <w:b/>
          <w:bCs/>
        </w:rPr>
        <w:t>Authority</w:t>
      </w:r>
      <w:r>
        <w:rPr>
          <w:rFonts w:ascii="Arial" w:hAnsi="Arial" w:cs="Arial"/>
        </w:rPr>
        <w:t>.</w:t>
      </w:r>
      <w:bookmarkStart w:id="90" w:name="_DV_M64"/>
      <w:bookmarkEnd w:id="89"/>
      <w:bookmarkEnd w:id="90"/>
      <w:r>
        <w:rPr>
          <w:rFonts w:ascii="Arial" w:hAnsi="Arial" w:cs="Arial"/>
        </w:rPr>
        <w:t xml:space="preserve"> </w:t>
      </w:r>
      <w:r w:rsidR="007A529A">
        <w:rPr>
          <w:rFonts w:ascii="Arial" w:hAnsi="Arial" w:cs="Arial"/>
        </w:rPr>
        <w:br/>
      </w:r>
    </w:p>
    <w:p w14:paraId="3CF07B66" w14:textId="71F200EF" w:rsidR="00FE2225" w:rsidRPr="007A529A" w:rsidRDefault="007A529A" w:rsidP="007A529A">
      <w:pPr>
        <w:pStyle w:val="Heading4"/>
        <w:widowControl/>
        <w:numPr>
          <w:ilvl w:val="3"/>
          <w:numId w:val="21"/>
        </w:numPr>
        <w:tabs>
          <w:tab w:val="clear" w:pos="1701"/>
          <w:tab w:val="clear" w:pos="4253"/>
          <w:tab w:val="num" w:pos="0"/>
          <w:tab w:val="num" w:pos="1843"/>
        </w:tabs>
        <w:ind w:left="1702" w:hanging="851"/>
        <w:rPr>
          <w:rFonts w:ascii="Arial" w:hAnsi="Arial" w:cs="Arial"/>
        </w:rPr>
      </w:pPr>
      <w:r>
        <w:rPr>
          <w:rFonts w:ascii="Arial" w:hAnsi="Arial" w:cs="Arial"/>
          <w:u w:val="single"/>
        </w:rPr>
        <w:lastRenderedPageBreak/>
        <w:t>Market-wide Half-Hourly /settlement Implementation</w:t>
      </w:r>
      <w:r>
        <w:rPr>
          <w:rFonts w:ascii="Arial" w:hAnsi="Arial" w:cs="Arial"/>
          <w:u w:val="single"/>
        </w:rPr>
        <w:br/>
      </w:r>
      <w:r>
        <w:rPr>
          <w:rFonts w:ascii="Arial" w:hAnsi="Arial" w:cs="Arial"/>
          <w:u w:val="single"/>
        </w:rPr>
        <w:br/>
      </w:r>
      <w:r w:rsidRPr="007A529A">
        <w:rPr>
          <w:rFonts w:ascii="Arial" w:hAnsi="Arial" w:cs="Arial"/>
          <w:b/>
          <w:bCs/>
          <w:szCs w:val="24"/>
        </w:rPr>
        <w:t>The Company</w:t>
      </w:r>
      <w:r w:rsidRPr="007A529A">
        <w:rPr>
          <w:rFonts w:ascii="Arial" w:hAnsi="Arial" w:cs="Arial"/>
          <w:szCs w:val="24"/>
        </w:rPr>
        <w:t xml:space="preserve"> shall (and shall ensure that the </w:t>
      </w:r>
      <w:r w:rsidRPr="007A529A">
        <w:rPr>
          <w:rFonts w:ascii="Arial" w:hAnsi="Arial" w:cs="Arial"/>
          <w:b/>
          <w:bCs/>
          <w:szCs w:val="24"/>
        </w:rPr>
        <w:t>Code Administrator</w:t>
      </w:r>
      <w:r w:rsidRPr="007A529A">
        <w:rPr>
          <w:rFonts w:ascii="Arial" w:hAnsi="Arial" w:cs="Arial"/>
          <w:szCs w:val="24"/>
        </w:rPr>
        <w:t xml:space="preserve"> shall) comply with the obligations expressed to apply to </w:t>
      </w:r>
      <w:r w:rsidRPr="007A529A">
        <w:rPr>
          <w:rFonts w:ascii="Arial" w:hAnsi="Arial" w:cs="Arial"/>
          <w:b/>
          <w:bCs/>
          <w:szCs w:val="24"/>
        </w:rPr>
        <w:t>The Company</w:t>
      </w:r>
      <w:r w:rsidRPr="007A529A">
        <w:rPr>
          <w:rFonts w:ascii="Arial" w:hAnsi="Arial" w:cs="Arial"/>
          <w:szCs w:val="24"/>
        </w:rPr>
        <w:t xml:space="preserve"> (either specifically or generally as a category of participant) under section C12 (Market-wide Half Hourly Settlement Implementation) of the </w:t>
      </w:r>
      <w:r w:rsidRPr="007A529A">
        <w:rPr>
          <w:rFonts w:ascii="Arial" w:hAnsi="Arial" w:cs="Arial"/>
          <w:b/>
          <w:bCs/>
          <w:szCs w:val="24"/>
        </w:rPr>
        <w:t>Balancing and Settlement Code</w:t>
      </w:r>
      <w:r w:rsidRPr="007A529A">
        <w:rPr>
          <w:rFonts w:ascii="Arial" w:hAnsi="Arial" w:cs="Arial"/>
          <w:szCs w:val="24"/>
        </w:rPr>
        <w:t>.</w:t>
      </w:r>
      <w:r>
        <w:rPr>
          <w:rFonts w:ascii="Arial" w:hAnsi="Arial" w:cs="Arial"/>
          <w:u w:val="single"/>
        </w:rPr>
        <w:br/>
      </w:r>
    </w:p>
    <w:p w14:paraId="7F139BC3" w14:textId="77777777" w:rsidR="00B56045" w:rsidRDefault="00B56045" w:rsidP="00B56045">
      <w:pPr>
        <w:pStyle w:val="Heading3"/>
        <w:keepNext/>
        <w:widowControl/>
        <w:numPr>
          <w:ilvl w:val="2"/>
          <w:numId w:val="21"/>
        </w:numPr>
        <w:tabs>
          <w:tab w:val="clear" w:pos="3402"/>
          <w:tab w:val="num" w:pos="0"/>
        </w:tabs>
        <w:jc w:val="both"/>
        <w:rPr>
          <w:rFonts w:ascii="Arial" w:hAnsi="Arial" w:cs="Arial"/>
          <w:b/>
          <w:bCs/>
        </w:rPr>
      </w:pPr>
      <w:bookmarkStart w:id="91" w:name="_DV_M65"/>
      <w:bookmarkEnd w:id="91"/>
      <w:r>
        <w:rPr>
          <w:rFonts w:ascii="Arial" w:hAnsi="Arial" w:cs="Arial"/>
          <w:b/>
          <w:bCs/>
        </w:rPr>
        <w:t>THE CUSC MODIFICATIONS PANEL</w:t>
      </w:r>
    </w:p>
    <w:p w14:paraId="2E4B950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92" w:name="_DV_M66"/>
      <w:bookmarkEnd w:id="92"/>
      <w:r>
        <w:rPr>
          <w:rFonts w:ascii="Arial" w:hAnsi="Arial" w:cs="Arial"/>
          <w:u w:val="single"/>
        </w:rPr>
        <w:t>Establishment and Composition</w:t>
      </w:r>
    </w:p>
    <w:p w14:paraId="24A0294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3" w:name="_DV_M67"/>
      <w:bookmarkEnd w:id="93"/>
      <w:r>
        <w:rPr>
          <w:rFonts w:ascii="Arial" w:hAnsi="Arial" w:cs="Arial"/>
        </w:rPr>
        <w:t>The</w:t>
      </w:r>
      <w:r>
        <w:rPr>
          <w:rFonts w:ascii="Arial" w:hAnsi="Arial" w:cs="Arial"/>
          <w:b/>
          <w:bCs/>
        </w:rPr>
        <w:t xml:space="preserve"> CUSC Modifications</w:t>
      </w:r>
      <w:r>
        <w:rPr>
          <w:rFonts w:ascii="Arial" w:hAnsi="Arial" w:cs="Arial"/>
        </w:rPr>
        <w:t xml:space="preserve"> </w:t>
      </w:r>
      <w:r>
        <w:rPr>
          <w:rFonts w:ascii="Arial" w:hAnsi="Arial" w:cs="Arial"/>
          <w:b/>
          <w:bCs/>
        </w:rPr>
        <w:t>Panel</w:t>
      </w:r>
      <w:r>
        <w:rPr>
          <w:rFonts w:ascii="Arial" w:hAnsi="Arial" w:cs="Arial"/>
        </w:rPr>
        <w:t xml:space="preserve"> shall be the standing body to carry out the functions referred to in Paragraph 8.3.3.</w:t>
      </w:r>
    </w:p>
    <w:p w14:paraId="2F5D0B9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4" w:name="_DV_M68"/>
      <w:bookmarkEnd w:id="94"/>
      <w:r>
        <w:rPr>
          <w:rFonts w:ascii="Arial" w:hAnsi="Arial" w:cs="Arial"/>
        </w:rPr>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comprise the following members:</w:t>
      </w:r>
    </w:p>
    <w:p w14:paraId="1F92AEE5" w14:textId="3E065E5D" w:rsidR="00B56045" w:rsidRDefault="00B56045" w:rsidP="00B56045">
      <w:pPr>
        <w:pStyle w:val="Heading6"/>
        <w:widowControl/>
        <w:numPr>
          <w:ilvl w:val="5"/>
          <w:numId w:val="21"/>
        </w:numPr>
        <w:tabs>
          <w:tab w:val="num" w:pos="0"/>
        </w:tabs>
        <w:ind w:left="3403" w:hanging="851"/>
        <w:jc w:val="both"/>
        <w:rPr>
          <w:rFonts w:ascii="Arial" w:hAnsi="Arial" w:cs="Arial"/>
        </w:rPr>
      </w:pPr>
      <w:bookmarkStart w:id="95" w:name="_DV_M69"/>
      <w:bookmarkEnd w:id="95"/>
      <w:r>
        <w:rPr>
          <w:rFonts w:ascii="Arial" w:hAnsi="Arial" w:cs="Arial"/>
        </w:rPr>
        <w:t xml:space="preserve">the person appointed </w:t>
      </w:r>
      <w:proofErr w:type="gramStart"/>
      <w:r>
        <w:rPr>
          <w:rFonts w:ascii="Arial" w:hAnsi="Arial" w:cs="Arial"/>
        </w:rPr>
        <w:t>as  the</w:t>
      </w:r>
      <w:proofErr w:type="gramEnd"/>
      <w:r>
        <w:rPr>
          <w:rFonts w:ascii="Arial" w:hAnsi="Arial" w:cs="Arial"/>
        </w:rPr>
        <w:t xml:space="preserve"> chair</w:t>
      </w:r>
      <w:del w:id="96" w:author="Akhtar (ESO), Shazia" w:date="2021-11-01T12:17:00Z">
        <w:r w:rsidDel="008E0D82">
          <w:rPr>
            <w:rFonts w:ascii="Arial" w:hAnsi="Arial" w:cs="Arial"/>
          </w:rPr>
          <w:delText>man</w:delText>
        </w:r>
      </w:del>
      <w:r>
        <w:rPr>
          <w:rFonts w:ascii="Arial" w:hAnsi="Arial" w:cs="Arial"/>
        </w:rPr>
        <w:t xml:space="preserve">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(the </w:t>
      </w:r>
      <w:r>
        <w:rPr>
          <w:rFonts w:ascii="Arial" w:hAnsi="Arial" w:cs="Arial"/>
          <w:b/>
          <w:bCs/>
        </w:rPr>
        <w:t>“Panel Chair</w:t>
      </w:r>
      <w:del w:id="97" w:author="Akhtar (ESO), Shazia" w:date="2021-11-01T12:18:00Z">
        <w:r w:rsidDel="008E0D82">
          <w:rPr>
            <w:rFonts w:ascii="Arial" w:hAnsi="Arial" w:cs="Arial"/>
            <w:b/>
            <w:bCs/>
          </w:rPr>
          <w:delText>man</w:delText>
        </w:r>
      </w:del>
      <w:r>
        <w:rPr>
          <w:rFonts w:ascii="Arial" w:hAnsi="Arial" w:cs="Arial"/>
          <w:b/>
          <w:bCs/>
        </w:rPr>
        <w:t>”</w:t>
      </w:r>
      <w:r>
        <w:rPr>
          <w:rFonts w:ascii="Arial" w:hAnsi="Arial" w:cs="Arial"/>
        </w:rPr>
        <w:t>) in accordance with Paragraph 8.4.1, who shall (subject to Paragraph 8.11.4) be a non-voting member;</w:t>
      </w:r>
    </w:p>
    <w:p w14:paraId="594C5783"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98" w:name="_DV_M70"/>
      <w:bookmarkEnd w:id="98"/>
      <w:r>
        <w:rPr>
          <w:rFonts w:ascii="Arial" w:hAnsi="Arial" w:cs="Arial"/>
        </w:rPr>
        <w:t xml:space="preserve">not more than seven persons appointed by </w:t>
      </w:r>
      <w:r>
        <w:rPr>
          <w:rFonts w:ascii="Arial" w:hAnsi="Arial" w:cs="Arial"/>
          <w:b/>
          <w:bCs/>
        </w:rPr>
        <w:t>Users</w:t>
      </w:r>
      <w:r>
        <w:rPr>
          <w:rFonts w:ascii="Arial" w:hAnsi="Arial" w:cs="Arial"/>
        </w:rPr>
        <w:t xml:space="preserve"> in accordance with Paragraph </w:t>
      </w:r>
      <w:proofErr w:type="gramStart"/>
      <w:r>
        <w:rPr>
          <w:rFonts w:ascii="Arial" w:hAnsi="Arial" w:cs="Arial"/>
        </w:rPr>
        <w:t>8.4.2(a);</w:t>
      </w:r>
      <w:bookmarkStart w:id="99" w:name="_BPDCI_21"/>
      <w:bookmarkEnd w:id="99"/>
      <w:proofErr w:type="gramEnd"/>
    </w:p>
    <w:p w14:paraId="60C63200"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00" w:name="_DV_M71"/>
      <w:bookmarkEnd w:id="100"/>
      <w:r>
        <w:rPr>
          <w:rFonts w:ascii="Arial" w:hAnsi="Arial" w:cs="Arial"/>
        </w:rPr>
        <w:t xml:space="preserve">two persons appointed by </w:t>
      </w:r>
      <w:r>
        <w:rPr>
          <w:rFonts w:ascii="Arial" w:hAnsi="Arial" w:cs="Arial"/>
          <w:b/>
          <w:bCs/>
        </w:rPr>
        <w:t xml:space="preserve">The Company </w:t>
      </w:r>
      <w:r>
        <w:rPr>
          <w:rFonts w:ascii="Arial" w:hAnsi="Arial" w:cs="Arial"/>
        </w:rPr>
        <w:t xml:space="preserve">in accordance with Paragraph </w:t>
      </w:r>
      <w:proofErr w:type="gramStart"/>
      <w:r>
        <w:rPr>
          <w:rFonts w:ascii="Arial" w:hAnsi="Arial" w:cs="Arial"/>
        </w:rPr>
        <w:t>8.4.2(c);</w:t>
      </w:r>
      <w:bookmarkStart w:id="101" w:name="_BPDCI_22"/>
      <w:bookmarkEnd w:id="101"/>
      <w:proofErr w:type="gramEnd"/>
    </w:p>
    <w:p w14:paraId="2E791C0B"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02" w:name="_DV_M72"/>
      <w:bookmarkEnd w:id="102"/>
      <w:r>
        <w:rPr>
          <w:rFonts w:ascii="Arial" w:hAnsi="Arial" w:cs="Arial"/>
        </w:rPr>
        <w:t xml:space="preserve">The </w:t>
      </w:r>
      <w:r w:rsidRPr="0096336C">
        <w:rPr>
          <w:rFonts w:ascii="Arial" w:hAnsi="Arial" w:cs="Arial"/>
          <w:b/>
        </w:rPr>
        <w:t>Consumer Representative</w:t>
      </w:r>
      <w:r>
        <w:rPr>
          <w:rFonts w:ascii="Arial" w:hAnsi="Arial" w:cs="Arial"/>
        </w:rPr>
        <w:t>, appointed in accordance with Paragraph 8.4.2(b); and</w:t>
      </w:r>
      <w:bookmarkStart w:id="103" w:name="_BPDCI_23"/>
      <w:bookmarkEnd w:id="103"/>
    </w:p>
    <w:p w14:paraId="77359701"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04" w:name="_DV_M73"/>
      <w:bookmarkEnd w:id="104"/>
      <w:r>
        <w:rPr>
          <w:rFonts w:ascii="Arial" w:hAnsi="Arial" w:cs="Arial"/>
        </w:rPr>
        <w:t xml:space="preserve">the person appointed (if the </w:t>
      </w:r>
      <w:r>
        <w:rPr>
          <w:rFonts w:ascii="Arial" w:hAnsi="Arial" w:cs="Arial"/>
          <w:b/>
          <w:bCs/>
        </w:rPr>
        <w:t>Authority</w:t>
      </w:r>
      <w:r>
        <w:rPr>
          <w:rFonts w:ascii="Arial" w:hAnsi="Arial" w:cs="Arial"/>
        </w:rPr>
        <w:t xml:space="preserve"> so decides) by the Authority in accordance with Paragraph 8.4.3. </w:t>
      </w:r>
    </w:p>
    <w:p w14:paraId="5DEEE65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5" w:name="_DV_M74"/>
      <w:bookmarkEnd w:id="105"/>
      <w:r>
        <w:rPr>
          <w:rFonts w:ascii="Arial" w:hAnsi="Arial" w:cs="Arial"/>
        </w:rPr>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be assisted by a secretary (“</w:t>
      </w:r>
      <w:r>
        <w:rPr>
          <w:rFonts w:ascii="Arial" w:hAnsi="Arial" w:cs="Arial"/>
          <w:b/>
          <w:bCs/>
        </w:rPr>
        <w:t>Panel Secretary</w:t>
      </w:r>
      <w:r>
        <w:rPr>
          <w:rFonts w:ascii="Arial" w:hAnsi="Arial" w:cs="Arial"/>
        </w:rPr>
        <w:t>”), who shall be a person appointed and provided by the</w:t>
      </w:r>
      <w:r>
        <w:rPr>
          <w:rFonts w:ascii="Arial" w:hAnsi="Arial" w:cs="Arial"/>
          <w:b/>
          <w:bCs/>
        </w:rPr>
        <w:t xml:space="preserve"> Code Administrator</w:t>
      </w:r>
      <w:r>
        <w:rPr>
          <w:rFonts w:ascii="Arial" w:hAnsi="Arial" w:cs="Arial"/>
        </w:rPr>
        <w:t xml:space="preserve"> and who shall be responsible for the administration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w:t>
      </w:r>
    </w:p>
    <w:p w14:paraId="3108784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106" w:name="_DV_M75"/>
      <w:bookmarkEnd w:id="106"/>
      <w:r>
        <w:rPr>
          <w:rFonts w:ascii="Arial" w:hAnsi="Arial" w:cs="Arial"/>
          <w:b/>
          <w:bCs/>
          <w:u w:val="single"/>
        </w:rPr>
        <w:t>Authority’s</w:t>
      </w:r>
      <w:r>
        <w:rPr>
          <w:rFonts w:ascii="Arial" w:hAnsi="Arial" w:cs="Arial"/>
          <w:u w:val="single"/>
        </w:rPr>
        <w:t xml:space="preserve"> Representative </w:t>
      </w:r>
    </w:p>
    <w:p w14:paraId="2CFBAE6A" w14:textId="77777777" w:rsidR="00B56045" w:rsidRDefault="00B56045" w:rsidP="00B56045">
      <w:pPr>
        <w:pStyle w:val="NormalIndent"/>
        <w:widowControl/>
        <w:ind w:left="2553"/>
        <w:jc w:val="both"/>
        <w:rPr>
          <w:rFonts w:ascii="Arial" w:hAnsi="Arial" w:cs="Arial"/>
        </w:rPr>
      </w:pPr>
      <w:bookmarkStart w:id="107" w:name="_DV_M76"/>
      <w:bookmarkEnd w:id="107"/>
      <w:r>
        <w:rPr>
          <w:rFonts w:ascii="Arial" w:hAnsi="Arial" w:cs="Arial"/>
        </w:rPr>
        <w:t xml:space="preserve">A representative of the </w:t>
      </w:r>
      <w:r>
        <w:rPr>
          <w:rFonts w:ascii="Arial" w:hAnsi="Arial" w:cs="Arial"/>
          <w:b/>
          <w:bCs/>
        </w:rPr>
        <w:t>Authority</w:t>
      </w:r>
      <w:r>
        <w:rPr>
          <w:rFonts w:ascii="Arial" w:hAnsi="Arial" w:cs="Arial"/>
        </w:rPr>
        <w:t xml:space="preserve"> shall be entitled to attend </w:t>
      </w:r>
      <w:r>
        <w:rPr>
          <w:rFonts w:ascii="Arial" w:hAnsi="Arial" w:cs="Arial"/>
          <w:b/>
          <w:bCs/>
        </w:rPr>
        <w:t>CUSC Modifications Panel</w:t>
      </w:r>
      <w:r>
        <w:rPr>
          <w:rFonts w:ascii="Arial" w:hAnsi="Arial" w:cs="Arial"/>
        </w:rPr>
        <w:t xml:space="preserve"> meetings as an observer and may speak at any meeting.  The </w:t>
      </w:r>
      <w:r>
        <w:rPr>
          <w:rFonts w:ascii="Arial" w:hAnsi="Arial" w:cs="Arial"/>
          <w:b/>
          <w:bCs/>
        </w:rPr>
        <w:t>Authority</w:t>
      </w:r>
      <w:r>
        <w:rPr>
          <w:rFonts w:ascii="Arial" w:hAnsi="Arial" w:cs="Arial"/>
        </w:rPr>
        <w:t xml:space="preserve"> shall from time to time notify the </w:t>
      </w:r>
      <w:r>
        <w:rPr>
          <w:rFonts w:ascii="Arial" w:hAnsi="Arial" w:cs="Arial"/>
          <w:b/>
          <w:bCs/>
        </w:rPr>
        <w:t>Panel Secretary</w:t>
      </w:r>
      <w:r>
        <w:rPr>
          <w:rFonts w:ascii="Arial" w:hAnsi="Arial" w:cs="Arial"/>
        </w:rPr>
        <w:t xml:space="preserve"> of the identity of the observer.</w:t>
      </w:r>
    </w:p>
    <w:p w14:paraId="4E5ED1D4" w14:textId="77777777" w:rsidR="00B56045" w:rsidRDefault="00B56045" w:rsidP="00B56045">
      <w:pPr>
        <w:pStyle w:val="NormalIndent"/>
        <w:widowControl/>
        <w:ind w:left="2553"/>
        <w:jc w:val="both"/>
        <w:rPr>
          <w:rFonts w:ascii="Arial" w:hAnsi="Arial" w:cs="Arial"/>
        </w:rPr>
      </w:pPr>
    </w:p>
    <w:p w14:paraId="26A48A2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108" w:name="_DV_M77"/>
      <w:bookmarkEnd w:id="108"/>
      <w:r>
        <w:rPr>
          <w:rFonts w:ascii="Arial" w:hAnsi="Arial" w:cs="Arial"/>
          <w:u w:val="single"/>
        </w:rPr>
        <w:t xml:space="preserve">Functions of the </w:t>
      </w:r>
      <w:r>
        <w:rPr>
          <w:rFonts w:ascii="Arial" w:hAnsi="Arial" w:cs="Arial"/>
          <w:b/>
          <w:bCs/>
          <w:u w:val="single"/>
        </w:rPr>
        <w:t>CUSC Modifications Panel</w:t>
      </w:r>
      <w:r>
        <w:rPr>
          <w:rFonts w:ascii="Arial" w:hAnsi="Arial" w:cs="Arial"/>
          <w:u w:val="single"/>
        </w:rPr>
        <w:t xml:space="preserve"> and the </w:t>
      </w:r>
      <w:r>
        <w:rPr>
          <w:rFonts w:ascii="Arial" w:hAnsi="Arial" w:cs="Arial"/>
          <w:b/>
          <w:bCs/>
          <w:u w:val="single"/>
        </w:rPr>
        <w:t>Code Administrator</w:t>
      </w:r>
      <w:r>
        <w:rPr>
          <w:rFonts w:ascii="Arial" w:hAnsi="Arial" w:cs="Arial"/>
          <w:u w:val="single"/>
        </w:rPr>
        <w:t>’s Role</w:t>
      </w:r>
    </w:p>
    <w:p w14:paraId="1154053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9" w:name="_DV_M78"/>
      <w:bookmarkEnd w:id="109"/>
      <w:r>
        <w:rPr>
          <w:rFonts w:ascii="Arial" w:hAnsi="Arial" w:cs="Arial"/>
        </w:rPr>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have the functions assigned to it in this Section 8. </w:t>
      </w:r>
    </w:p>
    <w:p w14:paraId="5F58875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0" w:name="_DV_M79"/>
      <w:bookmarkEnd w:id="110"/>
      <w:r>
        <w:rPr>
          <w:rFonts w:ascii="Arial" w:hAnsi="Arial" w:cs="Arial"/>
        </w:rPr>
        <w:lastRenderedPageBreak/>
        <w:t xml:space="preserve">Without prejudice to Paragraph 8.3.3(a) and to the further provisions of this Section 8,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t>
      </w:r>
      <w:proofErr w:type="gramStart"/>
      <w:r>
        <w:rPr>
          <w:rFonts w:ascii="Arial" w:hAnsi="Arial" w:cs="Arial"/>
        </w:rPr>
        <w:t>shall endeavour at all times</w:t>
      </w:r>
      <w:proofErr w:type="gramEnd"/>
      <w:r>
        <w:rPr>
          <w:rFonts w:ascii="Arial" w:hAnsi="Arial" w:cs="Arial"/>
        </w:rPr>
        <w:t xml:space="preserve"> to operate: </w:t>
      </w:r>
    </w:p>
    <w:p w14:paraId="624CDA36"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11" w:name="_DV_M80"/>
      <w:bookmarkEnd w:id="111"/>
      <w:r>
        <w:rPr>
          <w:rFonts w:ascii="Arial" w:hAnsi="Arial" w:cs="Arial"/>
        </w:rPr>
        <w:t xml:space="preserve">in an efficient, </w:t>
      </w:r>
      <w:proofErr w:type="gramStart"/>
      <w:r>
        <w:rPr>
          <w:rFonts w:ascii="Arial" w:hAnsi="Arial" w:cs="Arial"/>
        </w:rPr>
        <w:t>economical</w:t>
      </w:r>
      <w:proofErr w:type="gramEnd"/>
      <w:r>
        <w:rPr>
          <w:rFonts w:ascii="Arial" w:hAnsi="Arial" w:cs="Arial"/>
        </w:rPr>
        <w:t xml:space="preserve"> and expeditious manner, taking account of the complexity, importance and urgency of particular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and</w:t>
      </w:r>
    </w:p>
    <w:p w14:paraId="395C4001"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12" w:name="_DV_M81"/>
      <w:bookmarkEnd w:id="112"/>
      <w:r>
        <w:rPr>
          <w:rFonts w:ascii="Arial" w:hAnsi="Arial" w:cs="Arial"/>
        </w:rPr>
        <w:t xml:space="preserve">with a view to ensuring that the </w:t>
      </w:r>
      <w:r>
        <w:rPr>
          <w:rFonts w:ascii="Arial" w:hAnsi="Arial" w:cs="Arial"/>
          <w:b/>
          <w:bCs/>
        </w:rPr>
        <w:t>CUSC</w:t>
      </w:r>
      <w:r>
        <w:rPr>
          <w:rFonts w:ascii="Arial" w:hAnsi="Arial" w:cs="Arial"/>
        </w:rPr>
        <w:t xml:space="preserve"> facilitates achievement of the </w:t>
      </w:r>
      <w:r>
        <w:rPr>
          <w:rFonts w:ascii="Arial" w:hAnsi="Arial" w:cs="Arial"/>
          <w:b/>
          <w:bCs/>
        </w:rPr>
        <w:t>Applicable CUSC Objectives</w:t>
      </w:r>
      <w:r>
        <w:rPr>
          <w:rFonts w:ascii="Arial" w:hAnsi="Arial" w:cs="Arial"/>
        </w:rPr>
        <w:t xml:space="preserve">. </w:t>
      </w:r>
    </w:p>
    <w:p w14:paraId="23103FE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3" w:name="_DV_M82"/>
      <w:bookmarkEnd w:id="113"/>
      <w:r w:rsidRPr="008D517D">
        <w:rPr>
          <w:rFonts w:ascii="Arial" w:hAnsi="Arial" w:cs="Arial"/>
          <w:b/>
          <w:bCs/>
        </w:rPr>
        <w:t>The Company</w:t>
      </w:r>
      <w:r w:rsidRPr="008D517D">
        <w:rPr>
          <w:rFonts w:ascii="Arial" w:hAnsi="Arial" w:cs="Arial"/>
        </w:rPr>
        <w:t xml:space="preserve"> shall be responsible for implementing or supervising the implementation of </w:t>
      </w:r>
      <w:r w:rsidRPr="008D517D">
        <w:rPr>
          <w:rFonts w:ascii="Arial" w:hAnsi="Arial" w:cs="Arial"/>
          <w:b/>
          <w:bCs/>
        </w:rPr>
        <w:t>Approved</w:t>
      </w:r>
      <w:r w:rsidRPr="008D517D">
        <w:rPr>
          <w:rFonts w:ascii="Arial" w:hAnsi="Arial" w:cs="Arial"/>
        </w:rPr>
        <w:t xml:space="preserve"> </w:t>
      </w:r>
      <w:r w:rsidRPr="008D517D">
        <w:rPr>
          <w:rFonts w:ascii="Arial" w:hAnsi="Arial" w:cs="Arial"/>
          <w:b/>
          <w:bCs/>
        </w:rPr>
        <w:t>CUSC Modifications</w:t>
      </w:r>
      <w:r w:rsidRPr="008D517D">
        <w:rPr>
          <w:rFonts w:ascii="Arial" w:hAnsi="Arial" w:cs="Arial"/>
        </w:rPr>
        <w:t xml:space="preserve"> </w:t>
      </w:r>
      <w:bookmarkStart w:id="114" w:name="_DV_C7"/>
      <w:r w:rsidRPr="008D517D">
        <w:rPr>
          <w:rStyle w:val="DeltaViewInsertion"/>
          <w:rFonts w:ascii="Arial" w:hAnsi="Arial" w:cs="Arial"/>
          <w:color w:val="auto"/>
          <w:u w:val="none"/>
        </w:rPr>
        <w:t xml:space="preserve">and </w:t>
      </w:r>
      <w:r w:rsidRPr="008D517D">
        <w:rPr>
          <w:rStyle w:val="DeltaViewInsertion"/>
          <w:rFonts w:ascii="Arial" w:hAnsi="Arial" w:cs="Arial"/>
          <w:b/>
          <w:bCs/>
          <w:color w:val="auto"/>
          <w:u w:val="none"/>
        </w:rPr>
        <w:t xml:space="preserve">Approved CUSC Modification Self Governance Proposals </w:t>
      </w:r>
      <w:r w:rsidRPr="008D517D">
        <w:rPr>
          <w:rStyle w:val="DeltaViewInsertion"/>
          <w:rFonts w:ascii="Arial" w:hAnsi="Arial" w:cs="Arial"/>
          <w:color w:val="auto"/>
          <w:u w:val="none"/>
        </w:rPr>
        <w:t xml:space="preserve">and </w:t>
      </w:r>
      <w:r w:rsidRPr="008D517D">
        <w:rPr>
          <w:rStyle w:val="DeltaViewInsertion"/>
          <w:rFonts w:ascii="Arial" w:hAnsi="Arial" w:cs="Arial"/>
          <w:b/>
          <w:bCs/>
          <w:color w:val="auto"/>
          <w:u w:val="none"/>
        </w:rPr>
        <w:t xml:space="preserve">Approved CUSC Modification Fast Track Proposals </w:t>
      </w:r>
      <w:bookmarkStart w:id="115" w:name="_DV_M83"/>
      <w:bookmarkEnd w:id="114"/>
      <w:bookmarkEnd w:id="115"/>
      <w:r w:rsidRPr="008D517D">
        <w:rPr>
          <w:rFonts w:ascii="Arial" w:hAnsi="Arial" w:cs="Arial"/>
        </w:rPr>
        <w:t xml:space="preserve">in accordance with the provisions of the </w:t>
      </w:r>
      <w:r w:rsidRPr="008D517D">
        <w:rPr>
          <w:rFonts w:ascii="Arial" w:hAnsi="Arial" w:cs="Arial"/>
          <w:b/>
          <w:bCs/>
        </w:rPr>
        <w:t>CUSC</w:t>
      </w:r>
      <w:r w:rsidRPr="008D517D">
        <w:rPr>
          <w:rFonts w:ascii="Arial" w:hAnsi="Arial" w:cs="Arial"/>
        </w:rPr>
        <w:t xml:space="preserve"> which shall reflect the production of the revised </w:t>
      </w:r>
      <w:r w:rsidRPr="008D517D">
        <w:rPr>
          <w:rFonts w:ascii="Arial" w:hAnsi="Arial" w:cs="Arial"/>
          <w:b/>
          <w:bCs/>
        </w:rPr>
        <w:t xml:space="preserve">CUSC.  </w:t>
      </w:r>
      <w:r w:rsidRPr="008D517D">
        <w:rPr>
          <w:rFonts w:ascii="Arial" w:hAnsi="Arial" w:cs="Arial"/>
        </w:rPr>
        <w:t>The</w:t>
      </w:r>
      <w:r w:rsidRPr="008D517D">
        <w:rPr>
          <w:rFonts w:ascii="Arial" w:hAnsi="Arial" w:cs="Arial"/>
          <w:b/>
          <w:bCs/>
        </w:rPr>
        <w:t xml:space="preserve"> Code Administrator </w:t>
      </w:r>
      <w:r w:rsidRPr="008D517D">
        <w:rPr>
          <w:rFonts w:ascii="Arial" w:hAnsi="Arial" w:cs="Arial"/>
        </w:rPr>
        <w:t>and</w:t>
      </w:r>
      <w:r w:rsidRPr="008D517D">
        <w:rPr>
          <w:rFonts w:ascii="Arial" w:hAnsi="Arial" w:cs="Arial"/>
          <w:b/>
          <w:bCs/>
        </w:rPr>
        <w:t xml:space="preserve"> The Company </w:t>
      </w:r>
      <w:r w:rsidRPr="008D517D">
        <w:rPr>
          <w:rFonts w:ascii="Arial" w:hAnsi="Arial" w:cs="Arial"/>
        </w:rPr>
        <w:t xml:space="preserve">shall be responsible for implementing and supervising the implementation of any amendments to their respective systems and processes necessary for the implementation of the </w:t>
      </w:r>
      <w:r w:rsidRPr="008D517D">
        <w:rPr>
          <w:rFonts w:ascii="Arial" w:hAnsi="Arial" w:cs="Arial"/>
          <w:b/>
          <w:bCs/>
        </w:rPr>
        <w:t>Approved</w:t>
      </w:r>
      <w:r w:rsidRPr="008D517D">
        <w:rPr>
          <w:rFonts w:ascii="Arial" w:hAnsi="Arial" w:cs="Arial"/>
        </w:rPr>
        <w:t xml:space="preserve"> </w:t>
      </w:r>
      <w:r w:rsidRPr="008D517D">
        <w:rPr>
          <w:rFonts w:ascii="Arial" w:hAnsi="Arial" w:cs="Arial"/>
          <w:b/>
          <w:bCs/>
        </w:rPr>
        <w:t>CUSC Modification</w:t>
      </w:r>
      <w:bookmarkStart w:id="116" w:name="_DV_C8"/>
      <w:r w:rsidRPr="008D517D">
        <w:rPr>
          <w:rStyle w:val="DeltaViewDeletion"/>
          <w:rFonts w:ascii="Arial" w:hAnsi="Arial" w:cs="Arial"/>
        </w:rPr>
        <w:t>.</w:t>
      </w:r>
      <w:bookmarkStart w:id="117" w:name="_DV_C9"/>
      <w:bookmarkEnd w:id="116"/>
      <w:r w:rsidRPr="008D517D">
        <w:rPr>
          <w:rStyle w:val="DeltaViewInsertion"/>
          <w:rFonts w:ascii="Arial" w:hAnsi="Arial" w:cs="Arial"/>
          <w:color w:val="auto"/>
          <w:u w:val="none"/>
        </w:rPr>
        <w:t xml:space="preserve"> and, the </w:t>
      </w:r>
      <w:r w:rsidRPr="008D517D">
        <w:rPr>
          <w:rStyle w:val="DeltaViewInsertion"/>
          <w:rFonts w:ascii="Arial" w:hAnsi="Arial" w:cs="Arial"/>
          <w:b/>
          <w:bCs/>
          <w:color w:val="auto"/>
          <w:u w:val="none"/>
        </w:rPr>
        <w:t xml:space="preserve">Approved CUSC Modification Self-Governance Proposals </w:t>
      </w:r>
      <w:r w:rsidRPr="008D517D">
        <w:rPr>
          <w:rStyle w:val="DeltaViewInsertion"/>
          <w:rFonts w:ascii="Arial" w:hAnsi="Arial" w:cs="Arial"/>
          <w:color w:val="auto"/>
          <w:u w:val="none"/>
        </w:rPr>
        <w:t>provided there is no successful appeal and</w:t>
      </w:r>
      <w:proofErr w:type="gramStart"/>
      <w:r w:rsidRPr="008D517D">
        <w:rPr>
          <w:rStyle w:val="DeltaViewInsertion"/>
          <w:rFonts w:ascii="Arial" w:hAnsi="Arial" w:cs="Arial"/>
          <w:color w:val="auto"/>
          <w:u w:val="none"/>
        </w:rPr>
        <w:t>, ,</w:t>
      </w:r>
      <w:proofErr w:type="gramEnd"/>
      <w:r w:rsidRPr="008D517D">
        <w:rPr>
          <w:rStyle w:val="DeltaViewInsertion"/>
          <w:rFonts w:ascii="Arial" w:hAnsi="Arial" w:cs="Arial"/>
          <w:color w:val="auto"/>
          <w:u w:val="none"/>
        </w:rPr>
        <w:t xml:space="preserve"> the </w:t>
      </w:r>
      <w:r w:rsidRPr="008D517D">
        <w:rPr>
          <w:rStyle w:val="DeltaViewInsertion"/>
          <w:rFonts w:ascii="Arial" w:hAnsi="Arial" w:cs="Arial"/>
          <w:b/>
          <w:bCs/>
          <w:color w:val="auto"/>
          <w:u w:val="none"/>
        </w:rPr>
        <w:t>Approved CUSC Modification Fast Track Proposals</w:t>
      </w:r>
      <w:r w:rsidRPr="008D517D">
        <w:rPr>
          <w:rStyle w:val="DeltaViewInsertion"/>
          <w:rFonts w:ascii="Arial" w:hAnsi="Arial" w:cs="Arial"/>
          <w:color w:val="auto"/>
          <w:u w:val="none"/>
        </w:rPr>
        <w:t xml:space="preserve"> provided no objections are received in accordance with Paragraph 8.29</w:t>
      </w:r>
      <w:r w:rsidRPr="008D517D">
        <w:rPr>
          <w:rStyle w:val="DeltaViewInsertion"/>
          <w:rFonts w:ascii="Arial" w:hAnsi="Arial" w:cs="Arial"/>
          <w:b/>
          <w:bCs/>
          <w:color w:val="auto"/>
          <w:u w:val="none"/>
        </w:rPr>
        <w:t>.</w:t>
      </w:r>
      <w:bookmarkStart w:id="118" w:name="_DV_M84"/>
      <w:bookmarkEnd w:id="117"/>
      <w:bookmarkEnd w:id="118"/>
      <w:r>
        <w:rPr>
          <w:rFonts w:ascii="Arial" w:hAnsi="Arial" w:cs="Arial"/>
        </w:rPr>
        <w:t xml:space="preserve">  However, it will not include the implementation of </w:t>
      </w:r>
      <w:r>
        <w:rPr>
          <w:rFonts w:ascii="Arial" w:hAnsi="Arial" w:cs="Arial"/>
          <w:b/>
          <w:bCs/>
        </w:rPr>
        <w:t>Users’</w:t>
      </w:r>
      <w:r>
        <w:rPr>
          <w:rFonts w:ascii="Arial" w:hAnsi="Arial" w:cs="Arial"/>
        </w:rPr>
        <w:t xml:space="preserve"> systems and processes.  The </w:t>
      </w:r>
      <w:r>
        <w:rPr>
          <w:rFonts w:ascii="Arial" w:hAnsi="Arial" w:cs="Arial"/>
          <w:b/>
          <w:bCs/>
        </w:rPr>
        <w:t>Code Administrator</w:t>
      </w:r>
      <w:r>
        <w:rPr>
          <w:rFonts w:ascii="Arial" w:hAnsi="Arial" w:cs="Arial"/>
        </w:rPr>
        <w:t xml:space="preserve"> will carry out its role in an efficient, economical and expeditious manner and (subject to any extension granted by the </w:t>
      </w:r>
      <w:r>
        <w:rPr>
          <w:rFonts w:ascii="Arial" w:hAnsi="Arial" w:cs="Arial"/>
          <w:b/>
          <w:bCs/>
        </w:rPr>
        <w:t>Authority</w:t>
      </w:r>
      <w:r>
        <w:rPr>
          <w:rFonts w:ascii="Arial" w:hAnsi="Arial" w:cs="Arial"/>
        </w:rPr>
        <w:t xml:space="preserve"> where the </w:t>
      </w:r>
      <w:r>
        <w:rPr>
          <w:rFonts w:ascii="Arial" w:hAnsi="Arial" w:cs="Arial"/>
          <w:b/>
          <w:bCs/>
        </w:rPr>
        <w:t>Code Administrator</w:t>
      </w:r>
      <w:r>
        <w:rPr>
          <w:rFonts w:ascii="Arial" w:hAnsi="Arial" w:cs="Arial"/>
        </w:rPr>
        <w:t xml:space="preserve"> has applied for one</w:t>
      </w:r>
      <w:bookmarkStart w:id="119" w:name="_DV_M85"/>
      <w:bookmarkStart w:id="120" w:name="_BPDCI_26"/>
      <w:bookmarkEnd w:id="119"/>
      <w:r>
        <w:rPr>
          <w:rFonts w:ascii="Arial" w:hAnsi="Arial" w:cs="Arial"/>
        </w:rPr>
        <w:t xml:space="preserve"> in accordance with Paragraph 8.3.3(d) or (e)</w:t>
      </w:r>
      <w:bookmarkStart w:id="121" w:name="_DV_M86"/>
      <w:bookmarkEnd w:id="120"/>
      <w:bookmarkEnd w:id="121"/>
      <w:r>
        <w:rPr>
          <w:rFonts w:ascii="Arial" w:hAnsi="Arial" w:cs="Arial"/>
        </w:rPr>
        <w:t xml:space="preserve"> in accordance with the </w:t>
      </w:r>
      <w:r>
        <w:rPr>
          <w:rFonts w:ascii="Arial" w:hAnsi="Arial" w:cs="Arial"/>
          <w:b/>
          <w:bCs/>
        </w:rPr>
        <w:t>Implementation Date</w:t>
      </w:r>
      <w:r>
        <w:rPr>
          <w:rFonts w:ascii="Arial" w:hAnsi="Arial" w:cs="Arial"/>
        </w:rPr>
        <w:t>.</w:t>
      </w:r>
    </w:p>
    <w:p w14:paraId="41705D1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2" w:name="_DV_M87"/>
      <w:bookmarkEnd w:id="122"/>
      <w:r>
        <w:rPr>
          <w:rFonts w:ascii="Arial" w:hAnsi="Arial" w:cs="Arial"/>
        </w:rPr>
        <w:t xml:space="preserve">Subject to notifying </w:t>
      </w:r>
      <w:r>
        <w:rPr>
          <w:rFonts w:ascii="Arial" w:hAnsi="Arial" w:cs="Arial"/>
          <w:b/>
          <w:bCs/>
        </w:rPr>
        <w:t>Users</w:t>
      </w:r>
      <w:r>
        <w:rPr>
          <w:rFonts w:ascii="Arial" w:hAnsi="Arial" w:cs="Arial"/>
        </w:rPr>
        <w:t xml:space="preserve">, the </w:t>
      </w:r>
      <w:r>
        <w:rPr>
          <w:rFonts w:ascii="Arial" w:hAnsi="Arial" w:cs="Arial"/>
          <w:b/>
          <w:bCs/>
        </w:rPr>
        <w:t>Code Administrator</w:t>
      </w:r>
      <w:r>
        <w:rPr>
          <w:rFonts w:ascii="Arial" w:hAnsi="Arial" w:cs="Arial"/>
        </w:rPr>
        <w:t xml:space="preserve"> will, with the </w:t>
      </w:r>
      <w:r>
        <w:rPr>
          <w:rFonts w:ascii="Arial" w:hAnsi="Arial" w:cs="Arial"/>
          <w:b/>
          <w:bCs/>
        </w:rPr>
        <w:t>Authority’s</w:t>
      </w:r>
      <w:r>
        <w:rPr>
          <w:rFonts w:ascii="Arial" w:hAnsi="Arial" w:cs="Arial"/>
        </w:rPr>
        <w:t xml:space="preserve"> approval, apply to the </w:t>
      </w:r>
      <w:r>
        <w:rPr>
          <w:rFonts w:ascii="Arial" w:hAnsi="Arial" w:cs="Arial"/>
          <w:b/>
          <w:bCs/>
        </w:rPr>
        <w:t>Authority</w:t>
      </w:r>
      <w:r>
        <w:rPr>
          <w:rFonts w:ascii="Arial" w:hAnsi="Arial" w:cs="Arial"/>
        </w:rPr>
        <w:t xml:space="preserve"> for a revision or revisions to the </w:t>
      </w:r>
      <w:r>
        <w:rPr>
          <w:rFonts w:ascii="Arial" w:hAnsi="Arial" w:cs="Arial"/>
          <w:b/>
          <w:bCs/>
        </w:rPr>
        <w:t>Implementation Date</w:t>
      </w:r>
      <w:r>
        <w:rPr>
          <w:rFonts w:ascii="Arial" w:hAnsi="Arial" w:cs="Arial"/>
        </w:rPr>
        <w:t xml:space="preserve"> where the </w:t>
      </w:r>
      <w:r>
        <w:rPr>
          <w:rFonts w:ascii="Arial" w:hAnsi="Arial" w:cs="Arial"/>
          <w:b/>
          <w:bCs/>
        </w:rPr>
        <w:t>Code Administrator</w:t>
      </w:r>
      <w:r>
        <w:rPr>
          <w:rFonts w:ascii="Arial" w:hAnsi="Arial" w:cs="Arial"/>
        </w:rPr>
        <w:t xml:space="preserve"> becomes aware of any circumstances which is likely to mean that the </w:t>
      </w:r>
      <w:r>
        <w:rPr>
          <w:rFonts w:ascii="Arial" w:hAnsi="Arial" w:cs="Arial"/>
          <w:b/>
          <w:bCs/>
        </w:rPr>
        <w:t>Implementation Date</w:t>
      </w:r>
      <w:r>
        <w:rPr>
          <w:rFonts w:ascii="Arial" w:hAnsi="Arial" w:cs="Arial"/>
        </w:rPr>
        <w:t xml:space="preserve"> is unachievable, which shall include as a result of a </w:t>
      </w:r>
      <w:r>
        <w:rPr>
          <w:rFonts w:ascii="Arial" w:hAnsi="Arial" w:cs="Arial"/>
          <w:b/>
          <w:bCs/>
        </w:rPr>
        <w:t>Legal Challenge</w:t>
      </w:r>
      <w:r>
        <w:rPr>
          <w:rFonts w:ascii="Arial" w:hAnsi="Arial" w:cs="Arial"/>
        </w:rPr>
        <w:t xml:space="preserve">, at any point following the approval of the </w:t>
      </w:r>
      <w:r>
        <w:rPr>
          <w:rFonts w:ascii="Arial" w:hAnsi="Arial" w:cs="Arial"/>
          <w:b/>
          <w:bCs/>
        </w:rPr>
        <w:t>CUSC Modification Proposal</w:t>
      </w:r>
      <w:r>
        <w:rPr>
          <w:rFonts w:ascii="Arial" w:hAnsi="Arial" w:cs="Arial"/>
        </w:rPr>
        <w:t>.</w:t>
      </w:r>
    </w:p>
    <w:p w14:paraId="0EAFB22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3" w:name="_DV_M88"/>
      <w:bookmarkEnd w:id="123"/>
      <w:r>
        <w:rPr>
          <w:rFonts w:ascii="Arial" w:hAnsi="Arial" w:cs="Arial"/>
        </w:rPr>
        <w:t xml:space="preserve">In the event that the Authority’s decision to approve or not to approve a </w:t>
      </w:r>
      <w:r>
        <w:rPr>
          <w:rFonts w:ascii="Arial" w:hAnsi="Arial" w:cs="Arial"/>
          <w:b/>
          <w:bCs/>
        </w:rPr>
        <w:t>CUSC Modification Proposal</w:t>
      </w:r>
      <w:r>
        <w:rPr>
          <w:rFonts w:ascii="Arial" w:hAnsi="Arial" w:cs="Arial"/>
        </w:rPr>
        <w:t xml:space="preserve"> is subject of </w:t>
      </w:r>
      <w:r>
        <w:rPr>
          <w:rFonts w:ascii="Arial" w:hAnsi="Arial" w:cs="Arial"/>
          <w:b/>
          <w:bCs/>
        </w:rPr>
        <w:t>Legal Challenge</w:t>
      </w:r>
      <w:r>
        <w:rPr>
          <w:rFonts w:ascii="Arial" w:hAnsi="Arial" w:cs="Arial"/>
        </w:rPr>
        <w:t xml:space="preserve"> (and the party raising such </w:t>
      </w:r>
      <w:r>
        <w:rPr>
          <w:rFonts w:ascii="Arial" w:hAnsi="Arial" w:cs="Arial"/>
          <w:b/>
          <w:bCs/>
        </w:rPr>
        <w:t>Legal Challenge</w:t>
      </w:r>
      <w:r>
        <w:rPr>
          <w:rFonts w:ascii="Arial" w:hAnsi="Arial" w:cs="Arial"/>
        </w:rPr>
        <w:t xml:space="preserve"> has received from the relevant authority the necessary permission to proceed) then </w:t>
      </w:r>
      <w:bookmarkStart w:id="124" w:name="_DV_M89"/>
      <w:bookmarkStart w:id="125" w:name="OLE_LINK7"/>
      <w:bookmarkEnd w:id="124"/>
      <w:r>
        <w:rPr>
          <w:rFonts w:ascii="Arial" w:hAnsi="Arial" w:cs="Arial"/>
        </w:rPr>
        <w:t xml:space="preserve">the </w:t>
      </w:r>
      <w:r>
        <w:rPr>
          <w:rFonts w:ascii="Arial" w:hAnsi="Arial" w:cs="Arial"/>
          <w:b/>
          <w:bCs/>
        </w:rPr>
        <w:t>Code Administrator</w:t>
      </w:r>
      <w:bookmarkStart w:id="126" w:name="_DV_M90"/>
      <w:bookmarkEnd w:id="125"/>
      <w:bookmarkEnd w:id="126"/>
      <w:r>
        <w:rPr>
          <w:rFonts w:ascii="Arial" w:hAnsi="Arial" w:cs="Arial"/>
          <w:b/>
          <w:bCs/>
        </w:rPr>
        <w:t xml:space="preserve"> </w:t>
      </w:r>
      <w:r>
        <w:rPr>
          <w:rFonts w:ascii="Arial" w:hAnsi="Arial" w:cs="Arial"/>
        </w:rPr>
        <w:t xml:space="preserve">will, with the </w:t>
      </w:r>
      <w:r>
        <w:rPr>
          <w:rFonts w:ascii="Arial" w:hAnsi="Arial" w:cs="Arial"/>
          <w:b/>
          <w:bCs/>
        </w:rPr>
        <w:t>Authority’s</w:t>
      </w:r>
      <w:r>
        <w:rPr>
          <w:rFonts w:ascii="Arial" w:hAnsi="Arial" w:cs="Arial"/>
        </w:rPr>
        <w:t xml:space="preserve"> approval, apply to the </w:t>
      </w:r>
      <w:r>
        <w:rPr>
          <w:rFonts w:ascii="Arial" w:hAnsi="Arial" w:cs="Arial"/>
          <w:b/>
          <w:bCs/>
        </w:rPr>
        <w:t>Authority</w:t>
      </w:r>
      <w:r>
        <w:rPr>
          <w:rFonts w:ascii="Arial" w:hAnsi="Arial" w:cs="Arial"/>
        </w:rPr>
        <w:t xml:space="preserve"> for a revision or revisions to the </w:t>
      </w:r>
      <w:r>
        <w:rPr>
          <w:rFonts w:ascii="Arial" w:hAnsi="Arial" w:cs="Arial"/>
          <w:b/>
          <w:bCs/>
        </w:rPr>
        <w:t>Proposed Implementation Date</w:t>
      </w:r>
      <w:r>
        <w:rPr>
          <w:rFonts w:ascii="Arial" w:hAnsi="Arial" w:cs="Arial"/>
        </w:rPr>
        <w:t xml:space="preserve"> in the </w:t>
      </w:r>
      <w:r>
        <w:rPr>
          <w:rFonts w:ascii="Arial" w:hAnsi="Arial" w:cs="Arial"/>
          <w:b/>
          <w:bCs/>
        </w:rPr>
        <w:t>CUSC Modification Report</w:t>
      </w:r>
      <w:r>
        <w:rPr>
          <w:rFonts w:ascii="Arial" w:hAnsi="Arial" w:cs="Arial"/>
        </w:rPr>
        <w:t xml:space="preserve"> in respect of such </w:t>
      </w:r>
      <w:r>
        <w:rPr>
          <w:rFonts w:ascii="Arial" w:hAnsi="Arial" w:cs="Arial"/>
          <w:b/>
          <w:bCs/>
        </w:rPr>
        <w:t>CUSC Modification Proposal</w:t>
      </w:r>
      <w:r>
        <w:rPr>
          <w:rFonts w:ascii="Arial" w:hAnsi="Arial" w:cs="Arial"/>
        </w:rPr>
        <w:t xml:space="preserve"> as necessary such that if such </w:t>
      </w:r>
      <w:r>
        <w:rPr>
          <w:rFonts w:ascii="Arial" w:hAnsi="Arial" w:cs="Arial"/>
          <w:b/>
          <w:bCs/>
        </w:rPr>
        <w:t xml:space="preserve">CUSC Modification Proposal </w:t>
      </w:r>
      <w:r>
        <w:rPr>
          <w:rFonts w:ascii="Arial" w:hAnsi="Arial" w:cs="Arial"/>
        </w:rPr>
        <w:t xml:space="preserve">were to be approved following such </w:t>
      </w:r>
      <w:r>
        <w:rPr>
          <w:rFonts w:ascii="Arial" w:hAnsi="Arial" w:cs="Arial"/>
          <w:b/>
          <w:bCs/>
        </w:rPr>
        <w:t>Legal</w:t>
      </w:r>
      <w:r>
        <w:rPr>
          <w:rFonts w:ascii="Arial" w:hAnsi="Arial" w:cs="Arial"/>
        </w:rPr>
        <w:t xml:space="preserve"> </w:t>
      </w:r>
      <w:r>
        <w:rPr>
          <w:rFonts w:ascii="Arial" w:hAnsi="Arial" w:cs="Arial"/>
          <w:b/>
          <w:bCs/>
        </w:rPr>
        <w:t xml:space="preserve">Challenge </w:t>
      </w:r>
      <w:r>
        <w:rPr>
          <w:rFonts w:ascii="Arial" w:hAnsi="Arial" w:cs="Arial"/>
        </w:rPr>
        <w:t xml:space="preserve">the </w:t>
      </w:r>
      <w:r>
        <w:rPr>
          <w:rFonts w:ascii="Arial" w:hAnsi="Arial" w:cs="Arial"/>
          <w:b/>
          <w:bCs/>
        </w:rPr>
        <w:t>Proposed Implementation Date</w:t>
      </w:r>
      <w:r>
        <w:rPr>
          <w:rFonts w:ascii="Arial" w:hAnsi="Arial" w:cs="Arial"/>
        </w:rPr>
        <w:t xml:space="preserve"> would be achievable.</w:t>
      </w:r>
    </w:p>
    <w:p w14:paraId="0551DBC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7" w:name="_DV_M91"/>
      <w:bookmarkEnd w:id="127"/>
      <w:r>
        <w:rPr>
          <w:rFonts w:ascii="Arial" w:hAnsi="Arial" w:cs="Arial"/>
        </w:rPr>
        <w:t xml:space="preserve">Prior to making any request to the </w:t>
      </w:r>
      <w:r>
        <w:rPr>
          <w:rFonts w:ascii="Arial" w:hAnsi="Arial" w:cs="Arial"/>
          <w:b/>
          <w:bCs/>
        </w:rPr>
        <w:t>Authority</w:t>
      </w:r>
      <w:r>
        <w:rPr>
          <w:rFonts w:ascii="Arial" w:hAnsi="Arial" w:cs="Arial"/>
        </w:rPr>
        <w:t xml:space="preserve"> for any revision pursuant to Paragraphs 8.3.3(d) (where it is necessary as a result of a </w:t>
      </w:r>
      <w:r>
        <w:rPr>
          <w:rFonts w:ascii="Arial" w:hAnsi="Arial" w:cs="Arial"/>
          <w:b/>
          <w:bCs/>
        </w:rPr>
        <w:t>Legal Challenge</w:t>
      </w:r>
      <w:r>
        <w:rPr>
          <w:rFonts w:ascii="Arial" w:hAnsi="Arial" w:cs="Arial"/>
        </w:rPr>
        <w:t xml:space="preserve">) or 8.3.3(e) the </w:t>
      </w:r>
      <w:r>
        <w:rPr>
          <w:rFonts w:ascii="Arial" w:hAnsi="Arial" w:cs="Arial"/>
          <w:b/>
          <w:bCs/>
        </w:rPr>
        <w:t xml:space="preserve">Code Administrator </w:t>
      </w:r>
      <w:r>
        <w:rPr>
          <w:rFonts w:ascii="Arial" w:hAnsi="Arial" w:cs="Arial"/>
        </w:rPr>
        <w:t xml:space="preserve">shall consult on the revision with </w:t>
      </w:r>
      <w:r>
        <w:rPr>
          <w:rFonts w:ascii="Arial" w:hAnsi="Arial" w:cs="Arial"/>
          <w:b/>
          <w:bCs/>
        </w:rPr>
        <w:t>CUSC Parties</w:t>
      </w:r>
      <w:r>
        <w:rPr>
          <w:rFonts w:ascii="Arial" w:hAnsi="Arial" w:cs="Arial"/>
        </w:rPr>
        <w:t xml:space="preserve"> and such other person who may properly be considered to have an appropriate interest in it in accordance with Paragraphs </w:t>
      </w:r>
      <w:bookmarkStart w:id="128" w:name="_DV_M92"/>
      <w:bookmarkStart w:id="129" w:name="_BPDCD_27"/>
      <w:bookmarkEnd w:id="128"/>
      <w:r>
        <w:rPr>
          <w:rFonts w:ascii="Arial" w:hAnsi="Arial" w:cs="Arial"/>
        </w:rPr>
        <w:t>8.22.2</w:t>
      </w:r>
      <w:r>
        <w:rPr>
          <w:rFonts w:ascii="Arial" w:hAnsi="Arial" w:cs="Arial"/>
          <w:color w:val="0000FF"/>
        </w:rPr>
        <w:t xml:space="preserve"> </w:t>
      </w:r>
      <w:bookmarkStart w:id="130" w:name="_DV_M93"/>
      <w:bookmarkEnd w:id="129"/>
      <w:bookmarkEnd w:id="130"/>
      <w:r>
        <w:rPr>
          <w:rFonts w:ascii="Arial" w:hAnsi="Arial" w:cs="Arial"/>
        </w:rPr>
        <w:t xml:space="preserve">and </w:t>
      </w:r>
      <w:bookmarkStart w:id="131" w:name="_DV_M94"/>
      <w:bookmarkStart w:id="132" w:name="_BPDCD_28"/>
      <w:bookmarkEnd w:id="131"/>
      <w:r>
        <w:rPr>
          <w:rFonts w:ascii="Arial" w:hAnsi="Arial" w:cs="Arial"/>
        </w:rPr>
        <w:t xml:space="preserve">8.22.6.  The request to the </w:t>
      </w:r>
      <w:bookmarkStart w:id="133" w:name="_DV_M95"/>
      <w:bookmarkEnd w:id="132"/>
      <w:bookmarkEnd w:id="133"/>
      <w:r>
        <w:rPr>
          <w:rFonts w:ascii="Arial" w:hAnsi="Arial" w:cs="Arial"/>
          <w:b/>
          <w:bCs/>
        </w:rPr>
        <w:t>Authority</w:t>
      </w:r>
      <w:r>
        <w:rPr>
          <w:rFonts w:ascii="Arial" w:hAnsi="Arial" w:cs="Arial"/>
        </w:rPr>
        <w:t xml:space="preserve"> shall </w:t>
      </w:r>
      <w:r>
        <w:rPr>
          <w:rFonts w:ascii="Arial" w:hAnsi="Arial" w:cs="Arial"/>
        </w:rPr>
        <w:lastRenderedPageBreak/>
        <w:t>contain copies of (and a summary of) all written representations or objections made by consultees during the consultation period.</w:t>
      </w:r>
    </w:p>
    <w:p w14:paraId="306A47A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u w:val="single"/>
        </w:rPr>
      </w:pPr>
      <w:bookmarkStart w:id="134" w:name="_DV_M96"/>
      <w:bookmarkEnd w:id="134"/>
      <w:r>
        <w:rPr>
          <w:rFonts w:ascii="Arial" w:hAnsi="Arial" w:cs="Arial"/>
          <w:u w:val="single"/>
        </w:rPr>
        <w:t>Duties of Panel Members</w:t>
      </w:r>
    </w:p>
    <w:p w14:paraId="784C8984" w14:textId="1EB05AA3" w:rsidR="00B56045" w:rsidRDefault="00B56045" w:rsidP="00B56045">
      <w:pPr>
        <w:pStyle w:val="Heading5"/>
        <w:widowControl/>
        <w:numPr>
          <w:ilvl w:val="4"/>
          <w:numId w:val="21"/>
        </w:numPr>
        <w:tabs>
          <w:tab w:val="clear" w:pos="5103"/>
          <w:tab w:val="num" w:pos="0"/>
        </w:tabs>
        <w:jc w:val="both"/>
        <w:rPr>
          <w:rFonts w:ascii="Arial" w:hAnsi="Arial" w:cs="Arial"/>
        </w:rPr>
      </w:pPr>
      <w:bookmarkStart w:id="135" w:name="_DV_M97"/>
      <w:bookmarkEnd w:id="135"/>
      <w:r>
        <w:rPr>
          <w:rFonts w:ascii="Arial" w:hAnsi="Arial" w:cs="Arial"/>
        </w:rPr>
        <w:t xml:space="preserve">A person appointed as a </w:t>
      </w:r>
      <w:r>
        <w:rPr>
          <w:rFonts w:ascii="Arial" w:hAnsi="Arial" w:cs="Arial"/>
          <w:b/>
          <w:bCs/>
        </w:rPr>
        <w:t>Panel Member</w:t>
      </w:r>
      <w:r>
        <w:rPr>
          <w:rFonts w:ascii="Arial" w:hAnsi="Arial" w:cs="Arial"/>
        </w:rPr>
        <w:t xml:space="preserve">, or an </w:t>
      </w:r>
      <w:r>
        <w:rPr>
          <w:rFonts w:ascii="Arial" w:hAnsi="Arial" w:cs="Arial"/>
          <w:b/>
          <w:bCs/>
        </w:rPr>
        <w:t>Alternate Member</w:t>
      </w:r>
      <w:r>
        <w:rPr>
          <w:rFonts w:ascii="Arial" w:hAnsi="Arial" w:cs="Arial"/>
        </w:rPr>
        <w:t xml:space="preserve">, by </w:t>
      </w:r>
      <w:r>
        <w:rPr>
          <w:rFonts w:ascii="Arial" w:hAnsi="Arial" w:cs="Arial"/>
          <w:b/>
          <w:bCs/>
        </w:rPr>
        <w:t>Users</w:t>
      </w:r>
      <w:r>
        <w:rPr>
          <w:rFonts w:ascii="Arial" w:hAnsi="Arial" w:cs="Arial"/>
        </w:rPr>
        <w:t xml:space="preserve"> under Paragraph 8.3.1 or 8.7.2, by the </w:t>
      </w:r>
      <w:r>
        <w:rPr>
          <w:rFonts w:ascii="Arial" w:hAnsi="Arial" w:cs="Arial"/>
          <w:b/>
          <w:bCs/>
        </w:rPr>
        <w:t>Authority</w:t>
      </w:r>
      <w:r>
        <w:rPr>
          <w:rFonts w:ascii="Arial" w:hAnsi="Arial" w:cs="Arial"/>
        </w:rPr>
        <w:t xml:space="preserve"> under Paragraph 8.4.3 and the person appointed as </w:t>
      </w:r>
      <w:r>
        <w:rPr>
          <w:rFonts w:ascii="Arial" w:hAnsi="Arial" w:cs="Arial"/>
          <w:b/>
          <w:bCs/>
        </w:rPr>
        <w:t>Panel Chair</w:t>
      </w:r>
      <w:del w:id="136" w:author="Akhtar (ESO), Shazia" w:date="2021-11-01T12:06:00Z">
        <w:r w:rsidDel="008E0D82">
          <w:rPr>
            <w:rFonts w:ascii="Arial" w:hAnsi="Arial" w:cs="Arial"/>
            <w:b/>
            <w:bCs/>
          </w:rPr>
          <w:delText>man</w:delText>
        </w:r>
      </w:del>
      <w:r>
        <w:rPr>
          <w:rFonts w:ascii="Arial" w:hAnsi="Arial" w:cs="Arial"/>
        </w:rPr>
        <w:t xml:space="preserve"> under Paragraph 8.4.1, and each of their alternates when acting in that capacity:</w:t>
      </w:r>
    </w:p>
    <w:p w14:paraId="2B448CB5"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37" w:name="_DV_M98"/>
      <w:bookmarkEnd w:id="137"/>
      <w:r>
        <w:rPr>
          <w:rFonts w:ascii="Arial" w:hAnsi="Arial" w:cs="Arial"/>
        </w:rPr>
        <w:t xml:space="preserve">shall act impartially and in accordance with the requirements of the </w:t>
      </w:r>
      <w:r>
        <w:rPr>
          <w:rFonts w:ascii="Arial" w:hAnsi="Arial" w:cs="Arial"/>
          <w:b/>
          <w:bCs/>
        </w:rPr>
        <w:t>CUSC</w:t>
      </w:r>
      <w:r>
        <w:rPr>
          <w:rFonts w:ascii="Arial" w:hAnsi="Arial" w:cs="Arial"/>
        </w:rPr>
        <w:t>; and</w:t>
      </w:r>
    </w:p>
    <w:p w14:paraId="7FD6CA0D" w14:textId="5ECEFDE7" w:rsidR="00B56045" w:rsidRDefault="00B56045" w:rsidP="00B56045">
      <w:pPr>
        <w:pStyle w:val="Heading6"/>
        <w:widowControl/>
        <w:numPr>
          <w:ilvl w:val="5"/>
          <w:numId w:val="21"/>
        </w:numPr>
        <w:tabs>
          <w:tab w:val="num" w:pos="0"/>
        </w:tabs>
        <w:ind w:left="3403" w:hanging="851"/>
        <w:jc w:val="both"/>
        <w:rPr>
          <w:rFonts w:ascii="Arial" w:hAnsi="Arial" w:cs="Arial"/>
        </w:rPr>
      </w:pPr>
      <w:bookmarkStart w:id="138" w:name="_DV_M99"/>
      <w:bookmarkEnd w:id="138"/>
      <w:r>
        <w:rPr>
          <w:rFonts w:ascii="Arial" w:hAnsi="Arial" w:cs="Arial"/>
        </w:rPr>
        <w:t xml:space="preserve">shall not be representative </w:t>
      </w:r>
      <w:proofErr w:type="gramStart"/>
      <w:r>
        <w:rPr>
          <w:rFonts w:ascii="Arial" w:hAnsi="Arial" w:cs="Arial"/>
        </w:rPr>
        <w:t>of, and</w:t>
      </w:r>
      <w:proofErr w:type="gramEnd"/>
      <w:r>
        <w:rPr>
          <w:rFonts w:ascii="Arial" w:hAnsi="Arial" w:cs="Arial"/>
        </w:rPr>
        <w:t xml:space="preserve"> shall act without undue regard to the particular interests of the persons or body of persons by whom </w:t>
      </w:r>
      <w:del w:id="139" w:author="Akhtar (ESO), Shazia" w:date="2021-11-01T11:24:00Z">
        <w:r w:rsidDel="00E44AC8">
          <w:rPr>
            <w:rFonts w:ascii="Arial" w:hAnsi="Arial" w:cs="Arial"/>
          </w:rPr>
          <w:delText xml:space="preserve">he was </w:delText>
        </w:r>
      </w:del>
      <w:ins w:id="140" w:author="Akhtar (ESO), Shazia" w:date="2021-11-01T11:24:00Z">
        <w:r w:rsidR="00E44AC8">
          <w:rPr>
            <w:rFonts w:ascii="Arial" w:hAnsi="Arial" w:cs="Arial"/>
          </w:rPr>
          <w:t xml:space="preserve">they were </w:t>
        </w:r>
      </w:ins>
      <w:r>
        <w:rPr>
          <w:rFonts w:ascii="Arial" w:hAnsi="Arial" w:cs="Arial"/>
        </w:rPr>
        <w:t xml:space="preserve">appointed as </w:t>
      </w:r>
      <w:r>
        <w:rPr>
          <w:rFonts w:ascii="Arial" w:hAnsi="Arial" w:cs="Arial"/>
          <w:b/>
          <w:bCs/>
        </w:rPr>
        <w:t>Panel Member</w:t>
      </w:r>
      <w:r>
        <w:rPr>
          <w:rFonts w:ascii="Arial" w:hAnsi="Arial" w:cs="Arial"/>
        </w:rPr>
        <w:t xml:space="preserve"> and any </w:t>
      </w:r>
      <w:r>
        <w:rPr>
          <w:rFonts w:ascii="Arial" w:hAnsi="Arial" w:cs="Arial"/>
          <w:b/>
          <w:bCs/>
        </w:rPr>
        <w:t>Related Person</w:t>
      </w:r>
      <w:r>
        <w:rPr>
          <w:rFonts w:ascii="Arial" w:hAnsi="Arial" w:cs="Arial"/>
        </w:rPr>
        <w:t xml:space="preserve"> from time to time. </w:t>
      </w:r>
    </w:p>
    <w:p w14:paraId="6E124DCE" w14:textId="0C083244" w:rsidR="00B56045" w:rsidRDefault="00B56045" w:rsidP="00B56045">
      <w:pPr>
        <w:pStyle w:val="Heading5"/>
        <w:widowControl/>
        <w:numPr>
          <w:ilvl w:val="4"/>
          <w:numId w:val="21"/>
        </w:numPr>
        <w:tabs>
          <w:tab w:val="clear" w:pos="5103"/>
          <w:tab w:val="num" w:pos="0"/>
        </w:tabs>
        <w:jc w:val="both"/>
        <w:rPr>
          <w:rFonts w:ascii="Arial" w:hAnsi="Arial" w:cs="Arial"/>
        </w:rPr>
      </w:pPr>
      <w:bookmarkStart w:id="141" w:name="_DV_M100"/>
      <w:bookmarkEnd w:id="141"/>
      <w:r>
        <w:rPr>
          <w:rFonts w:ascii="Arial" w:hAnsi="Arial" w:cs="Arial"/>
        </w:rPr>
        <w:t xml:space="preserve">Such a person shall not be appointed as a </w:t>
      </w:r>
      <w:r>
        <w:rPr>
          <w:rFonts w:ascii="Arial" w:hAnsi="Arial" w:cs="Arial"/>
          <w:b/>
          <w:bCs/>
        </w:rPr>
        <w:t>Panel Member</w:t>
      </w:r>
      <w:r>
        <w:rPr>
          <w:rFonts w:ascii="Arial" w:hAnsi="Arial" w:cs="Arial"/>
        </w:rPr>
        <w:t xml:space="preserve"> or an </w:t>
      </w:r>
      <w:r>
        <w:rPr>
          <w:rFonts w:ascii="Arial" w:hAnsi="Arial" w:cs="Arial"/>
          <w:b/>
          <w:bCs/>
        </w:rPr>
        <w:t>Alternate Member</w:t>
      </w:r>
      <w:r>
        <w:rPr>
          <w:rFonts w:ascii="Arial" w:hAnsi="Arial" w:cs="Arial"/>
        </w:rPr>
        <w:t xml:space="preserve"> (as the case may be) unless </w:t>
      </w:r>
      <w:del w:id="142" w:author="Akhtar (ESO), Shazia" w:date="2021-11-01T11:25:00Z">
        <w:r w:rsidDel="006D1A1F">
          <w:rPr>
            <w:rFonts w:ascii="Arial" w:hAnsi="Arial" w:cs="Arial"/>
          </w:rPr>
          <w:delText xml:space="preserve">he </w:delText>
        </w:r>
      </w:del>
      <w:ins w:id="143" w:author="Akhtar (ESO), Shazia" w:date="2021-11-01T11:25:00Z">
        <w:r w:rsidR="006D1A1F">
          <w:rPr>
            <w:rFonts w:ascii="Arial" w:hAnsi="Arial" w:cs="Arial"/>
          </w:rPr>
          <w:t xml:space="preserve">they </w:t>
        </w:r>
      </w:ins>
      <w:r>
        <w:rPr>
          <w:rFonts w:ascii="Arial" w:hAnsi="Arial" w:cs="Arial"/>
        </w:rPr>
        <w:t xml:space="preserve">shall have first: </w:t>
      </w:r>
    </w:p>
    <w:p w14:paraId="4F3FC60E" w14:textId="1D6E06E1" w:rsidR="00B56045" w:rsidRDefault="00B56045" w:rsidP="00B56045">
      <w:pPr>
        <w:pStyle w:val="Heading6"/>
        <w:widowControl/>
        <w:numPr>
          <w:ilvl w:val="5"/>
          <w:numId w:val="21"/>
        </w:numPr>
        <w:tabs>
          <w:tab w:val="num" w:pos="0"/>
        </w:tabs>
        <w:ind w:left="3403" w:hanging="851"/>
        <w:jc w:val="both"/>
        <w:rPr>
          <w:rFonts w:ascii="Arial" w:hAnsi="Arial" w:cs="Arial"/>
        </w:rPr>
      </w:pPr>
      <w:bookmarkStart w:id="144" w:name="_DV_M101"/>
      <w:bookmarkEnd w:id="144"/>
      <w:r>
        <w:rPr>
          <w:rFonts w:ascii="Arial" w:hAnsi="Arial" w:cs="Arial"/>
        </w:rPr>
        <w:t xml:space="preserve">confirmed in writing to the </w:t>
      </w:r>
      <w:r>
        <w:rPr>
          <w:rFonts w:ascii="Arial" w:hAnsi="Arial" w:cs="Arial"/>
          <w:b/>
          <w:bCs/>
        </w:rPr>
        <w:t>Code Administrator</w:t>
      </w:r>
      <w:r>
        <w:rPr>
          <w:rFonts w:ascii="Arial" w:hAnsi="Arial" w:cs="Arial"/>
        </w:rPr>
        <w:t xml:space="preserve"> for the benefit of all </w:t>
      </w:r>
      <w:r>
        <w:rPr>
          <w:rFonts w:ascii="Arial" w:hAnsi="Arial" w:cs="Arial"/>
          <w:b/>
          <w:bCs/>
        </w:rPr>
        <w:t>CUSC Parties</w:t>
      </w:r>
      <w:r>
        <w:rPr>
          <w:rFonts w:ascii="Arial" w:hAnsi="Arial" w:cs="Arial"/>
        </w:rPr>
        <w:t xml:space="preserve"> that </w:t>
      </w:r>
      <w:del w:id="145" w:author="Akhtar (ESO), Shazia" w:date="2021-11-01T11:25:00Z">
        <w:r w:rsidDel="006D1A1F">
          <w:rPr>
            <w:rFonts w:ascii="Arial" w:hAnsi="Arial" w:cs="Arial"/>
          </w:rPr>
          <w:delText xml:space="preserve">he </w:delText>
        </w:r>
      </w:del>
      <w:ins w:id="146" w:author="Akhtar (ESO), Shazia" w:date="2021-11-01T11:25:00Z">
        <w:r w:rsidR="006D1A1F">
          <w:rPr>
            <w:rFonts w:ascii="Arial" w:hAnsi="Arial" w:cs="Arial"/>
          </w:rPr>
          <w:t xml:space="preserve">they </w:t>
        </w:r>
      </w:ins>
      <w:r>
        <w:rPr>
          <w:rFonts w:ascii="Arial" w:hAnsi="Arial" w:cs="Arial"/>
        </w:rPr>
        <w:t>agree</w:t>
      </w:r>
      <w:del w:id="147" w:author="Akhtar (ESO), Shazia" w:date="2021-11-01T11:25:00Z">
        <w:r w:rsidDel="006D1A1F">
          <w:rPr>
            <w:rFonts w:ascii="Arial" w:hAnsi="Arial" w:cs="Arial"/>
          </w:rPr>
          <w:delText>s</w:delText>
        </w:r>
      </w:del>
      <w:r>
        <w:rPr>
          <w:rFonts w:ascii="Arial" w:hAnsi="Arial" w:cs="Arial"/>
        </w:rPr>
        <w:t xml:space="preserve"> to act as a </w:t>
      </w:r>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in accordance with the </w:t>
      </w:r>
      <w:r>
        <w:rPr>
          <w:rFonts w:ascii="Arial" w:hAnsi="Arial" w:cs="Arial"/>
          <w:b/>
          <w:bCs/>
        </w:rPr>
        <w:t>CUSC</w:t>
      </w:r>
      <w:r>
        <w:rPr>
          <w:rFonts w:ascii="Arial" w:hAnsi="Arial" w:cs="Arial"/>
        </w:rPr>
        <w:t xml:space="preserve"> and acknowledges the requirements of Paragraphs 8.3.4(a) and </w:t>
      </w:r>
      <w:proofErr w:type="gramStart"/>
      <w:r>
        <w:rPr>
          <w:rFonts w:ascii="Arial" w:hAnsi="Arial" w:cs="Arial"/>
        </w:rPr>
        <w:t>8.3.4(c);</w:t>
      </w:r>
      <w:proofErr w:type="gramEnd"/>
      <w:r>
        <w:rPr>
          <w:rFonts w:ascii="Arial" w:hAnsi="Arial" w:cs="Arial"/>
        </w:rPr>
        <w:t xml:space="preserve"> </w:t>
      </w:r>
    </w:p>
    <w:p w14:paraId="5C9DE86B" w14:textId="037E86D8" w:rsidR="00B56045" w:rsidRDefault="00B56045" w:rsidP="00B56045">
      <w:pPr>
        <w:pStyle w:val="Heading6"/>
        <w:widowControl/>
        <w:numPr>
          <w:ilvl w:val="5"/>
          <w:numId w:val="21"/>
        </w:numPr>
        <w:tabs>
          <w:tab w:val="num" w:pos="0"/>
        </w:tabs>
        <w:ind w:left="3403" w:hanging="851"/>
        <w:jc w:val="both"/>
        <w:rPr>
          <w:rFonts w:ascii="Arial" w:hAnsi="Arial" w:cs="Arial"/>
        </w:rPr>
      </w:pPr>
      <w:bookmarkStart w:id="148" w:name="_DV_M102"/>
      <w:bookmarkEnd w:id="148"/>
      <w:r>
        <w:rPr>
          <w:rFonts w:ascii="Arial" w:hAnsi="Arial" w:cs="Arial"/>
        </w:rPr>
        <w:t xml:space="preserve">where that person is employed, provided to the </w:t>
      </w:r>
      <w:r>
        <w:rPr>
          <w:rFonts w:ascii="Arial" w:hAnsi="Arial" w:cs="Arial"/>
          <w:b/>
          <w:bCs/>
        </w:rPr>
        <w:t xml:space="preserve">Panel Secretary </w:t>
      </w:r>
      <w:r>
        <w:rPr>
          <w:rFonts w:ascii="Arial" w:hAnsi="Arial" w:cs="Arial"/>
        </w:rPr>
        <w:t xml:space="preserve">a letter from </w:t>
      </w:r>
      <w:del w:id="149" w:author="Akhtar (ESO), Shazia" w:date="2021-11-01T11:53:00Z">
        <w:r w:rsidDel="007D4164">
          <w:rPr>
            <w:rFonts w:ascii="Arial" w:hAnsi="Arial" w:cs="Arial"/>
          </w:rPr>
          <w:delText xml:space="preserve">his </w:delText>
        </w:r>
      </w:del>
      <w:ins w:id="150" w:author="Akhtar (ESO), Shazia" w:date="2021-11-01T11:53:00Z">
        <w:r w:rsidR="007D4164">
          <w:rPr>
            <w:rFonts w:ascii="Arial" w:hAnsi="Arial" w:cs="Arial"/>
          </w:rPr>
          <w:t xml:space="preserve">their </w:t>
        </w:r>
      </w:ins>
      <w:r>
        <w:rPr>
          <w:rFonts w:ascii="Arial" w:hAnsi="Arial" w:cs="Arial"/>
        </w:rPr>
        <w:t xml:space="preserve">employer agreeing that </w:t>
      </w:r>
      <w:del w:id="151" w:author="Akhtar (ESO), Shazia" w:date="2021-11-01T11:26:00Z">
        <w:r w:rsidDel="00ED4369">
          <w:rPr>
            <w:rFonts w:ascii="Arial" w:hAnsi="Arial" w:cs="Arial"/>
          </w:rPr>
          <w:delText xml:space="preserve">he </w:delText>
        </w:r>
      </w:del>
      <w:ins w:id="152" w:author="Akhtar (ESO), Shazia" w:date="2021-11-01T11:26:00Z">
        <w:r w:rsidR="00ED4369">
          <w:rPr>
            <w:rFonts w:ascii="Arial" w:hAnsi="Arial" w:cs="Arial"/>
          </w:rPr>
          <w:t xml:space="preserve">they </w:t>
        </w:r>
      </w:ins>
      <w:r>
        <w:rPr>
          <w:rFonts w:ascii="Arial" w:hAnsi="Arial" w:cs="Arial"/>
        </w:rPr>
        <w:t xml:space="preserve">may act as </w:t>
      </w:r>
      <w:ins w:id="153" w:author="Akhtar (ESO), Shazia" w:date="2021-11-01T11:26:00Z">
        <w:r w:rsidR="000973E6">
          <w:rPr>
            <w:rFonts w:ascii="Arial" w:hAnsi="Arial" w:cs="Arial"/>
          </w:rPr>
          <w:t xml:space="preserve">a </w:t>
        </w:r>
      </w:ins>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and that the requirement in Paragraph 8.3.4(a)(ii) shall prevail over </w:t>
      </w:r>
      <w:del w:id="154" w:author="Akhtar (ESO), Shazia" w:date="2021-11-01T11:53:00Z">
        <w:r w:rsidDel="007D4164">
          <w:rPr>
            <w:rFonts w:ascii="Arial" w:hAnsi="Arial" w:cs="Arial"/>
          </w:rPr>
          <w:delText xml:space="preserve">his </w:delText>
        </w:r>
      </w:del>
      <w:ins w:id="155" w:author="Akhtar (ESO), Shazia" w:date="2021-11-01T11:53:00Z">
        <w:r w:rsidR="007D4164">
          <w:rPr>
            <w:rFonts w:ascii="Arial" w:hAnsi="Arial" w:cs="Arial"/>
          </w:rPr>
          <w:t xml:space="preserve">their </w:t>
        </w:r>
      </w:ins>
      <w:r>
        <w:rPr>
          <w:rFonts w:ascii="Arial" w:hAnsi="Arial" w:cs="Arial"/>
        </w:rPr>
        <w:t>duties as an employee; and</w:t>
      </w:r>
    </w:p>
    <w:p w14:paraId="30EA28D7" w14:textId="77777777" w:rsidR="00B56045" w:rsidRPr="001D33E4" w:rsidRDefault="00B56045" w:rsidP="00B56045">
      <w:pPr>
        <w:pStyle w:val="Heading6"/>
        <w:widowControl/>
        <w:numPr>
          <w:ilvl w:val="5"/>
          <w:numId w:val="21"/>
        </w:numPr>
        <w:tabs>
          <w:tab w:val="num" w:pos="0"/>
        </w:tabs>
        <w:ind w:left="3403" w:hanging="851"/>
        <w:jc w:val="both"/>
        <w:rPr>
          <w:rFonts w:ascii="Arial" w:hAnsi="Arial" w:cs="Arial"/>
        </w:rPr>
      </w:pPr>
      <w:r>
        <w:rPr>
          <w:rFonts w:ascii="Arial" w:hAnsi="Arial" w:cs="Arial"/>
        </w:rPr>
        <w:t xml:space="preserve">declared in writing to the </w:t>
      </w:r>
      <w:r w:rsidRPr="00695932">
        <w:rPr>
          <w:rFonts w:ascii="Arial" w:hAnsi="Arial" w:cs="Arial"/>
          <w:b/>
        </w:rPr>
        <w:t>Code Administrator</w:t>
      </w:r>
      <w:r>
        <w:rPr>
          <w:rFonts w:ascii="Arial" w:hAnsi="Arial" w:cs="Arial"/>
        </w:rPr>
        <w:t xml:space="preserve"> for publication for the benefit of all </w:t>
      </w:r>
      <w:r w:rsidRPr="00695932">
        <w:rPr>
          <w:rFonts w:ascii="Arial" w:hAnsi="Arial" w:cs="Arial"/>
          <w:b/>
        </w:rPr>
        <w:t>CUSC Parties</w:t>
      </w:r>
      <w:r>
        <w:rPr>
          <w:rFonts w:ascii="Arial" w:hAnsi="Arial" w:cs="Arial"/>
        </w:rPr>
        <w:t xml:space="preserve"> any interests (in relation to the </w:t>
      </w:r>
      <w:r w:rsidRPr="00DB1957">
        <w:rPr>
          <w:rFonts w:ascii="Arial" w:hAnsi="Arial" w:cs="Arial"/>
          <w:b/>
        </w:rPr>
        <w:t>CUSC</w:t>
      </w:r>
      <w:r>
        <w:rPr>
          <w:rFonts w:ascii="Arial" w:hAnsi="Arial" w:cs="Arial"/>
        </w:rPr>
        <w:t>) as are referred to in Paragraph 8.3.4(e).</w:t>
      </w:r>
      <w:r w:rsidDel="004E73BB">
        <w:rPr>
          <w:rFonts w:ascii="Arial" w:hAnsi="Arial" w:cs="Arial"/>
        </w:rPr>
        <w:t xml:space="preserve"> </w:t>
      </w:r>
      <w:r>
        <w:rPr>
          <w:rFonts w:ascii="Arial" w:hAnsi="Arial" w:cs="Arial"/>
        </w:rPr>
        <w:t xml:space="preserve">   </w:t>
      </w:r>
    </w:p>
    <w:p w14:paraId="222D7D06" w14:textId="77777777" w:rsidR="00B56045" w:rsidRDefault="00B56045" w:rsidP="00B56045">
      <w:pPr>
        <w:pStyle w:val="Heading6"/>
        <w:numPr>
          <w:ilvl w:val="0"/>
          <w:numId w:val="0"/>
        </w:numPr>
        <w:tabs>
          <w:tab w:val="clear" w:pos="3402"/>
        </w:tabs>
        <w:ind w:left="3403" w:hanging="851"/>
        <w:jc w:val="both"/>
        <w:rPr>
          <w:rFonts w:ascii="Arial" w:hAnsi="Arial" w:cs="Arial"/>
        </w:rPr>
      </w:pPr>
    </w:p>
    <w:p w14:paraId="46221C8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56" w:name="_DV_M103"/>
      <w:bookmarkEnd w:id="156"/>
      <w:r>
        <w:rPr>
          <w:rFonts w:ascii="Arial" w:hAnsi="Arial" w:cs="Arial"/>
        </w:rPr>
        <w:t xml:space="preserve">A </w:t>
      </w:r>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shall, upon any change in the interests</w:t>
      </w:r>
      <w:r w:rsidRPr="00955A6B">
        <w:rPr>
          <w:rFonts w:ascii="Arial" w:hAnsi="Arial" w:cs="Arial"/>
        </w:rPr>
        <w:t xml:space="preserve"> </w:t>
      </w:r>
      <w:r>
        <w:rPr>
          <w:rFonts w:ascii="Arial" w:hAnsi="Arial" w:cs="Arial"/>
        </w:rPr>
        <w:t xml:space="preserve">referred to in Paragraph 8.3.4(b)(iii), disclose such changes (in writing)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w:t>
      </w:r>
    </w:p>
    <w:p w14:paraId="25AC6C16" w14:textId="7AFE628D" w:rsidR="00B56045" w:rsidRDefault="00B56045" w:rsidP="00B56045">
      <w:pPr>
        <w:pStyle w:val="Heading5"/>
        <w:widowControl/>
        <w:numPr>
          <w:ilvl w:val="4"/>
          <w:numId w:val="21"/>
        </w:numPr>
        <w:tabs>
          <w:tab w:val="clear" w:pos="5103"/>
          <w:tab w:val="num" w:pos="0"/>
        </w:tabs>
        <w:jc w:val="both"/>
        <w:rPr>
          <w:rFonts w:ascii="Arial" w:hAnsi="Arial" w:cs="Arial"/>
        </w:rPr>
      </w:pPr>
      <w:bookmarkStart w:id="157" w:name="_DV_M104"/>
      <w:bookmarkEnd w:id="157"/>
      <w:r>
        <w:rPr>
          <w:rFonts w:ascii="Arial" w:hAnsi="Arial" w:cs="Arial"/>
        </w:rPr>
        <w:t xml:space="preserve">Upon a change in employment of a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or </w:t>
      </w:r>
      <w:r>
        <w:rPr>
          <w:rFonts w:ascii="Arial" w:hAnsi="Arial" w:cs="Arial"/>
          <w:b/>
          <w:bCs/>
        </w:rPr>
        <w:t>Alternate Member</w:t>
      </w:r>
      <w:r>
        <w:rPr>
          <w:rFonts w:ascii="Arial" w:hAnsi="Arial" w:cs="Arial"/>
        </w:rPr>
        <w:t xml:space="preserve">, </w:t>
      </w:r>
      <w:del w:id="158" w:author="Akhtar (ESO), Shazia" w:date="2021-11-01T11:26:00Z">
        <w:r w:rsidDel="000973E6">
          <w:rPr>
            <w:rFonts w:ascii="Arial" w:hAnsi="Arial" w:cs="Arial"/>
          </w:rPr>
          <w:delText xml:space="preserve">he </w:delText>
        </w:r>
      </w:del>
      <w:ins w:id="159" w:author="Akhtar (ESO), Shazia" w:date="2021-11-01T11:27:00Z">
        <w:r w:rsidR="000973E6">
          <w:rPr>
            <w:rFonts w:ascii="Arial" w:hAnsi="Arial" w:cs="Arial"/>
          </w:rPr>
          <w:t xml:space="preserve">they </w:t>
        </w:r>
      </w:ins>
      <w:r>
        <w:rPr>
          <w:rFonts w:ascii="Arial" w:hAnsi="Arial" w:cs="Arial"/>
        </w:rPr>
        <w:t xml:space="preserve">shall so notify the </w:t>
      </w:r>
      <w:r>
        <w:rPr>
          <w:rFonts w:ascii="Arial" w:hAnsi="Arial" w:cs="Arial"/>
          <w:b/>
          <w:bCs/>
        </w:rPr>
        <w:t>Panel Secretary</w:t>
      </w:r>
      <w:r>
        <w:rPr>
          <w:rFonts w:ascii="Arial" w:hAnsi="Arial" w:cs="Arial"/>
        </w:rPr>
        <w:t xml:space="preserve"> and shall endeavour to obtain from </w:t>
      </w:r>
      <w:del w:id="160" w:author="Akhtar (ESO), Shazia" w:date="2021-11-01T11:53:00Z">
        <w:r w:rsidDel="007D4164">
          <w:rPr>
            <w:rFonts w:ascii="Arial" w:hAnsi="Arial" w:cs="Arial"/>
          </w:rPr>
          <w:delText xml:space="preserve">his </w:delText>
        </w:r>
      </w:del>
      <w:ins w:id="161" w:author="Akhtar (ESO), Shazia" w:date="2021-11-01T11:53:00Z">
        <w:r w:rsidR="007D4164">
          <w:rPr>
            <w:rFonts w:ascii="Arial" w:hAnsi="Arial" w:cs="Arial"/>
          </w:rPr>
          <w:t xml:space="preserve">their </w:t>
        </w:r>
      </w:ins>
      <w:r>
        <w:rPr>
          <w:rFonts w:ascii="Arial" w:hAnsi="Arial" w:cs="Arial"/>
        </w:rPr>
        <w:t xml:space="preserve">new employer and provide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a letter in the terms required in Paragraph 8.3.4(b)(ii); and </w:t>
      </w:r>
      <w:del w:id="162" w:author="Akhtar (ESO), Shazia" w:date="2021-11-01T11:27:00Z">
        <w:r w:rsidDel="005D5173">
          <w:rPr>
            <w:rFonts w:ascii="Arial" w:hAnsi="Arial" w:cs="Arial"/>
          </w:rPr>
          <w:delText xml:space="preserve">he </w:delText>
        </w:r>
      </w:del>
      <w:ins w:id="163" w:author="Akhtar (ESO), Shazia" w:date="2021-11-01T11:27:00Z">
        <w:r w:rsidR="005D5173">
          <w:rPr>
            <w:rFonts w:ascii="Arial" w:hAnsi="Arial" w:cs="Arial"/>
          </w:rPr>
          <w:t xml:space="preserve">they </w:t>
        </w:r>
      </w:ins>
      <w:r>
        <w:rPr>
          <w:rFonts w:ascii="Arial" w:hAnsi="Arial" w:cs="Arial"/>
        </w:rPr>
        <w:t xml:space="preserve">shall be removed from office if </w:t>
      </w:r>
      <w:del w:id="164" w:author="Akhtar (ESO), Shazia" w:date="2021-11-01T11:27:00Z">
        <w:r w:rsidDel="005D5173">
          <w:rPr>
            <w:rFonts w:ascii="Arial" w:hAnsi="Arial" w:cs="Arial"/>
          </w:rPr>
          <w:delText xml:space="preserve">he </w:delText>
        </w:r>
      </w:del>
      <w:ins w:id="165" w:author="Akhtar (ESO), Shazia" w:date="2021-11-01T11:27:00Z">
        <w:r w:rsidR="005D5173">
          <w:rPr>
            <w:rFonts w:ascii="Arial" w:hAnsi="Arial" w:cs="Arial"/>
          </w:rPr>
          <w:t xml:space="preserve">they </w:t>
        </w:r>
      </w:ins>
      <w:r>
        <w:rPr>
          <w:rFonts w:ascii="Arial" w:hAnsi="Arial" w:cs="Arial"/>
        </w:rPr>
        <w:t>do</w:t>
      </w:r>
      <w:del w:id="166" w:author="Akhtar (ESO), Shazia" w:date="2021-11-01T11:27:00Z">
        <w:r w:rsidDel="005D5173">
          <w:rPr>
            <w:rFonts w:ascii="Arial" w:hAnsi="Arial" w:cs="Arial"/>
          </w:rPr>
          <w:delText>es</w:delText>
        </w:r>
      </w:del>
      <w:r>
        <w:rPr>
          <w:rFonts w:ascii="Arial" w:hAnsi="Arial" w:cs="Arial"/>
        </w:rPr>
        <w:t xml:space="preserve"> not do so within a period of </w:t>
      </w:r>
      <w:bookmarkStart w:id="167" w:name="_DV_M105"/>
      <w:bookmarkStart w:id="168" w:name="_BPDCD_29"/>
      <w:bookmarkEnd w:id="167"/>
      <w:r>
        <w:rPr>
          <w:rFonts w:ascii="Arial" w:hAnsi="Arial" w:cs="Arial"/>
        </w:rPr>
        <w:t>sixty (60)</w:t>
      </w:r>
      <w:r>
        <w:rPr>
          <w:rFonts w:ascii="Arial" w:hAnsi="Arial" w:cs="Arial"/>
          <w:color w:val="0000FF"/>
          <w:u w:val="double"/>
        </w:rPr>
        <w:t xml:space="preserve"> </w:t>
      </w:r>
      <w:bookmarkStart w:id="169" w:name="_DV_M106"/>
      <w:bookmarkEnd w:id="168"/>
      <w:bookmarkEnd w:id="169"/>
      <w:r>
        <w:rPr>
          <w:rFonts w:ascii="Arial" w:hAnsi="Arial" w:cs="Arial"/>
        </w:rPr>
        <w:t>days after such change in employment.</w:t>
      </w:r>
    </w:p>
    <w:p w14:paraId="62BB5F0F" w14:textId="77777777" w:rsidR="00B56045" w:rsidRDefault="00B56045" w:rsidP="00B56045">
      <w:pPr>
        <w:pStyle w:val="Heading5"/>
        <w:widowControl/>
        <w:numPr>
          <w:ilvl w:val="4"/>
          <w:numId w:val="21"/>
        </w:numPr>
        <w:tabs>
          <w:tab w:val="clear" w:pos="5103"/>
          <w:tab w:val="num" w:pos="0"/>
        </w:tabs>
        <w:jc w:val="both"/>
        <w:rPr>
          <w:rFonts w:ascii="Arial" w:hAnsi="Arial" w:cs="Arial"/>
        </w:rPr>
      </w:pPr>
      <w:r>
        <w:rPr>
          <w:rFonts w:ascii="Arial" w:hAnsi="Arial" w:cs="Arial"/>
        </w:rPr>
        <w:t xml:space="preserve">The interests of any </w:t>
      </w:r>
      <w:r>
        <w:rPr>
          <w:rFonts w:ascii="Arial" w:hAnsi="Arial" w:cs="Arial"/>
          <w:b/>
        </w:rPr>
        <w:t xml:space="preserve">Panel Member </w:t>
      </w:r>
      <w:r>
        <w:rPr>
          <w:rFonts w:ascii="Arial" w:hAnsi="Arial" w:cs="Arial"/>
        </w:rPr>
        <w:t xml:space="preserve">or </w:t>
      </w:r>
      <w:r>
        <w:rPr>
          <w:rFonts w:ascii="Arial" w:hAnsi="Arial" w:cs="Arial"/>
          <w:b/>
        </w:rPr>
        <w:t xml:space="preserve">Alternate Member </w:t>
      </w:r>
      <w:r>
        <w:rPr>
          <w:rFonts w:ascii="Arial" w:hAnsi="Arial" w:cs="Arial"/>
        </w:rPr>
        <w:t>referred to in Paragraph 8.3.4(b)(iii) are:</w:t>
      </w:r>
    </w:p>
    <w:p w14:paraId="493A9ED6" w14:textId="77777777" w:rsidR="00B56045" w:rsidRPr="00571ACA" w:rsidRDefault="00B56045" w:rsidP="00B56045">
      <w:pPr>
        <w:pStyle w:val="Heading5"/>
        <w:numPr>
          <w:ilvl w:val="5"/>
          <w:numId w:val="21"/>
        </w:numPr>
        <w:tabs>
          <w:tab w:val="clear" w:pos="5103"/>
        </w:tabs>
        <w:jc w:val="both"/>
        <w:rPr>
          <w:rFonts w:ascii="Arial" w:hAnsi="Arial" w:cs="Arial"/>
        </w:rPr>
      </w:pPr>
      <w:r>
        <w:rPr>
          <w:rFonts w:ascii="Arial" w:hAnsi="Arial" w:cs="Arial"/>
        </w:rPr>
        <w:t xml:space="preserve">any interests (in relation to the </w:t>
      </w:r>
      <w:r w:rsidRPr="000F69F0">
        <w:rPr>
          <w:rFonts w:ascii="Arial" w:hAnsi="Arial" w:cs="Arial"/>
          <w:b/>
        </w:rPr>
        <w:t>CUSC</w:t>
      </w:r>
      <w:r>
        <w:rPr>
          <w:rFonts w:ascii="Arial" w:hAnsi="Arial" w:cs="Arial"/>
        </w:rPr>
        <w:t xml:space="preserve">) as are referred to in </w:t>
      </w:r>
      <w:r>
        <w:rPr>
          <w:rFonts w:ascii="Arial" w:hAnsi="Arial" w:cs="Arial"/>
        </w:rPr>
        <w:lastRenderedPageBreak/>
        <w:t>Paragraph 8.3.4(a)(ii); and</w:t>
      </w:r>
    </w:p>
    <w:p w14:paraId="68EC5028" w14:textId="77777777" w:rsidR="00B56045" w:rsidRDefault="00B56045" w:rsidP="00B56045">
      <w:pPr>
        <w:pStyle w:val="Heading5"/>
        <w:numPr>
          <w:ilvl w:val="5"/>
          <w:numId w:val="21"/>
        </w:numPr>
        <w:tabs>
          <w:tab w:val="clear" w:pos="5103"/>
        </w:tabs>
        <w:jc w:val="both"/>
        <w:rPr>
          <w:rFonts w:ascii="Arial" w:hAnsi="Arial" w:cs="Arial"/>
        </w:rPr>
      </w:pPr>
      <w:r>
        <w:rPr>
          <w:rFonts w:ascii="Arial" w:hAnsi="Arial" w:cs="Arial"/>
        </w:rPr>
        <w:t>any shares owned or acquired</w:t>
      </w:r>
      <w:r w:rsidRPr="004B27B6">
        <w:rPr>
          <w:rFonts w:ascii="Arial" w:hAnsi="Arial" w:cs="Arial"/>
        </w:rPr>
        <w:t xml:space="preserve"> </w:t>
      </w:r>
      <w:r>
        <w:rPr>
          <w:rFonts w:ascii="Arial" w:hAnsi="Arial" w:cs="Arial"/>
        </w:rPr>
        <w:t xml:space="preserve">in any </w:t>
      </w:r>
      <w:r w:rsidRPr="000F69F0">
        <w:rPr>
          <w:rFonts w:ascii="Arial" w:hAnsi="Arial" w:cs="Arial"/>
          <w:b/>
        </w:rPr>
        <w:t>CUSC Party</w:t>
      </w:r>
      <w:r>
        <w:rPr>
          <w:rFonts w:ascii="Arial" w:hAnsi="Arial" w:cs="Arial"/>
          <w:b/>
        </w:rPr>
        <w:t xml:space="preserve"> </w:t>
      </w:r>
      <w:r>
        <w:rPr>
          <w:rFonts w:ascii="Arial" w:hAnsi="Arial" w:cs="Arial"/>
        </w:rPr>
        <w:t xml:space="preserve">or </w:t>
      </w:r>
      <w:r>
        <w:rPr>
          <w:rFonts w:ascii="Arial" w:hAnsi="Arial" w:cs="Arial"/>
          <w:b/>
        </w:rPr>
        <w:t>CUSC Parties</w:t>
      </w:r>
      <w:r>
        <w:rPr>
          <w:rFonts w:ascii="Arial" w:hAnsi="Arial" w:cs="Arial"/>
        </w:rPr>
        <w:t xml:space="preserve"> at a total aggregate value of over £10,000.</w:t>
      </w:r>
    </w:p>
    <w:p w14:paraId="4CCBF542" w14:textId="77777777" w:rsidR="00B56045" w:rsidRDefault="00B56045" w:rsidP="00B56045">
      <w:pPr>
        <w:pStyle w:val="Heading5"/>
        <w:tabs>
          <w:tab w:val="clear" w:pos="5103"/>
        </w:tabs>
        <w:jc w:val="both"/>
        <w:rPr>
          <w:rFonts w:ascii="Arial" w:hAnsi="Arial" w:cs="Arial"/>
        </w:rPr>
      </w:pPr>
    </w:p>
    <w:p w14:paraId="478CBFF0" w14:textId="77777777" w:rsidR="00B56045" w:rsidRDefault="00B56045" w:rsidP="00B56045">
      <w:pPr>
        <w:pStyle w:val="Heading3"/>
        <w:keepNext/>
        <w:widowControl/>
        <w:numPr>
          <w:ilvl w:val="2"/>
          <w:numId w:val="21"/>
        </w:numPr>
        <w:tabs>
          <w:tab w:val="clear" w:pos="3402"/>
          <w:tab w:val="num" w:pos="0"/>
        </w:tabs>
        <w:rPr>
          <w:rFonts w:ascii="Arial" w:hAnsi="Arial" w:cs="Arial"/>
          <w:b/>
          <w:bCs/>
        </w:rPr>
      </w:pPr>
      <w:bookmarkStart w:id="170" w:name="_DV_M107"/>
      <w:bookmarkEnd w:id="170"/>
      <w:r>
        <w:rPr>
          <w:rFonts w:ascii="Arial" w:hAnsi="Arial" w:cs="Arial"/>
          <w:b/>
          <w:bCs/>
        </w:rPr>
        <w:t>APPOINTMENT OF PANEL MEMBERS</w:t>
      </w:r>
    </w:p>
    <w:p w14:paraId="7DAC47A7" w14:textId="6E91EDAA"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71" w:name="_DV_M108"/>
      <w:bookmarkEnd w:id="171"/>
      <w:r>
        <w:rPr>
          <w:rFonts w:ascii="Arial" w:hAnsi="Arial" w:cs="Arial"/>
          <w:u w:val="single"/>
        </w:rPr>
        <w:t>Panel Chair</w:t>
      </w:r>
      <w:del w:id="172" w:author="Akhtar (ESO), Shazia" w:date="2021-11-01T12:06:00Z">
        <w:r w:rsidDel="008E0D82">
          <w:rPr>
            <w:rFonts w:ascii="Arial" w:hAnsi="Arial" w:cs="Arial"/>
            <w:u w:val="single"/>
          </w:rPr>
          <w:delText>man</w:delText>
        </w:r>
      </w:del>
    </w:p>
    <w:p w14:paraId="5545E055" w14:textId="02DA29E0" w:rsidR="00B56045" w:rsidRDefault="00B56045" w:rsidP="00B56045">
      <w:pPr>
        <w:pStyle w:val="Heading5"/>
        <w:widowControl/>
        <w:numPr>
          <w:ilvl w:val="4"/>
          <w:numId w:val="21"/>
        </w:numPr>
        <w:tabs>
          <w:tab w:val="clear" w:pos="5103"/>
          <w:tab w:val="num" w:pos="0"/>
        </w:tabs>
        <w:jc w:val="both"/>
        <w:rPr>
          <w:rFonts w:ascii="Arial" w:hAnsi="Arial" w:cs="Arial"/>
        </w:rPr>
      </w:pPr>
      <w:bookmarkStart w:id="173" w:name="_DV_M109"/>
      <w:bookmarkEnd w:id="173"/>
      <w:r>
        <w:rPr>
          <w:rFonts w:ascii="Arial" w:hAnsi="Arial" w:cs="Arial"/>
        </w:rPr>
        <w:t xml:space="preserve">The </w:t>
      </w:r>
      <w:r>
        <w:rPr>
          <w:rFonts w:ascii="Arial" w:hAnsi="Arial" w:cs="Arial"/>
          <w:b/>
          <w:bCs/>
        </w:rPr>
        <w:t>Panel Chair</w:t>
      </w:r>
      <w:del w:id="174" w:author="Akhtar (ESO), Shazia" w:date="2021-11-01T12:06:00Z">
        <w:r w:rsidDel="008E0D82">
          <w:rPr>
            <w:rFonts w:ascii="Arial" w:hAnsi="Arial" w:cs="Arial"/>
            <w:b/>
            <w:bCs/>
          </w:rPr>
          <w:delText>man</w:delText>
        </w:r>
      </w:del>
      <w:r>
        <w:rPr>
          <w:rFonts w:ascii="Arial" w:hAnsi="Arial" w:cs="Arial"/>
        </w:rPr>
        <w:t xml:space="preserve"> shall be an executive director (or other senior employee) of </w:t>
      </w:r>
      <w:r>
        <w:rPr>
          <w:rFonts w:ascii="Arial" w:hAnsi="Arial" w:cs="Arial"/>
          <w:b/>
          <w:bCs/>
        </w:rPr>
        <w:t>The Company</w:t>
      </w:r>
      <w:r>
        <w:rPr>
          <w:rFonts w:ascii="Arial" w:hAnsi="Arial" w:cs="Arial"/>
        </w:rPr>
        <w:t xml:space="preserve"> until 30 September 2011.  Thereafter the </w:t>
      </w:r>
      <w:r>
        <w:rPr>
          <w:rFonts w:ascii="Arial" w:hAnsi="Arial" w:cs="Arial"/>
          <w:b/>
          <w:bCs/>
        </w:rPr>
        <w:t>Panel</w:t>
      </w:r>
      <w:r>
        <w:rPr>
          <w:rFonts w:ascii="Arial" w:hAnsi="Arial" w:cs="Arial"/>
        </w:rPr>
        <w:t xml:space="preserve"> </w:t>
      </w:r>
      <w:r>
        <w:rPr>
          <w:rFonts w:ascii="Arial" w:hAnsi="Arial" w:cs="Arial"/>
          <w:b/>
          <w:bCs/>
        </w:rPr>
        <w:t>Chair</w:t>
      </w:r>
      <w:del w:id="175" w:author="Akhtar (ESO), Shazia" w:date="2021-11-01T12:06:00Z">
        <w:r w:rsidDel="008E0D82">
          <w:rPr>
            <w:rFonts w:ascii="Arial" w:hAnsi="Arial" w:cs="Arial"/>
            <w:b/>
            <w:bCs/>
          </w:rPr>
          <w:delText>man</w:delText>
        </w:r>
      </w:del>
      <w:r>
        <w:rPr>
          <w:rFonts w:ascii="Arial" w:hAnsi="Arial" w:cs="Arial"/>
        </w:rPr>
        <w:t xml:space="preserve"> shall be a person appointed (or re-appointed) by </w:t>
      </w:r>
      <w:r>
        <w:rPr>
          <w:rFonts w:ascii="Arial" w:hAnsi="Arial" w:cs="Arial"/>
          <w:b/>
          <w:bCs/>
        </w:rPr>
        <w:t>The Company</w:t>
      </w:r>
      <w:r>
        <w:rPr>
          <w:rFonts w:ascii="Arial" w:hAnsi="Arial" w:cs="Arial"/>
        </w:rPr>
        <w:t xml:space="preserve">, having </w:t>
      </w:r>
      <w:proofErr w:type="gramStart"/>
      <w:r>
        <w:rPr>
          <w:rFonts w:ascii="Arial" w:hAnsi="Arial" w:cs="Arial"/>
        </w:rPr>
        <w:t>particular regard</w:t>
      </w:r>
      <w:proofErr w:type="gramEnd"/>
      <w:r>
        <w:rPr>
          <w:rFonts w:ascii="Arial" w:hAnsi="Arial" w:cs="Arial"/>
        </w:rPr>
        <w:t xml:space="preserve"> to the views of the </w:t>
      </w:r>
      <w:r>
        <w:rPr>
          <w:rFonts w:ascii="Arial" w:hAnsi="Arial" w:cs="Arial"/>
          <w:b/>
          <w:bCs/>
        </w:rPr>
        <w:t xml:space="preserve">CUSC Modifications Panel, </w:t>
      </w:r>
      <w:r>
        <w:rPr>
          <w:rFonts w:ascii="Arial" w:hAnsi="Arial" w:cs="Arial"/>
        </w:rPr>
        <w:t xml:space="preserve">and shall be independent of </w:t>
      </w:r>
      <w:r>
        <w:rPr>
          <w:rFonts w:ascii="Arial" w:hAnsi="Arial" w:cs="Arial"/>
          <w:b/>
          <w:bCs/>
        </w:rPr>
        <w:t>The Company.</w:t>
      </w:r>
      <w:r>
        <w:rPr>
          <w:rFonts w:ascii="Arial" w:hAnsi="Arial" w:cs="Arial"/>
        </w:rPr>
        <w:t xml:space="preserve"> </w:t>
      </w:r>
    </w:p>
    <w:p w14:paraId="74BBF0B9" w14:textId="068518B2" w:rsidR="00B56045" w:rsidRDefault="00B56045" w:rsidP="00B56045">
      <w:pPr>
        <w:pStyle w:val="Heading5"/>
        <w:widowControl/>
        <w:numPr>
          <w:ilvl w:val="4"/>
          <w:numId w:val="21"/>
        </w:numPr>
        <w:tabs>
          <w:tab w:val="clear" w:pos="5103"/>
          <w:tab w:val="num" w:pos="0"/>
        </w:tabs>
        <w:jc w:val="both"/>
        <w:rPr>
          <w:rFonts w:ascii="Arial" w:hAnsi="Arial" w:cs="Arial"/>
        </w:rPr>
      </w:pPr>
      <w:bookmarkStart w:id="176" w:name="_DV_M110"/>
      <w:bookmarkEnd w:id="176"/>
      <w:r>
        <w:rPr>
          <w:rFonts w:ascii="Arial" w:hAnsi="Arial" w:cs="Arial"/>
        </w:rPr>
        <w:t xml:space="preserve">A person shall be appointed or re-appointed as the </w:t>
      </w:r>
      <w:r>
        <w:rPr>
          <w:rFonts w:ascii="Arial" w:hAnsi="Arial" w:cs="Arial"/>
          <w:b/>
          <w:bCs/>
        </w:rPr>
        <w:t>Panel</w:t>
      </w:r>
      <w:r>
        <w:rPr>
          <w:rFonts w:ascii="Arial" w:hAnsi="Arial" w:cs="Arial"/>
        </w:rPr>
        <w:t xml:space="preserve"> </w:t>
      </w:r>
      <w:r>
        <w:rPr>
          <w:rFonts w:ascii="Arial" w:hAnsi="Arial" w:cs="Arial"/>
          <w:b/>
          <w:bCs/>
        </w:rPr>
        <w:t>Chair</w:t>
      </w:r>
      <w:del w:id="177" w:author="Akhtar (ESO), Shazia" w:date="2021-11-01T12:07:00Z">
        <w:r w:rsidDel="008E0D82">
          <w:rPr>
            <w:rFonts w:ascii="Arial" w:hAnsi="Arial" w:cs="Arial"/>
            <w:b/>
            <w:bCs/>
          </w:rPr>
          <w:delText>man</w:delText>
        </w:r>
      </w:del>
      <w:r>
        <w:rPr>
          <w:rFonts w:ascii="Arial" w:hAnsi="Arial" w:cs="Arial"/>
        </w:rPr>
        <w:t xml:space="preserve"> where the </w:t>
      </w:r>
      <w:r>
        <w:rPr>
          <w:rFonts w:ascii="Arial" w:hAnsi="Arial" w:cs="Arial"/>
          <w:b/>
          <w:bCs/>
        </w:rPr>
        <w:t>Authority</w:t>
      </w:r>
      <w:r>
        <w:rPr>
          <w:rFonts w:ascii="Arial" w:hAnsi="Arial" w:cs="Arial"/>
        </w:rPr>
        <w:t xml:space="preserve"> has approved such appointment or re-appointment and </w:t>
      </w:r>
      <w:r>
        <w:rPr>
          <w:rFonts w:ascii="Arial" w:hAnsi="Arial" w:cs="Arial"/>
          <w:b/>
          <w:bCs/>
        </w:rPr>
        <w:t>The Company</w:t>
      </w:r>
      <w:r>
        <w:rPr>
          <w:rFonts w:ascii="Arial" w:hAnsi="Arial" w:cs="Arial"/>
        </w:rPr>
        <w:t xml:space="preserve"> has given notice to the </w:t>
      </w:r>
      <w:r>
        <w:rPr>
          <w:rFonts w:ascii="Arial" w:hAnsi="Arial" w:cs="Arial"/>
          <w:b/>
          <w:bCs/>
        </w:rPr>
        <w:t>Panel Secretary</w:t>
      </w:r>
      <w:r>
        <w:rPr>
          <w:rFonts w:ascii="Arial" w:hAnsi="Arial" w:cs="Arial"/>
        </w:rPr>
        <w:t xml:space="preserve"> of such appointment, with effect from the date of such notice or (if later) with effect from the date specified in such notice.</w:t>
      </w:r>
    </w:p>
    <w:p w14:paraId="690ECCDC"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78" w:name="_DV_M111"/>
      <w:bookmarkEnd w:id="178"/>
      <w:r>
        <w:rPr>
          <w:rFonts w:ascii="Arial" w:hAnsi="Arial" w:cs="Arial"/>
          <w:u w:val="single"/>
        </w:rPr>
        <w:t>Other Panel Members</w:t>
      </w:r>
    </w:p>
    <w:p w14:paraId="77D6043C" w14:textId="77777777" w:rsidR="00B56045" w:rsidRDefault="00B56045" w:rsidP="00B56045">
      <w:pPr>
        <w:pStyle w:val="subclauseindent"/>
        <w:widowControl/>
        <w:ind w:left="2553" w:hanging="852"/>
        <w:jc w:val="both"/>
        <w:rPr>
          <w:rFonts w:ascii="Arial" w:hAnsi="Arial" w:cs="Arial"/>
        </w:rPr>
      </w:pPr>
      <w:bookmarkStart w:id="179" w:name="_DV_M112"/>
      <w:bookmarkEnd w:id="179"/>
      <w:r>
        <w:rPr>
          <w:rFonts w:ascii="Arial" w:hAnsi="Arial" w:cs="Arial"/>
        </w:rPr>
        <w:t>(a)</w:t>
      </w:r>
      <w:r>
        <w:rPr>
          <w:rFonts w:ascii="Arial" w:hAnsi="Arial" w:cs="Arial"/>
        </w:rPr>
        <w:tab/>
      </w:r>
      <w:r>
        <w:rPr>
          <w:rFonts w:ascii="Arial" w:hAnsi="Arial" w:cs="Arial"/>
          <w:b/>
          <w:bCs/>
        </w:rPr>
        <w:t xml:space="preserve">Users </w:t>
      </w:r>
      <w:r>
        <w:rPr>
          <w:rFonts w:ascii="Arial" w:hAnsi="Arial" w:cs="Arial"/>
        </w:rPr>
        <w:t xml:space="preserve">may appoint </w:t>
      </w:r>
      <w:r>
        <w:rPr>
          <w:rFonts w:ascii="Arial" w:hAnsi="Arial" w:cs="Arial"/>
          <w:b/>
          <w:bCs/>
        </w:rPr>
        <w:t>Panel Members</w:t>
      </w:r>
      <w:r>
        <w:rPr>
          <w:rFonts w:ascii="Arial" w:hAnsi="Arial" w:cs="Arial"/>
        </w:rPr>
        <w:t xml:space="preserve"> (and </w:t>
      </w:r>
      <w:r>
        <w:rPr>
          <w:rFonts w:ascii="Arial" w:hAnsi="Arial" w:cs="Arial"/>
          <w:b/>
          <w:bCs/>
        </w:rPr>
        <w:t>Alternate</w:t>
      </w:r>
      <w:r>
        <w:rPr>
          <w:rFonts w:ascii="Arial" w:hAnsi="Arial" w:cs="Arial"/>
        </w:rPr>
        <w:t xml:space="preserve"> </w:t>
      </w:r>
      <w:r>
        <w:rPr>
          <w:rFonts w:ascii="Arial" w:hAnsi="Arial" w:cs="Arial"/>
          <w:b/>
          <w:bCs/>
        </w:rPr>
        <w:t>Members</w:t>
      </w:r>
      <w:r>
        <w:rPr>
          <w:rFonts w:ascii="Arial" w:hAnsi="Arial" w:cs="Arial"/>
        </w:rPr>
        <w:t>) by election in accordance with Annex 8A.</w:t>
      </w:r>
    </w:p>
    <w:p w14:paraId="686D7CB6" w14:textId="77777777" w:rsidR="00B56045" w:rsidRDefault="00B56045" w:rsidP="00B56045">
      <w:pPr>
        <w:pStyle w:val="subclauseindent"/>
        <w:widowControl/>
        <w:ind w:left="2553" w:hanging="852"/>
        <w:jc w:val="both"/>
        <w:rPr>
          <w:rFonts w:ascii="Arial" w:hAnsi="Arial" w:cs="Arial"/>
          <w:b/>
          <w:bCs/>
          <w:i/>
          <w:iCs/>
        </w:rPr>
      </w:pPr>
      <w:bookmarkStart w:id="180" w:name="_DV_M113"/>
      <w:bookmarkEnd w:id="180"/>
      <w:r>
        <w:rPr>
          <w:rFonts w:ascii="Arial" w:hAnsi="Arial" w:cs="Arial"/>
        </w:rPr>
        <w:t>(b)</w:t>
      </w:r>
      <w:r>
        <w:rPr>
          <w:rFonts w:ascii="Arial" w:hAnsi="Arial" w:cs="Arial"/>
        </w:rPr>
        <w:tab/>
        <w:t>The</w:t>
      </w:r>
      <w:r>
        <w:rPr>
          <w:rFonts w:ascii="Arial" w:hAnsi="Arial" w:cs="Arial"/>
          <w:b/>
          <w:bCs/>
          <w:i/>
          <w:iCs/>
        </w:rPr>
        <w:t xml:space="preserve"> </w:t>
      </w:r>
      <w:r>
        <w:rPr>
          <w:rFonts w:ascii="Arial" w:hAnsi="Arial" w:cs="Arial"/>
          <w:b/>
          <w:bCs/>
          <w:iCs/>
        </w:rPr>
        <w:t xml:space="preserve">Citizens Advice </w:t>
      </w:r>
      <w:r w:rsidRPr="0096336C">
        <w:rPr>
          <w:rFonts w:ascii="Arial" w:hAnsi="Arial" w:cs="Arial"/>
          <w:bCs/>
          <w:iCs/>
        </w:rPr>
        <w:t>or the</w:t>
      </w:r>
      <w:r>
        <w:rPr>
          <w:rFonts w:ascii="Arial" w:hAnsi="Arial" w:cs="Arial"/>
          <w:b/>
          <w:bCs/>
          <w:iCs/>
        </w:rPr>
        <w:t xml:space="preserve"> Citizens Advice Scotland </w:t>
      </w:r>
      <w:r>
        <w:rPr>
          <w:rFonts w:ascii="Arial" w:hAnsi="Arial" w:cs="Arial"/>
        </w:rPr>
        <w:t>may appoint one person as a</w:t>
      </w:r>
      <w:r>
        <w:rPr>
          <w:rFonts w:ascii="Arial" w:hAnsi="Arial" w:cs="Arial"/>
          <w:b/>
          <w:bCs/>
          <w:i/>
          <w:iCs/>
        </w:rPr>
        <w:t xml:space="preserve"> </w:t>
      </w:r>
      <w:r>
        <w:rPr>
          <w:rFonts w:ascii="Arial" w:hAnsi="Arial" w:cs="Arial"/>
          <w:b/>
          <w:bCs/>
        </w:rPr>
        <w:t xml:space="preserve">Panel Member </w:t>
      </w:r>
      <w:r>
        <w:rPr>
          <w:rFonts w:ascii="Arial" w:hAnsi="Arial" w:cs="Arial"/>
        </w:rPr>
        <w:t>representing customers by giving notice of such appointment to</w:t>
      </w:r>
      <w:r>
        <w:rPr>
          <w:rFonts w:ascii="Arial" w:hAnsi="Arial" w:cs="Arial"/>
          <w:b/>
          <w:bCs/>
        </w:rPr>
        <w:t xml:space="preserve"> </w:t>
      </w:r>
      <w:r>
        <w:rPr>
          <w:rFonts w:ascii="Arial" w:hAnsi="Arial" w:cs="Arial"/>
        </w:rPr>
        <w:t>the</w:t>
      </w:r>
      <w:r>
        <w:rPr>
          <w:rFonts w:ascii="Arial" w:hAnsi="Arial" w:cs="Arial"/>
          <w:b/>
          <w:bCs/>
        </w:rPr>
        <w:t xml:space="preserve"> Panel </w:t>
      </w:r>
      <w:proofErr w:type="gramStart"/>
      <w:r>
        <w:rPr>
          <w:rFonts w:ascii="Arial" w:hAnsi="Arial" w:cs="Arial"/>
          <w:b/>
          <w:bCs/>
        </w:rPr>
        <w:t>Secretary</w:t>
      </w:r>
      <w:r>
        <w:rPr>
          <w:rFonts w:ascii="Arial" w:hAnsi="Arial" w:cs="Arial"/>
        </w:rPr>
        <w:t>, and</w:t>
      </w:r>
      <w:proofErr w:type="gramEnd"/>
      <w:r>
        <w:rPr>
          <w:rFonts w:ascii="Arial" w:hAnsi="Arial" w:cs="Arial"/>
        </w:rPr>
        <w:t xml:space="preserve"> may remove and re-appoint by notice.</w:t>
      </w:r>
    </w:p>
    <w:p w14:paraId="4B564954" w14:textId="77777777" w:rsidR="00B56045" w:rsidRDefault="00B56045" w:rsidP="00B56045">
      <w:pPr>
        <w:pStyle w:val="subclauseindent"/>
        <w:widowControl/>
        <w:ind w:left="2553" w:hanging="852"/>
        <w:jc w:val="both"/>
        <w:rPr>
          <w:rFonts w:ascii="Arial" w:hAnsi="Arial" w:cs="Arial"/>
        </w:rPr>
      </w:pPr>
      <w:bookmarkStart w:id="181" w:name="_DV_M114"/>
      <w:bookmarkEnd w:id="181"/>
      <w:r>
        <w:rPr>
          <w:rFonts w:ascii="Arial" w:hAnsi="Arial" w:cs="Arial"/>
        </w:rPr>
        <w:t>(c)</w:t>
      </w:r>
      <w:r>
        <w:rPr>
          <w:rFonts w:ascii="Arial" w:hAnsi="Arial" w:cs="Arial"/>
        </w:rPr>
        <w:tab/>
      </w:r>
      <w:r>
        <w:rPr>
          <w:rFonts w:ascii="Arial" w:hAnsi="Arial" w:cs="Arial"/>
          <w:b/>
          <w:bCs/>
        </w:rPr>
        <w:t>The Company</w:t>
      </w:r>
      <w:r>
        <w:rPr>
          <w:rFonts w:ascii="Arial" w:hAnsi="Arial" w:cs="Arial"/>
        </w:rPr>
        <w:t xml:space="preserve"> may appoint two persons as </w:t>
      </w:r>
      <w:r>
        <w:rPr>
          <w:rFonts w:ascii="Arial" w:hAnsi="Arial" w:cs="Arial"/>
          <w:b/>
          <w:bCs/>
        </w:rPr>
        <w:t>Panel Members</w:t>
      </w:r>
      <w:r>
        <w:rPr>
          <w:rFonts w:ascii="Arial" w:hAnsi="Arial" w:cs="Arial"/>
        </w:rPr>
        <w:t xml:space="preserve"> by giving notice of such appointment to the </w:t>
      </w:r>
      <w:r>
        <w:rPr>
          <w:rFonts w:ascii="Arial" w:hAnsi="Arial" w:cs="Arial"/>
          <w:b/>
          <w:bCs/>
        </w:rPr>
        <w:t>Panel</w:t>
      </w:r>
      <w:r>
        <w:rPr>
          <w:rFonts w:ascii="Arial" w:hAnsi="Arial" w:cs="Arial"/>
        </w:rPr>
        <w:t xml:space="preserve"> </w:t>
      </w:r>
      <w:proofErr w:type="gramStart"/>
      <w:r>
        <w:rPr>
          <w:rFonts w:ascii="Arial" w:hAnsi="Arial" w:cs="Arial"/>
          <w:b/>
          <w:bCs/>
        </w:rPr>
        <w:t>Secretary</w:t>
      </w:r>
      <w:r>
        <w:rPr>
          <w:rFonts w:ascii="Arial" w:hAnsi="Arial" w:cs="Arial"/>
        </w:rPr>
        <w:t>, and</w:t>
      </w:r>
      <w:proofErr w:type="gramEnd"/>
      <w:r>
        <w:rPr>
          <w:rFonts w:ascii="Arial" w:hAnsi="Arial" w:cs="Arial"/>
        </w:rPr>
        <w:t xml:space="preserve"> may remove and re-appoint by notice.</w:t>
      </w:r>
    </w:p>
    <w:p w14:paraId="4847F4FB"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82" w:name="_DV_M115"/>
      <w:bookmarkEnd w:id="182"/>
      <w:r>
        <w:rPr>
          <w:rFonts w:ascii="Arial" w:hAnsi="Arial" w:cs="Arial"/>
          <w:u w:val="single"/>
        </w:rPr>
        <w:t>Appointment of Further Member</w:t>
      </w:r>
    </w:p>
    <w:p w14:paraId="0B8E1661" w14:textId="77777777" w:rsidR="00B56045" w:rsidRPr="00D468BD" w:rsidRDefault="00B56045" w:rsidP="00B56045">
      <w:pPr>
        <w:pStyle w:val="Heading5"/>
        <w:widowControl/>
        <w:numPr>
          <w:ilvl w:val="4"/>
          <w:numId w:val="21"/>
        </w:numPr>
        <w:tabs>
          <w:tab w:val="clear" w:pos="5103"/>
          <w:tab w:val="num" w:pos="0"/>
        </w:tabs>
        <w:jc w:val="both"/>
        <w:rPr>
          <w:rFonts w:ascii="Arial" w:hAnsi="Arial" w:cs="Arial"/>
        </w:rPr>
      </w:pPr>
      <w:bookmarkStart w:id="183" w:name="_DV_M116"/>
      <w:bookmarkEnd w:id="183"/>
      <w:r w:rsidRPr="00D468BD">
        <w:rPr>
          <w:rFonts w:ascii="Arial" w:hAnsi="Arial" w:cs="Arial"/>
        </w:rPr>
        <w:t xml:space="preserve">If in the opinion of the </w:t>
      </w:r>
      <w:proofErr w:type="gramStart"/>
      <w:r w:rsidRPr="00D468BD">
        <w:rPr>
          <w:rFonts w:ascii="Arial" w:hAnsi="Arial" w:cs="Arial"/>
          <w:b/>
          <w:bCs/>
        </w:rPr>
        <w:t>Authority</w:t>
      </w:r>
      <w:proofErr w:type="gramEnd"/>
      <w:r w:rsidRPr="00D468BD">
        <w:rPr>
          <w:rFonts w:ascii="Arial" w:hAnsi="Arial" w:cs="Arial"/>
        </w:rPr>
        <w:t xml:space="preserve"> there is a class or category of person (whether or not a </w:t>
      </w:r>
      <w:r w:rsidRPr="00D468BD">
        <w:rPr>
          <w:rFonts w:ascii="Arial" w:hAnsi="Arial" w:cs="Arial"/>
          <w:b/>
          <w:bCs/>
        </w:rPr>
        <w:t>CUSC Party</w:t>
      </w:r>
      <w:r w:rsidRPr="00D468BD">
        <w:rPr>
          <w:rFonts w:ascii="Arial" w:hAnsi="Arial" w:cs="Arial"/>
        </w:rPr>
        <w:t xml:space="preserve"> or a </w:t>
      </w:r>
      <w:r w:rsidRPr="00D468BD">
        <w:rPr>
          <w:rFonts w:ascii="Arial" w:hAnsi="Arial" w:cs="Arial"/>
          <w:b/>
          <w:bCs/>
        </w:rPr>
        <w:t>BSC Party)</w:t>
      </w:r>
      <w:r w:rsidRPr="00D468BD">
        <w:rPr>
          <w:rFonts w:ascii="Arial" w:hAnsi="Arial" w:cs="Arial"/>
        </w:rPr>
        <w:t xml:space="preserve"> who have interests in respect of the </w:t>
      </w:r>
      <w:r w:rsidRPr="00D468BD">
        <w:rPr>
          <w:rFonts w:ascii="Arial" w:hAnsi="Arial" w:cs="Arial"/>
          <w:b/>
          <w:bCs/>
        </w:rPr>
        <w:t>CUSC</w:t>
      </w:r>
      <w:r w:rsidRPr="00D468BD">
        <w:rPr>
          <w:rFonts w:ascii="Arial" w:hAnsi="Arial" w:cs="Arial"/>
        </w:rPr>
        <w:t xml:space="preserve"> but whose interests:</w:t>
      </w:r>
    </w:p>
    <w:p w14:paraId="64FD4EDE" w14:textId="77777777" w:rsidR="00B56045" w:rsidRPr="00D468BD" w:rsidRDefault="00B56045" w:rsidP="00B56045">
      <w:pPr>
        <w:pStyle w:val="subclauseindent"/>
        <w:widowControl/>
        <w:tabs>
          <w:tab w:val="left" w:pos="2552"/>
          <w:tab w:val="left" w:pos="3402"/>
        </w:tabs>
        <w:ind w:left="3402" w:hanging="1701"/>
        <w:jc w:val="both"/>
        <w:rPr>
          <w:rFonts w:ascii="Arial" w:hAnsi="Arial" w:cs="Arial"/>
        </w:rPr>
      </w:pPr>
      <w:bookmarkStart w:id="184" w:name="_DV_M117"/>
      <w:bookmarkEnd w:id="184"/>
      <w:r w:rsidRPr="00D468BD">
        <w:rPr>
          <w:rFonts w:ascii="Arial" w:hAnsi="Arial" w:cs="Arial"/>
        </w:rPr>
        <w:tab/>
        <w:t>(</w:t>
      </w:r>
      <w:proofErr w:type="spellStart"/>
      <w:r w:rsidRPr="00D468BD">
        <w:rPr>
          <w:rFonts w:ascii="Arial" w:hAnsi="Arial" w:cs="Arial"/>
        </w:rPr>
        <w:t>i</w:t>
      </w:r>
      <w:proofErr w:type="spellEnd"/>
      <w:r w:rsidRPr="00D468BD">
        <w:rPr>
          <w:rFonts w:ascii="Arial" w:hAnsi="Arial" w:cs="Arial"/>
        </w:rPr>
        <w:t>)</w:t>
      </w:r>
      <w:r w:rsidRPr="00D468BD">
        <w:rPr>
          <w:rFonts w:ascii="Arial" w:hAnsi="Arial" w:cs="Arial"/>
        </w:rPr>
        <w:tab/>
        <w:t xml:space="preserve">are not reflected in the composition of </w:t>
      </w:r>
      <w:r w:rsidRPr="00D468BD">
        <w:rPr>
          <w:rFonts w:ascii="Arial" w:hAnsi="Arial" w:cs="Arial"/>
          <w:b/>
          <w:bCs/>
        </w:rPr>
        <w:t>Panel Members</w:t>
      </w:r>
      <w:r w:rsidRPr="00D468BD">
        <w:rPr>
          <w:rFonts w:ascii="Arial" w:hAnsi="Arial" w:cs="Arial"/>
        </w:rPr>
        <w:t xml:space="preserve"> for the time being appointed; but</w:t>
      </w:r>
    </w:p>
    <w:p w14:paraId="64C78D5D" w14:textId="77777777" w:rsidR="00B56045" w:rsidRPr="00D468BD" w:rsidRDefault="00B56045" w:rsidP="00B56045">
      <w:pPr>
        <w:pStyle w:val="subclauseindent"/>
        <w:widowControl/>
        <w:tabs>
          <w:tab w:val="left" w:pos="2552"/>
          <w:tab w:val="left" w:pos="3402"/>
        </w:tabs>
        <w:ind w:left="3402" w:hanging="1701"/>
        <w:jc w:val="both"/>
        <w:rPr>
          <w:rFonts w:ascii="Arial" w:hAnsi="Arial" w:cs="Arial"/>
        </w:rPr>
      </w:pPr>
      <w:bookmarkStart w:id="185" w:name="_DV_M118"/>
      <w:bookmarkEnd w:id="185"/>
      <w:r w:rsidRPr="00D468BD">
        <w:rPr>
          <w:rFonts w:ascii="Arial" w:hAnsi="Arial" w:cs="Arial"/>
        </w:rPr>
        <w:tab/>
        <w:t>(ii)</w:t>
      </w:r>
      <w:r w:rsidRPr="00D468BD">
        <w:rPr>
          <w:rFonts w:ascii="Arial" w:hAnsi="Arial" w:cs="Arial"/>
        </w:rPr>
        <w:tab/>
        <w:t xml:space="preserve">would be so reflected if a particular person was appointed as an additional </w:t>
      </w:r>
      <w:r w:rsidRPr="00D468BD">
        <w:rPr>
          <w:rFonts w:ascii="Arial" w:hAnsi="Arial" w:cs="Arial"/>
          <w:b/>
          <w:bCs/>
        </w:rPr>
        <w:t>Panel Member</w:t>
      </w:r>
      <w:r w:rsidRPr="00D468BD">
        <w:rPr>
          <w:rFonts w:ascii="Arial" w:hAnsi="Arial" w:cs="Arial"/>
        </w:rPr>
        <w:t xml:space="preserve">, </w:t>
      </w:r>
    </w:p>
    <w:p w14:paraId="56870625" w14:textId="77777777" w:rsidR="00B56045" w:rsidRPr="00D468BD" w:rsidRDefault="00B56045" w:rsidP="00B56045">
      <w:pPr>
        <w:pStyle w:val="subclauseindent"/>
        <w:widowControl/>
        <w:tabs>
          <w:tab w:val="left" w:pos="2552"/>
        </w:tabs>
        <w:ind w:left="2552"/>
        <w:jc w:val="both"/>
        <w:rPr>
          <w:rFonts w:ascii="Arial" w:hAnsi="Arial" w:cs="Arial"/>
          <w:b/>
          <w:bCs/>
          <w:i/>
          <w:iCs/>
        </w:rPr>
      </w:pPr>
      <w:bookmarkStart w:id="186" w:name="_DV_M119"/>
      <w:bookmarkEnd w:id="186"/>
      <w:r w:rsidRPr="00D468BD">
        <w:rPr>
          <w:rFonts w:ascii="Arial" w:hAnsi="Arial" w:cs="Arial"/>
        </w:rPr>
        <w:t xml:space="preserve">then the </w:t>
      </w:r>
      <w:r w:rsidRPr="00D468BD">
        <w:rPr>
          <w:rFonts w:ascii="Arial" w:hAnsi="Arial" w:cs="Arial"/>
          <w:b/>
          <w:bCs/>
        </w:rPr>
        <w:t>Authority</w:t>
      </w:r>
      <w:r w:rsidRPr="00D468BD">
        <w:rPr>
          <w:rFonts w:ascii="Arial" w:hAnsi="Arial" w:cs="Arial"/>
        </w:rPr>
        <w:t xml:space="preserve"> may at any time appoint (or re-appoint) that person as a </w:t>
      </w:r>
      <w:r w:rsidRPr="00D468BD">
        <w:rPr>
          <w:rFonts w:ascii="Arial" w:hAnsi="Arial" w:cs="Arial"/>
          <w:b/>
          <w:bCs/>
        </w:rPr>
        <w:t>Panel Member</w:t>
      </w:r>
      <w:r w:rsidRPr="00D468BD">
        <w:rPr>
          <w:rFonts w:ascii="Arial" w:hAnsi="Arial" w:cs="Arial"/>
        </w:rPr>
        <w:t xml:space="preserve"> by giving notice of such appointment to the </w:t>
      </w:r>
      <w:r w:rsidRPr="00D468BD">
        <w:rPr>
          <w:rFonts w:ascii="Arial" w:hAnsi="Arial" w:cs="Arial"/>
          <w:b/>
          <w:bCs/>
        </w:rPr>
        <w:t xml:space="preserve">Panel Secretary </w:t>
      </w:r>
      <w:r w:rsidRPr="00D468BD">
        <w:rPr>
          <w:rFonts w:ascii="Arial" w:hAnsi="Arial" w:cs="Arial"/>
        </w:rPr>
        <w:t xml:space="preserve">but in no event shall the </w:t>
      </w:r>
      <w:r w:rsidRPr="00D468BD">
        <w:rPr>
          <w:rFonts w:ascii="Arial" w:hAnsi="Arial" w:cs="Arial"/>
          <w:b/>
          <w:bCs/>
        </w:rPr>
        <w:t xml:space="preserve">Authority </w:t>
      </w:r>
      <w:r w:rsidRPr="00D468BD">
        <w:rPr>
          <w:rFonts w:ascii="Arial" w:hAnsi="Arial" w:cs="Arial"/>
        </w:rPr>
        <w:t xml:space="preserve">be able to appoint more than one person so that there could be more than one such </w:t>
      </w:r>
      <w:r w:rsidRPr="00D468BD">
        <w:rPr>
          <w:rFonts w:ascii="Arial" w:hAnsi="Arial" w:cs="Arial"/>
          <w:b/>
          <w:bCs/>
        </w:rPr>
        <w:t>Panel Member</w:t>
      </w:r>
      <w:r w:rsidRPr="00D468BD">
        <w:rPr>
          <w:rFonts w:ascii="Arial" w:hAnsi="Arial" w:cs="Arial"/>
        </w:rPr>
        <w:t xml:space="preserve">. </w:t>
      </w:r>
    </w:p>
    <w:p w14:paraId="15039FB9" w14:textId="5F827F40" w:rsidR="00B56045" w:rsidRPr="00D468BD" w:rsidRDefault="00B56045" w:rsidP="00B56045">
      <w:pPr>
        <w:pStyle w:val="Heading5"/>
        <w:widowControl/>
        <w:numPr>
          <w:ilvl w:val="4"/>
          <w:numId w:val="21"/>
        </w:numPr>
        <w:tabs>
          <w:tab w:val="clear" w:pos="5103"/>
          <w:tab w:val="num" w:pos="0"/>
        </w:tabs>
        <w:jc w:val="both"/>
        <w:rPr>
          <w:rFonts w:ascii="Arial" w:hAnsi="Arial" w:cs="Arial"/>
        </w:rPr>
      </w:pPr>
      <w:bookmarkStart w:id="187" w:name="_DV_M120"/>
      <w:bookmarkEnd w:id="187"/>
      <w:r w:rsidRPr="00D468BD">
        <w:rPr>
          <w:rFonts w:ascii="Arial" w:hAnsi="Arial" w:cs="Arial"/>
        </w:rPr>
        <w:lastRenderedPageBreak/>
        <w:t xml:space="preserve">A person appointed as a </w:t>
      </w:r>
      <w:r w:rsidRPr="00D468BD">
        <w:rPr>
          <w:rFonts w:ascii="Arial" w:hAnsi="Arial" w:cs="Arial"/>
          <w:b/>
          <w:bCs/>
        </w:rPr>
        <w:t>Panel Member</w:t>
      </w:r>
      <w:r w:rsidRPr="00D468BD">
        <w:rPr>
          <w:rFonts w:ascii="Arial" w:hAnsi="Arial" w:cs="Arial"/>
        </w:rPr>
        <w:t xml:space="preserve"> pursuant to this Paragraph 8.4.3 shall remain appointed, subject to Paragraphs 8.5 and 8.6, notwithstanding that the conditions by virtue of which </w:t>
      </w:r>
      <w:del w:id="188" w:author="Akhtar (ESO), Shazia" w:date="2021-11-01T11:28:00Z">
        <w:r w:rsidRPr="00D468BD" w:rsidDel="00D42AC2">
          <w:rPr>
            <w:rFonts w:ascii="Arial" w:hAnsi="Arial" w:cs="Arial"/>
          </w:rPr>
          <w:delText xml:space="preserve">he was </w:delText>
        </w:r>
      </w:del>
      <w:ins w:id="189" w:author="Akhtar (ESO), Shazia" w:date="2021-11-01T11:28:00Z">
        <w:r w:rsidR="00D42AC2">
          <w:rPr>
            <w:rFonts w:ascii="Arial" w:hAnsi="Arial" w:cs="Arial"/>
          </w:rPr>
          <w:t xml:space="preserve">they were </w:t>
        </w:r>
      </w:ins>
      <w:r w:rsidRPr="00D468BD">
        <w:rPr>
          <w:rFonts w:ascii="Arial" w:hAnsi="Arial" w:cs="Arial"/>
        </w:rPr>
        <w:t xml:space="preserve">appointed (for example that the interests </w:t>
      </w:r>
      <w:del w:id="190" w:author="Akhtar (ESO), Shazia" w:date="2021-11-01T11:28:00Z">
        <w:r w:rsidRPr="00D468BD" w:rsidDel="00D42AC2">
          <w:rPr>
            <w:rFonts w:ascii="Arial" w:hAnsi="Arial" w:cs="Arial"/>
          </w:rPr>
          <w:delText xml:space="preserve">he </w:delText>
        </w:r>
      </w:del>
      <w:ins w:id="191" w:author="Akhtar (ESO), Shazia" w:date="2021-11-01T11:28:00Z">
        <w:r w:rsidR="00D42AC2">
          <w:rPr>
            <w:rFonts w:ascii="Arial" w:hAnsi="Arial" w:cs="Arial"/>
          </w:rPr>
          <w:t xml:space="preserve">they </w:t>
        </w:r>
      </w:ins>
      <w:r w:rsidRPr="00D468BD">
        <w:rPr>
          <w:rFonts w:ascii="Arial" w:hAnsi="Arial" w:cs="Arial"/>
        </w:rPr>
        <w:t>reflect</w:t>
      </w:r>
      <w:del w:id="192" w:author="Akhtar (ESO), Shazia" w:date="2021-11-01T11:28:00Z">
        <w:r w:rsidRPr="00D468BD" w:rsidDel="00D42AC2">
          <w:rPr>
            <w:rFonts w:ascii="Arial" w:hAnsi="Arial" w:cs="Arial"/>
          </w:rPr>
          <w:delText>s</w:delText>
        </w:r>
      </w:del>
      <w:r w:rsidRPr="00D468BD">
        <w:rPr>
          <w:rFonts w:ascii="Arial" w:hAnsi="Arial" w:cs="Arial"/>
        </w:rPr>
        <w:t xml:space="preserve"> are otherwise reflected) may cease to be satisfied.</w:t>
      </w:r>
    </w:p>
    <w:p w14:paraId="47132D5C"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193" w:name="_DV_M121"/>
      <w:bookmarkEnd w:id="193"/>
      <w:r>
        <w:rPr>
          <w:rFonts w:ascii="Arial" w:hAnsi="Arial" w:cs="Arial"/>
          <w:u w:val="single"/>
        </w:rPr>
        <w:t>Natural Person</w:t>
      </w:r>
    </w:p>
    <w:p w14:paraId="45C00241" w14:textId="1F69F914" w:rsidR="00B56045" w:rsidRDefault="00B56045" w:rsidP="00B56045">
      <w:pPr>
        <w:pStyle w:val="Unnumbered"/>
        <w:widowControl/>
        <w:ind w:left="1701"/>
        <w:jc w:val="both"/>
        <w:rPr>
          <w:rFonts w:ascii="Arial" w:hAnsi="Arial" w:cs="Arial"/>
          <w:b w:val="0"/>
          <w:bCs w:val="0"/>
        </w:rPr>
      </w:pPr>
      <w:bookmarkStart w:id="194" w:name="_DV_M122"/>
      <w:bookmarkEnd w:id="194"/>
      <w:r>
        <w:rPr>
          <w:rFonts w:ascii="Arial" w:hAnsi="Arial" w:cs="Arial"/>
          <w:b w:val="0"/>
          <w:bCs w:val="0"/>
          <w:i w:val="0"/>
          <w:iCs w:val="0"/>
        </w:rPr>
        <w:t xml:space="preserve">No person other than an individual shall be appointed a </w:t>
      </w:r>
      <w:r>
        <w:rPr>
          <w:rFonts w:ascii="Arial" w:hAnsi="Arial" w:cs="Arial"/>
          <w:i w:val="0"/>
          <w:iCs w:val="0"/>
        </w:rPr>
        <w:t>Panel</w:t>
      </w:r>
      <w:r>
        <w:rPr>
          <w:rFonts w:ascii="Arial" w:hAnsi="Arial" w:cs="Arial"/>
          <w:b w:val="0"/>
          <w:bCs w:val="0"/>
          <w:i w:val="0"/>
          <w:iCs w:val="0"/>
        </w:rPr>
        <w:t xml:space="preserve"> </w:t>
      </w:r>
      <w:r>
        <w:rPr>
          <w:rFonts w:ascii="Arial" w:hAnsi="Arial" w:cs="Arial"/>
          <w:i w:val="0"/>
          <w:iCs w:val="0"/>
        </w:rPr>
        <w:t>Member</w:t>
      </w:r>
      <w:r>
        <w:rPr>
          <w:rFonts w:ascii="Arial" w:hAnsi="Arial" w:cs="Arial"/>
          <w:b w:val="0"/>
          <w:bCs w:val="0"/>
          <w:i w:val="0"/>
          <w:iCs w:val="0"/>
        </w:rPr>
        <w:t xml:space="preserve"> or </w:t>
      </w:r>
      <w:del w:id="195" w:author="Akhtar (ESO), Shazia" w:date="2021-11-01T11:53:00Z">
        <w:r w:rsidDel="007D4164">
          <w:rPr>
            <w:rFonts w:ascii="Arial" w:hAnsi="Arial" w:cs="Arial"/>
            <w:b w:val="0"/>
            <w:bCs w:val="0"/>
            <w:i w:val="0"/>
            <w:iCs w:val="0"/>
          </w:rPr>
          <w:delText xml:space="preserve">his </w:delText>
        </w:r>
      </w:del>
      <w:ins w:id="196" w:author="Akhtar (ESO), Shazia" w:date="2021-11-01T11:53:00Z">
        <w:r w:rsidR="007D4164">
          <w:rPr>
            <w:rFonts w:ascii="Arial" w:hAnsi="Arial" w:cs="Arial"/>
            <w:b w:val="0"/>
            <w:bCs w:val="0"/>
            <w:i w:val="0"/>
            <w:iCs w:val="0"/>
          </w:rPr>
          <w:t xml:space="preserve">their </w:t>
        </w:r>
      </w:ins>
      <w:r>
        <w:rPr>
          <w:rFonts w:ascii="Arial" w:hAnsi="Arial" w:cs="Arial"/>
          <w:b w:val="0"/>
          <w:bCs w:val="0"/>
          <w:i w:val="0"/>
          <w:iCs w:val="0"/>
        </w:rPr>
        <w:t>alternate</w:t>
      </w:r>
      <w:r>
        <w:rPr>
          <w:rFonts w:ascii="Arial" w:hAnsi="Arial" w:cs="Arial"/>
        </w:rPr>
        <w:t>.</w:t>
      </w:r>
    </w:p>
    <w:p w14:paraId="72235DAA"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197" w:name="_DV_M123"/>
      <w:bookmarkEnd w:id="197"/>
      <w:r>
        <w:rPr>
          <w:rFonts w:ascii="Arial" w:hAnsi="Arial" w:cs="Arial"/>
          <w:b/>
          <w:bCs/>
        </w:rPr>
        <w:t>TERM OF OFFICE</w:t>
      </w:r>
    </w:p>
    <w:p w14:paraId="51CD2BBB" w14:textId="1AF1B912" w:rsidR="00B56045" w:rsidRDefault="00B56045" w:rsidP="00B56045">
      <w:pPr>
        <w:pStyle w:val="subclauseindent"/>
        <w:widowControl/>
        <w:ind w:left="851"/>
        <w:jc w:val="both"/>
        <w:rPr>
          <w:rFonts w:ascii="Arial" w:hAnsi="Arial" w:cs="Arial"/>
        </w:rPr>
      </w:pPr>
      <w:bookmarkStart w:id="198" w:name="_DV_M124"/>
      <w:bookmarkEnd w:id="198"/>
      <w:r>
        <w:rPr>
          <w:rFonts w:ascii="Arial" w:hAnsi="Arial" w:cs="Arial"/>
        </w:rPr>
        <w:t xml:space="preserve">The term of office of a </w:t>
      </w:r>
      <w:r>
        <w:rPr>
          <w:rFonts w:ascii="Arial" w:hAnsi="Arial" w:cs="Arial"/>
          <w:b/>
          <w:bCs/>
        </w:rPr>
        <w:t>Panel Member,</w:t>
      </w:r>
      <w:r>
        <w:rPr>
          <w:rFonts w:ascii="Arial" w:hAnsi="Arial" w:cs="Arial"/>
        </w:rPr>
        <w:t xml:space="preserve"> the </w:t>
      </w:r>
      <w:r>
        <w:rPr>
          <w:rFonts w:ascii="Arial" w:hAnsi="Arial" w:cs="Arial"/>
          <w:b/>
          <w:bCs/>
        </w:rPr>
        <w:t>Panel Chair</w:t>
      </w:r>
      <w:del w:id="199" w:author="Akhtar (ESO), Shazia" w:date="2021-11-01T12:07:00Z">
        <w:r w:rsidDel="008E0D82">
          <w:rPr>
            <w:rFonts w:ascii="Arial" w:hAnsi="Arial" w:cs="Arial"/>
            <w:b/>
            <w:bCs/>
          </w:rPr>
          <w:delText>man</w:delText>
        </w:r>
      </w:del>
      <w:r>
        <w:rPr>
          <w:rFonts w:ascii="Arial" w:hAnsi="Arial" w:cs="Arial"/>
        </w:rPr>
        <w:t xml:space="preserve"> and </w:t>
      </w:r>
      <w:r>
        <w:rPr>
          <w:rFonts w:ascii="Arial" w:hAnsi="Arial" w:cs="Arial"/>
          <w:b/>
          <w:bCs/>
        </w:rPr>
        <w:t>Alternate Members</w:t>
      </w:r>
      <w:r>
        <w:rPr>
          <w:rFonts w:ascii="Arial" w:hAnsi="Arial" w:cs="Arial"/>
        </w:rPr>
        <w:t xml:space="preserve"> shall be a period expiring on 30 September every second year following the </w:t>
      </w:r>
      <w:r>
        <w:rPr>
          <w:rFonts w:ascii="Arial" w:hAnsi="Arial" w:cs="Arial"/>
          <w:b/>
          <w:bCs/>
        </w:rPr>
        <w:t>CUSC Implementation Date</w:t>
      </w:r>
      <w:r>
        <w:rPr>
          <w:rFonts w:ascii="Arial" w:hAnsi="Arial" w:cs="Arial"/>
          <w:b/>
          <w:bCs/>
          <w:i/>
          <w:iCs/>
        </w:rPr>
        <w:t>.</w:t>
      </w:r>
      <w:r>
        <w:rPr>
          <w:rFonts w:ascii="Arial" w:hAnsi="Arial" w:cs="Arial"/>
        </w:rPr>
        <w:t xml:space="preserve">  A </w:t>
      </w:r>
      <w:r>
        <w:rPr>
          <w:rFonts w:ascii="Arial" w:hAnsi="Arial" w:cs="Arial"/>
          <w:b/>
          <w:bCs/>
        </w:rPr>
        <w:t xml:space="preserve">Panel Member, </w:t>
      </w:r>
      <w:r>
        <w:rPr>
          <w:rFonts w:ascii="Arial" w:hAnsi="Arial" w:cs="Arial"/>
        </w:rPr>
        <w:t>the</w:t>
      </w:r>
      <w:r>
        <w:rPr>
          <w:rFonts w:ascii="Arial" w:hAnsi="Arial" w:cs="Arial"/>
          <w:b/>
          <w:bCs/>
        </w:rPr>
        <w:t xml:space="preserve"> Panel Chair</w:t>
      </w:r>
      <w:del w:id="200" w:author="Akhtar (ESO), Shazia" w:date="2021-11-01T12:07:00Z">
        <w:r w:rsidDel="008E0D82">
          <w:rPr>
            <w:rFonts w:ascii="Arial" w:hAnsi="Arial" w:cs="Arial"/>
            <w:b/>
            <w:bCs/>
          </w:rPr>
          <w:delText>man</w:delText>
        </w:r>
      </w:del>
      <w:r>
        <w:rPr>
          <w:rFonts w:ascii="Arial" w:hAnsi="Arial" w:cs="Arial"/>
        </w:rPr>
        <w:t xml:space="preserve"> and </w:t>
      </w:r>
      <w:r>
        <w:rPr>
          <w:rFonts w:ascii="Arial" w:hAnsi="Arial" w:cs="Arial"/>
          <w:b/>
          <w:bCs/>
        </w:rPr>
        <w:t>Alternate Member</w:t>
      </w:r>
      <w:r>
        <w:rPr>
          <w:rFonts w:ascii="Arial" w:hAnsi="Arial" w:cs="Arial"/>
        </w:rPr>
        <w:t xml:space="preserve"> shall be eligible for reappointment on expiry of </w:t>
      </w:r>
      <w:del w:id="201" w:author="Akhtar (ESO), Shazia" w:date="2021-11-01T11:54:00Z">
        <w:r w:rsidDel="007D4164">
          <w:rPr>
            <w:rFonts w:ascii="Arial" w:hAnsi="Arial" w:cs="Arial"/>
          </w:rPr>
          <w:delText xml:space="preserve">his </w:delText>
        </w:r>
      </w:del>
      <w:ins w:id="202" w:author="Akhtar (ESO), Shazia" w:date="2021-11-01T11:54:00Z">
        <w:r w:rsidR="007D4164">
          <w:rPr>
            <w:rFonts w:ascii="Arial" w:hAnsi="Arial" w:cs="Arial"/>
          </w:rPr>
          <w:t xml:space="preserve">their </w:t>
        </w:r>
      </w:ins>
      <w:r>
        <w:rPr>
          <w:rFonts w:ascii="Arial" w:hAnsi="Arial" w:cs="Arial"/>
        </w:rPr>
        <w:t>term of office.</w:t>
      </w:r>
    </w:p>
    <w:p w14:paraId="47139134" w14:textId="77777777" w:rsidR="00B56045" w:rsidRDefault="00B56045" w:rsidP="00B56045">
      <w:pPr>
        <w:pStyle w:val="Heading3"/>
        <w:keepNext/>
        <w:widowControl/>
        <w:numPr>
          <w:ilvl w:val="2"/>
          <w:numId w:val="21"/>
        </w:numPr>
        <w:tabs>
          <w:tab w:val="clear" w:pos="3402"/>
          <w:tab w:val="num" w:pos="0"/>
        </w:tabs>
        <w:jc w:val="both"/>
        <w:rPr>
          <w:rFonts w:ascii="Arial" w:hAnsi="Arial" w:cs="Arial"/>
          <w:b/>
          <w:bCs/>
        </w:rPr>
      </w:pPr>
      <w:bookmarkStart w:id="203" w:name="_DV_M125"/>
      <w:bookmarkEnd w:id="203"/>
      <w:r>
        <w:rPr>
          <w:rFonts w:ascii="Arial" w:hAnsi="Arial" w:cs="Arial"/>
          <w:b/>
          <w:bCs/>
        </w:rPr>
        <w:t>REMOVAL FROM OFFICE</w:t>
      </w:r>
    </w:p>
    <w:p w14:paraId="54B663C9" w14:textId="4655BAB6" w:rsidR="00B56045" w:rsidRDefault="00B56045" w:rsidP="00B56045">
      <w:pPr>
        <w:pStyle w:val="Heading4"/>
        <w:keepNext/>
        <w:widowControl/>
        <w:numPr>
          <w:ilvl w:val="3"/>
          <w:numId w:val="21"/>
        </w:numPr>
        <w:tabs>
          <w:tab w:val="clear" w:pos="4253"/>
          <w:tab w:val="num" w:pos="0"/>
        </w:tabs>
        <w:ind w:left="1702" w:hanging="851"/>
        <w:jc w:val="both"/>
        <w:rPr>
          <w:rFonts w:ascii="Arial" w:hAnsi="Arial" w:cs="Arial"/>
        </w:rPr>
      </w:pPr>
      <w:bookmarkStart w:id="204" w:name="_DV_M126"/>
      <w:bookmarkEnd w:id="204"/>
      <w:r>
        <w:rPr>
          <w:rFonts w:ascii="Arial" w:hAnsi="Arial" w:cs="Arial"/>
        </w:rPr>
        <w:t xml:space="preserve">A person shall cease to hold office as the </w:t>
      </w:r>
      <w:r>
        <w:rPr>
          <w:rFonts w:ascii="Arial" w:hAnsi="Arial" w:cs="Arial"/>
          <w:b/>
          <w:bCs/>
        </w:rPr>
        <w:t>Panel Chair</w:t>
      </w:r>
      <w:del w:id="205" w:author="Akhtar (ESO), Shazia" w:date="2021-11-01T12:07:00Z">
        <w:r w:rsidDel="008E0D82">
          <w:rPr>
            <w:rFonts w:ascii="Arial" w:hAnsi="Arial" w:cs="Arial"/>
            <w:b/>
            <w:bCs/>
          </w:rPr>
          <w:delText>man</w:delText>
        </w:r>
      </w:del>
      <w:r>
        <w:rPr>
          <w:rFonts w:ascii="Arial" w:hAnsi="Arial" w:cs="Arial"/>
        </w:rPr>
        <w:t xml:space="preserve">, a </w:t>
      </w:r>
      <w:r>
        <w:rPr>
          <w:rFonts w:ascii="Arial" w:hAnsi="Arial" w:cs="Arial"/>
          <w:b/>
          <w:bCs/>
        </w:rPr>
        <w:t xml:space="preserve">Panel Member </w:t>
      </w:r>
      <w:r>
        <w:rPr>
          <w:rFonts w:ascii="Arial" w:hAnsi="Arial" w:cs="Arial"/>
        </w:rPr>
        <w:t xml:space="preserve">or an </w:t>
      </w:r>
      <w:r>
        <w:rPr>
          <w:rFonts w:ascii="Arial" w:hAnsi="Arial" w:cs="Arial"/>
          <w:b/>
          <w:bCs/>
        </w:rPr>
        <w:t>Alternate Member</w:t>
      </w:r>
      <w:r>
        <w:rPr>
          <w:rFonts w:ascii="Arial" w:hAnsi="Arial" w:cs="Arial"/>
        </w:rPr>
        <w:t>:</w:t>
      </w:r>
    </w:p>
    <w:p w14:paraId="741F056F" w14:textId="6E790A1F" w:rsidR="00B56045" w:rsidRDefault="00B56045" w:rsidP="00B56045">
      <w:pPr>
        <w:pStyle w:val="Heading5"/>
        <w:widowControl/>
        <w:numPr>
          <w:ilvl w:val="4"/>
          <w:numId w:val="21"/>
        </w:numPr>
        <w:tabs>
          <w:tab w:val="clear" w:pos="5103"/>
          <w:tab w:val="num" w:pos="0"/>
        </w:tabs>
        <w:jc w:val="both"/>
        <w:rPr>
          <w:rFonts w:ascii="Arial" w:hAnsi="Arial" w:cs="Arial"/>
        </w:rPr>
      </w:pPr>
      <w:bookmarkStart w:id="206" w:name="_DV_M127"/>
      <w:bookmarkEnd w:id="206"/>
      <w:r>
        <w:rPr>
          <w:rFonts w:ascii="Arial" w:hAnsi="Arial" w:cs="Arial"/>
        </w:rPr>
        <w:t xml:space="preserve">upon expiry of </w:t>
      </w:r>
      <w:del w:id="207" w:author="Akhtar (ESO), Shazia" w:date="2021-11-01T11:54:00Z">
        <w:r w:rsidDel="007D4164">
          <w:rPr>
            <w:rFonts w:ascii="Arial" w:hAnsi="Arial" w:cs="Arial"/>
          </w:rPr>
          <w:delText xml:space="preserve">his </w:delText>
        </w:r>
      </w:del>
      <w:ins w:id="208" w:author="Akhtar (ESO), Shazia" w:date="2021-11-01T11:54:00Z">
        <w:r w:rsidR="007D4164">
          <w:rPr>
            <w:rFonts w:ascii="Arial" w:hAnsi="Arial" w:cs="Arial"/>
          </w:rPr>
          <w:t xml:space="preserve">their </w:t>
        </w:r>
      </w:ins>
      <w:r>
        <w:rPr>
          <w:rFonts w:ascii="Arial" w:hAnsi="Arial" w:cs="Arial"/>
        </w:rPr>
        <w:t>term of office unless re-</w:t>
      </w:r>
      <w:proofErr w:type="gramStart"/>
      <w:r>
        <w:rPr>
          <w:rFonts w:ascii="Arial" w:hAnsi="Arial" w:cs="Arial"/>
        </w:rPr>
        <w:t>appointed;</w:t>
      </w:r>
      <w:proofErr w:type="gramEnd"/>
    </w:p>
    <w:p w14:paraId="65207759" w14:textId="29DAAB85" w:rsidR="00B56045" w:rsidRDefault="00B56045" w:rsidP="00B56045">
      <w:pPr>
        <w:pStyle w:val="Heading5"/>
        <w:widowControl/>
        <w:numPr>
          <w:ilvl w:val="4"/>
          <w:numId w:val="21"/>
        </w:numPr>
        <w:tabs>
          <w:tab w:val="clear" w:pos="5103"/>
          <w:tab w:val="num" w:pos="0"/>
        </w:tabs>
        <w:jc w:val="both"/>
        <w:rPr>
          <w:rFonts w:ascii="Arial" w:hAnsi="Arial" w:cs="Arial"/>
        </w:rPr>
      </w:pPr>
      <w:bookmarkStart w:id="209" w:name="_DV_M128"/>
      <w:bookmarkEnd w:id="209"/>
      <w:r>
        <w:rPr>
          <w:rFonts w:ascii="Arial" w:hAnsi="Arial" w:cs="Arial"/>
        </w:rPr>
        <w:t>if</w:t>
      </w:r>
      <w:del w:id="210" w:author="Akhtar (ESO), Shazia" w:date="2021-11-01T11:29:00Z">
        <w:r w:rsidDel="00D63BB0">
          <w:rPr>
            <w:rFonts w:ascii="Arial" w:hAnsi="Arial" w:cs="Arial"/>
          </w:rPr>
          <w:delText xml:space="preserve"> he</w:delText>
        </w:r>
      </w:del>
      <w:ins w:id="211" w:author="Akhtar (ESO), Shazia" w:date="2021-11-01T11:29:00Z">
        <w:r w:rsidR="00CA0BD5">
          <w:rPr>
            <w:rFonts w:ascii="Arial" w:hAnsi="Arial" w:cs="Arial"/>
          </w:rPr>
          <w:t xml:space="preserve"> </w:t>
        </w:r>
        <w:r w:rsidR="00D63BB0">
          <w:rPr>
            <w:rFonts w:ascii="Arial" w:hAnsi="Arial" w:cs="Arial"/>
          </w:rPr>
          <w:t>they</w:t>
        </w:r>
      </w:ins>
      <w:r>
        <w:rPr>
          <w:rFonts w:ascii="Arial" w:hAnsi="Arial" w:cs="Arial"/>
        </w:rPr>
        <w:t>:</w:t>
      </w:r>
    </w:p>
    <w:p w14:paraId="298F6D45" w14:textId="44F2C6B6" w:rsidR="00B56045" w:rsidRDefault="00B56045" w:rsidP="00B56045">
      <w:pPr>
        <w:pStyle w:val="Heading6"/>
        <w:widowControl/>
        <w:numPr>
          <w:ilvl w:val="5"/>
          <w:numId w:val="21"/>
        </w:numPr>
        <w:tabs>
          <w:tab w:val="num" w:pos="0"/>
        </w:tabs>
        <w:ind w:left="3403" w:hanging="851"/>
        <w:jc w:val="both"/>
        <w:rPr>
          <w:rFonts w:ascii="Arial" w:hAnsi="Arial" w:cs="Arial"/>
        </w:rPr>
      </w:pPr>
      <w:bookmarkStart w:id="212" w:name="_DV_M129"/>
      <w:bookmarkEnd w:id="212"/>
      <w:r>
        <w:rPr>
          <w:rFonts w:ascii="Arial" w:hAnsi="Arial" w:cs="Arial"/>
        </w:rPr>
        <w:t>resign</w:t>
      </w:r>
      <w:del w:id="213" w:author="Akhtar (ESO), Shazia" w:date="2021-11-01T11:29:00Z">
        <w:r w:rsidDel="00CA0BD5">
          <w:rPr>
            <w:rFonts w:ascii="Arial" w:hAnsi="Arial" w:cs="Arial"/>
          </w:rPr>
          <w:delText>s</w:delText>
        </w:r>
      </w:del>
      <w:r>
        <w:rPr>
          <w:rFonts w:ascii="Arial" w:hAnsi="Arial" w:cs="Arial"/>
        </w:rPr>
        <w:t xml:space="preserve"> from office by notice delivered to the </w:t>
      </w:r>
      <w:r>
        <w:rPr>
          <w:rFonts w:ascii="Arial" w:hAnsi="Arial" w:cs="Arial"/>
          <w:b/>
          <w:bCs/>
        </w:rPr>
        <w:t xml:space="preserve">Panel </w:t>
      </w:r>
      <w:proofErr w:type="gramStart"/>
      <w:r>
        <w:rPr>
          <w:rFonts w:ascii="Arial" w:hAnsi="Arial" w:cs="Arial"/>
          <w:b/>
          <w:bCs/>
        </w:rPr>
        <w:t>Secretary</w:t>
      </w:r>
      <w:r>
        <w:rPr>
          <w:rFonts w:ascii="Arial" w:hAnsi="Arial" w:cs="Arial"/>
        </w:rPr>
        <w:t>;</w:t>
      </w:r>
      <w:proofErr w:type="gramEnd"/>
    </w:p>
    <w:p w14:paraId="7E5FC508" w14:textId="7BCCCED9" w:rsidR="00B56045" w:rsidRDefault="00B56045" w:rsidP="00B56045">
      <w:pPr>
        <w:pStyle w:val="Heading6"/>
        <w:widowControl/>
        <w:numPr>
          <w:ilvl w:val="5"/>
          <w:numId w:val="21"/>
        </w:numPr>
        <w:tabs>
          <w:tab w:val="num" w:pos="0"/>
        </w:tabs>
        <w:ind w:left="3403" w:hanging="851"/>
        <w:jc w:val="both"/>
        <w:rPr>
          <w:rFonts w:ascii="Arial" w:hAnsi="Arial" w:cs="Arial"/>
        </w:rPr>
      </w:pPr>
      <w:bookmarkStart w:id="214" w:name="_DV_M130"/>
      <w:bookmarkEnd w:id="214"/>
      <w:r>
        <w:rPr>
          <w:rFonts w:ascii="Arial" w:hAnsi="Arial" w:cs="Arial"/>
        </w:rPr>
        <w:t>become</w:t>
      </w:r>
      <w:del w:id="215" w:author="Akhtar (ESO), Shazia" w:date="2021-11-01T11:29:00Z">
        <w:r w:rsidDel="00CA0BD5">
          <w:rPr>
            <w:rFonts w:ascii="Arial" w:hAnsi="Arial" w:cs="Arial"/>
          </w:rPr>
          <w:delText>s</w:delText>
        </w:r>
      </w:del>
      <w:r>
        <w:rPr>
          <w:rFonts w:ascii="Arial" w:hAnsi="Arial" w:cs="Arial"/>
        </w:rPr>
        <w:t xml:space="preserve"> bankrupt or make</w:t>
      </w:r>
      <w:del w:id="216" w:author="Akhtar (ESO), Shazia" w:date="2021-11-01T11:30:00Z">
        <w:r w:rsidDel="00CA0BD5">
          <w:rPr>
            <w:rFonts w:ascii="Arial" w:hAnsi="Arial" w:cs="Arial"/>
          </w:rPr>
          <w:delText>s</w:delText>
        </w:r>
      </w:del>
      <w:r>
        <w:rPr>
          <w:rFonts w:ascii="Arial" w:hAnsi="Arial" w:cs="Arial"/>
        </w:rPr>
        <w:t xml:space="preserve"> any arrangement or composition with </w:t>
      </w:r>
      <w:del w:id="217" w:author="Akhtar (ESO), Shazia" w:date="2021-11-01T11:54:00Z">
        <w:r w:rsidDel="007D4164">
          <w:rPr>
            <w:rFonts w:ascii="Arial" w:hAnsi="Arial" w:cs="Arial"/>
          </w:rPr>
          <w:delText xml:space="preserve">his </w:delText>
        </w:r>
      </w:del>
      <w:ins w:id="218" w:author="Akhtar (ESO), Shazia" w:date="2021-11-01T11:54:00Z">
        <w:r w:rsidR="007D4164">
          <w:rPr>
            <w:rFonts w:ascii="Arial" w:hAnsi="Arial" w:cs="Arial"/>
          </w:rPr>
          <w:t xml:space="preserve">their </w:t>
        </w:r>
      </w:ins>
      <w:r>
        <w:rPr>
          <w:rFonts w:ascii="Arial" w:hAnsi="Arial" w:cs="Arial"/>
        </w:rPr>
        <w:t xml:space="preserve">creditors </w:t>
      </w:r>
      <w:proofErr w:type="gramStart"/>
      <w:r>
        <w:rPr>
          <w:rFonts w:ascii="Arial" w:hAnsi="Arial" w:cs="Arial"/>
        </w:rPr>
        <w:t>generally;</w:t>
      </w:r>
      <w:proofErr w:type="gramEnd"/>
    </w:p>
    <w:p w14:paraId="3B16C35C" w14:textId="346EF95F" w:rsidR="00B56045" w:rsidRDefault="00B56045" w:rsidP="00B56045">
      <w:pPr>
        <w:pStyle w:val="Heading6"/>
        <w:widowControl/>
        <w:numPr>
          <w:ilvl w:val="5"/>
          <w:numId w:val="21"/>
        </w:numPr>
        <w:tabs>
          <w:tab w:val="num" w:pos="0"/>
        </w:tabs>
        <w:ind w:left="3403" w:hanging="851"/>
        <w:jc w:val="both"/>
        <w:rPr>
          <w:rFonts w:ascii="Arial" w:hAnsi="Arial" w:cs="Arial"/>
        </w:rPr>
      </w:pPr>
      <w:bookmarkStart w:id="219" w:name="_DV_M131"/>
      <w:bookmarkEnd w:id="219"/>
      <w:del w:id="220" w:author="Akhtar (ESO), Shazia" w:date="2021-11-01T11:30:00Z">
        <w:r w:rsidDel="00A920A4">
          <w:rPr>
            <w:rFonts w:ascii="Arial" w:hAnsi="Arial" w:cs="Arial"/>
          </w:rPr>
          <w:delText xml:space="preserve">is </w:delText>
        </w:r>
      </w:del>
      <w:ins w:id="221" w:author="Akhtar (ESO), Shazia" w:date="2021-11-01T11:30:00Z">
        <w:r w:rsidR="00A920A4">
          <w:rPr>
            <w:rFonts w:ascii="Arial" w:hAnsi="Arial" w:cs="Arial"/>
          </w:rPr>
          <w:t xml:space="preserve">are </w:t>
        </w:r>
      </w:ins>
      <w:r>
        <w:rPr>
          <w:rFonts w:ascii="Arial" w:hAnsi="Arial" w:cs="Arial"/>
        </w:rPr>
        <w:t xml:space="preserve">or may be suffering from mental disorder and either is admitted to hospital in pursuance of an application under the Mental Health Act 1983 or the Mental Health (Scotland) Act 1960 or an order is made by a court having jurisdiction in matters concerning mental disorder for </w:t>
      </w:r>
      <w:del w:id="222" w:author="Akhtar (ESO), Shazia" w:date="2021-11-01T11:54:00Z">
        <w:r w:rsidDel="007D4164">
          <w:rPr>
            <w:rFonts w:ascii="Arial" w:hAnsi="Arial" w:cs="Arial"/>
          </w:rPr>
          <w:delText xml:space="preserve">his </w:delText>
        </w:r>
      </w:del>
      <w:ins w:id="223" w:author="Akhtar (ESO), Shazia" w:date="2021-11-01T11:54:00Z">
        <w:r w:rsidR="007D4164">
          <w:rPr>
            <w:rFonts w:ascii="Arial" w:hAnsi="Arial" w:cs="Arial"/>
          </w:rPr>
          <w:t xml:space="preserve">their </w:t>
        </w:r>
      </w:ins>
      <w:r>
        <w:rPr>
          <w:rFonts w:ascii="Arial" w:hAnsi="Arial" w:cs="Arial"/>
        </w:rPr>
        <w:t xml:space="preserve">detention or for the appointment of a receiver, </w:t>
      </w:r>
      <w:r>
        <w:rPr>
          <w:rFonts w:ascii="Arial" w:hAnsi="Arial" w:cs="Arial"/>
          <w:i/>
          <w:iCs/>
        </w:rPr>
        <w:t xml:space="preserve">curator </w:t>
      </w:r>
      <w:proofErr w:type="spellStart"/>
      <w:r>
        <w:rPr>
          <w:rFonts w:ascii="Arial" w:hAnsi="Arial" w:cs="Arial"/>
          <w:i/>
          <w:iCs/>
        </w:rPr>
        <w:t>bonis</w:t>
      </w:r>
      <w:proofErr w:type="spellEnd"/>
      <w:r>
        <w:rPr>
          <w:rFonts w:ascii="Arial" w:hAnsi="Arial" w:cs="Arial"/>
        </w:rPr>
        <w:t xml:space="preserve"> or other person with respect to </w:t>
      </w:r>
      <w:del w:id="224" w:author="Akhtar (ESO), Shazia" w:date="2021-11-01T11:55:00Z">
        <w:r w:rsidDel="007D4164">
          <w:rPr>
            <w:rFonts w:ascii="Arial" w:hAnsi="Arial" w:cs="Arial"/>
          </w:rPr>
          <w:delText xml:space="preserve">his </w:delText>
        </w:r>
      </w:del>
      <w:ins w:id="225" w:author="Akhtar (ESO), Shazia" w:date="2021-11-01T11:55:00Z">
        <w:r w:rsidR="007D4164">
          <w:rPr>
            <w:rFonts w:ascii="Arial" w:hAnsi="Arial" w:cs="Arial"/>
          </w:rPr>
          <w:t xml:space="preserve">their </w:t>
        </w:r>
      </w:ins>
      <w:r>
        <w:rPr>
          <w:rFonts w:ascii="Arial" w:hAnsi="Arial" w:cs="Arial"/>
        </w:rPr>
        <w:t>property or affairs;</w:t>
      </w:r>
    </w:p>
    <w:p w14:paraId="73517936" w14:textId="729C0EE9" w:rsidR="00B56045" w:rsidRDefault="00B56045" w:rsidP="00B56045">
      <w:pPr>
        <w:pStyle w:val="Heading6"/>
        <w:widowControl/>
        <w:numPr>
          <w:ilvl w:val="5"/>
          <w:numId w:val="21"/>
        </w:numPr>
        <w:tabs>
          <w:tab w:val="num" w:pos="0"/>
        </w:tabs>
        <w:ind w:left="3403" w:hanging="851"/>
        <w:jc w:val="both"/>
        <w:rPr>
          <w:rFonts w:ascii="Arial" w:hAnsi="Arial" w:cs="Arial"/>
        </w:rPr>
      </w:pPr>
      <w:bookmarkStart w:id="226" w:name="_DV_M132"/>
      <w:bookmarkEnd w:id="226"/>
      <w:r>
        <w:rPr>
          <w:rFonts w:ascii="Arial" w:hAnsi="Arial" w:cs="Arial"/>
        </w:rPr>
        <w:t>become</w:t>
      </w:r>
      <w:del w:id="227" w:author="Akhtar (ESO), Shazia" w:date="2021-11-01T11:30:00Z">
        <w:r w:rsidDel="00A920A4">
          <w:rPr>
            <w:rFonts w:ascii="Arial" w:hAnsi="Arial" w:cs="Arial"/>
          </w:rPr>
          <w:delText>s</w:delText>
        </w:r>
      </w:del>
      <w:r>
        <w:rPr>
          <w:rFonts w:ascii="Arial" w:hAnsi="Arial" w:cs="Arial"/>
        </w:rPr>
        <w:t xml:space="preserve"> prohibited by law from being a director of a company under the Companies Act </w:t>
      </w:r>
      <w:proofErr w:type="gramStart"/>
      <w:r>
        <w:rPr>
          <w:rFonts w:ascii="Arial" w:hAnsi="Arial" w:cs="Arial"/>
        </w:rPr>
        <w:t>1985;</w:t>
      </w:r>
      <w:proofErr w:type="gramEnd"/>
    </w:p>
    <w:p w14:paraId="17A3EFD3" w14:textId="67F4E785" w:rsidR="00B56045" w:rsidRDefault="00B56045" w:rsidP="00B56045">
      <w:pPr>
        <w:pStyle w:val="Heading6"/>
        <w:widowControl/>
        <w:numPr>
          <w:ilvl w:val="5"/>
          <w:numId w:val="21"/>
        </w:numPr>
        <w:tabs>
          <w:tab w:val="num" w:pos="0"/>
        </w:tabs>
        <w:ind w:left="3403" w:hanging="851"/>
        <w:jc w:val="both"/>
        <w:rPr>
          <w:rFonts w:ascii="Arial" w:hAnsi="Arial" w:cs="Arial"/>
        </w:rPr>
      </w:pPr>
      <w:bookmarkStart w:id="228" w:name="_DV_M133"/>
      <w:bookmarkEnd w:id="228"/>
      <w:r>
        <w:rPr>
          <w:rFonts w:ascii="Arial" w:hAnsi="Arial" w:cs="Arial"/>
        </w:rPr>
        <w:t>die</w:t>
      </w:r>
      <w:del w:id="229" w:author="Akhtar (ESO), Shazia" w:date="2021-11-01T11:30:00Z">
        <w:r w:rsidDel="00A920A4">
          <w:rPr>
            <w:rFonts w:ascii="Arial" w:hAnsi="Arial" w:cs="Arial"/>
          </w:rPr>
          <w:delText>s</w:delText>
        </w:r>
      </w:del>
      <w:r>
        <w:rPr>
          <w:rFonts w:ascii="Arial" w:hAnsi="Arial" w:cs="Arial"/>
        </w:rPr>
        <w:t>; or</w:t>
      </w:r>
    </w:p>
    <w:p w14:paraId="07343804" w14:textId="7D756D24" w:rsidR="00B56045" w:rsidRDefault="00B56045" w:rsidP="00B56045">
      <w:pPr>
        <w:pStyle w:val="Heading6"/>
        <w:widowControl/>
        <w:numPr>
          <w:ilvl w:val="5"/>
          <w:numId w:val="21"/>
        </w:numPr>
        <w:tabs>
          <w:tab w:val="num" w:pos="0"/>
        </w:tabs>
        <w:ind w:left="3403" w:hanging="851"/>
        <w:jc w:val="both"/>
        <w:rPr>
          <w:rFonts w:ascii="Arial" w:hAnsi="Arial" w:cs="Arial"/>
        </w:rPr>
      </w:pPr>
      <w:del w:id="230" w:author="Akhtar (ESO), Shazia" w:date="2021-11-01T11:31:00Z">
        <w:r w:rsidDel="00E70780">
          <w:rPr>
            <w:rFonts w:ascii="Arial" w:hAnsi="Arial" w:cs="Arial"/>
          </w:rPr>
          <w:delText xml:space="preserve">is </w:delText>
        </w:r>
      </w:del>
      <w:ins w:id="231" w:author="Akhtar (ESO), Shazia" w:date="2021-11-01T11:31:00Z">
        <w:r w:rsidR="00E70780">
          <w:rPr>
            <w:rFonts w:ascii="Arial" w:hAnsi="Arial" w:cs="Arial"/>
          </w:rPr>
          <w:t xml:space="preserve">are </w:t>
        </w:r>
      </w:ins>
      <w:r>
        <w:rPr>
          <w:rFonts w:ascii="Arial" w:hAnsi="Arial" w:cs="Arial"/>
        </w:rPr>
        <w:t>convicted on an indictable offence; or</w:t>
      </w:r>
    </w:p>
    <w:p w14:paraId="7955941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32" w:name="_DV_M135"/>
      <w:bookmarkEnd w:id="232"/>
      <w:r>
        <w:rPr>
          <w:rFonts w:ascii="Arial" w:hAnsi="Arial" w:cs="Arial"/>
        </w:rPr>
        <w:t xml:space="preserve">as provided for in Paragraph </w:t>
      </w:r>
      <w:proofErr w:type="gramStart"/>
      <w:r>
        <w:rPr>
          <w:rFonts w:ascii="Arial" w:hAnsi="Arial" w:cs="Arial"/>
        </w:rPr>
        <w:t>8.3.4(d);</w:t>
      </w:r>
      <w:proofErr w:type="gramEnd"/>
    </w:p>
    <w:p w14:paraId="631E4D3B" w14:textId="3CC58F85" w:rsidR="00B56045" w:rsidRDefault="00B56045" w:rsidP="00B56045">
      <w:pPr>
        <w:pStyle w:val="Heading5"/>
        <w:widowControl/>
        <w:numPr>
          <w:ilvl w:val="4"/>
          <w:numId w:val="21"/>
        </w:numPr>
        <w:tabs>
          <w:tab w:val="clear" w:pos="5103"/>
          <w:tab w:val="num" w:pos="0"/>
        </w:tabs>
        <w:jc w:val="both"/>
        <w:rPr>
          <w:rFonts w:ascii="Arial" w:hAnsi="Arial" w:cs="Arial"/>
        </w:rPr>
      </w:pPr>
      <w:bookmarkStart w:id="233" w:name="_DV_M136"/>
      <w:bookmarkEnd w:id="233"/>
      <w:r>
        <w:rPr>
          <w:rFonts w:ascii="Arial" w:hAnsi="Arial" w:cs="Arial"/>
        </w:rPr>
        <w:t xml:space="preserve">if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resolves (and the </w:t>
      </w:r>
      <w:r>
        <w:rPr>
          <w:rFonts w:ascii="Arial" w:hAnsi="Arial" w:cs="Arial"/>
          <w:b/>
          <w:bCs/>
        </w:rPr>
        <w:t>Authority</w:t>
      </w:r>
      <w:r>
        <w:rPr>
          <w:rFonts w:ascii="Arial" w:hAnsi="Arial" w:cs="Arial"/>
        </w:rPr>
        <w:t xml:space="preserve"> does not veto such resolution by notice in writing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within </w:t>
      </w:r>
      <w:bookmarkStart w:id="234" w:name="_DV_M137"/>
      <w:bookmarkStart w:id="235" w:name="_BPDCD_30"/>
      <w:bookmarkEnd w:id="234"/>
      <w:r>
        <w:rPr>
          <w:rFonts w:ascii="Arial" w:hAnsi="Arial" w:cs="Arial"/>
        </w:rPr>
        <w:t xml:space="preserve">fifteen (15) </w:t>
      </w:r>
      <w:bookmarkStart w:id="236" w:name="_DV_M138"/>
      <w:bookmarkEnd w:id="235"/>
      <w:bookmarkEnd w:id="236"/>
      <w:r>
        <w:rPr>
          <w:rFonts w:ascii="Arial" w:hAnsi="Arial" w:cs="Arial"/>
          <w:b/>
          <w:bCs/>
        </w:rPr>
        <w:t>Business Days</w:t>
      </w:r>
      <w:r>
        <w:rPr>
          <w:rFonts w:ascii="Arial" w:hAnsi="Arial" w:cs="Arial"/>
        </w:rPr>
        <w:t xml:space="preserve">) that </w:t>
      </w:r>
      <w:del w:id="237" w:author="Akhtar (ESO), Shazia" w:date="2021-11-01T11:31:00Z">
        <w:r w:rsidDel="00E70780">
          <w:rPr>
            <w:rFonts w:ascii="Arial" w:hAnsi="Arial" w:cs="Arial"/>
          </w:rPr>
          <w:delText xml:space="preserve">he </w:delText>
        </w:r>
      </w:del>
      <w:ins w:id="238" w:author="Akhtar (ESO), Shazia" w:date="2021-11-01T11:31:00Z">
        <w:r w:rsidR="00E70780">
          <w:rPr>
            <w:rFonts w:ascii="Arial" w:hAnsi="Arial" w:cs="Arial"/>
          </w:rPr>
          <w:t xml:space="preserve">they </w:t>
        </w:r>
      </w:ins>
      <w:r>
        <w:rPr>
          <w:rFonts w:ascii="Arial" w:hAnsi="Arial" w:cs="Arial"/>
        </w:rPr>
        <w:t xml:space="preserve">should cease to hold office on grounds of </w:t>
      </w:r>
      <w:del w:id="239" w:author="Akhtar (ESO), Shazia" w:date="2021-11-01T11:55:00Z">
        <w:r w:rsidDel="007D4164">
          <w:rPr>
            <w:rFonts w:ascii="Arial" w:hAnsi="Arial" w:cs="Arial"/>
          </w:rPr>
          <w:delText xml:space="preserve">his </w:delText>
        </w:r>
      </w:del>
      <w:ins w:id="240" w:author="Akhtar (ESO), Shazia" w:date="2021-11-01T11:55:00Z">
        <w:r w:rsidR="007D4164">
          <w:rPr>
            <w:rFonts w:ascii="Arial" w:hAnsi="Arial" w:cs="Arial"/>
          </w:rPr>
          <w:t xml:space="preserve">their </w:t>
        </w:r>
      </w:ins>
      <w:r>
        <w:rPr>
          <w:rFonts w:ascii="Arial" w:hAnsi="Arial" w:cs="Arial"/>
        </w:rPr>
        <w:t>serious misconduct;</w:t>
      </w:r>
    </w:p>
    <w:p w14:paraId="1C85B06B" w14:textId="0E3E7A6A" w:rsidR="00B56045" w:rsidRDefault="00B56045" w:rsidP="00B56045">
      <w:pPr>
        <w:pStyle w:val="Heading5"/>
        <w:widowControl/>
        <w:numPr>
          <w:ilvl w:val="4"/>
          <w:numId w:val="21"/>
        </w:numPr>
        <w:tabs>
          <w:tab w:val="clear" w:pos="5103"/>
          <w:tab w:val="num" w:pos="0"/>
        </w:tabs>
        <w:jc w:val="both"/>
        <w:rPr>
          <w:rFonts w:ascii="Arial" w:hAnsi="Arial" w:cs="Arial"/>
        </w:rPr>
      </w:pPr>
      <w:bookmarkStart w:id="241" w:name="_DV_M139"/>
      <w:bookmarkEnd w:id="241"/>
      <w:r>
        <w:rPr>
          <w:rFonts w:ascii="Arial" w:hAnsi="Arial" w:cs="Arial"/>
        </w:rPr>
        <w:t xml:space="preserve">if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resolves (and the </w:t>
      </w:r>
      <w:r>
        <w:rPr>
          <w:rFonts w:ascii="Arial" w:hAnsi="Arial" w:cs="Arial"/>
          <w:b/>
          <w:bCs/>
        </w:rPr>
        <w:t>Authority</w:t>
      </w:r>
      <w:r>
        <w:rPr>
          <w:rFonts w:ascii="Arial" w:hAnsi="Arial" w:cs="Arial"/>
        </w:rPr>
        <w:t xml:space="preserve"> does not veto such resolution by notice in writing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w:t>
      </w:r>
      <w:r>
        <w:rPr>
          <w:rFonts w:ascii="Arial" w:hAnsi="Arial" w:cs="Arial"/>
        </w:rPr>
        <w:lastRenderedPageBreak/>
        <w:t xml:space="preserve">within </w:t>
      </w:r>
      <w:bookmarkStart w:id="242" w:name="_DV_M140"/>
      <w:bookmarkStart w:id="243" w:name="_BPDCD_31"/>
      <w:bookmarkEnd w:id="242"/>
      <w:r>
        <w:rPr>
          <w:rFonts w:ascii="Arial" w:hAnsi="Arial" w:cs="Arial"/>
        </w:rPr>
        <w:t xml:space="preserve">fifteen (15) </w:t>
      </w:r>
      <w:bookmarkStart w:id="244" w:name="_DV_M141"/>
      <w:bookmarkEnd w:id="243"/>
      <w:bookmarkEnd w:id="244"/>
      <w:r>
        <w:rPr>
          <w:rFonts w:ascii="Arial" w:hAnsi="Arial" w:cs="Arial"/>
          <w:b/>
          <w:bCs/>
        </w:rPr>
        <w:t>Business Days</w:t>
      </w:r>
      <w:r>
        <w:rPr>
          <w:rFonts w:ascii="Arial" w:hAnsi="Arial" w:cs="Arial"/>
        </w:rPr>
        <w:t xml:space="preserve">) that </w:t>
      </w:r>
      <w:del w:id="245" w:author="Akhtar (ESO), Shazia" w:date="2021-11-01T11:32:00Z">
        <w:r w:rsidDel="00E70780">
          <w:rPr>
            <w:rFonts w:ascii="Arial" w:hAnsi="Arial" w:cs="Arial"/>
          </w:rPr>
          <w:delText xml:space="preserve">he </w:delText>
        </w:r>
      </w:del>
      <w:ins w:id="246" w:author="Akhtar (ESO), Shazia" w:date="2021-11-01T11:32:00Z">
        <w:r w:rsidR="00E70780">
          <w:rPr>
            <w:rFonts w:ascii="Arial" w:hAnsi="Arial" w:cs="Arial"/>
          </w:rPr>
          <w:t xml:space="preserve">they </w:t>
        </w:r>
      </w:ins>
      <w:r>
        <w:rPr>
          <w:rFonts w:ascii="Arial" w:hAnsi="Arial" w:cs="Arial"/>
        </w:rPr>
        <w:t>should cease to hold office due to a change in employer notwithstanding compliance with Paragraph 8.3.4(d).</w:t>
      </w:r>
    </w:p>
    <w:p w14:paraId="4FCDC67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47" w:name="_DV_M142"/>
      <w:bookmarkEnd w:id="247"/>
      <w:r>
        <w:rPr>
          <w:rFonts w:ascii="Arial" w:hAnsi="Arial" w:cs="Arial"/>
        </w:rPr>
        <w:t xml:space="preserve">A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resolution under Paragraph 8.6.1(d) or (e) shall, notwithstanding any other paragraph, require the vote in favour of at least all </w:t>
      </w:r>
      <w:r>
        <w:rPr>
          <w:rFonts w:ascii="Arial" w:hAnsi="Arial" w:cs="Arial"/>
          <w:b/>
          <w:bCs/>
        </w:rPr>
        <w:t>Panel Members</w:t>
      </w:r>
      <w:r>
        <w:rPr>
          <w:rFonts w:ascii="Arial" w:hAnsi="Arial" w:cs="Arial"/>
        </w:rPr>
        <w:t xml:space="preserve"> less one (other than the </w:t>
      </w:r>
      <w:r>
        <w:rPr>
          <w:rFonts w:ascii="Arial" w:hAnsi="Arial" w:cs="Arial"/>
          <w:b/>
          <w:bCs/>
        </w:rPr>
        <w:t>Panel Member</w:t>
      </w:r>
      <w:r>
        <w:rPr>
          <w:rFonts w:ascii="Arial" w:hAnsi="Arial" w:cs="Arial"/>
        </w:rPr>
        <w:t xml:space="preserve"> or </w:t>
      </w:r>
      <w:r>
        <w:rPr>
          <w:rFonts w:ascii="Arial" w:hAnsi="Arial" w:cs="Arial"/>
          <w:b/>
          <w:bCs/>
        </w:rPr>
        <w:t>Alternate Member</w:t>
      </w:r>
      <w:r>
        <w:rPr>
          <w:rFonts w:ascii="Arial" w:hAnsi="Arial" w:cs="Arial"/>
        </w:rPr>
        <w:t xml:space="preserve"> who is the subject of such resolution) and for these purposes an abstention shall count as a vote cast in favour of the resolution.  A copy of any such resolution shall forthwith be sent to the </w:t>
      </w:r>
      <w:r>
        <w:rPr>
          <w:rFonts w:ascii="Arial" w:hAnsi="Arial" w:cs="Arial"/>
          <w:b/>
          <w:bCs/>
        </w:rPr>
        <w:t>Authority</w:t>
      </w:r>
      <w:r>
        <w:rPr>
          <w:rFonts w:ascii="Arial" w:hAnsi="Arial" w:cs="Arial"/>
        </w:rPr>
        <w:t xml:space="preserve"> by the </w:t>
      </w:r>
      <w:r>
        <w:rPr>
          <w:rFonts w:ascii="Arial" w:hAnsi="Arial" w:cs="Arial"/>
          <w:b/>
          <w:bCs/>
        </w:rPr>
        <w:t>Panel Secretary.</w:t>
      </w:r>
    </w:p>
    <w:p w14:paraId="2444D6DF" w14:textId="38A0179A"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48" w:name="_DV_M143"/>
      <w:bookmarkEnd w:id="248"/>
      <w:r>
        <w:rPr>
          <w:rFonts w:ascii="Arial" w:hAnsi="Arial" w:cs="Arial"/>
        </w:rPr>
        <w:t xml:space="preserve">A person shall not qualify for appointment as a </w:t>
      </w:r>
      <w:r>
        <w:rPr>
          <w:rFonts w:ascii="Arial" w:hAnsi="Arial" w:cs="Arial"/>
          <w:b/>
          <w:bCs/>
        </w:rPr>
        <w:t>Panel Member</w:t>
      </w:r>
      <w:r>
        <w:rPr>
          <w:rFonts w:ascii="Arial" w:hAnsi="Arial" w:cs="Arial"/>
        </w:rPr>
        <w:t xml:space="preserve"> or </w:t>
      </w:r>
      <w:r>
        <w:rPr>
          <w:rFonts w:ascii="Arial" w:hAnsi="Arial" w:cs="Arial"/>
          <w:b/>
          <w:bCs/>
        </w:rPr>
        <w:t xml:space="preserve">Alternate Member </w:t>
      </w:r>
      <w:r>
        <w:rPr>
          <w:rFonts w:ascii="Arial" w:hAnsi="Arial" w:cs="Arial"/>
        </w:rPr>
        <w:t xml:space="preserve">if at the time of the proposed appointment </w:t>
      </w:r>
      <w:del w:id="249" w:author="Akhtar (ESO), Shazia" w:date="2021-11-01T11:32:00Z">
        <w:r w:rsidDel="00E70780">
          <w:rPr>
            <w:rFonts w:ascii="Arial" w:hAnsi="Arial" w:cs="Arial"/>
          </w:rPr>
          <w:delText xml:space="preserve">he </w:delText>
        </w:r>
      </w:del>
      <w:ins w:id="250" w:author="Akhtar (ESO), Shazia" w:date="2021-11-01T11:32:00Z">
        <w:r w:rsidR="00E70780">
          <w:rPr>
            <w:rFonts w:ascii="Arial" w:hAnsi="Arial" w:cs="Arial"/>
          </w:rPr>
          <w:t xml:space="preserve">they </w:t>
        </w:r>
      </w:ins>
      <w:r>
        <w:rPr>
          <w:rFonts w:ascii="Arial" w:hAnsi="Arial" w:cs="Arial"/>
        </w:rPr>
        <w:t>would be required by the above paragraph to cease to hold that office.</w:t>
      </w:r>
    </w:p>
    <w:p w14:paraId="7FF3EF9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251" w:name="_DV_M144"/>
      <w:bookmarkEnd w:id="251"/>
      <w:r>
        <w:rPr>
          <w:rFonts w:ascii="Arial" w:hAnsi="Arial" w:cs="Arial"/>
        </w:rPr>
        <w:t xml:space="preserve">The </w:t>
      </w:r>
      <w:r>
        <w:rPr>
          <w:rFonts w:ascii="Arial" w:hAnsi="Arial" w:cs="Arial"/>
          <w:b/>
          <w:bCs/>
        </w:rPr>
        <w:t>Panel Secretary</w:t>
      </w:r>
      <w:r>
        <w:rPr>
          <w:rFonts w:ascii="Arial" w:hAnsi="Arial" w:cs="Arial"/>
        </w:rPr>
        <w:t xml:space="preserve"> shall give prompt notice to all </w:t>
      </w:r>
      <w:r>
        <w:rPr>
          <w:rFonts w:ascii="Arial" w:hAnsi="Arial" w:cs="Arial"/>
          <w:b/>
          <w:bCs/>
        </w:rPr>
        <w:t>Panel Members</w:t>
      </w:r>
      <w:r>
        <w:rPr>
          <w:rFonts w:ascii="Arial" w:hAnsi="Arial" w:cs="Arial"/>
        </w:rPr>
        <w:t>, all</w:t>
      </w:r>
      <w:r>
        <w:rPr>
          <w:rFonts w:ascii="Arial" w:hAnsi="Arial" w:cs="Arial"/>
          <w:b/>
          <w:bCs/>
        </w:rPr>
        <w:t xml:space="preserve"> CUSC Parties</w:t>
      </w:r>
      <w:r>
        <w:rPr>
          <w:rFonts w:ascii="Arial" w:hAnsi="Arial" w:cs="Arial"/>
        </w:rPr>
        <w:t xml:space="preserve"> and the </w:t>
      </w:r>
      <w:r>
        <w:rPr>
          <w:rFonts w:ascii="Arial" w:hAnsi="Arial" w:cs="Arial"/>
          <w:b/>
          <w:bCs/>
        </w:rPr>
        <w:t>Authority</w:t>
      </w:r>
      <w:r>
        <w:rPr>
          <w:rFonts w:ascii="Arial" w:hAnsi="Arial" w:cs="Arial"/>
        </w:rPr>
        <w:t xml:space="preserve"> of the appointment or re-appointment of any </w:t>
      </w:r>
      <w:r>
        <w:rPr>
          <w:rFonts w:ascii="Arial" w:hAnsi="Arial" w:cs="Arial"/>
          <w:b/>
          <w:bCs/>
        </w:rPr>
        <w:t>Panel Member</w:t>
      </w:r>
      <w:r>
        <w:rPr>
          <w:rFonts w:ascii="Arial" w:hAnsi="Arial" w:cs="Arial"/>
        </w:rPr>
        <w:t xml:space="preserve"> or </w:t>
      </w:r>
      <w:r>
        <w:rPr>
          <w:rFonts w:ascii="Arial" w:hAnsi="Arial" w:cs="Arial"/>
          <w:b/>
          <w:bCs/>
        </w:rPr>
        <w:t xml:space="preserve">Alternate Member </w:t>
      </w:r>
      <w:r>
        <w:rPr>
          <w:rFonts w:ascii="Arial" w:hAnsi="Arial" w:cs="Arial"/>
        </w:rPr>
        <w:t xml:space="preserve">or of any </w:t>
      </w:r>
      <w:r>
        <w:rPr>
          <w:rFonts w:ascii="Arial" w:hAnsi="Arial" w:cs="Arial"/>
          <w:b/>
          <w:bCs/>
        </w:rPr>
        <w:t>Panel Member</w:t>
      </w:r>
      <w:r>
        <w:rPr>
          <w:rFonts w:ascii="Arial" w:hAnsi="Arial" w:cs="Arial"/>
        </w:rPr>
        <w:t xml:space="preserve"> or </w:t>
      </w:r>
      <w:r>
        <w:rPr>
          <w:rFonts w:ascii="Arial" w:hAnsi="Arial" w:cs="Arial"/>
          <w:b/>
          <w:bCs/>
        </w:rPr>
        <w:t xml:space="preserve">Alternate Member </w:t>
      </w:r>
      <w:r>
        <w:rPr>
          <w:rFonts w:ascii="Arial" w:hAnsi="Arial" w:cs="Arial"/>
        </w:rPr>
        <w:t>ceasing to hold office and publication on the</w:t>
      </w:r>
      <w:r>
        <w:rPr>
          <w:rFonts w:ascii="Arial" w:hAnsi="Arial" w:cs="Arial"/>
          <w:b/>
          <w:bCs/>
        </w:rPr>
        <w:t xml:space="preserve"> Website</w:t>
      </w:r>
      <w:r>
        <w:rPr>
          <w:rFonts w:ascii="Arial" w:hAnsi="Arial" w:cs="Arial"/>
        </w:rPr>
        <w:t xml:space="preserve"> and (where relevant details are supplied to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despatch by electronic mail shall fulfil this obligation.</w:t>
      </w:r>
    </w:p>
    <w:p w14:paraId="4C3B781A" w14:textId="77777777" w:rsidR="00B56045" w:rsidRDefault="00B56045" w:rsidP="00B56045">
      <w:pPr>
        <w:pStyle w:val="Heading3"/>
        <w:keepNext/>
        <w:widowControl/>
        <w:numPr>
          <w:ilvl w:val="2"/>
          <w:numId w:val="21"/>
        </w:numPr>
        <w:tabs>
          <w:tab w:val="clear" w:pos="3402"/>
          <w:tab w:val="num" w:pos="0"/>
        </w:tabs>
        <w:rPr>
          <w:rFonts w:ascii="Arial" w:hAnsi="Arial" w:cs="Arial"/>
          <w:b/>
          <w:bCs/>
        </w:rPr>
      </w:pPr>
      <w:bookmarkStart w:id="252" w:name="_DV_M145"/>
      <w:bookmarkEnd w:id="252"/>
      <w:r>
        <w:rPr>
          <w:rFonts w:ascii="Arial" w:hAnsi="Arial" w:cs="Arial"/>
          <w:b/>
          <w:bCs/>
        </w:rPr>
        <w:t>ALTERNATES</w:t>
      </w:r>
    </w:p>
    <w:p w14:paraId="207B6E37" w14:textId="61E8A36B"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253" w:name="_DV_M146"/>
      <w:bookmarkEnd w:id="253"/>
      <w:r>
        <w:rPr>
          <w:rFonts w:ascii="Arial" w:hAnsi="Arial" w:cs="Arial"/>
          <w:u w:val="single"/>
        </w:rPr>
        <w:t>Alternate: Panel Chair</w:t>
      </w:r>
      <w:del w:id="254" w:author="Akhtar (ESO), Shazia" w:date="2021-11-01T12:07:00Z">
        <w:r w:rsidDel="008E0D82">
          <w:rPr>
            <w:rFonts w:ascii="Arial" w:hAnsi="Arial" w:cs="Arial"/>
            <w:u w:val="single"/>
          </w:rPr>
          <w:delText>man</w:delText>
        </w:r>
      </w:del>
    </w:p>
    <w:p w14:paraId="3A3FF59E" w14:textId="5A23F548" w:rsidR="00B56045" w:rsidRDefault="00B56045" w:rsidP="00B56045">
      <w:pPr>
        <w:pStyle w:val="clauseindent"/>
        <w:widowControl/>
        <w:ind w:left="1701" w:hanging="850"/>
        <w:jc w:val="both"/>
        <w:rPr>
          <w:rFonts w:ascii="Arial" w:hAnsi="Arial" w:cs="Arial"/>
        </w:rPr>
      </w:pPr>
      <w:bookmarkStart w:id="255" w:name="_DV_M147"/>
      <w:bookmarkEnd w:id="255"/>
      <w:r>
        <w:rPr>
          <w:rFonts w:ascii="Arial" w:hAnsi="Arial" w:cs="Arial"/>
        </w:rPr>
        <w:tab/>
        <w:t xml:space="preserve">The </w:t>
      </w:r>
      <w:r>
        <w:rPr>
          <w:rFonts w:ascii="Arial" w:hAnsi="Arial" w:cs="Arial"/>
          <w:b/>
          <w:bCs/>
        </w:rPr>
        <w:t>Panel</w:t>
      </w:r>
      <w:r>
        <w:rPr>
          <w:rFonts w:ascii="Arial" w:hAnsi="Arial" w:cs="Arial"/>
        </w:rPr>
        <w:t xml:space="preserve"> </w:t>
      </w:r>
      <w:r>
        <w:rPr>
          <w:rFonts w:ascii="Arial" w:hAnsi="Arial" w:cs="Arial"/>
          <w:b/>
          <w:bCs/>
        </w:rPr>
        <w:t>Chair</w:t>
      </w:r>
      <w:del w:id="256" w:author="Akhtar (ESO), Shazia" w:date="2021-11-01T12:07:00Z">
        <w:r w:rsidDel="008E0D82">
          <w:rPr>
            <w:rFonts w:ascii="Arial" w:hAnsi="Arial" w:cs="Arial"/>
            <w:b/>
            <w:bCs/>
          </w:rPr>
          <w:delText>man</w:delText>
        </w:r>
      </w:del>
      <w:r>
        <w:rPr>
          <w:rFonts w:ascii="Arial" w:hAnsi="Arial" w:cs="Arial"/>
        </w:rPr>
        <w:t xml:space="preserve"> shall preside at every meeting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which </w:t>
      </w:r>
      <w:del w:id="257" w:author="Akhtar (ESO), Shazia" w:date="2021-11-01T11:32:00Z">
        <w:r w:rsidDel="00E70780">
          <w:rPr>
            <w:rFonts w:ascii="Arial" w:hAnsi="Arial" w:cs="Arial"/>
          </w:rPr>
          <w:delText xml:space="preserve">he is </w:delText>
        </w:r>
      </w:del>
      <w:ins w:id="258" w:author="Akhtar (ESO), Shazia" w:date="2021-11-01T11:32:00Z">
        <w:r w:rsidR="00E70780">
          <w:rPr>
            <w:rFonts w:ascii="Arial" w:hAnsi="Arial" w:cs="Arial"/>
          </w:rPr>
          <w:t xml:space="preserve">they are </w:t>
        </w:r>
      </w:ins>
      <w:r>
        <w:rPr>
          <w:rFonts w:ascii="Arial" w:hAnsi="Arial" w:cs="Arial"/>
        </w:rPr>
        <w:t xml:space="preserve">present. If </w:t>
      </w:r>
      <w:del w:id="259" w:author="Akhtar (ESO), Shazia" w:date="2021-11-01T11:32:00Z">
        <w:r w:rsidDel="00E70780">
          <w:rPr>
            <w:rFonts w:ascii="Arial" w:hAnsi="Arial" w:cs="Arial"/>
          </w:rPr>
          <w:delText xml:space="preserve">he is </w:delText>
        </w:r>
      </w:del>
      <w:ins w:id="260" w:author="Akhtar (ESO), Shazia" w:date="2021-11-01T11:32:00Z">
        <w:r w:rsidR="00E70780">
          <w:rPr>
            <w:rFonts w:ascii="Arial" w:hAnsi="Arial" w:cs="Arial"/>
          </w:rPr>
          <w:t xml:space="preserve">they are </w:t>
        </w:r>
      </w:ins>
      <w:r>
        <w:rPr>
          <w:rFonts w:ascii="Arial" w:hAnsi="Arial" w:cs="Arial"/>
        </w:rPr>
        <w:t xml:space="preserve">unable to be present at a meeting, </w:t>
      </w:r>
      <w:del w:id="261" w:author="Akhtar (ESO), Shazia" w:date="2021-11-01T11:33:00Z">
        <w:r w:rsidDel="00E70780">
          <w:rPr>
            <w:rFonts w:ascii="Arial" w:hAnsi="Arial" w:cs="Arial"/>
          </w:rPr>
          <w:delText xml:space="preserve">he </w:delText>
        </w:r>
      </w:del>
      <w:ins w:id="262" w:author="Akhtar (ESO), Shazia" w:date="2021-11-01T11:33:00Z">
        <w:r w:rsidR="00E70780">
          <w:rPr>
            <w:rFonts w:ascii="Arial" w:hAnsi="Arial" w:cs="Arial"/>
          </w:rPr>
          <w:t xml:space="preserve">they </w:t>
        </w:r>
      </w:ins>
      <w:r>
        <w:rPr>
          <w:rFonts w:ascii="Arial" w:hAnsi="Arial" w:cs="Arial"/>
        </w:rPr>
        <w:t xml:space="preserve">may appoint an alternate (who shall be a senior employee of </w:t>
      </w:r>
      <w:r>
        <w:rPr>
          <w:rFonts w:ascii="Arial" w:hAnsi="Arial" w:cs="Arial"/>
          <w:b/>
          <w:bCs/>
        </w:rPr>
        <w:t>The Company</w:t>
      </w:r>
      <w:r>
        <w:rPr>
          <w:rFonts w:ascii="Arial" w:hAnsi="Arial" w:cs="Arial"/>
        </w:rPr>
        <w:t xml:space="preserve">) to act as the </w:t>
      </w:r>
      <w:r>
        <w:rPr>
          <w:rFonts w:ascii="Arial" w:hAnsi="Arial" w:cs="Arial"/>
          <w:b/>
          <w:bCs/>
        </w:rPr>
        <w:t>Panel</w:t>
      </w:r>
      <w:r>
        <w:rPr>
          <w:rFonts w:ascii="Arial" w:hAnsi="Arial" w:cs="Arial"/>
        </w:rPr>
        <w:t xml:space="preserve"> </w:t>
      </w:r>
      <w:r>
        <w:rPr>
          <w:rFonts w:ascii="Arial" w:hAnsi="Arial" w:cs="Arial"/>
          <w:b/>
          <w:bCs/>
        </w:rPr>
        <w:t>Chair</w:t>
      </w:r>
      <w:del w:id="263" w:author="Akhtar (ESO), Shazia" w:date="2021-11-01T12:08:00Z">
        <w:r w:rsidDel="008E0D82">
          <w:rPr>
            <w:rFonts w:ascii="Arial" w:hAnsi="Arial" w:cs="Arial"/>
            <w:b/>
            <w:bCs/>
          </w:rPr>
          <w:delText>man</w:delText>
        </w:r>
      </w:del>
      <w:r>
        <w:rPr>
          <w:rFonts w:ascii="Arial" w:hAnsi="Arial" w:cs="Arial"/>
        </w:rPr>
        <w:t xml:space="preserve">, who may or may not be a </w:t>
      </w:r>
      <w:r>
        <w:rPr>
          <w:rFonts w:ascii="Arial" w:hAnsi="Arial" w:cs="Arial"/>
          <w:b/>
          <w:bCs/>
        </w:rPr>
        <w:t>Panel Member</w:t>
      </w:r>
      <w:r>
        <w:rPr>
          <w:rFonts w:ascii="Arial" w:hAnsi="Arial" w:cs="Arial"/>
        </w:rPr>
        <w:t xml:space="preserve">. If neither the </w:t>
      </w:r>
      <w:r>
        <w:rPr>
          <w:rFonts w:ascii="Arial" w:hAnsi="Arial" w:cs="Arial"/>
          <w:b/>
          <w:bCs/>
        </w:rPr>
        <w:t>Panel</w:t>
      </w:r>
      <w:r>
        <w:rPr>
          <w:rFonts w:ascii="Arial" w:hAnsi="Arial" w:cs="Arial"/>
        </w:rPr>
        <w:t xml:space="preserve"> </w:t>
      </w:r>
      <w:r>
        <w:rPr>
          <w:rFonts w:ascii="Arial" w:hAnsi="Arial" w:cs="Arial"/>
          <w:b/>
          <w:bCs/>
        </w:rPr>
        <w:t>Chair</w:t>
      </w:r>
      <w:del w:id="264" w:author="Akhtar (ESO), Shazia" w:date="2021-11-01T12:08:00Z">
        <w:r w:rsidDel="008E0D82">
          <w:rPr>
            <w:rFonts w:ascii="Arial" w:hAnsi="Arial" w:cs="Arial"/>
            <w:b/>
            <w:bCs/>
          </w:rPr>
          <w:delText>man</w:delText>
        </w:r>
      </w:del>
      <w:r>
        <w:rPr>
          <w:rFonts w:ascii="Arial" w:hAnsi="Arial" w:cs="Arial"/>
        </w:rPr>
        <w:t xml:space="preserve"> nor </w:t>
      </w:r>
      <w:del w:id="265" w:author="Akhtar (ESO), Shazia" w:date="2021-11-01T11:55:00Z">
        <w:r w:rsidDel="007D4164">
          <w:rPr>
            <w:rFonts w:ascii="Arial" w:hAnsi="Arial" w:cs="Arial"/>
          </w:rPr>
          <w:delText xml:space="preserve">his </w:delText>
        </w:r>
      </w:del>
      <w:ins w:id="266" w:author="Akhtar (ESO), Shazia" w:date="2021-11-01T11:55:00Z">
        <w:r w:rsidR="007D4164">
          <w:rPr>
            <w:rFonts w:ascii="Arial" w:hAnsi="Arial" w:cs="Arial"/>
          </w:rPr>
          <w:t xml:space="preserve">their </w:t>
        </w:r>
      </w:ins>
      <w:r>
        <w:rPr>
          <w:rFonts w:ascii="Arial" w:hAnsi="Arial" w:cs="Arial"/>
        </w:rPr>
        <w:t xml:space="preserve">alternate is present at the meeting within half an hour of the time appointed for holding the meeting, the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present may appoint one of their number to be the chair</w:t>
      </w:r>
      <w:del w:id="267" w:author="Akhtar (ESO), Shazia" w:date="2021-11-01T12:08:00Z">
        <w:r w:rsidDel="008E0D82">
          <w:rPr>
            <w:rFonts w:ascii="Arial" w:hAnsi="Arial" w:cs="Arial"/>
          </w:rPr>
          <w:delText>man</w:delText>
        </w:r>
      </w:del>
      <w:r>
        <w:rPr>
          <w:rFonts w:ascii="Arial" w:hAnsi="Arial" w:cs="Arial"/>
        </w:rPr>
        <w:t xml:space="preserve"> of the meeting.</w:t>
      </w:r>
    </w:p>
    <w:p w14:paraId="42BE8CBC" w14:textId="77777777"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268" w:name="_DV_M148"/>
      <w:bookmarkEnd w:id="268"/>
      <w:r>
        <w:rPr>
          <w:rFonts w:ascii="Arial" w:hAnsi="Arial" w:cs="Arial"/>
          <w:u w:val="single"/>
        </w:rPr>
        <w:t>Alternate(s): Users Panel Members</w:t>
      </w:r>
    </w:p>
    <w:p w14:paraId="2329D61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69" w:name="_DV_M149"/>
      <w:bookmarkEnd w:id="269"/>
      <w:r>
        <w:rPr>
          <w:rFonts w:ascii="Arial" w:hAnsi="Arial" w:cs="Arial"/>
        </w:rPr>
        <w:t xml:space="preserve">At the same time that </w:t>
      </w:r>
      <w:r>
        <w:rPr>
          <w:rFonts w:ascii="Arial" w:hAnsi="Arial" w:cs="Arial"/>
          <w:b/>
          <w:bCs/>
        </w:rPr>
        <w:t>Users</w:t>
      </w:r>
      <w:r>
        <w:rPr>
          <w:rFonts w:ascii="Arial" w:hAnsi="Arial" w:cs="Arial"/>
        </w:rPr>
        <w:t xml:space="preserve"> appoint </w:t>
      </w:r>
      <w:r>
        <w:rPr>
          <w:rFonts w:ascii="Arial" w:hAnsi="Arial" w:cs="Arial"/>
          <w:b/>
          <w:bCs/>
        </w:rPr>
        <w:t>Panel Members</w:t>
      </w:r>
      <w:r>
        <w:rPr>
          <w:rFonts w:ascii="Arial" w:hAnsi="Arial" w:cs="Arial"/>
        </w:rPr>
        <w:t xml:space="preserve"> under Paragraph 8.4.2(a), they shall appoint up to five (5) alternate members for </w:t>
      </w:r>
      <w:bookmarkStart w:id="270" w:name="_BPDCI_32"/>
      <w:bookmarkStart w:id="271" w:name="_DV_M150"/>
      <w:bookmarkEnd w:id="270"/>
      <w:bookmarkEnd w:id="271"/>
      <w:r>
        <w:rPr>
          <w:rFonts w:ascii="Arial" w:hAnsi="Arial" w:cs="Arial"/>
          <w:b/>
          <w:bCs/>
        </w:rPr>
        <w:t>Panel Members</w:t>
      </w:r>
      <w:r w:rsidRPr="00955A6B">
        <w:rPr>
          <w:rFonts w:ascii="Arial" w:hAnsi="Arial" w:cs="Arial"/>
        </w:rPr>
        <w:t xml:space="preserve"> </w:t>
      </w:r>
      <w:r w:rsidRPr="008E1C52">
        <w:rPr>
          <w:rFonts w:ascii="Arial" w:hAnsi="Arial" w:cs="Arial"/>
        </w:rPr>
        <w:t>appointed pursuant to Paragraph 8.3.1(b)(ii</w:t>
      </w:r>
      <w:proofErr w:type="gramStart"/>
      <w:r w:rsidRPr="008E1C52">
        <w:rPr>
          <w:rFonts w:ascii="Arial" w:hAnsi="Arial" w:cs="Arial"/>
        </w:rPr>
        <w:t xml:space="preserve">) </w:t>
      </w:r>
      <w:r>
        <w:rPr>
          <w:rFonts w:ascii="Arial" w:hAnsi="Arial" w:cs="Arial"/>
        </w:rPr>
        <w:t xml:space="preserve"> (</w:t>
      </w:r>
      <w:proofErr w:type="gramEnd"/>
      <w:r>
        <w:rPr>
          <w:rFonts w:ascii="Arial" w:hAnsi="Arial" w:cs="Arial"/>
        </w:rPr>
        <w:t>“</w:t>
      </w:r>
      <w:r>
        <w:rPr>
          <w:rFonts w:ascii="Arial" w:hAnsi="Arial" w:cs="Arial"/>
          <w:b/>
          <w:bCs/>
        </w:rPr>
        <w:t>Alternate Members</w:t>
      </w:r>
      <w:r>
        <w:rPr>
          <w:rFonts w:ascii="Arial" w:hAnsi="Arial" w:cs="Arial"/>
        </w:rPr>
        <w:t>”) by election in accordance with Annex 8A.</w:t>
      </w:r>
    </w:p>
    <w:p w14:paraId="17065F36" w14:textId="3085ACB7" w:rsidR="00B56045" w:rsidRDefault="00B56045" w:rsidP="00B56045">
      <w:pPr>
        <w:pStyle w:val="Heading5"/>
        <w:widowControl/>
        <w:numPr>
          <w:ilvl w:val="4"/>
          <w:numId w:val="21"/>
        </w:numPr>
        <w:tabs>
          <w:tab w:val="clear" w:pos="5103"/>
          <w:tab w:val="num" w:pos="0"/>
        </w:tabs>
        <w:jc w:val="both"/>
        <w:rPr>
          <w:rFonts w:ascii="Arial" w:hAnsi="Arial" w:cs="Arial"/>
        </w:rPr>
      </w:pPr>
      <w:bookmarkStart w:id="272" w:name="_DV_M151"/>
      <w:bookmarkEnd w:id="272"/>
      <w:r>
        <w:rPr>
          <w:rFonts w:ascii="Arial" w:hAnsi="Arial" w:cs="Arial"/>
        </w:rPr>
        <w:t xml:space="preserve">Such </w:t>
      </w:r>
      <w:r>
        <w:rPr>
          <w:rFonts w:ascii="Arial" w:hAnsi="Arial" w:cs="Arial"/>
          <w:b/>
          <w:bCs/>
        </w:rPr>
        <w:t>Alternate Members</w:t>
      </w:r>
      <w:r>
        <w:rPr>
          <w:rFonts w:ascii="Arial" w:hAnsi="Arial" w:cs="Arial"/>
        </w:rPr>
        <w:t xml:space="preserve"> will form a group from which the </w:t>
      </w:r>
      <w:r w:rsidRPr="00355034">
        <w:rPr>
          <w:rFonts w:ascii="Arial" w:hAnsi="Arial" w:cs="Arial"/>
          <w:b/>
        </w:rPr>
        <w:t>Panel Chair</w:t>
      </w:r>
      <w:del w:id="273" w:author="Akhtar (ESO), Shazia" w:date="2021-11-01T12:08:00Z">
        <w:r w:rsidRPr="00355034" w:rsidDel="008E0D82">
          <w:rPr>
            <w:rFonts w:ascii="Arial" w:hAnsi="Arial" w:cs="Arial"/>
            <w:b/>
          </w:rPr>
          <w:delText>man</w:delText>
        </w:r>
      </w:del>
      <w:r>
        <w:rPr>
          <w:rFonts w:ascii="Arial" w:hAnsi="Arial" w:cs="Arial"/>
        </w:rPr>
        <w:t xml:space="preserve"> shall select a person to act as</w:t>
      </w:r>
      <w:r w:rsidR="00F356FC">
        <w:rPr>
          <w:rFonts w:ascii="Arial" w:hAnsi="Arial" w:cs="Arial"/>
        </w:rPr>
        <w:t xml:space="preserve"> </w:t>
      </w:r>
      <w:r w:rsidR="00810C0A">
        <w:rPr>
          <w:rFonts w:ascii="Arial" w:hAnsi="Arial" w:cs="Arial"/>
        </w:rPr>
        <w:t>an alternate</w:t>
      </w:r>
      <w:r w:rsidR="00946123">
        <w:rPr>
          <w:rFonts w:ascii="Arial" w:hAnsi="Arial" w:cs="Arial"/>
        </w:rPr>
        <w:t xml:space="preserve"> </w:t>
      </w:r>
      <w:r>
        <w:rPr>
          <w:rFonts w:ascii="Arial" w:hAnsi="Arial" w:cs="Arial"/>
        </w:rPr>
        <w:t xml:space="preserve">in accordance with this Paragraph 8.7.  </w:t>
      </w:r>
    </w:p>
    <w:p w14:paraId="6A7F58F5" w14:textId="0D28F6D5" w:rsidR="00B56045" w:rsidRDefault="00B56045" w:rsidP="52B82325">
      <w:pPr>
        <w:pStyle w:val="Heading5"/>
        <w:widowControl/>
        <w:numPr>
          <w:ilvl w:val="4"/>
          <w:numId w:val="21"/>
        </w:numPr>
        <w:tabs>
          <w:tab w:val="clear" w:pos="5103"/>
        </w:tabs>
        <w:jc w:val="both"/>
        <w:rPr>
          <w:rFonts w:ascii="Arial" w:hAnsi="Arial" w:cs="Arial"/>
        </w:rPr>
      </w:pPr>
      <w:r w:rsidRPr="00D53EF4">
        <w:rPr>
          <w:rFonts w:ascii="Arial" w:hAnsi="Arial" w:cs="Arial"/>
          <w:bCs/>
        </w:rPr>
        <w:t>Where</w:t>
      </w:r>
      <w:r w:rsidRPr="00D53EF4">
        <w:rPr>
          <w:rFonts w:ascii="Arial" w:hAnsi="Arial" w:cs="Arial"/>
          <w:b/>
          <w:bCs/>
        </w:rPr>
        <w:t xml:space="preserve"> </w:t>
      </w:r>
      <w:r w:rsidRPr="00D53EF4">
        <w:rPr>
          <w:rFonts w:ascii="Arial" w:hAnsi="Arial" w:cs="Arial"/>
        </w:rPr>
        <w:t xml:space="preserve">any </w:t>
      </w:r>
      <w:r w:rsidRPr="00D53EF4">
        <w:rPr>
          <w:rFonts w:ascii="Arial" w:hAnsi="Arial" w:cs="Arial"/>
          <w:b/>
        </w:rPr>
        <w:t>Panel Member</w:t>
      </w:r>
      <w:r w:rsidRPr="00D53EF4">
        <w:rPr>
          <w:rFonts w:ascii="Arial" w:hAnsi="Arial" w:cs="Arial"/>
        </w:rPr>
        <w:t xml:space="preserve"> appointed pursuant to Paragraph 8.3.1(b)(ii) </w:t>
      </w:r>
      <w:r w:rsidRPr="00D26931">
        <w:rPr>
          <w:rFonts w:ascii="Arial" w:hAnsi="Arial" w:cs="Arial"/>
        </w:rPr>
        <w:t>gives the notice referred to in Paragraph 8.</w:t>
      </w:r>
      <w:r w:rsidRPr="00472C57">
        <w:rPr>
          <w:rFonts w:ascii="Arial" w:hAnsi="Arial" w:cs="Arial"/>
        </w:rPr>
        <w:t xml:space="preserve">8.12 the </w:t>
      </w:r>
      <w:r w:rsidRPr="00472C57">
        <w:rPr>
          <w:rFonts w:ascii="Arial" w:hAnsi="Arial" w:cs="Arial"/>
          <w:b/>
        </w:rPr>
        <w:t>Panel Chair</w:t>
      </w:r>
      <w:del w:id="274" w:author="Akhtar (ESO), Shazia" w:date="2021-11-01T12:08:00Z">
        <w:r w:rsidRPr="00472C57" w:rsidDel="008E0D82">
          <w:rPr>
            <w:rFonts w:ascii="Arial" w:hAnsi="Arial" w:cs="Arial"/>
            <w:b/>
          </w:rPr>
          <w:delText>man</w:delText>
        </w:r>
      </w:del>
      <w:r w:rsidRPr="00472C57">
        <w:rPr>
          <w:rFonts w:ascii="Arial" w:hAnsi="Arial" w:cs="Arial"/>
        </w:rPr>
        <w:t xml:space="preserve"> shall select through a rota system an </w:t>
      </w:r>
      <w:r w:rsidRPr="00472C57">
        <w:rPr>
          <w:rFonts w:ascii="Arial" w:hAnsi="Arial" w:cs="Arial"/>
          <w:b/>
          <w:bCs/>
        </w:rPr>
        <w:t>Alternate Member</w:t>
      </w:r>
      <w:r w:rsidRPr="00472C57">
        <w:rPr>
          <w:rFonts w:ascii="Arial" w:hAnsi="Arial" w:cs="Arial"/>
        </w:rPr>
        <w:t xml:space="preserve"> to act as</w:t>
      </w:r>
      <w:r w:rsidRPr="004E40AC">
        <w:rPr>
          <w:rFonts w:ascii="Arial" w:hAnsi="Arial" w:cs="Arial"/>
        </w:rPr>
        <w:t xml:space="preserve"> the absent </w:t>
      </w:r>
      <w:r w:rsidRPr="004E40AC">
        <w:rPr>
          <w:rFonts w:ascii="Arial" w:hAnsi="Arial" w:cs="Arial"/>
          <w:b/>
        </w:rPr>
        <w:t xml:space="preserve">Panel Member </w:t>
      </w:r>
      <w:r w:rsidRPr="004E40AC">
        <w:rPr>
          <w:rFonts w:ascii="Arial" w:hAnsi="Arial" w:cs="Arial"/>
        </w:rPr>
        <w:t xml:space="preserve">for the </w:t>
      </w:r>
      <w:r w:rsidR="00047BDA">
        <w:rPr>
          <w:rFonts w:ascii="Arial" w:hAnsi="Arial" w:cs="Arial"/>
          <w:color w:val="FF0000"/>
        </w:rPr>
        <w:t xml:space="preserve"> </w:t>
      </w:r>
      <w:r w:rsidRPr="0030008D">
        <w:rPr>
          <w:rFonts w:ascii="Arial" w:hAnsi="Arial" w:cs="Arial"/>
        </w:rPr>
        <w:t>relevant</w:t>
      </w:r>
      <w:r w:rsidR="0030008D" w:rsidRPr="0030008D">
        <w:rPr>
          <w:rFonts w:ascii="Arial" w:hAnsi="Arial" w:cs="Arial"/>
          <w:strike/>
        </w:rPr>
        <w:t xml:space="preserve"> </w:t>
      </w:r>
      <w:r w:rsidRPr="004E40AC">
        <w:rPr>
          <w:rFonts w:ascii="Arial" w:hAnsi="Arial" w:cs="Arial"/>
          <w:b/>
          <w:bCs/>
        </w:rPr>
        <w:t xml:space="preserve">CUSC Modifications Panel </w:t>
      </w:r>
      <w:r w:rsidRPr="004E40AC">
        <w:rPr>
          <w:rFonts w:ascii="Arial" w:hAnsi="Arial" w:cs="Arial"/>
        </w:rPr>
        <w:t xml:space="preserve">meeting, and may remove a person so appointed as alternate, by giving notice of such appointment or removal to the </w:t>
      </w:r>
      <w:r w:rsidRPr="004E40AC">
        <w:rPr>
          <w:rFonts w:ascii="Arial" w:hAnsi="Arial" w:cs="Arial"/>
          <w:b/>
          <w:bCs/>
        </w:rPr>
        <w:t>Panel Secretary</w:t>
      </w:r>
      <w:r>
        <w:rPr>
          <w:rFonts w:ascii="Arial" w:hAnsi="Arial" w:cs="Arial"/>
        </w:rPr>
        <w:t xml:space="preserve">. </w:t>
      </w:r>
      <w:r w:rsidRPr="004E40AC">
        <w:rPr>
          <w:rFonts w:ascii="Arial" w:hAnsi="Arial" w:cs="Arial"/>
        </w:rPr>
        <w:t xml:space="preserve">If there are no </w:t>
      </w:r>
      <w:r w:rsidRPr="004E40AC">
        <w:rPr>
          <w:rFonts w:ascii="Arial" w:hAnsi="Arial" w:cs="Arial"/>
          <w:b/>
          <w:bCs/>
        </w:rPr>
        <w:t>Alternate Members</w:t>
      </w:r>
      <w:r w:rsidRPr="004E40AC">
        <w:rPr>
          <w:rFonts w:ascii="Arial" w:hAnsi="Arial" w:cs="Arial"/>
        </w:rPr>
        <w:t xml:space="preserve"> left on the rota who have not already been selected to act as alternate for the relevant </w:t>
      </w:r>
      <w:r w:rsidRPr="004E40AC">
        <w:rPr>
          <w:rFonts w:ascii="Arial" w:hAnsi="Arial" w:cs="Arial"/>
          <w:b/>
        </w:rPr>
        <w:t>CUSC Modifications Panel</w:t>
      </w:r>
      <w:r w:rsidRPr="004E40AC">
        <w:rPr>
          <w:rFonts w:ascii="Arial" w:hAnsi="Arial" w:cs="Arial"/>
        </w:rPr>
        <w:t xml:space="preserve"> meeting</w:t>
      </w:r>
      <w:r w:rsidRPr="004E40AC" w:rsidDel="00D53EF4">
        <w:rPr>
          <w:rFonts w:ascii="Arial" w:hAnsi="Arial" w:cs="Arial"/>
        </w:rPr>
        <w:t xml:space="preserve"> </w:t>
      </w:r>
      <w:r w:rsidRPr="004E40AC">
        <w:rPr>
          <w:rFonts w:ascii="Arial" w:hAnsi="Arial" w:cs="Arial"/>
        </w:rPr>
        <w:t xml:space="preserve">the </w:t>
      </w:r>
      <w:r w:rsidRPr="004E40AC">
        <w:rPr>
          <w:rFonts w:ascii="Arial" w:hAnsi="Arial" w:cs="Arial"/>
          <w:b/>
          <w:bCs/>
        </w:rPr>
        <w:t>Panel Chair</w:t>
      </w:r>
      <w:del w:id="275" w:author="Akhtar (ESO), Shazia" w:date="2021-11-01T12:08:00Z">
        <w:r w:rsidRPr="004E40AC" w:rsidDel="008E0D82">
          <w:rPr>
            <w:rFonts w:ascii="Arial" w:hAnsi="Arial" w:cs="Arial"/>
            <w:b/>
            <w:bCs/>
          </w:rPr>
          <w:delText>man</w:delText>
        </w:r>
      </w:del>
      <w:r w:rsidRPr="004E40AC">
        <w:rPr>
          <w:rFonts w:ascii="Arial" w:hAnsi="Arial" w:cs="Arial"/>
          <w:b/>
          <w:bCs/>
        </w:rPr>
        <w:t xml:space="preserve"> </w:t>
      </w:r>
      <w:r w:rsidRPr="004E40AC">
        <w:rPr>
          <w:rFonts w:ascii="Arial" w:hAnsi="Arial" w:cs="Arial"/>
          <w:bCs/>
        </w:rPr>
        <w:t xml:space="preserve">shall select </w:t>
      </w:r>
      <w:r w:rsidRPr="004E40AC">
        <w:rPr>
          <w:rFonts w:ascii="Arial" w:hAnsi="Arial" w:cs="Arial"/>
          <w:bCs/>
        </w:rPr>
        <w:lastRenderedPageBreak/>
        <w:t xml:space="preserve">through a rota </w:t>
      </w:r>
      <w:r w:rsidR="00047BDA" w:rsidRPr="00606573">
        <w:rPr>
          <w:rFonts w:ascii="Arial" w:hAnsi="Arial" w:cs="Arial"/>
          <w:bCs/>
        </w:rPr>
        <w:t>system</w:t>
      </w:r>
      <w:r w:rsidRPr="00606573">
        <w:rPr>
          <w:rFonts w:ascii="Arial" w:hAnsi="Arial" w:cs="Arial"/>
        </w:rPr>
        <w:t xml:space="preserve"> </w:t>
      </w:r>
      <w:r w:rsidR="0035479E">
        <w:rPr>
          <w:rFonts w:ascii="Arial" w:hAnsi="Arial" w:cs="Arial"/>
        </w:rPr>
        <w:t>a</w:t>
      </w:r>
      <w:r w:rsidRPr="52B82325">
        <w:rPr>
          <w:rFonts w:ascii="Arial" w:hAnsi="Arial" w:cs="Arial"/>
          <w:color w:val="FF0000"/>
        </w:rPr>
        <w:t xml:space="preserve"> </w:t>
      </w:r>
      <w:r w:rsidRPr="00D53EF4">
        <w:rPr>
          <w:rFonts w:ascii="Arial" w:hAnsi="Arial" w:cs="Arial"/>
          <w:b/>
          <w:bCs/>
        </w:rPr>
        <w:t xml:space="preserve">Panel Member </w:t>
      </w:r>
      <w:r w:rsidRPr="004E40AC">
        <w:rPr>
          <w:rFonts w:ascii="Arial" w:hAnsi="Arial" w:cs="Arial"/>
          <w:bCs/>
        </w:rPr>
        <w:t xml:space="preserve">or </w:t>
      </w:r>
      <w:r w:rsidRPr="00D53EF4">
        <w:rPr>
          <w:rFonts w:ascii="Arial" w:hAnsi="Arial" w:cs="Arial"/>
          <w:b/>
          <w:bCs/>
        </w:rPr>
        <w:t>Alternate Member</w:t>
      </w:r>
      <w:r>
        <w:rPr>
          <w:rFonts w:ascii="Arial" w:hAnsi="Arial" w:cs="Arial"/>
          <w:b/>
          <w:bCs/>
        </w:rPr>
        <w:t xml:space="preserve"> </w:t>
      </w:r>
      <w:r w:rsidRPr="004E40AC">
        <w:rPr>
          <w:rFonts w:ascii="Arial" w:hAnsi="Arial" w:cs="Arial"/>
          <w:bCs/>
        </w:rPr>
        <w:t>to act as alternate for the absent</w:t>
      </w:r>
      <w:r>
        <w:rPr>
          <w:rFonts w:ascii="Arial" w:hAnsi="Arial" w:cs="Arial"/>
          <w:b/>
          <w:bCs/>
        </w:rPr>
        <w:t xml:space="preserve"> Panel member.</w:t>
      </w:r>
    </w:p>
    <w:p w14:paraId="32848DA4" w14:textId="77777777" w:rsidR="00B56045" w:rsidRPr="00D53EF4" w:rsidRDefault="00B56045" w:rsidP="00B56045">
      <w:pPr>
        <w:pStyle w:val="Heading5"/>
        <w:widowControl/>
        <w:numPr>
          <w:ilvl w:val="4"/>
          <w:numId w:val="21"/>
        </w:numPr>
        <w:tabs>
          <w:tab w:val="clear" w:pos="5103"/>
          <w:tab w:val="num" w:pos="0"/>
        </w:tabs>
        <w:jc w:val="both"/>
        <w:rPr>
          <w:rFonts w:ascii="Arial" w:hAnsi="Arial" w:cs="Arial"/>
        </w:rPr>
      </w:pPr>
      <w:bookmarkStart w:id="276" w:name="_DV_M152"/>
      <w:bookmarkStart w:id="277" w:name="_DV_M153"/>
      <w:bookmarkEnd w:id="276"/>
      <w:bookmarkEnd w:id="277"/>
      <w:r w:rsidRPr="00D53EF4">
        <w:rPr>
          <w:rFonts w:ascii="Arial" w:hAnsi="Arial" w:cs="Arial"/>
        </w:rPr>
        <w:t xml:space="preserve">All information to be sent by the </w:t>
      </w:r>
      <w:r w:rsidRPr="00D53EF4">
        <w:rPr>
          <w:rFonts w:ascii="Arial" w:hAnsi="Arial" w:cs="Arial"/>
          <w:b/>
          <w:bCs/>
        </w:rPr>
        <w:t>Panel Secretary</w:t>
      </w:r>
      <w:r w:rsidRPr="00D53EF4">
        <w:rPr>
          <w:rFonts w:ascii="Arial" w:hAnsi="Arial" w:cs="Arial"/>
        </w:rPr>
        <w:t xml:space="preserve"> to </w:t>
      </w:r>
      <w:r w:rsidRPr="00D53EF4">
        <w:rPr>
          <w:rFonts w:ascii="Arial" w:hAnsi="Arial" w:cs="Arial"/>
          <w:b/>
          <w:bCs/>
        </w:rPr>
        <w:t>Panel Members</w:t>
      </w:r>
      <w:r w:rsidRPr="00D53EF4">
        <w:rPr>
          <w:rFonts w:ascii="Arial" w:hAnsi="Arial" w:cs="Arial"/>
        </w:rPr>
        <w:t xml:space="preserve"> pursuant to this Section 8 shall also be sent by the </w:t>
      </w:r>
      <w:r w:rsidRPr="00D53EF4">
        <w:rPr>
          <w:rFonts w:ascii="Arial" w:hAnsi="Arial" w:cs="Arial"/>
          <w:b/>
          <w:bCs/>
        </w:rPr>
        <w:t>Panel Secretary</w:t>
      </w:r>
      <w:r w:rsidRPr="00D53EF4">
        <w:rPr>
          <w:rFonts w:ascii="Arial" w:hAnsi="Arial" w:cs="Arial"/>
        </w:rPr>
        <w:t xml:space="preserve"> to each </w:t>
      </w:r>
      <w:r w:rsidRPr="00D53EF4">
        <w:rPr>
          <w:rFonts w:ascii="Arial" w:hAnsi="Arial" w:cs="Arial"/>
          <w:b/>
          <w:bCs/>
        </w:rPr>
        <w:t>Alternate</w:t>
      </w:r>
      <w:r w:rsidRPr="00D53EF4">
        <w:rPr>
          <w:rFonts w:ascii="Arial" w:hAnsi="Arial" w:cs="Arial"/>
        </w:rPr>
        <w:t xml:space="preserve"> </w:t>
      </w:r>
      <w:r w:rsidRPr="00D53EF4">
        <w:rPr>
          <w:rFonts w:ascii="Arial" w:hAnsi="Arial" w:cs="Arial"/>
          <w:b/>
          <w:bCs/>
        </w:rPr>
        <w:t>Member</w:t>
      </w:r>
      <w:r w:rsidRPr="00D53EF4">
        <w:rPr>
          <w:rFonts w:ascii="Arial" w:hAnsi="Arial" w:cs="Arial"/>
        </w:rPr>
        <w:t xml:space="preserve"> (whether or not currently selected as an alternate for a </w:t>
      </w:r>
      <w:r w:rsidRPr="00D53EF4">
        <w:rPr>
          <w:rFonts w:ascii="Arial" w:hAnsi="Arial" w:cs="Arial"/>
          <w:b/>
          <w:bCs/>
        </w:rPr>
        <w:t>Panel Member</w:t>
      </w:r>
      <w:r w:rsidRPr="00D53EF4">
        <w:rPr>
          <w:rFonts w:ascii="Arial" w:hAnsi="Arial" w:cs="Arial"/>
        </w:rPr>
        <w:t xml:space="preserve">) by electronic mail (where relevant details shall have been provided by each </w:t>
      </w:r>
      <w:r w:rsidRPr="00D53EF4">
        <w:rPr>
          <w:rFonts w:ascii="Arial" w:hAnsi="Arial" w:cs="Arial"/>
          <w:b/>
          <w:bCs/>
        </w:rPr>
        <w:t>Alternate Member</w:t>
      </w:r>
      <w:r w:rsidRPr="00D53EF4">
        <w:rPr>
          <w:rFonts w:ascii="Arial" w:hAnsi="Arial" w:cs="Arial"/>
        </w:rPr>
        <w:t>).</w:t>
      </w:r>
    </w:p>
    <w:p w14:paraId="223A8FDE" w14:textId="77777777"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278" w:name="_DV_M154"/>
      <w:bookmarkEnd w:id="278"/>
      <w:r>
        <w:rPr>
          <w:rFonts w:ascii="Arial" w:hAnsi="Arial" w:cs="Arial"/>
          <w:u w:val="single"/>
        </w:rPr>
        <w:t>Alternates: Other Panel Members</w:t>
      </w:r>
    </w:p>
    <w:p w14:paraId="3BADEF78" w14:textId="2B9B1D0C" w:rsidR="00B56045" w:rsidRDefault="00B56045" w:rsidP="00B56045">
      <w:pPr>
        <w:pStyle w:val="Unnumbered"/>
        <w:widowControl/>
        <w:ind w:left="1701"/>
        <w:jc w:val="both"/>
        <w:rPr>
          <w:rFonts w:ascii="Arial" w:hAnsi="Arial" w:cs="Arial"/>
          <w:b w:val="0"/>
          <w:bCs w:val="0"/>
          <w:i w:val="0"/>
          <w:iCs w:val="0"/>
        </w:rPr>
      </w:pPr>
      <w:bookmarkStart w:id="279" w:name="_DV_M155"/>
      <w:bookmarkEnd w:id="279"/>
      <w:r>
        <w:rPr>
          <w:rFonts w:ascii="Arial" w:hAnsi="Arial" w:cs="Arial"/>
          <w:b w:val="0"/>
          <w:bCs w:val="0"/>
          <w:i w:val="0"/>
          <w:iCs w:val="0"/>
        </w:rPr>
        <w:t xml:space="preserve">A </w:t>
      </w:r>
      <w:r>
        <w:rPr>
          <w:rFonts w:ascii="Arial" w:hAnsi="Arial" w:cs="Arial"/>
          <w:i w:val="0"/>
          <w:iCs w:val="0"/>
        </w:rPr>
        <w:t>Panel Member</w:t>
      </w:r>
      <w:r>
        <w:rPr>
          <w:rFonts w:ascii="Arial" w:hAnsi="Arial" w:cs="Arial"/>
          <w:b w:val="0"/>
          <w:bCs w:val="0"/>
          <w:i w:val="0"/>
          <w:iCs w:val="0"/>
        </w:rPr>
        <w:t xml:space="preserve"> appointed pursuant to Paragraphs 8.3.1(b)(iii), 8.3.1(b)(iv) or 8.3.1(b)(v) may appoint a person (whether or not a </w:t>
      </w:r>
      <w:r>
        <w:rPr>
          <w:rFonts w:ascii="Arial" w:hAnsi="Arial" w:cs="Arial"/>
          <w:i w:val="0"/>
          <w:iCs w:val="0"/>
        </w:rPr>
        <w:t>Panel Member</w:t>
      </w:r>
      <w:r>
        <w:rPr>
          <w:rFonts w:ascii="Arial" w:hAnsi="Arial" w:cs="Arial"/>
          <w:b w:val="0"/>
          <w:bCs w:val="0"/>
          <w:i w:val="0"/>
          <w:iCs w:val="0"/>
        </w:rPr>
        <w:t xml:space="preserve">) to be </w:t>
      </w:r>
      <w:del w:id="280" w:author="Akhtar (ESO), Shazia" w:date="2021-11-01T11:55:00Z">
        <w:r w:rsidDel="007D4164">
          <w:rPr>
            <w:rFonts w:ascii="Arial" w:hAnsi="Arial" w:cs="Arial"/>
            <w:b w:val="0"/>
            <w:bCs w:val="0"/>
            <w:i w:val="0"/>
            <w:iCs w:val="0"/>
          </w:rPr>
          <w:delText xml:space="preserve">his </w:delText>
        </w:r>
      </w:del>
      <w:ins w:id="281" w:author="Akhtar (ESO), Shazia" w:date="2021-11-01T11:55:00Z">
        <w:r w:rsidR="007D4164">
          <w:rPr>
            <w:rFonts w:ascii="Arial" w:hAnsi="Arial" w:cs="Arial"/>
            <w:b w:val="0"/>
            <w:bCs w:val="0"/>
            <w:i w:val="0"/>
            <w:iCs w:val="0"/>
          </w:rPr>
          <w:t xml:space="preserve">their </w:t>
        </w:r>
      </w:ins>
      <w:r>
        <w:rPr>
          <w:rFonts w:ascii="Arial" w:hAnsi="Arial" w:cs="Arial"/>
          <w:b w:val="0"/>
          <w:bCs w:val="0"/>
          <w:i w:val="0"/>
          <w:iCs w:val="0"/>
        </w:rPr>
        <w:t xml:space="preserve">alternate, and may remove a person so appointed as alternate, by giving notice of such appointment or removal to the </w:t>
      </w:r>
      <w:r>
        <w:rPr>
          <w:rFonts w:ascii="Arial" w:hAnsi="Arial" w:cs="Arial"/>
          <w:i w:val="0"/>
          <w:iCs w:val="0"/>
        </w:rPr>
        <w:t>Panel</w:t>
      </w:r>
      <w:r>
        <w:rPr>
          <w:rFonts w:ascii="Arial" w:hAnsi="Arial" w:cs="Arial"/>
          <w:b w:val="0"/>
          <w:bCs w:val="0"/>
          <w:i w:val="0"/>
          <w:iCs w:val="0"/>
        </w:rPr>
        <w:t xml:space="preserve"> </w:t>
      </w:r>
      <w:r>
        <w:rPr>
          <w:rFonts w:ascii="Arial" w:hAnsi="Arial" w:cs="Arial"/>
          <w:i w:val="0"/>
          <w:iCs w:val="0"/>
        </w:rPr>
        <w:t>Secretary</w:t>
      </w:r>
      <w:r>
        <w:rPr>
          <w:rFonts w:ascii="Arial" w:hAnsi="Arial" w:cs="Arial"/>
          <w:b w:val="0"/>
          <w:bCs w:val="0"/>
          <w:i w:val="0"/>
          <w:iCs w:val="0"/>
        </w:rPr>
        <w:t>.</w:t>
      </w:r>
    </w:p>
    <w:p w14:paraId="1AC8B4CC" w14:textId="77777777" w:rsidR="00B56045" w:rsidRDefault="00B56045" w:rsidP="00B56045">
      <w:pPr>
        <w:pStyle w:val="Heading4"/>
        <w:keepNext/>
        <w:widowControl/>
        <w:numPr>
          <w:ilvl w:val="3"/>
          <w:numId w:val="21"/>
        </w:numPr>
        <w:tabs>
          <w:tab w:val="clear" w:pos="4253"/>
          <w:tab w:val="num" w:pos="0"/>
        </w:tabs>
        <w:ind w:left="1702" w:hanging="851"/>
        <w:rPr>
          <w:rFonts w:ascii="Arial" w:hAnsi="Arial" w:cs="Arial"/>
        </w:rPr>
      </w:pPr>
      <w:bookmarkStart w:id="282" w:name="_DV_M156"/>
      <w:bookmarkEnd w:id="282"/>
      <w:r>
        <w:rPr>
          <w:rFonts w:ascii="Arial" w:hAnsi="Arial" w:cs="Arial"/>
          <w:u w:val="single"/>
        </w:rPr>
        <w:t>Alternates: General Provisions</w:t>
      </w:r>
    </w:p>
    <w:p w14:paraId="20CCC6A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83" w:name="_DV_M157"/>
      <w:bookmarkEnd w:id="283"/>
      <w:r>
        <w:rPr>
          <w:rFonts w:ascii="Arial" w:hAnsi="Arial" w:cs="Arial"/>
        </w:rPr>
        <w:t xml:space="preserve">The appointment or removal of an alternate shall be effective from the time when such notice is given to the </w:t>
      </w:r>
      <w:r>
        <w:rPr>
          <w:rFonts w:ascii="Arial" w:hAnsi="Arial" w:cs="Arial"/>
          <w:b/>
          <w:bCs/>
        </w:rPr>
        <w:t>Panel Secretary</w:t>
      </w:r>
      <w:r>
        <w:rPr>
          <w:rFonts w:ascii="Arial" w:hAnsi="Arial" w:cs="Arial"/>
        </w:rPr>
        <w:t xml:space="preserve"> or (if later) the time specified in such notice.</w:t>
      </w:r>
    </w:p>
    <w:p w14:paraId="6AEDFEF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84" w:name="_DV_M158"/>
      <w:bookmarkEnd w:id="284"/>
      <w:r>
        <w:rPr>
          <w:rFonts w:ascii="Arial" w:hAnsi="Arial" w:cs="Arial"/>
        </w:rPr>
        <w:t xml:space="preserve">The </w:t>
      </w:r>
      <w:r>
        <w:rPr>
          <w:rFonts w:ascii="Arial" w:hAnsi="Arial" w:cs="Arial"/>
          <w:b/>
          <w:bCs/>
        </w:rPr>
        <w:t>Panel Secretary</w:t>
      </w:r>
      <w:r>
        <w:rPr>
          <w:rFonts w:ascii="Arial" w:hAnsi="Arial" w:cs="Arial"/>
        </w:rPr>
        <w:t xml:space="preserve"> shall promptly notify all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and </w:t>
      </w:r>
      <w:r>
        <w:rPr>
          <w:rFonts w:ascii="Arial" w:hAnsi="Arial" w:cs="Arial"/>
          <w:b/>
          <w:bCs/>
        </w:rPr>
        <w:t>CUSC Parties</w:t>
      </w:r>
      <w:r>
        <w:rPr>
          <w:rFonts w:ascii="Arial" w:hAnsi="Arial" w:cs="Arial"/>
        </w:rPr>
        <w:t xml:space="preserve"> of appointment or removal by any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of any alternate and publication on the</w:t>
      </w:r>
      <w:r>
        <w:rPr>
          <w:rFonts w:ascii="Arial" w:hAnsi="Arial" w:cs="Arial"/>
          <w:b/>
          <w:bCs/>
        </w:rPr>
        <w:t xml:space="preserve"> Website</w:t>
      </w:r>
      <w:r>
        <w:rPr>
          <w:rFonts w:ascii="Arial" w:hAnsi="Arial" w:cs="Arial"/>
        </w:rPr>
        <w:t xml:space="preserve"> and (where relevant details have been provided to the </w:t>
      </w:r>
      <w:r>
        <w:rPr>
          <w:rFonts w:ascii="Arial" w:hAnsi="Arial" w:cs="Arial"/>
          <w:b/>
          <w:bCs/>
        </w:rPr>
        <w:t>Panel Secretary</w:t>
      </w:r>
      <w:r>
        <w:rPr>
          <w:rFonts w:ascii="Arial" w:hAnsi="Arial" w:cs="Arial"/>
        </w:rPr>
        <w:t>) despatch by electronic mail shall fulfil this obligation.</w:t>
      </w:r>
    </w:p>
    <w:p w14:paraId="475BEF3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85" w:name="_DV_M159"/>
      <w:bookmarkEnd w:id="285"/>
      <w:r>
        <w:rPr>
          <w:rFonts w:ascii="Arial" w:hAnsi="Arial" w:cs="Arial"/>
        </w:rPr>
        <w:t xml:space="preserve">In accordance with Paragraph 8.7.2, an alternate may act as alternate for more than one </w:t>
      </w:r>
      <w:r>
        <w:rPr>
          <w:rFonts w:ascii="Arial" w:hAnsi="Arial" w:cs="Arial"/>
          <w:b/>
          <w:bCs/>
        </w:rPr>
        <w:t>Panel Member</w:t>
      </w:r>
      <w:r>
        <w:rPr>
          <w:rFonts w:ascii="Arial" w:hAnsi="Arial" w:cs="Arial"/>
        </w:rPr>
        <w:t>.</w:t>
      </w:r>
    </w:p>
    <w:p w14:paraId="2CF54A48"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286" w:name="_DV_M160"/>
      <w:bookmarkEnd w:id="286"/>
      <w:r>
        <w:rPr>
          <w:rFonts w:ascii="Arial" w:hAnsi="Arial" w:cs="Arial"/>
          <w:u w:val="single"/>
        </w:rPr>
        <w:t>Alternates: Rights, Cessation and References</w:t>
      </w:r>
    </w:p>
    <w:p w14:paraId="592F673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287" w:name="_DV_M161"/>
      <w:bookmarkEnd w:id="287"/>
      <w:r>
        <w:rPr>
          <w:rFonts w:ascii="Arial" w:hAnsi="Arial" w:cs="Arial"/>
        </w:rPr>
        <w:t>Where an alternate has been selected under this Paragraph 8.7:</w:t>
      </w:r>
    </w:p>
    <w:p w14:paraId="0A96EE77"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288" w:name="_DV_M162"/>
      <w:bookmarkEnd w:id="288"/>
      <w:r>
        <w:rPr>
          <w:rFonts w:ascii="Arial" w:hAnsi="Arial" w:cs="Arial"/>
        </w:rPr>
        <w:t>the alternate shall be entitled:</w:t>
      </w:r>
    </w:p>
    <w:p w14:paraId="5B470406" w14:textId="77777777" w:rsidR="00B56045" w:rsidRDefault="00B56045" w:rsidP="00B56045">
      <w:pPr>
        <w:pStyle w:val="BodyText"/>
        <w:widowControl/>
        <w:ind w:left="4255" w:hanging="851"/>
        <w:jc w:val="both"/>
        <w:rPr>
          <w:rFonts w:ascii="Arial" w:hAnsi="Arial" w:cs="Arial"/>
        </w:rPr>
      </w:pPr>
      <w:bookmarkStart w:id="289" w:name="_DV_M163"/>
      <w:bookmarkEnd w:id="289"/>
      <w:r>
        <w:rPr>
          <w:rFonts w:ascii="Arial" w:hAnsi="Arial" w:cs="Arial"/>
        </w:rPr>
        <w:t>(aa)</w:t>
      </w:r>
      <w:r>
        <w:rPr>
          <w:rFonts w:ascii="Arial" w:hAnsi="Arial" w:cs="Arial"/>
        </w:rPr>
        <w:tab/>
        <w:t xml:space="preserve">to receive notices of meetings of the </w:t>
      </w:r>
      <w:r>
        <w:rPr>
          <w:rFonts w:ascii="Arial" w:hAnsi="Arial" w:cs="Arial"/>
          <w:b/>
          <w:bCs/>
        </w:rPr>
        <w:t>CUSC Modifications</w:t>
      </w:r>
      <w:r>
        <w:rPr>
          <w:rFonts w:ascii="Arial" w:hAnsi="Arial" w:cs="Arial"/>
        </w:rPr>
        <w:t xml:space="preserve"> </w:t>
      </w:r>
      <w:proofErr w:type="gramStart"/>
      <w:r>
        <w:rPr>
          <w:rFonts w:ascii="Arial" w:hAnsi="Arial" w:cs="Arial"/>
          <w:b/>
          <w:bCs/>
        </w:rPr>
        <w:t>Panel</w:t>
      </w:r>
      <w:r>
        <w:rPr>
          <w:rFonts w:ascii="Arial" w:hAnsi="Arial" w:cs="Arial"/>
        </w:rPr>
        <w:t>;</w:t>
      </w:r>
      <w:proofErr w:type="gramEnd"/>
    </w:p>
    <w:p w14:paraId="4E724E3E" w14:textId="01256F7C" w:rsidR="00B56045" w:rsidRDefault="00B56045" w:rsidP="00B56045">
      <w:pPr>
        <w:pStyle w:val="BodyText"/>
        <w:widowControl/>
        <w:ind w:left="4255" w:hanging="851"/>
        <w:jc w:val="both"/>
        <w:rPr>
          <w:rFonts w:ascii="Arial" w:hAnsi="Arial" w:cs="Arial"/>
        </w:rPr>
      </w:pPr>
      <w:bookmarkStart w:id="290" w:name="_DV_M164"/>
      <w:bookmarkEnd w:id="290"/>
      <w:r>
        <w:rPr>
          <w:rFonts w:ascii="Arial" w:hAnsi="Arial" w:cs="Arial"/>
        </w:rPr>
        <w:t>(bb)</w:t>
      </w:r>
      <w:r>
        <w:rPr>
          <w:rFonts w:ascii="Arial" w:hAnsi="Arial" w:cs="Arial"/>
        </w:rPr>
        <w:tab/>
        <w:t xml:space="preserve">to attend, speak and vote at any meeting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which the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for whom </w:t>
      </w:r>
      <w:del w:id="291" w:author="Akhtar (ESO), Shazia" w:date="2021-11-01T11:33:00Z">
        <w:r w:rsidDel="00E70780">
          <w:rPr>
            <w:rFonts w:ascii="Arial" w:hAnsi="Arial" w:cs="Arial"/>
          </w:rPr>
          <w:delText xml:space="preserve">he is </w:delText>
        </w:r>
      </w:del>
      <w:ins w:id="292" w:author="Akhtar (ESO), Shazia" w:date="2021-11-01T11:33:00Z">
        <w:r w:rsidR="00E70780">
          <w:rPr>
            <w:rFonts w:ascii="Arial" w:hAnsi="Arial" w:cs="Arial"/>
          </w:rPr>
          <w:t xml:space="preserve">they are </w:t>
        </w:r>
      </w:ins>
      <w:r>
        <w:rPr>
          <w:rFonts w:ascii="Arial" w:hAnsi="Arial" w:cs="Arial"/>
        </w:rPr>
        <w:t xml:space="preserve">acting as an alternate is not present, and at such meeting to exercise and discharge all of the functions, duties and powers of such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w:t>
      </w:r>
    </w:p>
    <w:p w14:paraId="1230883A" w14:textId="7F94A164" w:rsidR="00B56045" w:rsidRDefault="00B56045" w:rsidP="00B56045">
      <w:pPr>
        <w:pStyle w:val="Heading6"/>
        <w:widowControl/>
        <w:numPr>
          <w:ilvl w:val="5"/>
          <w:numId w:val="21"/>
        </w:numPr>
        <w:tabs>
          <w:tab w:val="num" w:pos="0"/>
        </w:tabs>
        <w:ind w:left="3403" w:hanging="851"/>
        <w:jc w:val="both"/>
        <w:rPr>
          <w:rFonts w:ascii="Arial" w:hAnsi="Arial" w:cs="Arial"/>
        </w:rPr>
      </w:pPr>
      <w:bookmarkStart w:id="293" w:name="_DV_M165"/>
      <w:bookmarkEnd w:id="293"/>
      <w:r>
        <w:rPr>
          <w:rFonts w:ascii="Arial" w:hAnsi="Arial" w:cs="Arial"/>
        </w:rPr>
        <w:t xml:space="preserve">the alternate shall cast one vote for each </w:t>
      </w:r>
      <w:r>
        <w:rPr>
          <w:rFonts w:ascii="Arial" w:hAnsi="Arial" w:cs="Arial"/>
          <w:b/>
          <w:bCs/>
        </w:rPr>
        <w:t>Panel</w:t>
      </w:r>
      <w:r>
        <w:rPr>
          <w:rFonts w:ascii="Arial" w:hAnsi="Arial" w:cs="Arial"/>
        </w:rPr>
        <w:t xml:space="preserve"> </w:t>
      </w:r>
      <w:r>
        <w:rPr>
          <w:rFonts w:ascii="Arial" w:hAnsi="Arial" w:cs="Arial"/>
          <w:b/>
          <w:bCs/>
        </w:rPr>
        <w:t>Member</w:t>
      </w:r>
      <w:r w:rsidRPr="00355034">
        <w:rPr>
          <w:rFonts w:ascii="Arial" w:hAnsi="Arial" w:cs="Arial"/>
          <w:bCs/>
        </w:rPr>
        <w:t xml:space="preserve"> for whom </w:t>
      </w:r>
      <w:del w:id="294" w:author="Akhtar (ESO), Shazia" w:date="2021-11-01T11:33:00Z">
        <w:r w:rsidRPr="00355034" w:rsidDel="00E70780">
          <w:rPr>
            <w:rFonts w:ascii="Arial" w:hAnsi="Arial" w:cs="Arial"/>
            <w:bCs/>
          </w:rPr>
          <w:delText xml:space="preserve">he is </w:delText>
        </w:r>
      </w:del>
      <w:ins w:id="295" w:author="Akhtar (ESO), Shazia" w:date="2021-11-01T11:33:00Z">
        <w:r w:rsidR="00E70780">
          <w:rPr>
            <w:rFonts w:ascii="Arial" w:hAnsi="Arial" w:cs="Arial"/>
            <w:bCs/>
          </w:rPr>
          <w:t xml:space="preserve">they are </w:t>
        </w:r>
      </w:ins>
      <w:r w:rsidRPr="00355034">
        <w:rPr>
          <w:rFonts w:ascii="Arial" w:hAnsi="Arial" w:cs="Arial"/>
          <w:bCs/>
        </w:rPr>
        <w:t>acting as alternate</w:t>
      </w:r>
      <w:r>
        <w:rPr>
          <w:rFonts w:ascii="Arial" w:hAnsi="Arial" w:cs="Arial"/>
        </w:rPr>
        <w:t xml:space="preserve"> in addition (where </w:t>
      </w:r>
      <w:del w:id="296" w:author="Akhtar (ESO), Shazia" w:date="2021-11-01T11:34:00Z">
        <w:r w:rsidDel="00E70780">
          <w:rPr>
            <w:rFonts w:ascii="Arial" w:hAnsi="Arial" w:cs="Arial"/>
          </w:rPr>
          <w:delText xml:space="preserve">he is </w:delText>
        </w:r>
      </w:del>
      <w:ins w:id="297" w:author="Akhtar (ESO), Shazia" w:date="2021-11-01T11:34:00Z">
        <w:r w:rsidR="00E70780">
          <w:rPr>
            <w:rFonts w:ascii="Arial" w:hAnsi="Arial" w:cs="Arial"/>
          </w:rPr>
          <w:t xml:space="preserve">they are </w:t>
        </w:r>
      </w:ins>
      <w:r>
        <w:rPr>
          <w:rFonts w:ascii="Arial" w:hAnsi="Arial" w:cs="Arial"/>
        </w:rPr>
        <w:t xml:space="preserve">a </w:t>
      </w:r>
      <w:r>
        <w:rPr>
          <w:rFonts w:ascii="Arial" w:hAnsi="Arial" w:cs="Arial"/>
          <w:b/>
          <w:bCs/>
        </w:rPr>
        <w:t>Panel</w:t>
      </w:r>
      <w:r>
        <w:rPr>
          <w:rFonts w:ascii="Arial" w:hAnsi="Arial" w:cs="Arial"/>
        </w:rPr>
        <w:t xml:space="preserve"> </w:t>
      </w:r>
      <w:r>
        <w:rPr>
          <w:rFonts w:ascii="Arial" w:hAnsi="Arial" w:cs="Arial"/>
          <w:b/>
          <w:bCs/>
        </w:rPr>
        <w:t>Member</w:t>
      </w:r>
      <w:del w:id="298" w:author="Akhtar (ESO), Shazia" w:date="2021-11-01T11:52:00Z">
        <w:r w:rsidDel="007D4164">
          <w:rPr>
            <w:rFonts w:ascii="Arial" w:hAnsi="Arial" w:cs="Arial"/>
          </w:rPr>
          <w:delText xml:space="preserve"> himself</w:delText>
        </w:r>
      </w:del>
      <w:ins w:id="299" w:author="Akhtar (ESO), Shazia" w:date="2021-11-01T11:52:00Z">
        <w:r w:rsidR="007D4164">
          <w:rPr>
            <w:rFonts w:ascii="Arial" w:hAnsi="Arial" w:cs="Arial"/>
          </w:rPr>
          <w:t xml:space="preserve"> themself</w:t>
        </w:r>
      </w:ins>
      <w:r>
        <w:rPr>
          <w:rFonts w:ascii="Arial" w:hAnsi="Arial" w:cs="Arial"/>
        </w:rPr>
        <w:t xml:space="preserve">) to </w:t>
      </w:r>
      <w:del w:id="300" w:author="Akhtar (ESO), Shazia" w:date="2021-11-01T11:55:00Z">
        <w:r w:rsidDel="007D4164">
          <w:rPr>
            <w:rFonts w:ascii="Arial" w:hAnsi="Arial" w:cs="Arial"/>
          </w:rPr>
          <w:delText xml:space="preserve">his </w:delText>
        </w:r>
      </w:del>
      <w:ins w:id="301" w:author="Akhtar (ESO), Shazia" w:date="2021-11-01T11:55:00Z">
        <w:r w:rsidR="007D4164">
          <w:rPr>
            <w:rFonts w:ascii="Arial" w:hAnsi="Arial" w:cs="Arial"/>
          </w:rPr>
          <w:t xml:space="preserve">their </w:t>
        </w:r>
      </w:ins>
      <w:r>
        <w:rPr>
          <w:rFonts w:ascii="Arial" w:hAnsi="Arial" w:cs="Arial"/>
        </w:rPr>
        <w:t>own vote;</w:t>
      </w:r>
    </w:p>
    <w:p w14:paraId="6AE6DB88" w14:textId="0D5FA6F7" w:rsidR="00B56045" w:rsidRDefault="00B56045" w:rsidP="00B56045">
      <w:pPr>
        <w:pStyle w:val="Heading6"/>
        <w:widowControl/>
        <w:numPr>
          <w:ilvl w:val="5"/>
          <w:numId w:val="21"/>
        </w:numPr>
        <w:tabs>
          <w:tab w:val="num" w:pos="0"/>
        </w:tabs>
        <w:ind w:left="3403" w:hanging="851"/>
        <w:jc w:val="both"/>
        <w:rPr>
          <w:rFonts w:ascii="Arial" w:hAnsi="Arial" w:cs="Arial"/>
        </w:rPr>
      </w:pPr>
      <w:bookmarkStart w:id="302" w:name="_DV_M166"/>
      <w:bookmarkEnd w:id="302"/>
      <w:r>
        <w:rPr>
          <w:rFonts w:ascii="Arial" w:hAnsi="Arial" w:cs="Arial"/>
        </w:rPr>
        <w:t xml:space="preserve">Paragraphs 8.8, 8.9, 8.10, 8.11 and 8.12 shall apply to the alternate as if </w:t>
      </w:r>
      <w:del w:id="303" w:author="Akhtar (ESO), Shazia" w:date="2021-11-01T11:34:00Z">
        <w:r w:rsidDel="00E70780">
          <w:rPr>
            <w:rFonts w:ascii="Arial" w:hAnsi="Arial" w:cs="Arial"/>
          </w:rPr>
          <w:delText xml:space="preserve">he </w:delText>
        </w:r>
      </w:del>
      <w:ins w:id="304" w:author="Akhtar (ESO), Shazia" w:date="2021-11-01T11:34:00Z">
        <w:r w:rsidR="00E70780">
          <w:rPr>
            <w:rFonts w:ascii="Arial" w:hAnsi="Arial" w:cs="Arial"/>
          </w:rPr>
          <w:t xml:space="preserve">they </w:t>
        </w:r>
      </w:ins>
      <w:r>
        <w:rPr>
          <w:rFonts w:ascii="Arial" w:hAnsi="Arial" w:cs="Arial"/>
        </w:rPr>
        <w:t xml:space="preserve">were the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for whom </w:t>
      </w:r>
      <w:del w:id="305" w:author="Akhtar (ESO), Shazia" w:date="2021-11-01T11:34:00Z">
        <w:r w:rsidDel="00E70780">
          <w:rPr>
            <w:rFonts w:ascii="Arial" w:hAnsi="Arial" w:cs="Arial"/>
          </w:rPr>
          <w:delText xml:space="preserve">he is </w:delText>
        </w:r>
      </w:del>
      <w:ins w:id="306" w:author="Akhtar (ESO), Shazia" w:date="2021-11-01T11:34:00Z">
        <w:r w:rsidR="00E70780">
          <w:rPr>
            <w:rFonts w:ascii="Arial" w:hAnsi="Arial" w:cs="Arial"/>
          </w:rPr>
          <w:t xml:space="preserve">they are </w:t>
        </w:r>
      </w:ins>
      <w:r>
        <w:rPr>
          <w:rFonts w:ascii="Arial" w:hAnsi="Arial" w:cs="Arial"/>
        </w:rPr>
        <w:t xml:space="preserve">acting as an alternate and a reference to a </w:t>
      </w:r>
      <w:r>
        <w:rPr>
          <w:rFonts w:ascii="Arial" w:hAnsi="Arial" w:cs="Arial"/>
          <w:b/>
          <w:bCs/>
        </w:rPr>
        <w:t xml:space="preserve">Panel </w:t>
      </w:r>
      <w:r>
        <w:rPr>
          <w:rFonts w:ascii="Arial" w:hAnsi="Arial" w:cs="Arial"/>
          <w:b/>
          <w:bCs/>
        </w:rPr>
        <w:lastRenderedPageBreak/>
        <w:t>Member</w:t>
      </w:r>
      <w:r>
        <w:rPr>
          <w:rFonts w:ascii="Arial" w:hAnsi="Arial" w:cs="Arial"/>
        </w:rPr>
        <w:t xml:space="preserve"> elsewhere in the </w:t>
      </w:r>
      <w:r>
        <w:rPr>
          <w:rFonts w:ascii="Arial" w:hAnsi="Arial" w:cs="Arial"/>
          <w:b/>
          <w:bCs/>
        </w:rPr>
        <w:t>CUSC</w:t>
      </w:r>
      <w:r>
        <w:rPr>
          <w:rFonts w:ascii="Arial" w:hAnsi="Arial" w:cs="Arial"/>
        </w:rPr>
        <w:t xml:space="preserve"> shall, unless the context otherwise requires, include </w:t>
      </w:r>
      <w:del w:id="307" w:author="Akhtar (ESO), Shazia" w:date="2021-11-01T11:56:00Z">
        <w:r w:rsidDel="007D4164">
          <w:rPr>
            <w:rFonts w:ascii="Arial" w:hAnsi="Arial" w:cs="Arial"/>
          </w:rPr>
          <w:delText xml:space="preserve">his </w:delText>
        </w:r>
      </w:del>
      <w:ins w:id="308" w:author="Akhtar (ESO), Shazia" w:date="2021-11-01T11:56:00Z">
        <w:r w:rsidR="007D4164">
          <w:rPr>
            <w:rFonts w:ascii="Arial" w:hAnsi="Arial" w:cs="Arial"/>
          </w:rPr>
          <w:t xml:space="preserve">their </w:t>
        </w:r>
      </w:ins>
      <w:r>
        <w:rPr>
          <w:rFonts w:ascii="Arial" w:hAnsi="Arial" w:cs="Arial"/>
        </w:rPr>
        <w:t>duly appointed alternate.</w:t>
      </w:r>
    </w:p>
    <w:p w14:paraId="3580CEAB" w14:textId="1D3B0249" w:rsidR="00B56045" w:rsidRDefault="00B56045" w:rsidP="00B56045">
      <w:pPr>
        <w:pStyle w:val="Heading6"/>
        <w:widowControl/>
        <w:numPr>
          <w:ilvl w:val="5"/>
          <w:numId w:val="21"/>
        </w:numPr>
        <w:tabs>
          <w:tab w:val="num" w:pos="0"/>
        </w:tabs>
        <w:ind w:left="3403" w:hanging="851"/>
        <w:jc w:val="both"/>
        <w:rPr>
          <w:rFonts w:ascii="Arial" w:hAnsi="Arial" w:cs="Arial"/>
        </w:rPr>
      </w:pPr>
      <w:bookmarkStart w:id="309" w:name="_DV_M167"/>
      <w:bookmarkEnd w:id="309"/>
      <w:r>
        <w:rPr>
          <w:rFonts w:ascii="Arial" w:hAnsi="Arial" w:cs="Arial"/>
        </w:rPr>
        <w:t xml:space="preserve">for the avoidance of doubt, the </w:t>
      </w:r>
      <w:r>
        <w:rPr>
          <w:rFonts w:ascii="Arial" w:hAnsi="Arial" w:cs="Arial"/>
          <w:b/>
          <w:bCs/>
        </w:rPr>
        <w:t xml:space="preserve">Panel Member </w:t>
      </w:r>
      <w:r w:rsidRPr="00355034">
        <w:rPr>
          <w:rFonts w:ascii="Arial" w:hAnsi="Arial" w:cs="Arial"/>
          <w:bCs/>
        </w:rPr>
        <w:t>for</w:t>
      </w:r>
      <w:r>
        <w:rPr>
          <w:rFonts w:ascii="Arial" w:hAnsi="Arial" w:cs="Arial"/>
          <w:bCs/>
        </w:rPr>
        <w:t xml:space="preserve"> whom an alternate has been selected</w:t>
      </w:r>
      <w:r w:rsidRPr="00355034">
        <w:rPr>
          <w:rFonts w:ascii="Arial" w:hAnsi="Arial" w:cs="Arial"/>
          <w:bCs/>
        </w:rPr>
        <w:t xml:space="preserve"> </w:t>
      </w:r>
      <w:r>
        <w:rPr>
          <w:rFonts w:ascii="Arial" w:hAnsi="Arial" w:cs="Arial"/>
        </w:rPr>
        <w:t xml:space="preserve"> shall not enjoy any of the rights transferred to the alternate at any meeting at which, or in relation to any matter on which, the alternate acts on </w:t>
      </w:r>
      <w:del w:id="310" w:author="Akhtar (ESO), Shazia" w:date="2021-11-01T11:56:00Z">
        <w:r w:rsidDel="007D4164">
          <w:rPr>
            <w:rFonts w:ascii="Arial" w:hAnsi="Arial" w:cs="Arial"/>
          </w:rPr>
          <w:delText xml:space="preserve">his </w:delText>
        </w:r>
      </w:del>
      <w:ins w:id="311" w:author="Akhtar (ESO), Shazia" w:date="2021-11-01T11:56:00Z">
        <w:r w:rsidR="007D4164">
          <w:rPr>
            <w:rFonts w:ascii="Arial" w:hAnsi="Arial" w:cs="Arial"/>
          </w:rPr>
          <w:t xml:space="preserve">their </w:t>
        </w:r>
      </w:ins>
      <w:r>
        <w:rPr>
          <w:rFonts w:ascii="Arial" w:hAnsi="Arial" w:cs="Arial"/>
        </w:rPr>
        <w:t>behalf.</w:t>
      </w:r>
    </w:p>
    <w:p w14:paraId="29853D1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12" w:name="_DV_M168"/>
      <w:bookmarkEnd w:id="312"/>
      <w:r>
        <w:rPr>
          <w:rFonts w:ascii="Arial" w:hAnsi="Arial" w:cs="Arial"/>
        </w:rPr>
        <w:t>A person appointed as an alternate under paragraph 8.7.3 shall automatically cease to act as such an alternate:</w:t>
      </w:r>
    </w:p>
    <w:p w14:paraId="778502A0" w14:textId="2A6C8E83" w:rsidR="00B56045" w:rsidRPr="00567CB3" w:rsidRDefault="00B56045" w:rsidP="00B56045">
      <w:pPr>
        <w:pStyle w:val="Heading6"/>
        <w:widowControl/>
        <w:numPr>
          <w:ilvl w:val="5"/>
          <w:numId w:val="21"/>
        </w:numPr>
        <w:tabs>
          <w:tab w:val="num" w:pos="0"/>
        </w:tabs>
        <w:ind w:left="3403" w:hanging="851"/>
        <w:jc w:val="both"/>
        <w:rPr>
          <w:rFonts w:ascii="Arial" w:hAnsi="Arial" w:cs="Arial"/>
        </w:rPr>
      </w:pPr>
      <w:bookmarkStart w:id="313" w:name="_DV_M169"/>
      <w:bookmarkEnd w:id="313"/>
      <w:r>
        <w:rPr>
          <w:rFonts w:ascii="Arial" w:hAnsi="Arial" w:cs="Arial"/>
        </w:rPr>
        <w:t xml:space="preserve">if the </w:t>
      </w:r>
      <w:r>
        <w:rPr>
          <w:rFonts w:ascii="Arial" w:hAnsi="Arial" w:cs="Arial"/>
          <w:b/>
          <w:bCs/>
        </w:rPr>
        <w:t>Panel</w:t>
      </w:r>
      <w:r>
        <w:rPr>
          <w:rFonts w:ascii="Arial" w:hAnsi="Arial" w:cs="Arial"/>
        </w:rPr>
        <w:t xml:space="preserve"> </w:t>
      </w:r>
      <w:r>
        <w:rPr>
          <w:rFonts w:ascii="Arial" w:hAnsi="Arial" w:cs="Arial"/>
          <w:b/>
          <w:bCs/>
        </w:rPr>
        <w:t>Member</w:t>
      </w:r>
      <w:r w:rsidRPr="00355034">
        <w:rPr>
          <w:rFonts w:ascii="Arial" w:hAnsi="Arial" w:cs="Arial"/>
          <w:bCs/>
        </w:rPr>
        <w:t xml:space="preserve"> for whom </w:t>
      </w:r>
      <w:del w:id="314" w:author="Akhtar (ESO), Shazia" w:date="2021-11-01T11:35:00Z">
        <w:r w:rsidRPr="00355034" w:rsidDel="00E70780">
          <w:rPr>
            <w:rFonts w:ascii="Arial" w:hAnsi="Arial" w:cs="Arial"/>
            <w:bCs/>
          </w:rPr>
          <w:delText xml:space="preserve">he is </w:delText>
        </w:r>
      </w:del>
      <w:ins w:id="315" w:author="Akhtar (ESO), Shazia" w:date="2021-11-01T11:35:00Z">
        <w:r w:rsidR="00E70780">
          <w:rPr>
            <w:rFonts w:ascii="Arial" w:hAnsi="Arial" w:cs="Arial"/>
            <w:bCs/>
          </w:rPr>
          <w:t xml:space="preserve">they are </w:t>
        </w:r>
      </w:ins>
      <w:r w:rsidRPr="00355034">
        <w:rPr>
          <w:rFonts w:ascii="Arial" w:hAnsi="Arial" w:cs="Arial"/>
          <w:bCs/>
        </w:rPr>
        <w:t>acting as an alternate</w:t>
      </w:r>
      <w:r>
        <w:rPr>
          <w:rFonts w:ascii="Arial" w:hAnsi="Arial" w:cs="Arial"/>
        </w:rPr>
        <w:t xml:space="preserve"> ceases to be a </w:t>
      </w:r>
      <w:r>
        <w:rPr>
          <w:rFonts w:ascii="Arial" w:hAnsi="Arial" w:cs="Arial"/>
          <w:b/>
          <w:bCs/>
        </w:rPr>
        <w:t>Panel</w:t>
      </w:r>
      <w:r>
        <w:rPr>
          <w:rFonts w:ascii="Arial" w:hAnsi="Arial" w:cs="Arial"/>
        </w:rPr>
        <w:t xml:space="preserve"> </w:t>
      </w:r>
      <w:r>
        <w:rPr>
          <w:rFonts w:ascii="Arial" w:hAnsi="Arial" w:cs="Arial"/>
          <w:b/>
          <w:bCs/>
        </w:rPr>
        <w:t>Member</w:t>
      </w:r>
      <w:r w:rsidRPr="00D26931">
        <w:rPr>
          <w:rFonts w:ascii="Arial" w:hAnsi="Arial" w:cs="Arial"/>
        </w:rPr>
        <w:t xml:space="preserve"> </w:t>
      </w:r>
      <w:r w:rsidRPr="008E1C52">
        <w:rPr>
          <w:rFonts w:ascii="Arial" w:hAnsi="Arial" w:cs="Arial"/>
        </w:rPr>
        <w:t>provided that, where such person is</w:t>
      </w:r>
      <w:r w:rsidRPr="007167CE">
        <w:rPr>
          <w:rFonts w:ascii="Arial" w:hAnsi="Arial" w:cs="Arial"/>
        </w:rPr>
        <w:t xml:space="preserve"> an </w:t>
      </w:r>
      <w:r w:rsidRPr="007167CE">
        <w:rPr>
          <w:rFonts w:ascii="Arial" w:hAnsi="Arial" w:cs="Arial"/>
          <w:b/>
          <w:bCs/>
        </w:rPr>
        <w:t>Alternate Member</w:t>
      </w:r>
      <w:r w:rsidRPr="007167CE">
        <w:rPr>
          <w:rFonts w:ascii="Arial" w:hAnsi="Arial" w:cs="Arial"/>
        </w:rPr>
        <w:t xml:space="preserve">, </w:t>
      </w:r>
      <w:del w:id="316" w:author="Akhtar (ESO), Shazia" w:date="2021-11-01T11:35:00Z">
        <w:r w:rsidRPr="008E1C52" w:rsidDel="00E70780">
          <w:rPr>
            <w:rFonts w:ascii="Arial" w:hAnsi="Arial" w:cs="Arial"/>
          </w:rPr>
          <w:delText xml:space="preserve">he </w:delText>
        </w:r>
      </w:del>
      <w:ins w:id="317" w:author="Akhtar (ESO), Shazia" w:date="2021-11-01T11:35:00Z">
        <w:r w:rsidR="00E70780">
          <w:rPr>
            <w:rFonts w:ascii="Arial" w:hAnsi="Arial" w:cs="Arial"/>
          </w:rPr>
          <w:t xml:space="preserve">they </w:t>
        </w:r>
      </w:ins>
      <w:r w:rsidRPr="007167CE">
        <w:rPr>
          <w:rFonts w:ascii="Arial" w:hAnsi="Arial" w:cs="Arial"/>
        </w:rPr>
        <w:t xml:space="preserve">shall continue to be an </w:t>
      </w:r>
      <w:r w:rsidRPr="007167CE">
        <w:rPr>
          <w:rFonts w:ascii="Arial" w:hAnsi="Arial" w:cs="Arial"/>
          <w:b/>
          <w:bCs/>
        </w:rPr>
        <w:t>Alternate Member</w:t>
      </w:r>
      <w:r w:rsidRPr="007167CE">
        <w:rPr>
          <w:rFonts w:ascii="Arial" w:hAnsi="Arial" w:cs="Arial"/>
        </w:rPr>
        <w:t xml:space="preserve"> available for appointment under paragraph 8.7.2; or</w:t>
      </w:r>
    </w:p>
    <w:p w14:paraId="44C2B693" w14:textId="77777777" w:rsidR="00B56045" w:rsidRDefault="00B56045" w:rsidP="00B56045">
      <w:pPr>
        <w:pStyle w:val="Heading6"/>
        <w:numPr>
          <w:ilvl w:val="0"/>
          <w:numId w:val="0"/>
        </w:numPr>
        <w:tabs>
          <w:tab w:val="clear" w:pos="3402"/>
        </w:tabs>
        <w:ind w:left="3403"/>
        <w:jc w:val="both"/>
        <w:rPr>
          <w:rFonts w:ascii="Arial" w:hAnsi="Arial" w:cs="Arial"/>
        </w:rPr>
      </w:pPr>
    </w:p>
    <w:p w14:paraId="7CE30861" w14:textId="77777777" w:rsidR="00B56045" w:rsidRDefault="00B56045" w:rsidP="00B56045">
      <w:pPr>
        <w:pStyle w:val="Heading6"/>
        <w:widowControl/>
        <w:numPr>
          <w:ilvl w:val="5"/>
          <w:numId w:val="21"/>
        </w:numPr>
        <w:tabs>
          <w:tab w:val="num" w:pos="0"/>
        </w:tabs>
        <w:ind w:left="3403" w:hanging="851"/>
        <w:jc w:val="both"/>
        <w:rPr>
          <w:rFonts w:ascii="Arial" w:hAnsi="Arial" w:cs="Arial"/>
        </w:rPr>
      </w:pPr>
      <w:bookmarkStart w:id="318" w:name="_DV_M170"/>
      <w:bookmarkEnd w:id="318"/>
      <w:r>
        <w:rPr>
          <w:rFonts w:ascii="Arial" w:hAnsi="Arial" w:cs="Arial"/>
        </w:rPr>
        <w:t>if any of the circumstances in Paragraph 8.6.1(b) applies in relation to such person.</w:t>
      </w:r>
    </w:p>
    <w:p w14:paraId="2CC56F6B" w14:textId="77777777" w:rsidR="00B56045" w:rsidRDefault="00B56045" w:rsidP="00B56045">
      <w:pPr>
        <w:ind w:left="2552" w:hanging="2552"/>
        <w:jc w:val="both"/>
        <w:rPr>
          <w:rFonts w:ascii="Arial" w:hAnsi="Arial" w:cs="Arial"/>
        </w:rPr>
      </w:pPr>
      <w:bookmarkStart w:id="319" w:name="_DV_M171"/>
      <w:bookmarkEnd w:id="319"/>
      <w:r>
        <w:rPr>
          <w:rFonts w:ascii="Arial" w:hAnsi="Arial" w:cs="Arial"/>
        </w:rPr>
        <w:tab/>
      </w:r>
    </w:p>
    <w:p w14:paraId="2D503137" w14:textId="77777777" w:rsidR="00B56045" w:rsidRDefault="00B56045" w:rsidP="00B56045">
      <w:pPr>
        <w:jc w:val="both"/>
        <w:rPr>
          <w:rFonts w:ascii="Arial" w:hAnsi="Arial" w:cs="Arial"/>
        </w:rPr>
      </w:pPr>
    </w:p>
    <w:p w14:paraId="787CE08C"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320" w:name="_DV_M172"/>
      <w:bookmarkEnd w:id="320"/>
      <w:r>
        <w:rPr>
          <w:rFonts w:ascii="Arial" w:hAnsi="Arial" w:cs="Arial"/>
          <w:b/>
          <w:bCs/>
        </w:rPr>
        <w:t>MEETINGS</w:t>
      </w:r>
    </w:p>
    <w:p w14:paraId="69BF455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21" w:name="_DV_M173"/>
      <w:bookmarkEnd w:id="321"/>
      <w:r>
        <w:rPr>
          <w:rFonts w:ascii="Arial" w:hAnsi="Arial" w:cs="Arial"/>
        </w:rPr>
        <w:t xml:space="preserve">Meetings of the </w:t>
      </w:r>
      <w:r>
        <w:rPr>
          <w:rFonts w:ascii="Arial" w:hAnsi="Arial" w:cs="Arial"/>
          <w:b/>
          <w:bCs/>
        </w:rPr>
        <w:t>CUSC Modifications Panel</w:t>
      </w:r>
      <w:r>
        <w:rPr>
          <w:rFonts w:ascii="Arial" w:hAnsi="Arial" w:cs="Arial"/>
        </w:rPr>
        <w:t xml:space="preserve"> shall be held at regular intervals and at least every month at such time and such place as the </w:t>
      </w:r>
      <w:r>
        <w:rPr>
          <w:rFonts w:ascii="Arial" w:hAnsi="Arial" w:cs="Arial"/>
          <w:b/>
          <w:bCs/>
        </w:rPr>
        <w:t>CUSC Modifications Panel</w:t>
      </w:r>
      <w:r>
        <w:rPr>
          <w:rFonts w:ascii="Arial" w:hAnsi="Arial" w:cs="Arial"/>
        </w:rPr>
        <w:t xml:space="preserve"> shall decide.</w:t>
      </w:r>
    </w:p>
    <w:p w14:paraId="69D3AC1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22" w:name="_DV_M174"/>
      <w:bookmarkEnd w:id="322"/>
      <w:r>
        <w:rPr>
          <w:rFonts w:ascii="Arial" w:hAnsi="Arial" w:cs="Arial"/>
        </w:rPr>
        <w:t>A regular meeting of the</w:t>
      </w:r>
      <w:r>
        <w:rPr>
          <w:rFonts w:ascii="Arial" w:hAnsi="Arial" w:cs="Arial"/>
          <w:b/>
          <w:bCs/>
        </w:rPr>
        <w:t xml:space="preserve"> CUSC Modifications Panel</w:t>
      </w:r>
      <w:r>
        <w:rPr>
          <w:rFonts w:ascii="Arial" w:hAnsi="Arial" w:cs="Arial"/>
        </w:rPr>
        <w:t xml:space="preserve"> may be cancelled if:</w:t>
      </w:r>
    </w:p>
    <w:p w14:paraId="787CC803" w14:textId="7791F176" w:rsidR="00B56045" w:rsidRDefault="00B56045" w:rsidP="00B56045">
      <w:pPr>
        <w:pStyle w:val="Heading5"/>
        <w:widowControl/>
        <w:numPr>
          <w:ilvl w:val="4"/>
          <w:numId w:val="21"/>
        </w:numPr>
        <w:tabs>
          <w:tab w:val="clear" w:pos="5103"/>
          <w:tab w:val="num" w:pos="0"/>
        </w:tabs>
        <w:jc w:val="both"/>
        <w:rPr>
          <w:rFonts w:ascii="Arial" w:hAnsi="Arial" w:cs="Arial"/>
        </w:rPr>
      </w:pPr>
      <w:bookmarkStart w:id="323" w:name="_DV_M175"/>
      <w:bookmarkEnd w:id="323"/>
      <w:r>
        <w:rPr>
          <w:rFonts w:ascii="Arial" w:hAnsi="Arial" w:cs="Arial"/>
        </w:rPr>
        <w:t xml:space="preserve">the </w:t>
      </w:r>
      <w:r>
        <w:rPr>
          <w:rFonts w:ascii="Arial" w:hAnsi="Arial" w:cs="Arial"/>
          <w:b/>
          <w:bCs/>
        </w:rPr>
        <w:t>Panel</w:t>
      </w:r>
      <w:r>
        <w:rPr>
          <w:rFonts w:ascii="Arial" w:hAnsi="Arial" w:cs="Arial"/>
        </w:rPr>
        <w:t xml:space="preserve"> </w:t>
      </w:r>
      <w:r>
        <w:rPr>
          <w:rFonts w:ascii="Arial" w:hAnsi="Arial" w:cs="Arial"/>
          <w:b/>
          <w:bCs/>
        </w:rPr>
        <w:t>Chair</w:t>
      </w:r>
      <w:del w:id="324" w:author="Akhtar (ESO), Shazia" w:date="2021-11-01T12:09:00Z">
        <w:r w:rsidDel="008E0D82">
          <w:rPr>
            <w:rFonts w:ascii="Arial" w:hAnsi="Arial" w:cs="Arial"/>
            <w:b/>
            <w:bCs/>
          </w:rPr>
          <w:delText>man</w:delText>
        </w:r>
      </w:del>
      <w:r>
        <w:rPr>
          <w:rFonts w:ascii="Arial" w:hAnsi="Arial" w:cs="Arial"/>
          <w:b/>
          <w:bCs/>
        </w:rPr>
        <w:t xml:space="preserve"> </w:t>
      </w:r>
      <w:r>
        <w:rPr>
          <w:rFonts w:ascii="Arial" w:hAnsi="Arial" w:cs="Arial"/>
        </w:rPr>
        <w:t xml:space="preserve">considers, having due regard to the lack of business in the agenda, that there is insufficient business for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to conduct and requests the </w:t>
      </w:r>
      <w:r>
        <w:rPr>
          <w:rFonts w:ascii="Arial" w:hAnsi="Arial" w:cs="Arial"/>
          <w:b/>
          <w:bCs/>
        </w:rPr>
        <w:t>Panel Secretary</w:t>
      </w:r>
      <w:r>
        <w:rPr>
          <w:rFonts w:ascii="Arial" w:hAnsi="Arial" w:cs="Arial"/>
        </w:rPr>
        <w:t xml:space="preserve"> to cancel the </w:t>
      </w:r>
      <w:proofErr w:type="gramStart"/>
      <w:r>
        <w:rPr>
          <w:rFonts w:ascii="Arial" w:hAnsi="Arial" w:cs="Arial"/>
        </w:rPr>
        <w:t>meeting;</w:t>
      </w:r>
      <w:proofErr w:type="gramEnd"/>
    </w:p>
    <w:p w14:paraId="66121200"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25" w:name="_DV_M176"/>
      <w:bookmarkEnd w:id="325"/>
      <w:r>
        <w:rPr>
          <w:rFonts w:ascii="Arial" w:hAnsi="Arial" w:cs="Arial"/>
        </w:rPr>
        <w:t xml:space="preserve">the </w:t>
      </w:r>
      <w:r>
        <w:rPr>
          <w:rFonts w:ascii="Arial" w:hAnsi="Arial" w:cs="Arial"/>
          <w:b/>
          <w:bCs/>
        </w:rPr>
        <w:t>Panel Secretary</w:t>
      </w:r>
      <w:r>
        <w:rPr>
          <w:rFonts w:ascii="Arial" w:hAnsi="Arial" w:cs="Arial"/>
        </w:rPr>
        <w:t xml:space="preserve"> notifies all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not less than </w:t>
      </w:r>
      <w:bookmarkStart w:id="326" w:name="_DV_M177"/>
      <w:bookmarkStart w:id="327" w:name="_BPDCD_33"/>
      <w:bookmarkEnd w:id="326"/>
      <w:r>
        <w:rPr>
          <w:rFonts w:ascii="Arial" w:hAnsi="Arial" w:cs="Arial"/>
        </w:rPr>
        <w:t>five</w:t>
      </w:r>
      <w:r>
        <w:rPr>
          <w:rFonts w:ascii="Arial" w:hAnsi="Arial" w:cs="Arial"/>
          <w:b/>
          <w:bCs/>
          <w:i/>
          <w:iCs/>
        </w:rPr>
        <w:t xml:space="preserve"> </w:t>
      </w:r>
      <w:r>
        <w:rPr>
          <w:rFonts w:ascii="Arial" w:hAnsi="Arial" w:cs="Arial"/>
        </w:rPr>
        <w:t xml:space="preserve">(5) </w:t>
      </w:r>
      <w:bookmarkStart w:id="328" w:name="_DV_M178"/>
      <w:bookmarkEnd w:id="327"/>
      <w:bookmarkEnd w:id="328"/>
      <w:r>
        <w:rPr>
          <w:rFonts w:ascii="Arial" w:hAnsi="Arial" w:cs="Arial"/>
          <w:b/>
          <w:bCs/>
        </w:rPr>
        <w:t>Business Days</w:t>
      </w:r>
      <w:r>
        <w:rPr>
          <w:rFonts w:ascii="Arial" w:hAnsi="Arial" w:cs="Arial"/>
        </w:rPr>
        <w:t xml:space="preserve"> before the date for which the meeting is to be convened, of the proposal to cancel the meeting; and</w:t>
      </w:r>
    </w:p>
    <w:p w14:paraId="5E496E07" w14:textId="0ED10920" w:rsidR="00B56045" w:rsidRDefault="00B56045" w:rsidP="00B56045">
      <w:pPr>
        <w:pStyle w:val="Heading5"/>
        <w:widowControl/>
        <w:numPr>
          <w:ilvl w:val="4"/>
          <w:numId w:val="21"/>
        </w:numPr>
        <w:tabs>
          <w:tab w:val="clear" w:pos="5103"/>
          <w:tab w:val="num" w:pos="0"/>
        </w:tabs>
        <w:jc w:val="both"/>
        <w:rPr>
          <w:rFonts w:ascii="Arial" w:hAnsi="Arial" w:cs="Arial"/>
        </w:rPr>
      </w:pPr>
      <w:bookmarkStart w:id="329" w:name="_DV_M179"/>
      <w:bookmarkEnd w:id="329"/>
      <w:r>
        <w:rPr>
          <w:rFonts w:ascii="Arial" w:hAnsi="Arial" w:cs="Arial"/>
        </w:rPr>
        <w:t>by the time</w:t>
      </w:r>
      <w:r>
        <w:rPr>
          <w:rFonts w:ascii="Arial" w:hAnsi="Arial" w:cs="Arial"/>
          <w:b/>
          <w:bCs/>
          <w:i/>
          <w:iCs/>
        </w:rPr>
        <w:t xml:space="preserve"> </w:t>
      </w:r>
      <w:bookmarkStart w:id="330" w:name="_DV_M180"/>
      <w:bookmarkStart w:id="331" w:name="_BPDCD_34"/>
      <w:bookmarkEnd w:id="330"/>
      <w:r>
        <w:rPr>
          <w:rFonts w:ascii="Arial" w:hAnsi="Arial" w:cs="Arial"/>
        </w:rPr>
        <w:t xml:space="preserve">three (3) </w:t>
      </w:r>
      <w:bookmarkStart w:id="332" w:name="_DV_M181"/>
      <w:bookmarkEnd w:id="331"/>
      <w:bookmarkEnd w:id="332"/>
      <w:r>
        <w:rPr>
          <w:rFonts w:ascii="Arial" w:hAnsi="Arial" w:cs="Arial"/>
          <w:b/>
          <w:bCs/>
        </w:rPr>
        <w:t>Business Days</w:t>
      </w:r>
      <w:r>
        <w:rPr>
          <w:rFonts w:ascii="Arial" w:hAnsi="Arial" w:cs="Arial"/>
        </w:rPr>
        <w:t xml:space="preserve"> before the date for which the meeting is or is to be convened, no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has notified the </w:t>
      </w:r>
      <w:r>
        <w:rPr>
          <w:rFonts w:ascii="Arial" w:hAnsi="Arial" w:cs="Arial"/>
          <w:b/>
          <w:bCs/>
        </w:rPr>
        <w:t>Panel Secretary</w:t>
      </w:r>
      <w:r>
        <w:rPr>
          <w:rFonts w:ascii="Arial" w:hAnsi="Arial" w:cs="Arial"/>
        </w:rPr>
        <w:t xml:space="preserve"> that </w:t>
      </w:r>
      <w:del w:id="333" w:author="Akhtar (ESO), Shazia" w:date="2021-11-01T11:36:00Z">
        <w:r w:rsidDel="00E70780">
          <w:rPr>
            <w:rFonts w:ascii="Arial" w:hAnsi="Arial" w:cs="Arial"/>
          </w:rPr>
          <w:delText xml:space="preserve">he </w:delText>
        </w:r>
      </w:del>
      <w:ins w:id="334" w:author="Akhtar (ESO), Shazia" w:date="2021-11-01T11:36:00Z">
        <w:r w:rsidR="00E70780">
          <w:rPr>
            <w:rFonts w:ascii="Arial" w:hAnsi="Arial" w:cs="Arial"/>
          </w:rPr>
          <w:t xml:space="preserve">they </w:t>
        </w:r>
      </w:ins>
      <w:r>
        <w:rPr>
          <w:rFonts w:ascii="Arial" w:hAnsi="Arial" w:cs="Arial"/>
        </w:rPr>
        <w:t>object</w:t>
      </w:r>
      <w:del w:id="335" w:author="Akhtar (ESO), Shazia" w:date="2021-11-01T11:36:00Z">
        <w:r w:rsidDel="00E70780">
          <w:rPr>
            <w:rFonts w:ascii="Arial" w:hAnsi="Arial" w:cs="Arial"/>
          </w:rPr>
          <w:delText>s</w:delText>
        </w:r>
      </w:del>
      <w:r>
        <w:rPr>
          <w:rFonts w:ascii="Arial" w:hAnsi="Arial" w:cs="Arial"/>
        </w:rPr>
        <w:t xml:space="preserve"> to such cancellation.</w:t>
      </w:r>
    </w:p>
    <w:p w14:paraId="420EEF3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36" w:name="_DV_M182"/>
      <w:bookmarkEnd w:id="336"/>
      <w:r>
        <w:rPr>
          <w:rFonts w:ascii="Arial" w:hAnsi="Arial" w:cs="Arial"/>
        </w:rPr>
        <w:t xml:space="preserve">If any </w:t>
      </w:r>
      <w:r>
        <w:rPr>
          <w:rFonts w:ascii="Arial" w:hAnsi="Arial" w:cs="Arial"/>
          <w:b/>
          <w:bCs/>
        </w:rPr>
        <w:t>Panel Member</w:t>
      </w:r>
      <w:r>
        <w:rPr>
          <w:rFonts w:ascii="Arial" w:hAnsi="Arial" w:cs="Arial"/>
        </w:rPr>
        <w:t xml:space="preserve"> wishes, acting reasonably, to hold a special meeting (in addition to regular meetings under Paragraph 8.8.1) of the </w:t>
      </w:r>
      <w:r>
        <w:rPr>
          <w:rFonts w:ascii="Arial" w:hAnsi="Arial" w:cs="Arial"/>
          <w:b/>
          <w:bCs/>
        </w:rPr>
        <w:t>CUSC Modifications Panel</w:t>
      </w:r>
      <w:r>
        <w:rPr>
          <w:rFonts w:ascii="Arial" w:hAnsi="Arial" w:cs="Arial"/>
        </w:rPr>
        <w:t>:</w:t>
      </w:r>
    </w:p>
    <w:p w14:paraId="51FAECD0" w14:textId="72A4189F" w:rsidR="00B56045" w:rsidRDefault="00B56045" w:rsidP="00B56045">
      <w:pPr>
        <w:pStyle w:val="Heading5"/>
        <w:widowControl/>
        <w:numPr>
          <w:ilvl w:val="4"/>
          <w:numId w:val="21"/>
        </w:numPr>
        <w:tabs>
          <w:tab w:val="clear" w:pos="5103"/>
          <w:tab w:val="num" w:pos="0"/>
        </w:tabs>
        <w:jc w:val="both"/>
        <w:rPr>
          <w:rFonts w:ascii="Arial" w:hAnsi="Arial" w:cs="Arial"/>
        </w:rPr>
      </w:pPr>
      <w:bookmarkStart w:id="337" w:name="_DV_M183"/>
      <w:bookmarkEnd w:id="337"/>
      <w:del w:id="338" w:author="Akhtar (ESO), Shazia" w:date="2021-11-01T11:36:00Z">
        <w:r w:rsidDel="00E70780">
          <w:rPr>
            <w:rFonts w:ascii="Arial" w:hAnsi="Arial" w:cs="Arial"/>
          </w:rPr>
          <w:delText xml:space="preserve">he </w:delText>
        </w:r>
      </w:del>
      <w:ins w:id="339" w:author="Akhtar (ESO), Shazia" w:date="2021-11-01T11:36:00Z">
        <w:r w:rsidR="00E70780">
          <w:rPr>
            <w:rFonts w:ascii="Arial" w:hAnsi="Arial" w:cs="Arial"/>
          </w:rPr>
          <w:t xml:space="preserve">they </w:t>
        </w:r>
      </w:ins>
      <w:r>
        <w:rPr>
          <w:rFonts w:ascii="Arial" w:hAnsi="Arial" w:cs="Arial"/>
        </w:rPr>
        <w:t xml:space="preserve">shall request the </w:t>
      </w:r>
      <w:r>
        <w:rPr>
          <w:rFonts w:ascii="Arial" w:hAnsi="Arial" w:cs="Arial"/>
          <w:b/>
          <w:bCs/>
        </w:rPr>
        <w:t>Panel Secretary</w:t>
      </w:r>
      <w:r>
        <w:rPr>
          <w:rFonts w:ascii="Arial" w:hAnsi="Arial" w:cs="Arial"/>
        </w:rPr>
        <w:t xml:space="preserve"> to convene such a meeting and inform the </w:t>
      </w:r>
      <w:r>
        <w:rPr>
          <w:rFonts w:ascii="Arial" w:hAnsi="Arial" w:cs="Arial"/>
          <w:b/>
          <w:bCs/>
        </w:rPr>
        <w:t>Panel Secretary</w:t>
      </w:r>
      <w:r>
        <w:rPr>
          <w:rFonts w:ascii="Arial" w:hAnsi="Arial" w:cs="Arial"/>
        </w:rPr>
        <w:t xml:space="preserve"> of the matters to be discussed at the </w:t>
      </w:r>
      <w:proofErr w:type="gramStart"/>
      <w:r>
        <w:rPr>
          <w:rFonts w:ascii="Arial" w:hAnsi="Arial" w:cs="Arial"/>
        </w:rPr>
        <w:t>meeting;</w:t>
      </w:r>
      <w:proofErr w:type="gramEnd"/>
    </w:p>
    <w:p w14:paraId="225BC26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40" w:name="_DV_M184"/>
      <w:bookmarkEnd w:id="340"/>
      <w:r>
        <w:rPr>
          <w:rFonts w:ascii="Arial" w:hAnsi="Arial" w:cs="Arial"/>
        </w:rPr>
        <w:lastRenderedPageBreak/>
        <w:t xml:space="preserve">the </w:t>
      </w:r>
      <w:r>
        <w:rPr>
          <w:rFonts w:ascii="Arial" w:hAnsi="Arial" w:cs="Arial"/>
          <w:b/>
          <w:bCs/>
        </w:rPr>
        <w:t>Panel Secretary</w:t>
      </w:r>
      <w:r>
        <w:rPr>
          <w:rFonts w:ascii="Arial" w:hAnsi="Arial" w:cs="Arial"/>
        </w:rPr>
        <w:t xml:space="preserve"> shall promptly convene the special meeting for a day as soon as practicable but not less than </w:t>
      </w:r>
      <w:bookmarkStart w:id="341" w:name="_DV_M185"/>
      <w:bookmarkStart w:id="342" w:name="_BPDCD_35"/>
      <w:bookmarkEnd w:id="341"/>
      <w:r>
        <w:rPr>
          <w:rFonts w:ascii="Arial" w:hAnsi="Arial" w:cs="Arial"/>
        </w:rPr>
        <w:t xml:space="preserve">five (5) </w:t>
      </w:r>
      <w:bookmarkStart w:id="343" w:name="_DV_M186"/>
      <w:bookmarkEnd w:id="342"/>
      <w:bookmarkEnd w:id="343"/>
      <w:r>
        <w:rPr>
          <w:rFonts w:ascii="Arial" w:hAnsi="Arial" w:cs="Arial"/>
          <w:b/>
          <w:bCs/>
        </w:rPr>
        <w:t>Business Days</w:t>
      </w:r>
      <w:r>
        <w:rPr>
          <w:rFonts w:ascii="Arial" w:hAnsi="Arial" w:cs="Arial"/>
        </w:rPr>
        <w:t xml:space="preserve"> after such request.</w:t>
      </w:r>
    </w:p>
    <w:p w14:paraId="353CBC6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44" w:name="_DV_M187"/>
      <w:bookmarkEnd w:id="344"/>
      <w:r>
        <w:rPr>
          <w:rFonts w:ascii="Arial" w:hAnsi="Arial" w:cs="Arial"/>
        </w:rPr>
        <w:t xml:space="preserve">Any meeting of the </w:t>
      </w:r>
      <w:r>
        <w:rPr>
          <w:rFonts w:ascii="Arial" w:hAnsi="Arial" w:cs="Arial"/>
          <w:b/>
          <w:bCs/>
        </w:rPr>
        <w:t>CUSC Modifications Panel</w:t>
      </w:r>
      <w:r>
        <w:rPr>
          <w:rFonts w:ascii="Arial" w:hAnsi="Arial" w:cs="Arial"/>
        </w:rPr>
        <w:t xml:space="preserve"> shall be convened by the </w:t>
      </w:r>
      <w:r>
        <w:rPr>
          <w:rFonts w:ascii="Arial" w:hAnsi="Arial" w:cs="Arial"/>
          <w:b/>
          <w:bCs/>
        </w:rPr>
        <w:t>Panel Secretary</w:t>
      </w:r>
      <w:r>
        <w:rPr>
          <w:rFonts w:ascii="Arial" w:hAnsi="Arial" w:cs="Arial"/>
        </w:rPr>
        <w:t xml:space="preserve"> by notice (which will be given by electronic mail if the relevant details are supplied to the </w:t>
      </w:r>
      <w:r>
        <w:rPr>
          <w:rFonts w:ascii="Arial" w:hAnsi="Arial" w:cs="Arial"/>
          <w:b/>
          <w:bCs/>
        </w:rPr>
        <w:t>Panel Secretary</w:t>
      </w:r>
      <w:r>
        <w:rPr>
          <w:rFonts w:ascii="Arial" w:hAnsi="Arial" w:cs="Arial"/>
        </w:rPr>
        <w:t xml:space="preserve">) to each </w:t>
      </w:r>
      <w:r>
        <w:rPr>
          <w:rFonts w:ascii="Arial" w:hAnsi="Arial" w:cs="Arial"/>
          <w:b/>
          <w:bCs/>
        </w:rPr>
        <w:t xml:space="preserve">Panel Member </w:t>
      </w:r>
      <w:r>
        <w:rPr>
          <w:rFonts w:ascii="Arial" w:hAnsi="Arial" w:cs="Arial"/>
        </w:rPr>
        <w:t>(and to</w:t>
      </w:r>
      <w:r>
        <w:rPr>
          <w:rFonts w:ascii="Arial" w:hAnsi="Arial" w:cs="Arial"/>
          <w:b/>
          <w:bCs/>
        </w:rPr>
        <w:t xml:space="preserve"> </w:t>
      </w:r>
      <w:r>
        <w:rPr>
          <w:rFonts w:ascii="Arial" w:hAnsi="Arial" w:cs="Arial"/>
        </w:rPr>
        <w:t>the</w:t>
      </w:r>
      <w:r>
        <w:rPr>
          <w:rFonts w:ascii="Arial" w:hAnsi="Arial" w:cs="Arial"/>
          <w:b/>
          <w:bCs/>
        </w:rPr>
        <w:t xml:space="preserve"> Authority</w:t>
      </w:r>
      <w:r>
        <w:rPr>
          <w:rFonts w:ascii="Arial" w:hAnsi="Arial" w:cs="Arial"/>
        </w:rPr>
        <w:t>):</w:t>
      </w:r>
    </w:p>
    <w:p w14:paraId="7614D25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45" w:name="_DV_M188"/>
      <w:bookmarkEnd w:id="345"/>
      <w:r>
        <w:rPr>
          <w:rFonts w:ascii="Arial" w:hAnsi="Arial" w:cs="Arial"/>
        </w:rPr>
        <w:t xml:space="preserve">setting out the date, time and place of the meeting and (unless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has otherwise decided) given at least five (5) </w:t>
      </w:r>
      <w:r>
        <w:rPr>
          <w:rFonts w:ascii="Arial" w:hAnsi="Arial" w:cs="Arial"/>
          <w:b/>
          <w:bCs/>
        </w:rPr>
        <w:t>Business Days</w:t>
      </w:r>
      <w:r>
        <w:rPr>
          <w:rFonts w:ascii="Arial" w:hAnsi="Arial" w:cs="Arial"/>
        </w:rPr>
        <w:t xml:space="preserve"> before the date of the </w:t>
      </w:r>
      <w:proofErr w:type="gramStart"/>
      <w:r>
        <w:rPr>
          <w:rFonts w:ascii="Arial" w:hAnsi="Arial" w:cs="Arial"/>
        </w:rPr>
        <w:t>meeting;</w:t>
      </w:r>
      <w:proofErr w:type="gramEnd"/>
    </w:p>
    <w:p w14:paraId="17D58D40" w14:textId="1DA73A21" w:rsidR="00B56045" w:rsidRDefault="00B56045" w:rsidP="00B56045">
      <w:pPr>
        <w:pStyle w:val="Heading5"/>
        <w:widowControl/>
        <w:numPr>
          <w:ilvl w:val="4"/>
          <w:numId w:val="21"/>
        </w:numPr>
        <w:tabs>
          <w:tab w:val="clear" w:pos="5103"/>
          <w:tab w:val="num" w:pos="0"/>
        </w:tabs>
        <w:jc w:val="both"/>
        <w:rPr>
          <w:rFonts w:ascii="Arial" w:hAnsi="Arial" w:cs="Arial"/>
        </w:rPr>
      </w:pPr>
      <w:bookmarkStart w:id="346" w:name="_DV_M189"/>
      <w:bookmarkEnd w:id="346"/>
      <w:r>
        <w:rPr>
          <w:rFonts w:ascii="Arial" w:hAnsi="Arial" w:cs="Arial"/>
        </w:rPr>
        <w:t xml:space="preserve">accompanied by an agenda of the matters for consideration at the meeting and any supporting papers available to the </w:t>
      </w:r>
      <w:r>
        <w:rPr>
          <w:rFonts w:ascii="Arial" w:hAnsi="Arial" w:cs="Arial"/>
          <w:b/>
          <w:bCs/>
        </w:rPr>
        <w:t>Panel Secretary</w:t>
      </w:r>
      <w:r>
        <w:rPr>
          <w:rFonts w:ascii="Arial" w:hAnsi="Arial" w:cs="Arial"/>
        </w:rPr>
        <w:t xml:space="preserve"> at the time the notice is given (and the </w:t>
      </w:r>
      <w:r>
        <w:rPr>
          <w:rFonts w:ascii="Arial" w:hAnsi="Arial" w:cs="Arial"/>
          <w:b/>
          <w:bCs/>
        </w:rPr>
        <w:t>Panel Secretary</w:t>
      </w:r>
      <w:r>
        <w:rPr>
          <w:rFonts w:ascii="Arial" w:hAnsi="Arial" w:cs="Arial"/>
        </w:rPr>
        <w:t xml:space="preserve"> shall circulate to </w:t>
      </w:r>
      <w:r>
        <w:rPr>
          <w:rFonts w:ascii="Arial" w:hAnsi="Arial" w:cs="Arial"/>
          <w:b/>
          <w:bCs/>
        </w:rPr>
        <w:t>Panel Members</w:t>
      </w:r>
      <w:r>
        <w:rPr>
          <w:rFonts w:ascii="Arial" w:hAnsi="Arial" w:cs="Arial"/>
        </w:rPr>
        <w:t xml:space="preserve"> any late papers as and when they are received by</w:t>
      </w:r>
      <w:del w:id="347" w:author="Akhtar (ESO), Shazia" w:date="2021-11-01T11:51:00Z">
        <w:r w:rsidDel="007D4164">
          <w:rPr>
            <w:rFonts w:ascii="Arial" w:hAnsi="Arial" w:cs="Arial"/>
          </w:rPr>
          <w:delText xml:space="preserve"> him</w:delText>
        </w:r>
      </w:del>
      <w:ins w:id="348" w:author="Akhtar (ESO), Shazia" w:date="2021-11-01T11:51:00Z">
        <w:r w:rsidR="007D4164">
          <w:rPr>
            <w:rFonts w:ascii="Arial" w:hAnsi="Arial" w:cs="Arial"/>
          </w:rPr>
          <w:t xml:space="preserve"> them</w:t>
        </w:r>
      </w:ins>
      <w:r>
        <w:rPr>
          <w:rFonts w:ascii="Arial" w:hAnsi="Arial" w:cs="Arial"/>
        </w:rPr>
        <w:t>).</w:t>
      </w:r>
    </w:p>
    <w:p w14:paraId="769894A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49" w:name="_DV_M190"/>
      <w:bookmarkEnd w:id="349"/>
      <w:r>
        <w:rPr>
          <w:rFonts w:ascii="Arial" w:hAnsi="Arial" w:cs="Arial"/>
        </w:rPr>
        <w:t xml:space="preserve">The </w:t>
      </w:r>
      <w:r>
        <w:rPr>
          <w:rFonts w:ascii="Arial" w:hAnsi="Arial" w:cs="Arial"/>
          <w:b/>
          <w:bCs/>
        </w:rPr>
        <w:t>Panel Secretary</w:t>
      </w:r>
      <w:r>
        <w:rPr>
          <w:rFonts w:ascii="Arial" w:hAnsi="Arial" w:cs="Arial"/>
        </w:rPr>
        <w:t xml:space="preserve"> shall send a copy of the notice convening a meeting of the </w:t>
      </w:r>
      <w:r>
        <w:rPr>
          <w:rFonts w:ascii="Arial" w:hAnsi="Arial" w:cs="Arial"/>
          <w:b/>
          <w:bCs/>
        </w:rPr>
        <w:t>CUSC Modifications Panel</w:t>
      </w:r>
      <w:r>
        <w:rPr>
          <w:rFonts w:ascii="Arial" w:hAnsi="Arial" w:cs="Arial"/>
        </w:rPr>
        <w:t xml:space="preserve">, and the agenda and papers accompanying the notice, to each </w:t>
      </w:r>
      <w:r>
        <w:rPr>
          <w:rFonts w:ascii="Arial" w:hAnsi="Arial" w:cs="Arial"/>
          <w:b/>
          <w:bCs/>
        </w:rPr>
        <w:t>CUSC Party</w:t>
      </w:r>
      <w:r>
        <w:rPr>
          <w:rFonts w:ascii="Arial" w:hAnsi="Arial" w:cs="Arial"/>
        </w:rPr>
        <w:t xml:space="preserve"> and each </w:t>
      </w:r>
      <w:r>
        <w:rPr>
          <w:rFonts w:ascii="Arial" w:hAnsi="Arial" w:cs="Arial"/>
          <w:b/>
          <w:bCs/>
        </w:rPr>
        <w:t>BSC Party</w:t>
      </w:r>
      <w:r>
        <w:rPr>
          <w:rFonts w:ascii="Arial" w:hAnsi="Arial" w:cs="Arial"/>
        </w:rPr>
        <w:t xml:space="preserve"> at the same time at which notice is given to the </w:t>
      </w:r>
      <w:r>
        <w:rPr>
          <w:rFonts w:ascii="Arial" w:hAnsi="Arial" w:cs="Arial"/>
          <w:b/>
          <w:bCs/>
        </w:rPr>
        <w:t>Panel Members</w:t>
      </w:r>
      <w:r>
        <w:rPr>
          <w:rFonts w:ascii="Arial" w:hAnsi="Arial" w:cs="Arial"/>
        </w:rPr>
        <w:t>, and publication on the</w:t>
      </w:r>
      <w:r>
        <w:rPr>
          <w:rFonts w:ascii="Arial" w:hAnsi="Arial" w:cs="Arial"/>
          <w:b/>
          <w:bCs/>
        </w:rPr>
        <w:t xml:space="preserve"> Website</w:t>
      </w:r>
      <w:r>
        <w:rPr>
          <w:rFonts w:ascii="Arial" w:hAnsi="Arial" w:cs="Arial"/>
        </w:rPr>
        <w:t xml:space="preserve"> and despatch by electronic mail (if the relevant details are supplied to the </w:t>
      </w:r>
      <w:r>
        <w:rPr>
          <w:rFonts w:ascii="Arial" w:hAnsi="Arial" w:cs="Arial"/>
          <w:b/>
          <w:bCs/>
        </w:rPr>
        <w:t>Panel Secretary</w:t>
      </w:r>
      <w:r>
        <w:rPr>
          <w:rFonts w:ascii="Arial" w:hAnsi="Arial" w:cs="Arial"/>
        </w:rPr>
        <w:t>) shall fulfil this obligation.</w:t>
      </w:r>
    </w:p>
    <w:p w14:paraId="568BEB03"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50" w:name="_DV_M191"/>
      <w:bookmarkEnd w:id="350"/>
      <w:r>
        <w:rPr>
          <w:rFonts w:ascii="Arial" w:hAnsi="Arial" w:cs="Arial"/>
        </w:rPr>
        <w:t xml:space="preserve">Any </w:t>
      </w:r>
      <w:r>
        <w:rPr>
          <w:rFonts w:ascii="Arial" w:hAnsi="Arial" w:cs="Arial"/>
          <w:b/>
          <w:bCs/>
        </w:rPr>
        <w:t>Panel Member</w:t>
      </w:r>
      <w:r>
        <w:rPr>
          <w:rFonts w:ascii="Arial" w:hAnsi="Arial" w:cs="Arial"/>
        </w:rPr>
        <w:t xml:space="preserve"> (or, at the </w:t>
      </w:r>
      <w:r>
        <w:rPr>
          <w:rFonts w:ascii="Arial" w:hAnsi="Arial" w:cs="Arial"/>
          <w:b/>
          <w:bCs/>
        </w:rPr>
        <w:t xml:space="preserve">Panel Member’s </w:t>
      </w:r>
      <w:r>
        <w:rPr>
          <w:rFonts w:ascii="Arial" w:hAnsi="Arial" w:cs="Arial"/>
        </w:rPr>
        <w:t xml:space="preserve">request, the </w:t>
      </w:r>
      <w:r>
        <w:rPr>
          <w:rFonts w:ascii="Arial" w:hAnsi="Arial" w:cs="Arial"/>
          <w:b/>
          <w:bCs/>
        </w:rPr>
        <w:t>Panel Secretary</w:t>
      </w:r>
      <w:r>
        <w:rPr>
          <w:rFonts w:ascii="Arial" w:hAnsi="Arial" w:cs="Arial"/>
        </w:rPr>
        <w:t xml:space="preserve">) may notify matters for consideration at a meeting of the </w:t>
      </w:r>
      <w:r>
        <w:rPr>
          <w:rFonts w:ascii="Arial" w:hAnsi="Arial" w:cs="Arial"/>
          <w:b/>
          <w:bCs/>
        </w:rPr>
        <w:t>CUSC Modifications Panel</w:t>
      </w:r>
      <w:r>
        <w:rPr>
          <w:rFonts w:ascii="Arial" w:hAnsi="Arial" w:cs="Arial"/>
        </w:rPr>
        <w:t xml:space="preserve"> in addition to those notified by the </w:t>
      </w:r>
      <w:r>
        <w:rPr>
          <w:rFonts w:ascii="Arial" w:hAnsi="Arial" w:cs="Arial"/>
          <w:b/>
          <w:bCs/>
        </w:rPr>
        <w:t>Panel Secretary</w:t>
      </w:r>
      <w:r>
        <w:rPr>
          <w:rFonts w:ascii="Arial" w:hAnsi="Arial" w:cs="Arial"/>
        </w:rPr>
        <w:t xml:space="preserve"> under Paragraph 8.8.4 by notice to all </w:t>
      </w:r>
      <w:r>
        <w:rPr>
          <w:rFonts w:ascii="Arial" w:hAnsi="Arial" w:cs="Arial"/>
          <w:b/>
          <w:bCs/>
        </w:rPr>
        <w:t>Panel Members</w:t>
      </w:r>
      <w:r>
        <w:rPr>
          <w:rFonts w:ascii="Arial" w:hAnsi="Arial" w:cs="Arial"/>
        </w:rPr>
        <w:t xml:space="preserve"> and persons entitled to receive notice under Paragraph 8.8.5, not less than three (3) </w:t>
      </w:r>
      <w:r>
        <w:rPr>
          <w:rFonts w:ascii="Arial" w:hAnsi="Arial" w:cs="Arial"/>
          <w:b/>
          <w:bCs/>
        </w:rPr>
        <w:t>Business Days</w:t>
      </w:r>
      <w:r>
        <w:rPr>
          <w:rFonts w:ascii="Arial" w:hAnsi="Arial" w:cs="Arial"/>
        </w:rPr>
        <w:t xml:space="preserve"> before the date of the meeting.</w:t>
      </w:r>
    </w:p>
    <w:p w14:paraId="50C3C73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51" w:name="_DV_M192"/>
      <w:bookmarkEnd w:id="351"/>
      <w:r>
        <w:rPr>
          <w:rFonts w:ascii="Arial" w:hAnsi="Arial" w:cs="Arial"/>
        </w:rPr>
        <w:t xml:space="preserve">The proceedings of a meeting of the </w:t>
      </w:r>
      <w:r>
        <w:rPr>
          <w:rFonts w:ascii="Arial" w:hAnsi="Arial" w:cs="Arial"/>
          <w:b/>
          <w:bCs/>
        </w:rPr>
        <w:t>CUSC Modifications Panel</w:t>
      </w:r>
      <w:r>
        <w:rPr>
          <w:rFonts w:ascii="Arial" w:hAnsi="Arial" w:cs="Arial"/>
        </w:rPr>
        <w:t xml:space="preserve"> shall not be invalidated by the accidental omission to give or send notice of the meeting or a copy thereof or any of the accompanying agenda or papers to, or failure to receive the same by, any person entitled to receive such notice, copy, agenda or paper.</w:t>
      </w:r>
    </w:p>
    <w:p w14:paraId="01BDEC1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52" w:name="_DV_M193"/>
      <w:bookmarkEnd w:id="352"/>
      <w:r>
        <w:rPr>
          <w:rFonts w:ascii="Arial" w:hAnsi="Arial" w:cs="Arial"/>
        </w:rPr>
        <w:t xml:space="preserve">A meeting of the </w:t>
      </w:r>
      <w:r>
        <w:rPr>
          <w:rFonts w:ascii="Arial" w:hAnsi="Arial" w:cs="Arial"/>
          <w:b/>
          <w:bCs/>
        </w:rPr>
        <w:t>CUSC Modifications Panel</w:t>
      </w:r>
      <w:r>
        <w:rPr>
          <w:rFonts w:ascii="Arial" w:hAnsi="Arial" w:cs="Arial"/>
        </w:rPr>
        <w:t xml:space="preserve"> may consist of a conference between </w:t>
      </w:r>
      <w:r>
        <w:rPr>
          <w:rFonts w:ascii="Arial" w:hAnsi="Arial" w:cs="Arial"/>
          <w:b/>
          <w:bCs/>
        </w:rPr>
        <w:t xml:space="preserve">Panel Members </w:t>
      </w:r>
      <w:r>
        <w:rPr>
          <w:rFonts w:ascii="Arial" w:hAnsi="Arial" w:cs="Arial"/>
        </w:rPr>
        <w:t xml:space="preserve">who are not all in one place (although at least one must be at the venue in the notice of meeting) but who are able (by telephone or otherwise) to speak to each of the others and to be heard by each of the others simultaneously. </w:t>
      </w:r>
    </w:p>
    <w:p w14:paraId="6E15D0F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53" w:name="_DV_M194"/>
      <w:bookmarkEnd w:id="353"/>
      <w:r>
        <w:rPr>
          <w:rFonts w:ascii="Arial" w:hAnsi="Arial" w:cs="Arial"/>
        </w:rPr>
        <w:t xml:space="preserve">With the consent of all </w:t>
      </w:r>
      <w:r>
        <w:rPr>
          <w:rFonts w:ascii="Arial" w:hAnsi="Arial" w:cs="Arial"/>
          <w:b/>
          <w:bCs/>
        </w:rPr>
        <w:t>Panel Members</w:t>
      </w:r>
      <w:r>
        <w:rPr>
          <w:rFonts w:ascii="Arial" w:hAnsi="Arial" w:cs="Arial"/>
        </w:rPr>
        <w:t xml:space="preserve"> (whether obtained before, at or after any such meeting) the requirements of this Paragraph 8.8 as to the manner in and notice on which a meeting of the </w:t>
      </w:r>
      <w:r>
        <w:rPr>
          <w:rFonts w:ascii="Arial" w:hAnsi="Arial" w:cs="Arial"/>
          <w:b/>
          <w:bCs/>
        </w:rPr>
        <w:t>CUSC Modifications Panel</w:t>
      </w:r>
      <w:r>
        <w:rPr>
          <w:rFonts w:ascii="Arial" w:hAnsi="Arial" w:cs="Arial"/>
        </w:rPr>
        <w:t xml:space="preserve"> is convened may be waived or modified provided that no meeting of the </w:t>
      </w:r>
      <w:r>
        <w:rPr>
          <w:rFonts w:ascii="Arial" w:hAnsi="Arial" w:cs="Arial"/>
          <w:b/>
          <w:bCs/>
        </w:rPr>
        <w:t>CUSC Modifications Panel</w:t>
      </w:r>
      <w:r>
        <w:rPr>
          <w:rFonts w:ascii="Arial" w:hAnsi="Arial" w:cs="Arial"/>
        </w:rPr>
        <w:t xml:space="preserve"> shall be held unless notice of the meeting and its agenda has been sent to the persons entitled to receive the same under Paragraph 8.8.5 at least 24 hours before the time of the meeting.</w:t>
      </w:r>
    </w:p>
    <w:p w14:paraId="55FD910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54" w:name="_DV_M195"/>
      <w:bookmarkEnd w:id="354"/>
      <w:r>
        <w:rPr>
          <w:rFonts w:ascii="Arial" w:hAnsi="Arial" w:cs="Arial"/>
        </w:rPr>
        <w:t xml:space="preserve">Subject to Paragraph 8.8.11, no matter shall be resolved at a meeting of the </w:t>
      </w:r>
      <w:r>
        <w:rPr>
          <w:rFonts w:ascii="Arial" w:hAnsi="Arial" w:cs="Arial"/>
          <w:b/>
          <w:bCs/>
        </w:rPr>
        <w:t>CUSC Modifications Panel</w:t>
      </w:r>
      <w:r>
        <w:rPr>
          <w:rFonts w:ascii="Arial" w:hAnsi="Arial" w:cs="Arial"/>
        </w:rPr>
        <w:t xml:space="preserve"> unless such matter was contained in the agenda </w:t>
      </w:r>
      <w:r>
        <w:rPr>
          <w:rFonts w:ascii="Arial" w:hAnsi="Arial" w:cs="Arial"/>
        </w:rPr>
        <w:lastRenderedPageBreak/>
        <w:t xml:space="preserve">accompanying the </w:t>
      </w:r>
      <w:r>
        <w:rPr>
          <w:rFonts w:ascii="Arial" w:hAnsi="Arial" w:cs="Arial"/>
          <w:b/>
          <w:bCs/>
        </w:rPr>
        <w:t>Panel Secretary’s</w:t>
      </w:r>
      <w:r>
        <w:rPr>
          <w:rFonts w:ascii="Arial" w:hAnsi="Arial" w:cs="Arial"/>
        </w:rPr>
        <w:t xml:space="preserve"> notice under Paragraph 8.8.4 or was notified in accordance with Paragraph 8.8.6.</w:t>
      </w:r>
    </w:p>
    <w:p w14:paraId="7BB2BF64"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355" w:name="_DV_M196"/>
      <w:bookmarkEnd w:id="355"/>
      <w:r>
        <w:rPr>
          <w:rFonts w:ascii="Arial" w:hAnsi="Arial" w:cs="Arial"/>
        </w:rPr>
        <w:t>Where:</w:t>
      </w:r>
    </w:p>
    <w:p w14:paraId="1365627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56" w:name="_DV_M197"/>
      <w:bookmarkEnd w:id="356"/>
      <w:r>
        <w:rPr>
          <w:rFonts w:ascii="Arial" w:hAnsi="Arial" w:cs="Arial"/>
        </w:rPr>
        <w:t xml:space="preserve">any matter (not contained in the agenda and not notified pursuant to </w:t>
      </w:r>
      <w:bookmarkStart w:id="357" w:name="_DV_M198"/>
      <w:bookmarkStart w:id="358" w:name="_BPDCD_36"/>
      <w:bookmarkEnd w:id="357"/>
      <w:r>
        <w:rPr>
          <w:rFonts w:ascii="Arial" w:hAnsi="Arial" w:cs="Arial"/>
        </w:rPr>
        <w:t>Paragraphs 8.8.4 and</w:t>
      </w:r>
      <w:r>
        <w:rPr>
          <w:rFonts w:ascii="Arial" w:hAnsi="Arial" w:cs="Arial"/>
          <w:color w:val="0000FF"/>
        </w:rPr>
        <w:t xml:space="preserve"> </w:t>
      </w:r>
      <w:bookmarkStart w:id="359" w:name="_DV_M199"/>
      <w:bookmarkEnd w:id="358"/>
      <w:bookmarkEnd w:id="359"/>
      <w:r>
        <w:rPr>
          <w:rFonts w:ascii="Arial" w:hAnsi="Arial" w:cs="Arial"/>
        </w:rPr>
        <w:t xml:space="preserve">8.8.6) is put before a meeting of the </w:t>
      </w:r>
      <w:r>
        <w:rPr>
          <w:rFonts w:ascii="Arial" w:hAnsi="Arial" w:cs="Arial"/>
          <w:b/>
          <w:bCs/>
        </w:rPr>
        <w:t>CUSC Modifications Panel</w:t>
      </w:r>
      <w:r>
        <w:rPr>
          <w:rFonts w:ascii="Arial" w:hAnsi="Arial" w:cs="Arial"/>
        </w:rPr>
        <w:t>, and</w:t>
      </w:r>
    </w:p>
    <w:p w14:paraId="337ED12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60" w:name="_DV_M200"/>
      <w:bookmarkEnd w:id="360"/>
      <w:r>
        <w:rPr>
          <w:rFonts w:ascii="Arial" w:hAnsi="Arial" w:cs="Arial"/>
        </w:rPr>
        <w:t xml:space="preserve">in the opinion of the </w:t>
      </w:r>
      <w:r>
        <w:rPr>
          <w:rFonts w:ascii="Arial" w:hAnsi="Arial" w:cs="Arial"/>
          <w:b/>
          <w:bCs/>
        </w:rPr>
        <w:t>CUSC Modifications Panel</w:t>
      </w:r>
      <w:r>
        <w:rPr>
          <w:rFonts w:ascii="Arial" w:hAnsi="Arial" w:cs="Arial"/>
        </w:rPr>
        <w:t xml:space="preserve"> it is necessary (in view of the urgency of the matter) that the </w:t>
      </w:r>
      <w:r>
        <w:rPr>
          <w:rFonts w:ascii="Arial" w:hAnsi="Arial" w:cs="Arial"/>
          <w:b/>
          <w:bCs/>
        </w:rPr>
        <w:t>CUSC Modifications Panel</w:t>
      </w:r>
      <w:r>
        <w:rPr>
          <w:rFonts w:ascii="Arial" w:hAnsi="Arial" w:cs="Arial"/>
        </w:rPr>
        <w:t xml:space="preserve"> resolve upon such matter at the meeting,</w:t>
      </w:r>
    </w:p>
    <w:p w14:paraId="232BD822" w14:textId="77777777" w:rsidR="00B56045" w:rsidRDefault="00B56045" w:rsidP="00B56045">
      <w:pPr>
        <w:pStyle w:val="BodyText"/>
        <w:widowControl/>
        <w:ind w:left="1701"/>
        <w:jc w:val="both"/>
        <w:rPr>
          <w:rFonts w:ascii="Arial" w:hAnsi="Arial" w:cs="Arial"/>
        </w:rPr>
      </w:pPr>
      <w:bookmarkStart w:id="361" w:name="_DV_M201"/>
      <w:bookmarkEnd w:id="361"/>
      <w:r>
        <w:rPr>
          <w:rFonts w:ascii="Arial" w:hAnsi="Arial" w:cs="Arial"/>
        </w:rPr>
        <w:t xml:space="preserve">the </w:t>
      </w:r>
      <w:r>
        <w:rPr>
          <w:rFonts w:ascii="Arial" w:hAnsi="Arial" w:cs="Arial"/>
          <w:b/>
          <w:bCs/>
        </w:rPr>
        <w:t>CUSC Modifications Panel</w:t>
      </w:r>
      <w:r>
        <w:rPr>
          <w:rFonts w:ascii="Arial" w:hAnsi="Arial" w:cs="Arial"/>
        </w:rPr>
        <w:t xml:space="preserve"> may so resolve upon such matter, and the </w:t>
      </w:r>
      <w:r>
        <w:rPr>
          <w:rFonts w:ascii="Arial" w:hAnsi="Arial" w:cs="Arial"/>
          <w:b/>
          <w:bCs/>
        </w:rPr>
        <w:t>CUSC Modifications Panel</w:t>
      </w:r>
      <w:r>
        <w:rPr>
          <w:rFonts w:ascii="Arial" w:hAnsi="Arial" w:cs="Arial"/>
        </w:rPr>
        <w:t xml:space="preserve"> shall also determine at such meeting whether the decision of the </w:t>
      </w:r>
      <w:r>
        <w:rPr>
          <w:rFonts w:ascii="Arial" w:hAnsi="Arial" w:cs="Arial"/>
          <w:b/>
          <w:bCs/>
        </w:rPr>
        <w:t>CUSC Modifications Panel</w:t>
      </w:r>
      <w:r>
        <w:rPr>
          <w:rFonts w:ascii="Arial" w:hAnsi="Arial" w:cs="Arial"/>
        </w:rPr>
        <w:t xml:space="preserve"> in relation to such matter should stand until the following meeting of the </w:t>
      </w:r>
      <w:r>
        <w:rPr>
          <w:rFonts w:ascii="Arial" w:hAnsi="Arial" w:cs="Arial"/>
          <w:b/>
          <w:bCs/>
        </w:rPr>
        <w:t>CUSC Modifications Panel</w:t>
      </w:r>
      <w:r>
        <w:rPr>
          <w:rFonts w:ascii="Arial" w:hAnsi="Arial" w:cs="Arial"/>
        </w:rPr>
        <w:t xml:space="preserve">, in which case (at such following meeting) the decision shall be reviewed and confirmed or (but not with effect earlier than that meeting, and only so far as the consequences of such revocation do not make implementation of the </w:t>
      </w:r>
      <w:r>
        <w:rPr>
          <w:rFonts w:ascii="Arial" w:hAnsi="Arial" w:cs="Arial"/>
          <w:b/>
          <w:bCs/>
        </w:rPr>
        <w:t xml:space="preserve">CUSC </w:t>
      </w:r>
      <w:r>
        <w:rPr>
          <w:rFonts w:ascii="Arial" w:hAnsi="Arial" w:cs="Arial"/>
        </w:rPr>
        <w:t xml:space="preserve">or compliance by </w:t>
      </w:r>
      <w:r>
        <w:rPr>
          <w:rFonts w:ascii="Arial" w:hAnsi="Arial" w:cs="Arial"/>
          <w:b/>
          <w:bCs/>
        </w:rPr>
        <w:t>CUSC Parties</w:t>
      </w:r>
      <w:r>
        <w:rPr>
          <w:rFonts w:ascii="Arial" w:hAnsi="Arial" w:cs="Arial"/>
        </w:rPr>
        <w:t xml:space="preserve"> with it impracticable) revoked.</w:t>
      </w:r>
    </w:p>
    <w:p w14:paraId="640F64F2" w14:textId="70818092" w:rsidR="00B56045" w:rsidRPr="00B06877" w:rsidRDefault="00B56045" w:rsidP="00B56045">
      <w:pPr>
        <w:pStyle w:val="BodyText"/>
        <w:widowControl/>
        <w:ind w:left="1691" w:hanging="840"/>
        <w:jc w:val="both"/>
        <w:rPr>
          <w:rFonts w:ascii="Arial" w:hAnsi="Arial" w:cs="Arial"/>
        </w:rPr>
      </w:pPr>
      <w:r>
        <w:rPr>
          <w:rFonts w:ascii="Arial" w:hAnsi="Arial" w:cs="Arial"/>
        </w:rPr>
        <w:t>8.8.12</w:t>
      </w:r>
      <w:r>
        <w:rPr>
          <w:rFonts w:ascii="Arial" w:hAnsi="Arial" w:cs="Arial"/>
        </w:rPr>
        <w:tab/>
        <w:t xml:space="preserve">Where any </w:t>
      </w:r>
      <w:r w:rsidRPr="00B06877">
        <w:rPr>
          <w:rFonts w:ascii="Arial" w:hAnsi="Arial" w:cs="Arial"/>
          <w:b/>
        </w:rPr>
        <w:t>Panel Member</w:t>
      </w:r>
      <w:r>
        <w:rPr>
          <w:rFonts w:ascii="Arial" w:hAnsi="Arial" w:cs="Arial"/>
        </w:rPr>
        <w:t xml:space="preserve"> is unable to attend a </w:t>
      </w:r>
      <w:r w:rsidRPr="00B06877">
        <w:rPr>
          <w:rFonts w:ascii="Arial" w:hAnsi="Arial" w:cs="Arial"/>
          <w:b/>
        </w:rPr>
        <w:t>CUSC Modifications Panel</w:t>
      </w:r>
      <w:r>
        <w:rPr>
          <w:rFonts w:ascii="Arial" w:hAnsi="Arial" w:cs="Arial"/>
        </w:rPr>
        <w:t xml:space="preserve"> </w:t>
      </w:r>
      <w:del w:id="362" w:author="Akhtar (ESO), Shazia" w:date="2021-11-01T11:36:00Z">
        <w:r w:rsidDel="00E70780">
          <w:rPr>
            <w:rFonts w:ascii="Arial" w:hAnsi="Arial" w:cs="Arial"/>
          </w:rPr>
          <w:delText xml:space="preserve">he </w:delText>
        </w:r>
      </w:del>
      <w:ins w:id="363" w:author="Akhtar (ESO), Shazia" w:date="2021-11-01T11:36:00Z">
        <w:r w:rsidR="00E70780">
          <w:rPr>
            <w:rFonts w:ascii="Arial" w:hAnsi="Arial" w:cs="Arial"/>
          </w:rPr>
          <w:t xml:space="preserve">they </w:t>
        </w:r>
      </w:ins>
      <w:r>
        <w:rPr>
          <w:rFonts w:ascii="Arial" w:hAnsi="Arial" w:cs="Arial"/>
        </w:rPr>
        <w:t xml:space="preserve">shall use reasonable endeavours to give at least five (5) </w:t>
      </w:r>
      <w:r w:rsidRPr="00B06877">
        <w:rPr>
          <w:rFonts w:ascii="Arial" w:hAnsi="Arial" w:cs="Arial"/>
          <w:b/>
        </w:rPr>
        <w:t>Business Days</w:t>
      </w:r>
      <w:r>
        <w:rPr>
          <w:rFonts w:ascii="Arial" w:hAnsi="Arial" w:cs="Arial"/>
          <w:b/>
        </w:rPr>
        <w:t>’</w:t>
      </w:r>
      <w:r>
        <w:rPr>
          <w:rFonts w:ascii="Arial" w:hAnsi="Arial" w:cs="Arial"/>
        </w:rPr>
        <w:t xml:space="preserve"> prior notice to the </w:t>
      </w:r>
      <w:r w:rsidRPr="00B06877">
        <w:rPr>
          <w:rFonts w:ascii="Arial" w:hAnsi="Arial" w:cs="Arial"/>
          <w:b/>
        </w:rPr>
        <w:t>Panel Secretary</w:t>
      </w:r>
      <w:r>
        <w:rPr>
          <w:rFonts w:ascii="Arial" w:hAnsi="Arial" w:cs="Arial"/>
        </w:rPr>
        <w:t xml:space="preserve">.  In the event such absence is unforeseen (such as through illness) then the </w:t>
      </w:r>
      <w:r w:rsidRPr="00B06877">
        <w:rPr>
          <w:rFonts w:ascii="Arial" w:hAnsi="Arial" w:cs="Arial"/>
          <w:b/>
        </w:rPr>
        <w:t>Panel Member</w:t>
      </w:r>
      <w:r>
        <w:rPr>
          <w:rFonts w:ascii="Arial" w:hAnsi="Arial" w:cs="Arial"/>
        </w:rPr>
        <w:t xml:space="preserve"> shall use reasonable endeavours to give notice to the </w:t>
      </w:r>
      <w:r w:rsidRPr="00B06877">
        <w:rPr>
          <w:rFonts w:ascii="Arial" w:hAnsi="Arial" w:cs="Arial"/>
          <w:b/>
        </w:rPr>
        <w:t>Panel Secretary</w:t>
      </w:r>
      <w:r>
        <w:rPr>
          <w:rFonts w:ascii="Arial" w:hAnsi="Arial" w:cs="Arial"/>
        </w:rPr>
        <w:t xml:space="preserve"> no later than 07:00 on the day of the planned meeting.</w:t>
      </w:r>
    </w:p>
    <w:p w14:paraId="3DA07487" w14:textId="77777777" w:rsidR="00B56045" w:rsidRDefault="00B56045" w:rsidP="00B56045">
      <w:pPr>
        <w:pStyle w:val="BodyText"/>
        <w:widowControl/>
        <w:ind w:left="1701"/>
        <w:jc w:val="both"/>
        <w:rPr>
          <w:rFonts w:ascii="Arial" w:hAnsi="Arial" w:cs="Arial"/>
        </w:rPr>
      </w:pPr>
    </w:p>
    <w:p w14:paraId="4FA32600" w14:textId="77777777" w:rsidR="00B56045" w:rsidRDefault="00B56045" w:rsidP="00B56045">
      <w:pPr>
        <w:pStyle w:val="Heading3"/>
        <w:keepNext/>
        <w:widowControl/>
        <w:numPr>
          <w:ilvl w:val="2"/>
          <w:numId w:val="21"/>
        </w:numPr>
        <w:tabs>
          <w:tab w:val="clear" w:pos="3402"/>
          <w:tab w:val="num" w:pos="0"/>
        </w:tabs>
        <w:jc w:val="both"/>
        <w:rPr>
          <w:rFonts w:ascii="Arial" w:hAnsi="Arial" w:cs="Arial"/>
          <w:b/>
          <w:bCs/>
        </w:rPr>
      </w:pPr>
      <w:bookmarkStart w:id="364" w:name="_DV_M202"/>
      <w:bookmarkEnd w:id="364"/>
      <w:r>
        <w:rPr>
          <w:rFonts w:ascii="Arial" w:hAnsi="Arial" w:cs="Arial"/>
          <w:b/>
          <w:bCs/>
        </w:rPr>
        <w:t>PROCEEDINGS AT MEETINGS</w:t>
      </w:r>
    </w:p>
    <w:p w14:paraId="40F5A85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65" w:name="_DV_M203"/>
      <w:bookmarkEnd w:id="365"/>
      <w:r>
        <w:rPr>
          <w:rFonts w:ascii="Arial" w:hAnsi="Arial" w:cs="Arial"/>
        </w:rPr>
        <w:t>Subject as provided in the</w:t>
      </w:r>
      <w:r>
        <w:rPr>
          <w:rFonts w:ascii="Arial" w:hAnsi="Arial" w:cs="Arial"/>
          <w:b/>
          <w:bCs/>
        </w:rPr>
        <w:t xml:space="preserve"> CUSC</w:t>
      </w:r>
      <w:r>
        <w:rPr>
          <w:rFonts w:ascii="Arial" w:hAnsi="Arial" w:cs="Arial"/>
        </w:rPr>
        <w:t>, the</w:t>
      </w:r>
      <w:r>
        <w:rPr>
          <w:rFonts w:ascii="Arial" w:hAnsi="Arial" w:cs="Arial"/>
          <w:b/>
          <w:bCs/>
        </w:rPr>
        <w:t xml:space="preserve"> CUSC Modifications Panel</w:t>
      </w:r>
      <w:r>
        <w:rPr>
          <w:rFonts w:ascii="Arial" w:hAnsi="Arial" w:cs="Arial"/>
        </w:rPr>
        <w:t xml:space="preserve"> may regulate the conduct of and adjourn and reconvene its meetings as it sees fit.</w:t>
      </w:r>
    </w:p>
    <w:p w14:paraId="2B48D3E0" w14:textId="34E942E4"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66" w:name="_DV_M204"/>
      <w:bookmarkEnd w:id="366"/>
      <w:r>
        <w:rPr>
          <w:rFonts w:ascii="Arial" w:hAnsi="Arial" w:cs="Arial"/>
        </w:rPr>
        <w:t xml:space="preserve">Meetings of the </w:t>
      </w:r>
      <w:r>
        <w:rPr>
          <w:rFonts w:ascii="Arial" w:hAnsi="Arial" w:cs="Arial"/>
          <w:b/>
          <w:bCs/>
        </w:rPr>
        <w:t>CUSC Modifications Panel</w:t>
      </w:r>
      <w:r>
        <w:rPr>
          <w:rFonts w:ascii="Arial" w:hAnsi="Arial" w:cs="Arial"/>
        </w:rPr>
        <w:t xml:space="preserve"> shall be open to attendance by a representative of any </w:t>
      </w:r>
      <w:r>
        <w:rPr>
          <w:rFonts w:ascii="Arial" w:hAnsi="Arial" w:cs="Arial"/>
          <w:b/>
          <w:bCs/>
        </w:rPr>
        <w:t>CUSC Party</w:t>
      </w:r>
      <w:r>
        <w:rPr>
          <w:rFonts w:ascii="Arial" w:hAnsi="Arial" w:cs="Arial"/>
        </w:rPr>
        <w:t xml:space="preserve">, any </w:t>
      </w:r>
      <w:r>
        <w:rPr>
          <w:rFonts w:ascii="Arial" w:hAnsi="Arial" w:cs="Arial"/>
          <w:b/>
          <w:bCs/>
        </w:rPr>
        <w:t>BSC</w:t>
      </w:r>
      <w:r>
        <w:rPr>
          <w:rFonts w:ascii="Arial" w:hAnsi="Arial" w:cs="Arial"/>
        </w:rPr>
        <w:t xml:space="preserve"> </w:t>
      </w:r>
      <w:r>
        <w:rPr>
          <w:rFonts w:ascii="Arial" w:hAnsi="Arial" w:cs="Arial"/>
          <w:b/>
          <w:bCs/>
        </w:rPr>
        <w:t>Party</w:t>
      </w:r>
      <w:r w:rsidRPr="00B4559A">
        <w:rPr>
          <w:rFonts w:ascii="Arial" w:hAnsi="Arial" w:cs="Arial"/>
          <w:bCs/>
        </w:rPr>
        <w:t>,</w:t>
      </w:r>
      <w:r>
        <w:rPr>
          <w:rFonts w:ascii="Arial" w:hAnsi="Arial" w:cs="Arial"/>
        </w:rPr>
        <w:t xml:space="preserve"> the </w:t>
      </w:r>
      <w:r w:rsidRPr="00613ED4">
        <w:rPr>
          <w:rFonts w:ascii="Arial" w:hAnsi="Arial" w:cs="Arial"/>
          <w:b/>
        </w:rPr>
        <w:t>Citizen Advice</w:t>
      </w:r>
      <w:r>
        <w:rPr>
          <w:rFonts w:ascii="Arial" w:hAnsi="Arial" w:cs="Arial"/>
        </w:rPr>
        <w:t xml:space="preserve"> or the </w:t>
      </w:r>
      <w:r w:rsidRPr="00613ED4">
        <w:rPr>
          <w:rFonts w:ascii="Arial" w:hAnsi="Arial" w:cs="Arial"/>
          <w:b/>
        </w:rPr>
        <w:t>Citizens Advice Scotland</w:t>
      </w:r>
      <w:r>
        <w:rPr>
          <w:rFonts w:ascii="Arial" w:hAnsi="Arial" w:cs="Arial"/>
        </w:rPr>
        <w:t xml:space="preserve"> and any person invited by the </w:t>
      </w:r>
      <w:r>
        <w:rPr>
          <w:rFonts w:ascii="Arial" w:hAnsi="Arial" w:cs="Arial"/>
          <w:b/>
          <w:bCs/>
        </w:rPr>
        <w:t>Panel Chair</w:t>
      </w:r>
      <w:del w:id="367" w:author="Akhtar (ESO), Shazia" w:date="2021-11-01T12:09:00Z">
        <w:r w:rsidDel="008E0D82">
          <w:rPr>
            <w:rFonts w:ascii="Arial" w:hAnsi="Arial" w:cs="Arial"/>
            <w:b/>
            <w:bCs/>
          </w:rPr>
          <w:delText>man</w:delText>
        </w:r>
      </w:del>
      <w:r>
        <w:rPr>
          <w:rFonts w:ascii="Arial" w:hAnsi="Arial" w:cs="Arial"/>
        </w:rPr>
        <w:t xml:space="preserve"> and/or any other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w:t>
      </w:r>
    </w:p>
    <w:p w14:paraId="23F4F4EB" w14:textId="73B7E49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68" w:name="_DV_M205"/>
      <w:bookmarkEnd w:id="368"/>
      <w:r>
        <w:rPr>
          <w:rFonts w:ascii="Arial" w:hAnsi="Arial" w:cs="Arial"/>
        </w:rPr>
        <w:t xml:space="preserve">The </w:t>
      </w:r>
      <w:r>
        <w:rPr>
          <w:rFonts w:ascii="Arial" w:hAnsi="Arial" w:cs="Arial"/>
          <w:b/>
          <w:bCs/>
        </w:rPr>
        <w:t>Panel Chair</w:t>
      </w:r>
      <w:del w:id="369" w:author="Akhtar (ESO), Shazia" w:date="2021-11-01T12:09:00Z">
        <w:r w:rsidDel="008E0D82">
          <w:rPr>
            <w:rFonts w:ascii="Arial" w:hAnsi="Arial" w:cs="Arial"/>
            <w:b/>
            <w:bCs/>
          </w:rPr>
          <w:delText>man</w:delText>
        </w:r>
      </w:del>
      <w:r>
        <w:rPr>
          <w:rFonts w:ascii="Arial" w:hAnsi="Arial" w:cs="Arial"/>
        </w:rPr>
        <w:t xml:space="preserve"> and any other </w:t>
      </w:r>
      <w:r>
        <w:rPr>
          <w:rFonts w:ascii="Arial" w:hAnsi="Arial" w:cs="Arial"/>
          <w:b/>
          <w:bCs/>
        </w:rPr>
        <w:t>Panel Member</w:t>
      </w:r>
      <w:r>
        <w:rPr>
          <w:rFonts w:ascii="Arial" w:hAnsi="Arial" w:cs="Arial"/>
        </w:rPr>
        <w:t xml:space="preserve"> may invite any person invited by them under Paragraph 8.9.2, and/or any attending representative of a </w:t>
      </w:r>
      <w:r>
        <w:rPr>
          <w:rFonts w:ascii="Arial" w:hAnsi="Arial" w:cs="Arial"/>
          <w:b/>
          <w:bCs/>
        </w:rPr>
        <w:t>CUSC Party</w:t>
      </w:r>
      <w:r>
        <w:rPr>
          <w:rFonts w:ascii="Arial" w:hAnsi="Arial" w:cs="Arial"/>
        </w:rPr>
        <w:t>, to speak at the meeting (but such person shall have no vote).</w:t>
      </w:r>
    </w:p>
    <w:p w14:paraId="0764AC3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70" w:name="_DV_M206"/>
      <w:bookmarkEnd w:id="370"/>
      <w:r>
        <w:rPr>
          <w:rFonts w:ascii="Arial" w:hAnsi="Arial" w:cs="Arial"/>
        </w:rPr>
        <w:t xml:space="preserve">As soon as practicable after each meeting of the </w:t>
      </w:r>
      <w:r>
        <w:rPr>
          <w:rFonts w:ascii="Arial" w:hAnsi="Arial" w:cs="Arial"/>
          <w:b/>
          <w:bCs/>
        </w:rPr>
        <w:t>CUSC Modifications Panel</w:t>
      </w:r>
      <w:r>
        <w:rPr>
          <w:rFonts w:ascii="Arial" w:hAnsi="Arial" w:cs="Arial"/>
        </w:rPr>
        <w:t xml:space="preserve">, the </w:t>
      </w:r>
      <w:r>
        <w:rPr>
          <w:rFonts w:ascii="Arial" w:hAnsi="Arial" w:cs="Arial"/>
          <w:b/>
          <w:bCs/>
        </w:rPr>
        <w:t>Panel Secretary</w:t>
      </w:r>
      <w:r>
        <w:rPr>
          <w:rFonts w:ascii="Arial" w:hAnsi="Arial" w:cs="Arial"/>
        </w:rPr>
        <w:t xml:space="preserve"> shall prepare and send (by electronic mail or otherwise) to </w:t>
      </w:r>
      <w:r>
        <w:rPr>
          <w:rFonts w:ascii="Arial" w:hAnsi="Arial" w:cs="Arial"/>
          <w:b/>
          <w:bCs/>
        </w:rPr>
        <w:t>Panel Members</w:t>
      </w:r>
      <w:r>
        <w:rPr>
          <w:rFonts w:ascii="Arial" w:hAnsi="Arial" w:cs="Arial"/>
        </w:rPr>
        <w:t xml:space="preserve"> the minutes of such meeting, which shall be (subject to Paragraph 8.9.5) approved (or amended and approved) at the next meeting of the </w:t>
      </w:r>
      <w:r>
        <w:rPr>
          <w:rFonts w:ascii="Arial" w:hAnsi="Arial" w:cs="Arial"/>
          <w:b/>
          <w:bCs/>
        </w:rPr>
        <w:t>CUSC Modifications Panel</w:t>
      </w:r>
      <w:r>
        <w:rPr>
          <w:rFonts w:ascii="Arial" w:hAnsi="Arial" w:cs="Arial"/>
        </w:rPr>
        <w:t xml:space="preserve"> after they were so sent, and when approved (excluding any matter which the </w:t>
      </w:r>
      <w:r>
        <w:rPr>
          <w:rFonts w:ascii="Arial" w:hAnsi="Arial" w:cs="Arial"/>
          <w:b/>
          <w:bCs/>
        </w:rPr>
        <w:t>CUSC Modifications Panel</w:t>
      </w:r>
      <w:r>
        <w:rPr>
          <w:rFonts w:ascii="Arial" w:hAnsi="Arial" w:cs="Arial"/>
        </w:rPr>
        <w:t xml:space="preserve"> decided was not appropriate for such publication) shall be placed on the</w:t>
      </w:r>
      <w:r>
        <w:rPr>
          <w:rFonts w:ascii="Arial" w:hAnsi="Arial" w:cs="Arial"/>
          <w:b/>
          <w:bCs/>
        </w:rPr>
        <w:t xml:space="preserve"> Website</w:t>
      </w:r>
      <w:r>
        <w:rPr>
          <w:rFonts w:ascii="Arial" w:hAnsi="Arial" w:cs="Arial"/>
        </w:rPr>
        <w:t>.</w:t>
      </w:r>
    </w:p>
    <w:p w14:paraId="3C2FB9C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71" w:name="_DV_M207"/>
      <w:bookmarkEnd w:id="371"/>
      <w:r>
        <w:rPr>
          <w:rFonts w:ascii="Arial" w:hAnsi="Arial" w:cs="Arial"/>
        </w:rPr>
        <w:t>If</w:t>
      </w:r>
      <w:r>
        <w:rPr>
          <w:rFonts w:ascii="Arial" w:hAnsi="Arial" w:cs="Arial"/>
          <w:b/>
          <w:bCs/>
        </w:rPr>
        <w:t>,</w:t>
      </w:r>
      <w:r>
        <w:rPr>
          <w:rFonts w:ascii="Arial" w:hAnsi="Arial" w:cs="Arial"/>
        </w:rPr>
        <w:t xml:space="preserve"> following the circulation of minutes (as referred to in Paragraph </w:t>
      </w:r>
      <w:bookmarkStart w:id="372" w:name="_DV_M208"/>
      <w:bookmarkStart w:id="373" w:name="_BPDCD_37"/>
      <w:bookmarkEnd w:id="372"/>
      <w:r>
        <w:rPr>
          <w:rFonts w:ascii="Arial" w:hAnsi="Arial" w:cs="Arial"/>
        </w:rPr>
        <w:t>8.9.4), the meeting of the</w:t>
      </w:r>
      <w:bookmarkStart w:id="374" w:name="_DV_M209"/>
      <w:bookmarkEnd w:id="373"/>
      <w:bookmarkEnd w:id="374"/>
      <w:r>
        <w:rPr>
          <w:rFonts w:ascii="Arial" w:hAnsi="Arial" w:cs="Arial"/>
          <w:b/>
          <w:bCs/>
        </w:rPr>
        <w:t xml:space="preserve"> CUSC Modifications Panel </w:t>
      </w:r>
      <w:r>
        <w:rPr>
          <w:rFonts w:ascii="Arial" w:hAnsi="Arial" w:cs="Arial"/>
        </w:rPr>
        <w:t xml:space="preserve">at which they were to be approved is cancelled pursuant to Paragraph 8.8.2, such minutes (including any proposed </w:t>
      </w:r>
      <w:r>
        <w:rPr>
          <w:rFonts w:ascii="Arial" w:hAnsi="Arial" w:cs="Arial"/>
        </w:rPr>
        <w:lastRenderedPageBreak/>
        <w:t xml:space="preserve">changes thereto which have already been received) shall be re-circulated with the notification of the cancellation of the meeting of the </w:t>
      </w:r>
      <w:r>
        <w:rPr>
          <w:rFonts w:ascii="Arial" w:hAnsi="Arial" w:cs="Arial"/>
          <w:b/>
          <w:bCs/>
        </w:rPr>
        <w:t xml:space="preserve">CUSC Modifications Panel.  Panel Members </w:t>
      </w:r>
      <w:r>
        <w:rPr>
          <w:rFonts w:ascii="Arial" w:hAnsi="Arial" w:cs="Arial"/>
        </w:rPr>
        <w:t xml:space="preserve">shall confirm their approval of such minutes to the </w:t>
      </w:r>
      <w:r>
        <w:rPr>
          <w:rFonts w:ascii="Arial" w:hAnsi="Arial" w:cs="Arial"/>
          <w:b/>
          <w:bCs/>
        </w:rPr>
        <w:t>Panel Secretary</w:t>
      </w:r>
      <w:r>
        <w:rPr>
          <w:rFonts w:ascii="Arial" w:hAnsi="Arial" w:cs="Arial"/>
        </w:rPr>
        <w:t xml:space="preserve"> (by electronic mail) no later than </w:t>
      </w:r>
      <w:bookmarkStart w:id="375" w:name="_DV_M210"/>
      <w:bookmarkStart w:id="376" w:name="_BPDCD_38"/>
      <w:bookmarkEnd w:id="375"/>
      <w:r>
        <w:rPr>
          <w:rFonts w:ascii="Arial" w:hAnsi="Arial" w:cs="Arial"/>
        </w:rPr>
        <w:t>five (5)</w:t>
      </w:r>
      <w:r>
        <w:rPr>
          <w:rFonts w:ascii="Arial" w:hAnsi="Arial" w:cs="Arial"/>
          <w:color w:val="0000FF"/>
          <w:u w:val="double"/>
        </w:rPr>
        <w:t xml:space="preserve"> </w:t>
      </w:r>
      <w:bookmarkStart w:id="377" w:name="_DV_M211"/>
      <w:bookmarkEnd w:id="376"/>
      <w:bookmarkEnd w:id="377"/>
      <w:r>
        <w:rPr>
          <w:rFonts w:ascii="Arial" w:hAnsi="Arial" w:cs="Arial"/>
          <w:b/>
          <w:bCs/>
        </w:rPr>
        <w:t xml:space="preserve">Business Days </w:t>
      </w:r>
      <w:r>
        <w:rPr>
          <w:rFonts w:ascii="Arial" w:hAnsi="Arial" w:cs="Arial"/>
        </w:rPr>
        <w:t xml:space="preserve">following such minutes being re-circulated.  If no suggested amendments are received within such </w:t>
      </w:r>
      <w:bookmarkStart w:id="378" w:name="_DV_M212"/>
      <w:bookmarkStart w:id="379" w:name="_BPDCD_39"/>
      <w:bookmarkEnd w:id="378"/>
      <w:r>
        <w:rPr>
          <w:rFonts w:ascii="Arial" w:hAnsi="Arial" w:cs="Arial"/>
        </w:rPr>
        <w:t xml:space="preserve">five (5) </w:t>
      </w:r>
      <w:bookmarkStart w:id="380" w:name="_DV_M213"/>
      <w:bookmarkEnd w:id="379"/>
      <w:bookmarkEnd w:id="380"/>
      <w:r>
        <w:rPr>
          <w:rFonts w:ascii="Arial" w:hAnsi="Arial" w:cs="Arial"/>
          <w:b/>
          <w:bCs/>
        </w:rPr>
        <w:t>Business Days</w:t>
      </w:r>
      <w:r>
        <w:rPr>
          <w:rFonts w:ascii="Arial" w:hAnsi="Arial" w:cs="Arial"/>
        </w:rPr>
        <w:t xml:space="preserve"> period, the minutes will be deemed to have been approved.  If the minutes are approved, or deemed to have been approved, (excluding any matter which the </w:t>
      </w:r>
      <w:r>
        <w:rPr>
          <w:rFonts w:ascii="Arial" w:hAnsi="Arial" w:cs="Arial"/>
          <w:b/>
          <w:bCs/>
        </w:rPr>
        <w:t>CUSC Modifications Panel</w:t>
      </w:r>
      <w:r>
        <w:rPr>
          <w:rFonts w:ascii="Arial" w:hAnsi="Arial" w:cs="Arial"/>
        </w:rPr>
        <w:t xml:space="preserve"> decided was not appropriate for such publication) they shall be placed on the</w:t>
      </w:r>
      <w:r>
        <w:rPr>
          <w:rFonts w:ascii="Arial" w:hAnsi="Arial" w:cs="Arial"/>
          <w:b/>
          <w:bCs/>
        </w:rPr>
        <w:t xml:space="preserve"> Website</w:t>
      </w:r>
      <w:r>
        <w:rPr>
          <w:rFonts w:ascii="Arial" w:hAnsi="Arial" w:cs="Arial"/>
        </w:rPr>
        <w:t xml:space="preserve">.  If suggested amendments are received within such </w:t>
      </w:r>
      <w:bookmarkStart w:id="381" w:name="_DV_M214"/>
      <w:bookmarkStart w:id="382" w:name="_BPDCD_40"/>
      <w:bookmarkEnd w:id="381"/>
      <w:r>
        <w:rPr>
          <w:rFonts w:ascii="Arial" w:hAnsi="Arial" w:cs="Arial"/>
        </w:rPr>
        <w:t xml:space="preserve">five (5) </w:t>
      </w:r>
      <w:bookmarkStart w:id="383" w:name="_DV_M215"/>
      <w:bookmarkEnd w:id="382"/>
      <w:bookmarkEnd w:id="383"/>
      <w:r>
        <w:rPr>
          <w:rFonts w:ascii="Arial" w:hAnsi="Arial" w:cs="Arial"/>
          <w:b/>
          <w:bCs/>
        </w:rPr>
        <w:t>Business Days</w:t>
      </w:r>
      <w:r>
        <w:rPr>
          <w:rFonts w:ascii="Arial" w:hAnsi="Arial" w:cs="Arial"/>
        </w:rPr>
        <w:t xml:space="preserve"> period, the minutes shall remain unapproved and the process for approval (or amendment and approval) of such minutes at the next meeting of the</w:t>
      </w:r>
      <w:r>
        <w:rPr>
          <w:rFonts w:ascii="Arial" w:hAnsi="Arial" w:cs="Arial"/>
          <w:b/>
          <w:bCs/>
        </w:rPr>
        <w:t xml:space="preserve"> CUSC Modifications Panel</w:t>
      </w:r>
      <w:r>
        <w:rPr>
          <w:rFonts w:ascii="Arial" w:hAnsi="Arial" w:cs="Arial"/>
        </w:rPr>
        <w:t xml:space="preserve">, as described in Paragraph 8.8.4, shall be followed. </w:t>
      </w:r>
    </w:p>
    <w:p w14:paraId="0DF80F65"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384" w:name="_DV_M216"/>
      <w:bookmarkEnd w:id="384"/>
      <w:r>
        <w:rPr>
          <w:rFonts w:ascii="Arial" w:hAnsi="Arial" w:cs="Arial"/>
          <w:b/>
          <w:bCs/>
        </w:rPr>
        <w:t>QUORUM</w:t>
      </w:r>
    </w:p>
    <w:p w14:paraId="00735D5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85" w:name="_DV_M217"/>
      <w:bookmarkEnd w:id="385"/>
      <w:r>
        <w:rPr>
          <w:rFonts w:ascii="Arial" w:hAnsi="Arial" w:cs="Arial"/>
        </w:rPr>
        <w:t xml:space="preserve">No business shall be transacted at any meeting of the </w:t>
      </w:r>
      <w:r>
        <w:rPr>
          <w:rFonts w:ascii="Arial" w:hAnsi="Arial" w:cs="Arial"/>
          <w:b/>
          <w:bCs/>
        </w:rPr>
        <w:t>CUSC Modifications Panel</w:t>
      </w:r>
      <w:r>
        <w:rPr>
          <w:rFonts w:ascii="Arial" w:hAnsi="Arial" w:cs="Arial"/>
        </w:rPr>
        <w:t xml:space="preserve"> unless a quorum is present throughout the meeting.</w:t>
      </w:r>
    </w:p>
    <w:p w14:paraId="64D0058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86" w:name="_DV_M218"/>
      <w:bookmarkEnd w:id="386"/>
      <w:r>
        <w:rPr>
          <w:rFonts w:ascii="Arial" w:hAnsi="Arial" w:cs="Arial"/>
        </w:rPr>
        <w:t xml:space="preserve">Subject to Paragraph </w:t>
      </w:r>
      <w:bookmarkStart w:id="387" w:name="_DV_M219"/>
      <w:bookmarkStart w:id="388" w:name="_BPDCD_41"/>
      <w:bookmarkEnd w:id="387"/>
      <w:r>
        <w:rPr>
          <w:rFonts w:ascii="Arial" w:hAnsi="Arial" w:cs="Arial"/>
        </w:rPr>
        <w:t>8.10.4, a quorum shall be</w:t>
      </w:r>
      <w:bookmarkStart w:id="389" w:name="_DV_M220"/>
      <w:bookmarkEnd w:id="388"/>
      <w:bookmarkEnd w:id="389"/>
      <w:r>
        <w:rPr>
          <w:rFonts w:ascii="Arial" w:hAnsi="Arial" w:cs="Arial"/>
          <w:b/>
          <w:bCs/>
        </w:rPr>
        <w:t xml:space="preserve"> </w:t>
      </w:r>
      <w:r>
        <w:rPr>
          <w:rFonts w:ascii="Arial" w:hAnsi="Arial" w:cs="Arial"/>
        </w:rPr>
        <w:t xml:space="preserve">6 </w:t>
      </w:r>
      <w:r>
        <w:rPr>
          <w:rFonts w:ascii="Arial" w:hAnsi="Arial" w:cs="Arial"/>
          <w:b/>
          <w:bCs/>
        </w:rPr>
        <w:t>Panel Members</w:t>
      </w:r>
      <w:r>
        <w:rPr>
          <w:rFonts w:ascii="Arial" w:hAnsi="Arial" w:cs="Arial"/>
        </w:rPr>
        <w:t xml:space="preserve"> who have a vote present (subject to 8.8.8) in person or by their alternates, of whom at least one shall be appointed by </w:t>
      </w:r>
      <w:r>
        <w:rPr>
          <w:rFonts w:ascii="Arial" w:hAnsi="Arial" w:cs="Arial"/>
          <w:b/>
          <w:bCs/>
        </w:rPr>
        <w:t>The Company</w:t>
      </w:r>
      <w:r>
        <w:rPr>
          <w:rFonts w:ascii="Arial" w:hAnsi="Arial" w:cs="Arial"/>
        </w:rPr>
        <w:t>.</w:t>
      </w:r>
    </w:p>
    <w:p w14:paraId="1B70033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90" w:name="_DV_M221"/>
      <w:bookmarkEnd w:id="390"/>
      <w:r>
        <w:rPr>
          <w:rFonts w:ascii="Arial" w:hAnsi="Arial" w:cs="Arial"/>
        </w:rPr>
        <w:t xml:space="preserve">If within half an hour after the time for which the meeting of the </w:t>
      </w:r>
      <w:r>
        <w:rPr>
          <w:rFonts w:ascii="Arial" w:hAnsi="Arial" w:cs="Arial"/>
          <w:b/>
          <w:bCs/>
        </w:rPr>
        <w:t>CUSC Modifications Panel</w:t>
      </w:r>
      <w:r>
        <w:rPr>
          <w:rFonts w:ascii="Arial" w:hAnsi="Arial" w:cs="Arial"/>
        </w:rPr>
        <w:t xml:space="preserve"> has been convened a quorum is not present (and provided the </w:t>
      </w:r>
      <w:r>
        <w:rPr>
          <w:rFonts w:ascii="Arial" w:hAnsi="Arial" w:cs="Arial"/>
          <w:b/>
          <w:bCs/>
        </w:rPr>
        <w:t>Panel Secretary</w:t>
      </w:r>
      <w:r>
        <w:rPr>
          <w:rFonts w:ascii="Arial" w:hAnsi="Arial" w:cs="Arial"/>
        </w:rPr>
        <w:t xml:space="preserve"> has not been notified by </w:t>
      </w:r>
      <w:r>
        <w:rPr>
          <w:rFonts w:ascii="Arial" w:hAnsi="Arial" w:cs="Arial"/>
          <w:b/>
          <w:bCs/>
        </w:rPr>
        <w:t>Panel Members</w:t>
      </w:r>
      <w:r>
        <w:rPr>
          <w:rFonts w:ascii="Arial" w:hAnsi="Arial" w:cs="Arial"/>
        </w:rPr>
        <w:t xml:space="preserve"> that they have been delayed and are expected to arrive within a reasonable time):</w:t>
      </w:r>
    </w:p>
    <w:p w14:paraId="3338937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91" w:name="_DV_M222"/>
      <w:bookmarkEnd w:id="391"/>
      <w:r>
        <w:rPr>
          <w:rFonts w:ascii="Arial" w:hAnsi="Arial" w:cs="Arial"/>
        </w:rPr>
        <w:t xml:space="preserve">the meeting shall be adjourned to the same day in the following week (or, if that day is not a </w:t>
      </w:r>
      <w:r>
        <w:rPr>
          <w:rFonts w:ascii="Arial" w:hAnsi="Arial" w:cs="Arial"/>
          <w:b/>
          <w:bCs/>
        </w:rPr>
        <w:t>Business Day</w:t>
      </w:r>
      <w:r>
        <w:rPr>
          <w:rFonts w:ascii="Arial" w:hAnsi="Arial" w:cs="Arial"/>
        </w:rPr>
        <w:t xml:space="preserve"> the next </w:t>
      </w:r>
      <w:r>
        <w:rPr>
          <w:rFonts w:ascii="Arial" w:hAnsi="Arial" w:cs="Arial"/>
          <w:b/>
          <w:bCs/>
        </w:rPr>
        <w:t>Business Day</w:t>
      </w:r>
      <w:r>
        <w:rPr>
          <w:rFonts w:ascii="Arial" w:hAnsi="Arial" w:cs="Arial"/>
        </w:rPr>
        <w:t xml:space="preserve"> following such day) at the same time;</w:t>
      </w:r>
    </w:p>
    <w:p w14:paraId="1C7D7247"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392" w:name="_DV_M223"/>
      <w:bookmarkEnd w:id="392"/>
      <w:r>
        <w:rPr>
          <w:rFonts w:ascii="Arial" w:hAnsi="Arial" w:cs="Arial"/>
        </w:rPr>
        <w:t xml:space="preserve">the </w:t>
      </w:r>
      <w:r>
        <w:rPr>
          <w:rFonts w:ascii="Arial" w:hAnsi="Arial" w:cs="Arial"/>
          <w:b/>
          <w:bCs/>
        </w:rPr>
        <w:t>Panel Secretary</w:t>
      </w:r>
      <w:r>
        <w:rPr>
          <w:rFonts w:ascii="Arial" w:hAnsi="Arial" w:cs="Arial"/>
        </w:rPr>
        <w:t xml:space="preserve"> shall give notice of the adjourned meeting as far as practicable in accordance with Paragraph 8.8.</w:t>
      </w:r>
    </w:p>
    <w:p w14:paraId="1395DCE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93" w:name="_DV_M224"/>
      <w:bookmarkEnd w:id="393"/>
      <w:r>
        <w:rPr>
          <w:rFonts w:ascii="Arial" w:hAnsi="Arial" w:cs="Arial"/>
        </w:rPr>
        <w:t>If at the adjourned meeting there is not a quorum present within half an hour after the time for which the meeting was convened, those present shall be a quorum.</w:t>
      </w:r>
    </w:p>
    <w:p w14:paraId="7748F604"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394" w:name="_DV_M225"/>
      <w:bookmarkEnd w:id="394"/>
      <w:r>
        <w:rPr>
          <w:rFonts w:ascii="Arial" w:hAnsi="Arial" w:cs="Arial"/>
          <w:b/>
          <w:bCs/>
        </w:rPr>
        <w:t>VOTING</w:t>
      </w:r>
    </w:p>
    <w:p w14:paraId="4512DEB4" w14:textId="70C964CC"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95" w:name="_DV_M226"/>
      <w:bookmarkEnd w:id="395"/>
      <w:r>
        <w:rPr>
          <w:rFonts w:ascii="Arial" w:hAnsi="Arial" w:cs="Arial"/>
        </w:rPr>
        <w:t>At any meeting of the</w:t>
      </w:r>
      <w:r>
        <w:rPr>
          <w:rFonts w:ascii="Arial" w:hAnsi="Arial" w:cs="Arial"/>
          <w:b/>
          <w:bCs/>
        </w:rPr>
        <w:t xml:space="preserve"> CUSC Modifications Panel </w:t>
      </w:r>
      <w:r>
        <w:rPr>
          <w:rFonts w:ascii="Arial" w:hAnsi="Arial" w:cs="Arial"/>
        </w:rPr>
        <w:t>any matter to be decided</w:t>
      </w:r>
      <w:r>
        <w:rPr>
          <w:rFonts w:ascii="Arial" w:hAnsi="Arial" w:cs="Arial"/>
          <w:b/>
          <w:bCs/>
        </w:rPr>
        <w:t xml:space="preserve"> </w:t>
      </w:r>
      <w:r>
        <w:rPr>
          <w:rFonts w:ascii="Arial" w:hAnsi="Arial" w:cs="Arial"/>
        </w:rPr>
        <w:t xml:space="preserve">which shall include the </w:t>
      </w:r>
      <w:r>
        <w:rPr>
          <w:rFonts w:ascii="Arial" w:hAnsi="Arial" w:cs="Arial"/>
          <w:b/>
          <w:bCs/>
        </w:rPr>
        <w:t>CUSC Modifications Panel Recommendation Vote</w:t>
      </w:r>
      <w:r>
        <w:rPr>
          <w:rFonts w:ascii="Arial" w:hAnsi="Arial" w:cs="Arial"/>
        </w:rPr>
        <w:t xml:space="preserve"> shall be put to a vote of</w:t>
      </w:r>
      <w:r>
        <w:rPr>
          <w:rFonts w:ascii="Arial" w:hAnsi="Arial" w:cs="Arial"/>
          <w:b/>
          <w:bCs/>
        </w:rPr>
        <w:t xml:space="preserve"> Panel</w:t>
      </w:r>
      <w:r>
        <w:rPr>
          <w:rFonts w:ascii="Arial" w:hAnsi="Arial" w:cs="Arial"/>
        </w:rPr>
        <w:t xml:space="preserve"> </w:t>
      </w:r>
      <w:r>
        <w:rPr>
          <w:rFonts w:ascii="Arial" w:hAnsi="Arial" w:cs="Arial"/>
          <w:b/>
          <w:bCs/>
        </w:rPr>
        <w:t>Members</w:t>
      </w:r>
      <w:r>
        <w:rPr>
          <w:rFonts w:ascii="Arial" w:hAnsi="Arial" w:cs="Arial"/>
        </w:rPr>
        <w:t xml:space="preserve"> upon the request of the </w:t>
      </w:r>
      <w:r>
        <w:rPr>
          <w:rFonts w:ascii="Arial" w:hAnsi="Arial" w:cs="Arial"/>
          <w:b/>
          <w:bCs/>
        </w:rPr>
        <w:t>Panel Chair</w:t>
      </w:r>
      <w:del w:id="396" w:author="Akhtar (ESO), Shazia" w:date="2021-11-01T12:09:00Z">
        <w:r w:rsidDel="008E0D82">
          <w:rPr>
            <w:rFonts w:ascii="Arial" w:hAnsi="Arial" w:cs="Arial"/>
            <w:b/>
            <w:bCs/>
          </w:rPr>
          <w:delText>man</w:delText>
        </w:r>
      </w:del>
      <w:r>
        <w:rPr>
          <w:rFonts w:ascii="Arial" w:hAnsi="Arial" w:cs="Arial"/>
        </w:rPr>
        <w:t xml:space="preserve"> or any </w:t>
      </w:r>
      <w:r>
        <w:rPr>
          <w:rFonts w:ascii="Arial" w:hAnsi="Arial" w:cs="Arial"/>
          <w:b/>
          <w:bCs/>
        </w:rPr>
        <w:t>Panel Member</w:t>
      </w:r>
      <w:r>
        <w:rPr>
          <w:rFonts w:ascii="Arial" w:hAnsi="Arial" w:cs="Arial"/>
        </w:rPr>
        <w:t>.</w:t>
      </w:r>
    </w:p>
    <w:p w14:paraId="7FF684EA" w14:textId="792CCE55"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97" w:name="_DV_M227"/>
      <w:bookmarkEnd w:id="397"/>
      <w:r>
        <w:rPr>
          <w:rFonts w:ascii="Arial" w:hAnsi="Arial" w:cs="Arial"/>
        </w:rPr>
        <w:t xml:space="preserve">Subject to Paragraphs 8.7.5, 8.11.4 and 8.11.5, in deciding any matter at any meeting of the </w:t>
      </w:r>
      <w:r>
        <w:rPr>
          <w:rFonts w:ascii="Arial" w:hAnsi="Arial" w:cs="Arial"/>
          <w:b/>
          <w:bCs/>
        </w:rPr>
        <w:t>CUSC Modifications Panel</w:t>
      </w:r>
      <w:r>
        <w:rPr>
          <w:rFonts w:ascii="Arial" w:hAnsi="Arial" w:cs="Arial"/>
        </w:rPr>
        <w:t xml:space="preserve"> each </w:t>
      </w:r>
      <w:r>
        <w:rPr>
          <w:rFonts w:ascii="Arial" w:hAnsi="Arial" w:cs="Arial"/>
          <w:b/>
          <w:bCs/>
        </w:rPr>
        <w:t>Panel Member</w:t>
      </w:r>
      <w:r>
        <w:rPr>
          <w:rFonts w:ascii="Arial" w:hAnsi="Arial" w:cs="Arial"/>
        </w:rPr>
        <w:t xml:space="preserve"> other than the </w:t>
      </w:r>
      <w:r>
        <w:rPr>
          <w:rFonts w:ascii="Arial" w:hAnsi="Arial" w:cs="Arial"/>
          <w:b/>
          <w:bCs/>
        </w:rPr>
        <w:t>Panel Chair</w:t>
      </w:r>
      <w:del w:id="398" w:author="Akhtar (ESO), Shazia" w:date="2021-11-01T12:09:00Z">
        <w:r w:rsidDel="008E0D82">
          <w:rPr>
            <w:rFonts w:ascii="Arial" w:hAnsi="Arial" w:cs="Arial"/>
            <w:b/>
            <w:bCs/>
          </w:rPr>
          <w:delText>man</w:delText>
        </w:r>
      </w:del>
      <w:r>
        <w:rPr>
          <w:rFonts w:ascii="Arial" w:hAnsi="Arial" w:cs="Arial"/>
        </w:rPr>
        <w:t xml:space="preserve"> shall cast one vote.</w:t>
      </w:r>
    </w:p>
    <w:p w14:paraId="2F5609E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399" w:name="_DV_M228"/>
      <w:bookmarkEnd w:id="399"/>
      <w:r>
        <w:rPr>
          <w:rFonts w:ascii="Arial" w:hAnsi="Arial" w:cs="Arial"/>
        </w:rPr>
        <w:t>Except as otherwise expressly provided in the</w:t>
      </w:r>
      <w:r>
        <w:rPr>
          <w:rFonts w:ascii="Arial" w:hAnsi="Arial" w:cs="Arial"/>
          <w:b/>
          <w:bCs/>
        </w:rPr>
        <w:t xml:space="preserve"> CUSC</w:t>
      </w:r>
      <w:r>
        <w:rPr>
          <w:rFonts w:ascii="Arial" w:hAnsi="Arial" w:cs="Arial"/>
        </w:rPr>
        <w:t xml:space="preserve">, and in particular Paragraph 8.6.2, any matter to be decided at any meeting of the </w:t>
      </w:r>
      <w:r>
        <w:rPr>
          <w:rFonts w:ascii="Arial" w:hAnsi="Arial" w:cs="Arial"/>
          <w:b/>
          <w:bCs/>
        </w:rPr>
        <w:t>CUSC Modifications Panel</w:t>
      </w:r>
      <w:r>
        <w:rPr>
          <w:rFonts w:ascii="Arial" w:hAnsi="Arial" w:cs="Arial"/>
        </w:rPr>
        <w:t xml:space="preserve"> shall be decided by simple majority of the votes cast at the meeting (an abstention shall not be counted as a cast vote).</w:t>
      </w:r>
    </w:p>
    <w:p w14:paraId="12C7D24B" w14:textId="392C0A07" w:rsidR="00B56045" w:rsidRDefault="00B56045" w:rsidP="00B56045">
      <w:pPr>
        <w:pStyle w:val="Heading4"/>
        <w:widowControl/>
        <w:numPr>
          <w:ilvl w:val="3"/>
          <w:numId w:val="21"/>
        </w:numPr>
        <w:tabs>
          <w:tab w:val="clear" w:pos="4253"/>
          <w:tab w:val="num" w:pos="0"/>
        </w:tabs>
        <w:ind w:left="1702" w:hanging="851"/>
        <w:rPr>
          <w:rFonts w:ascii="Arial" w:hAnsi="Arial" w:cs="Arial"/>
        </w:rPr>
      </w:pPr>
      <w:bookmarkStart w:id="400" w:name="_DV_M229"/>
      <w:bookmarkStart w:id="401" w:name="OLE_LINK11"/>
      <w:bookmarkEnd w:id="400"/>
      <w:r>
        <w:rPr>
          <w:rFonts w:ascii="Arial" w:hAnsi="Arial" w:cs="Arial"/>
        </w:rPr>
        <w:lastRenderedPageBreak/>
        <w:t xml:space="preserve">The </w:t>
      </w:r>
      <w:r>
        <w:rPr>
          <w:rFonts w:ascii="Arial" w:hAnsi="Arial" w:cs="Arial"/>
          <w:b/>
          <w:bCs/>
        </w:rPr>
        <w:t>Panel Chair</w:t>
      </w:r>
      <w:del w:id="402" w:author="Akhtar (ESO), Shazia" w:date="2021-11-01T12:09:00Z">
        <w:r w:rsidDel="008E0D82">
          <w:rPr>
            <w:rFonts w:ascii="Arial" w:hAnsi="Arial" w:cs="Arial"/>
            <w:b/>
            <w:bCs/>
          </w:rPr>
          <w:delText>man</w:delText>
        </w:r>
      </w:del>
      <w:r>
        <w:rPr>
          <w:rFonts w:ascii="Arial" w:hAnsi="Arial" w:cs="Arial"/>
        </w:rPr>
        <w:t xml:space="preserve"> shall not cast a vote as a </w:t>
      </w:r>
      <w:r>
        <w:rPr>
          <w:rFonts w:ascii="Arial" w:hAnsi="Arial" w:cs="Arial"/>
          <w:b/>
          <w:bCs/>
        </w:rPr>
        <w:t>Panel Member</w:t>
      </w:r>
      <w:r>
        <w:rPr>
          <w:rFonts w:ascii="Arial" w:hAnsi="Arial" w:cs="Arial"/>
        </w:rPr>
        <w:t xml:space="preserve"> but shall have a casting vote on any matter (except in a </w:t>
      </w:r>
      <w:r>
        <w:rPr>
          <w:rFonts w:ascii="Arial" w:hAnsi="Arial" w:cs="Arial"/>
          <w:b/>
          <w:bCs/>
        </w:rPr>
        <w:t>CUSC Modifications Panel Recommendation Vote</w:t>
      </w:r>
      <w:r>
        <w:rPr>
          <w:rFonts w:ascii="Arial" w:hAnsi="Arial" w:cs="Arial"/>
        </w:rPr>
        <w:t xml:space="preserve">) </w:t>
      </w:r>
      <w:r>
        <w:rPr>
          <w:rFonts w:ascii="Arial" w:hAnsi="Arial" w:cs="Arial"/>
          <w:b/>
          <w:bCs/>
        </w:rPr>
        <w:t xml:space="preserve"> </w:t>
      </w:r>
      <w:r>
        <w:rPr>
          <w:rFonts w:ascii="Arial" w:hAnsi="Arial" w:cs="Arial"/>
        </w:rPr>
        <w:t xml:space="preserve">where votes are otherwise cast equally in favour of and against the relevant motion including, for the avoidance of doubt, in the </w:t>
      </w:r>
      <w:r>
        <w:rPr>
          <w:rFonts w:ascii="Arial" w:hAnsi="Arial" w:cs="Arial"/>
          <w:b/>
          <w:bCs/>
        </w:rPr>
        <w:t>CUSC Modifications Panel Self-Governance Vote</w:t>
      </w:r>
      <w:r>
        <w:rPr>
          <w:rFonts w:ascii="Arial" w:hAnsi="Arial" w:cs="Arial"/>
        </w:rPr>
        <w:t xml:space="preserve">, where the </w:t>
      </w:r>
      <w:r>
        <w:rPr>
          <w:rFonts w:ascii="Arial" w:hAnsi="Arial" w:cs="Arial"/>
          <w:b/>
          <w:bCs/>
        </w:rPr>
        <w:t>Panel Chair</w:t>
      </w:r>
      <w:del w:id="403" w:author="Akhtar (ESO), Shazia" w:date="2021-11-01T12:09:00Z">
        <w:r w:rsidDel="008E0D82">
          <w:rPr>
            <w:rFonts w:ascii="Arial" w:hAnsi="Arial" w:cs="Arial"/>
            <w:b/>
            <w:bCs/>
          </w:rPr>
          <w:delText>man</w:delText>
        </w:r>
      </w:del>
      <w:r>
        <w:rPr>
          <w:rFonts w:ascii="Arial" w:hAnsi="Arial" w:cs="Arial"/>
        </w:rPr>
        <w:t xml:space="preserve"> is obliged to exercise </w:t>
      </w:r>
      <w:del w:id="404" w:author="Akhtar (ESO), Shazia" w:date="2021-11-01T11:57:00Z">
        <w:r w:rsidDel="007D4164">
          <w:rPr>
            <w:rFonts w:ascii="Arial" w:hAnsi="Arial" w:cs="Arial"/>
          </w:rPr>
          <w:delText xml:space="preserve">his </w:delText>
        </w:r>
      </w:del>
      <w:ins w:id="405" w:author="Akhtar (ESO), Shazia" w:date="2021-11-01T11:57:00Z">
        <w:r w:rsidR="007D4164">
          <w:rPr>
            <w:rFonts w:ascii="Arial" w:hAnsi="Arial" w:cs="Arial"/>
          </w:rPr>
          <w:t xml:space="preserve">their </w:t>
        </w:r>
      </w:ins>
      <w:r>
        <w:rPr>
          <w:rFonts w:ascii="Arial" w:hAnsi="Arial" w:cs="Arial"/>
        </w:rPr>
        <w:t xml:space="preserve">casting vote if votes are otherwise cast equally in favour of or against a </w:t>
      </w:r>
      <w:r>
        <w:rPr>
          <w:rFonts w:ascii="Arial" w:hAnsi="Arial" w:cs="Arial"/>
          <w:b/>
          <w:bCs/>
        </w:rPr>
        <w:t>CUSC Modification Proposal</w:t>
      </w:r>
      <w:r>
        <w:rPr>
          <w:rFonts w:ascii="Arial" w:hAnsi="Arial" w:cs="Arial"/>
        </w:rPr>
        <w:t xml:space="preserve">, but where any person other than the actual </w:t>
      </w:r>
      <w:r>
        <w:rPr>
          <w:rFonts w:ascii="Arial" w:hAnsi="Arial" w:cs="Arial"/>
          <w:b/>
          <w:bCs/>
        </w:rPr>
        <w:t>Panel Chair</w:t>
      </w:r>
      <w:del w:id="406" w:author="Akhtar (ESO), Shazia" w:date="2021-11-01T12:10:00Z">
        <w:r w:rsidDel="008E0D82">
          <w:rPr>
            <w:rFonts w:ascii="Arial" w:hAnsi="Arial" w:cs="Arial"/>
            <w:b/>
            <w:bCs/>
          </w:rPr>
          <w:delText>man</w:delText>
        </w:r>
      </w:del>
      <w:r>
        <w:rPr>
          <w:rFonts w:ascii="Arial" w:hAnsi="Arial" w:cs="Arial"/>
        </w:rPr>
        <w:t xml:space="preserve"> or </w:t>
      </w:r>
      <w:del w:id="407" w:author="Akhtar (ESO), Shazia" w:date="2021-11-01T11:57:00Z">
        <w:r w:rsidDel="007D4164">
          <w:rPr>
            <w:rFonts w:ascii="Arial" w:hAnsi="Arial" w:cs="Arial"/>
          </w:rPr>
          <w:delText xml:space="preserve">his </w:delText>
        </w:r>
      </w:del>
      <w:ins w:id="408" w:author="Akhtar (ESO), Shazia" w:date="2021-11-01T11:57:00Z">
        <w:r w:rsidR="007D4164">
          <w:rPr>
            <w:rFonts w:ascii="Arial" w:hAnsi="Arial" w:cs="Arial"/>
          </w:rPr>
          <w:t xml:space="preserve">their </w:t>
        </w:r>
      </w:ins>
      <w:r>
        <w:rPr>
          <w:rFonts w:ascii="Arial" w:hAnsi="Arial" w:cs="Arial"/>
        </w:rPr>
        <w:t>alternate is acting as chair</w:t>
      </w:r>
      <w:del w:id="409" w:author="Akhtar (ESO), Shazia" w:date="2021-11-01T12:10:00Z">
        <w:r w:rsidDel="008E0D82">
          <w:rPr>
            <w:rFonts w:ascii="Arial" w:hAnsi="Arial" w:cs="Arial"/>
          </w:rPr>
          <w:delText>man</w:delText>
        </w:r>
      </w:del>
      <w:r>
        <w:rPr>
          <w:rFonts w:ascii="Arial" w:hAnsi="Arial" w:cs="Arial"/>
        </w:rPr>
        <w:t xml:space="preserve"> </w:t>
      </w:r>
      <w:del w:id="410" w:author="Akhtar (ESO), Shazia" w:date="2021-11-01T11:37:00Z">
        <w:r w:rsidDel="00E70780">
          <w:rPr>
            <w:rFonts w:ascii="Arial" w:hAnsi="Arial" w:cs="Arial"/>
          </w:rPr>
          <w:delText xml:space="preserve">he </w:delText>
        </w:r>
      </w:del>
      <w:ins w:id="411" w:author="Akhtar (ESO), Shazia" w:date="2021-11-01T11:37:00Z">
        <w:r w:rsidR="00E70780">
          <w:rPr>
            <w:rFonts w:ascii="Arial" w:hAnsi="Arial" w:cs="Arial"/>
          </w:rPr>
          <w:t xml:space="preserve">they </w:t>
        </w:r>
      </w:ins>
      <w:r>
        <w:rPr>
          <w:rFonts w:ascii="Arial" w:hAnsi="Arial" w:cs="Arial"/>
        </w:rPr>
        <w:t>shall not have a casting vote.</w:t>
      </w:r>
      <w:bookmarkEnd w:id="401"/>
    </w:p>
    <w:p w14:paraId="16DB5121" w14:textId="77777777" w:rsidR="00B56045" w:rsidRDefault="00B56045" w:rsidP="00B56045">
      <w:pPr>
        <w:pStyle w:val="Heading4"/>
        <w:widowControl/>
        <w:numPr>
          <w:ilvl w:val="3"/>
          <w:numId w:val="21"/>
        </w:numPr>
        <w:tabs>
          <w:tab w:val="clear" w:pos="4253"/>
          <w:tab w:val="num" w:pos="0"/>
          <w:tab w:val="left" w:pos="3402"/>
        </w:tabs>
        <w:ind w:left="1702" w:hanging="851"/>
        <w:jc w:val="both"/>
        <w:rPr>
          <w:rFonts w:ascii="Arial" w:hAnsi="Arial" w:cs="Arial"/>
        </w:rPr>
      </w:pPr>
      <w:bookmarkStart w:id="412" w:name="_DV_M230"/>
      <w:bookmarkEnd w:id="412"/>
      <w:r>
        <w:rPr>
          <w:rFonts w:ascii="Arial" w:hAnsi="Arial" w:cs="Arial"/>
        </w:rPr>
        <w:t xml:space="preserve">The two </w:t>
      </w:r>
      <w:r>
        <w:rPr>
          <w:rFonts w:ascii="Arial" w:hAnsi="Arial" w:cs="Arial"/>
          <w:b/>
          <w:bCs/>
        </w:rPr>
        <w:t>Panel Members</w:t>
      </w:r>
      <w:r>
        <w:rPr>
          <w:rFonts w:ascii="Arial" w:hAnsi="Arial" w:cs="Arial"/>
        </w:rPr>
        <w:t xml:space="preserve"> appointed by </w:t>
      </w:r>
      <w:r>
        <w:rPr>
          <w:rFonts w:ascii="Arial" w:hAnsi="Arial" w:cs="Arial"/>
          <w:b/>
          <w:bCs/>
        </w:rPr>
        <w:t>The Company</w:t>
      </w:r>
      <w:r>
        <w:rPr>
          <w:rFonts w:ascii="Arial" w:hAnsi="Arial" w:cs="Arial"/>
        </w:rPr>
        <w:t xml:space="preserve"> pursuant to Paragraph 8.3.1(b)(iii) shall together have one vote in relation to each matter which shall be cast jointly by agreement between them or, where only one of </w:t>
      </w:r>
      <w:r>
        <w:rPr>
          <w:rFonts w:ascii="Arial" w:hAnsi="Arial" w:cs="Arial"/>
          <w:b/>
          <w:bCs/>
        </w:rPr>
        <w:t>The Company Panel Members</w:t>
      </w:r>
      <w:r>
        <w:rPr>
          <w:rFonts w:ascii="Arial" w:hAnsi="Arial" w:cs="Arial"/>
        </w:rPr>
        <w:t xml:space="preserve"> is present at a meeting, by that </w:t>
      </w:r>
      <w:r>
        <w:rPr>
          <w:rFonts w:ascii="Arial" w:hAnsi="Arial" w:cs="Arial"/>
          <w:b/>
          <w:bCs/>
        </w:rPr>
        <w:t>The Company Panel Member</w:t>
      </w:r>
      <w:r>
        <w:rPr>
          <w:rFonts w:ascii="Arial" w:hAnsi="Arial" w:cs="Arial"/>
        </w:rPr>
        <w:t>.</w:t>
      </w:r>
    </w:p>
    <w:p w14:paraId="76C41635" w14:textId="77777777" w:rsidR="00B56045" w:rsidRDefault="00B56045" w:rsidP="00B56045">
      <w:pPr>
        <w:pStyle w:val="Heading4"/>
        <w:widowControl/>
        <w:numPr>
          <w:ilvl w:val="3"/>
          <w:numId w:val="21"/>
        </w:numPr>
        <w:tabs>
          <w:tab w:val="clear" w:pos="4253"/>
          <w:tab w:val="num" w:pos="0"/>
          <w:tab w:val="left" w:pos="3402"/>
        </w:tabs>
        <w:ind w:left="1702" w:hanging="851"/>
        <w:jc w:val="both"/>
        <w:rPr>
          <w:rFonts w:ascii="Arial" w:hAnsi="Arial" w:cs="Arial"/>
        </w:rPr>
      </w:pPr>
      <w:bookmarkStart w:id="413" w:name="_DV_M231"/>
      <w:bookmarkEnd w:id="413"/>
      <w:r>
        <w:rPr>
          <w:rFonts w:ascii="Arial" w:hAnsi="Arial" w:cs="Arial"/>
        </w:rPr>
        <w:t xml:space="preserve">Any resolution in writing signed by or on behalf of all </w:t>
      </w:r>
      <w:r>
        <w:rPr>
          <w:rFonts w:ascii="Arial" w:hAnsi="Arial" w:cs="Arial"/>
          <w:b/>
          <w:bCs/>
        </w:rPr>
        <w:t>Panel Members</w:t>
      </w:r>
      <w:r>
        <w:rPr>
          <w:rFonts w:ascii="Arial" w:hAnsi="Arial" w:cs="Arial"/>
        </w:rPr>
        <w:t xml:space="preserve"> shall be valid and effectual as if it had been passed at a duly convened and quorate meeting of the </w:t>
      </w:r>
      <w:r>
        <w:rPr>
          <w:rFonts w:ascii="Arial" w:hAnsi="Arial" w:cs="Arial"/>
          <w:b/>
          <w:bCs/>
        </w:rPr>
        <w:t>CUSC Modifications Panel</w:t>
      </w:r>
      <w:r>
        <w:rPr>
          <w:rFonts w:ascii="Arial" w:hAnsi="Arial" w:cs="Arial"/>
        </w:rPr>
        <w:t xml:space="preserve">. Such a resolution may consist of several instruments in like form signed by or on behalf of one or more </w:t>
      </w:r>
      <w:r>
        <w:rPr>
          <w:rFonts w:ascii="Arial" w:hAnsi="Arial" w:cs="Arial"/>
          <w:b/>
          <w:bCs/>
        </w:rPr>
        <w:t>Panel Members</w:t>
      </w:r>
      <w:r>
        <w:rPr>
          <w:rFonts w:ascii="Arial" w:hAnsi="Arial" w:cs="Arial"/>
        </w:rPr>
        <w:t>.</w:t>
      </w:r>
    </w:p>
    <w:p w14:paraId="5B94EA6F"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414" w:name="_DV_M232"/>
      <w:bookmarkEnd w:id="414"/>
      <w:r>
        <w:rPr>
          <w:rFonts w:ascii="Arial" w:hAnsi="Arial" w:cs="Arial"/>
          <w:b/>
          <w:bCs/>
        </w:rPr>
        <w:t>PROTECTIONS FOR PANEL MEMBERS</w:t>
      </w:r>
    </w:p>
    <w:p w14:paraId="7AF295D6" w14:textId="670F02AA"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15" w:name="_DV_M233"/>
      <w:bookmarkEnd w:id="415"/>
      <w:r>
        <w:rPr>
          <w:rFonts w:ascii="Arial" w:hAnsi="Arial" w:cs="Arial"/>
        </w:rPr>
        <w:t xml:space="preserve">Subject to Paragraph 8.12.2 all </w:t>
      </w:r>
      <w:r>
        <w:rPr>
          <w:rFonts w:ascii="Arial" w:hAnsi="Arial" w:cs="Arial"/>
          <w:b/>
          <w:bCs/>
        </w:rPr>
        <w:t>CUSC Parties</w:t>
      </w:r>
      <w:r>
        <w:rPr>
          <w:rFonts w:ascii="Arial" w:hAnsi="Arial" w:cs="Arial"/>
        </w:rPr>
        <w:t xml:space="preserve"> shall jointly and severally indemnify and keep indemnified each </w:t>
      </w:r>
      <w:r>
        <w:rPr>
          <w:rFonts w:ascii="Arial" w:hAnsi="Arial" w:cs="Arial"/>
          <w:b/>
          <w:bCs/>
        </w:rPr>
        <w:t>Panel Member</w:t>
      </w:r>
      <w:r>
        <w:rPr>
          <w:rFonts w:ascii="Arial" w:hAnsi="Arial" w:cs="Arial"/>
        </w:rPr>
        <w:t xml:space="preserve">, the </w:t>
      </w:r>
      <w:r>
        <w:rPr>
          <w:rFonts w:ascii="Arial" w:hAnsi="Arial" w:cs="Arial"/>
          <w:b/>
          <w:bCs/>
        </w:rPr>
        <w:t>Panel Secretary</w:t>
      </w:r>
      <w:r>
        <w:rPr>
          <w:rFonts w:ascii="Arial" w:hAnsi="Arial" w:cs="Arial"/>
        </w:rPr>
        <w:t xml:space="preserve"> and each member of a </w:t>
      </w:r>
      <w:r>
        <w:rPr>
          <w:rFonts w:ascii="Arial" w:hAnsi="Arial" w:cs="Arial"/>
          <w:b/>
          <w:bCs/>
        </w:rPr>
        <w:t>Workgroup</w:t>
      </w:r>
      <w:r>
        <w:rPr>
          <w:rFonts w:ascii="Arial" w:hAnsi="Arial" w:cs="Arial"/>
        </w:rPr>
        <w:t xml:space="preserve"> and </w:t>
      </w:r>
      <w:r>
        <w:rPr>
          <w:rFonts w:ascii="Arial" w:hAnsi="Arial" w:cs="Arial"/>
          <w:b/>
          <w:bCs/>
        </w:rPr>
        <w:t>Standing Group</w:t>
      </w:r>
      <w:r>
        <w:rPr>
          <w:rFonts w:ascii="Arial" w:hAnsi="Arial" w:cs="Arial"/>
        </w:rPr>
        <w:t xml:space="preserve"> (“</w:t>
      </w:r>
      <w:r>
        <w:rPr>
          <w:rFonts w:ascii="Arial" w:hAnsi="Arial" w:cs="Arial"/>
          <w:b/>
          <w:bCs/>
        </w:rPr>
        <w:t>Indemnified Persons</w:t>
      </w:r>
      <w:r>
        <w:rPr>
          <w:rFonts w:ascii="Arial" w:hAnsi="Arial" w:cs="Arial"/>
        </w:rPr>
        <w:t xml:space="preserve">”) in respect of all costs (including legal costs), expenses, damages and other liabilities properly incurred or suffered by such </w:t>
      </w:r>
      <w:r>
        <w:rPr>
          <w:rFonts w:ascii="Arial" w:hAnsi="Arial" w:cs="Arial"/>
          <w:b/>
          <w:bCs/>
        </w:rPr>
        <w:t>Indemnified Persons</w:t>
      </w:r>
      <w:r>
        <w:rPr>
          <w:rFonts w:ascii="Arial" w:hAnsi="Arial" w:cs="Arial"/>
        </w:rPr>
        <w:t xml:space="preserve"> when acting in or in connection with </w:t>
      </w:r>
      <w:del w:id="416" w:author="Akhtar (ESO), Shazia" w:date="2021-11-01T11:58:00Z">
        <w:r w:rsidDel="007D4164">
          <w:rPr>
            <w:rFonts w:ascii="Arial" w:hAnsi="Arial" w:cs="Arial"/>
          </w:rPr>
          <w:delText xml:space="preserve">his </w:delText>
        </w:r>
      </w:del>
      <w:ins w:id="417" w:author="Akhtar (ESO), Shazia" w:date="2021-11-01T11:58:00Z">
        <w:r w:rsidR="007D4164">
          <w:rPr>
            <w:rFonts w:ascii="Arial" w:hAnsi="Arial" w:cs="Arial"/>
          </w:rPr>
          <w:t xml:space="preserve">their </w:t>
        </w:r>
      </w:ins>
      <w:r>
        <w:rPr>
          <w:rFonts w:ascii="Arial" w:hAnsi="Arial" w:cs="Arial"/>
        </w:rPr>
        <w:t>office under the</w:t>
      </w:r>
      <w:r>
        <w:rPr>
          <w:rFonts w:ascii="Arial" w:hAnsi="Arial" w:cs="Arial"/>
          <w:b/>
          <w:bCs/>
        </w:rPr>
        <w:t xml:space="preserve"> CUSC</w:t>
      </w:r>
      <w:r>
        <w:rPr>
          <w:rFonts w:ascii="Arial" w:hAnsi="Arial" w:cs="Arial"/>
        </w:rPr>
        <w:t xml:space="preserve">, or in what </w:t>
      </w:r>
      <w:del w:id="418" w:author="Akhtar (ESO), Shazia" w:date="2021-11-01T11:37:00Z">
        <w:r w:rsidDel="00E70780">
          <w:rPr>
            <w:rFonts w:ascii="Arial" w:hAnsi="Arial" w:cs="Arial"/>
          </w:rPr>
          <w:delText xml:space="preserve">he </w:delText>
        </w:r>
      </w:del>
      <w:ins w:id="419" w:author="Akhtar (ESO), Shazia" w:date="2021-11-01T11:39:00Z">
        <w:r w:rsidR="00E70780">
          <w:rPr>
            <w:rFonts w:ascii="Arial" w:hAnsi="Arial" w:cs="Arial"/>
          </w:rPr>
          <w:t xml:space="preserve">they </w:t>
        </w:r>
      </w:ins>
      <w:r>
        <w:rPr>
          <w:rFonts w:ascii="Arial" w:hAnsi="Arial" w:cs="Arial"/>
        </w:rPr>
        <w:t>in good faith believe</w:t>
      </w:r>
      <w:del w:id="420" w:author="Akhtar (ESO), Shazia" w:date="2021-11-01T11:39:00Z">
        <w:r w:rsidDel="00E70780">
          <w:rPr>
            <w:rFonts w:ascii="Arial" w:hAnsi="Arial" w:cs="Arial"/>
          </w:rPr>
          <w:delText>s</w:delText>
        </w:r>
      </w:del>
      <w:r>
        <w:rPr>
          <w:rFonts w:ascii="Arial" w:hAnsi="Arial" w:cs="Arial"/>
        </w:rPr>
        <w:t xml:space="preserve"> to be the proper exercise and discharge of the powers, duties, functions and discretions of that office in accordance with the</w:t>
      </w:r>
      <w:r>
        <w:rPr>
          <w:rFonts w:ascii="Arial" w:hAnsi="Arial" w:cs="Arial"/>
          <w:b/>
          <w:bCs/>
        </w:rPr>
        <w:t xml:space="preserve"> CUSC</w:t>
      </w:r>
      <w:r>
        <w:rPr>
          <w:rFonts w:ascii="Arial" w:hAnsi="Arial" w:cs="Arial"/>
        </w:rPr>
        <w:t xml:space="preserve">, and all claims, demands and proceedings in connection therewith other than any such costs, expenses, damages or other liabilities incurred or suffered as a result of the wilful default or bad faith of such </w:t>
      </w:r>
      <w:r>
        <w:rPr>
          <w:rFonts w:ascii="Arial" w:hAnsi="Arial" w:cs="Arial"/>
          <w:b/>
          <w:bCs/>
        </w:rPr>
        <w:t>Indemnified Person</w:t>
      </w:r>
      <w:r>
        <w:rPr>
          <w:rFonts w:ascii="Arial" w:hAnsi="Arial" w:cs="Arial"/>
        </w:rPr>
        <w:t>.</w:t>
      </w:r>
    </w:p>
    <w:p w14:paraId="476B3A1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21" w:name="_DV_M234"/>
      <w:bookmarkEnd w:id="421"/>
      <w:r>
        <w:rPr>
          <w:rFonts w:ascii="Arial" w:hAnsi="Arial" w:cs="Arial"/>
        </w:rPr>
        <w:t xml:space="preserve">The indemnity provided in Paragraph 8.12.1 shall not extend to costs and expenses incurred in the ordinary conduct of being a </w:t>
      </w:r>
      <w:r>
        <w:rPr>
          <w:rFonts w:ascii="Arial" w:hAnsi="Arial" w:cs="Arial"/>
          <w:b/>
          <w:bCs/>
        </w:rPr>
        <w:t>Panel Member</w:t>
      </w:r>
      <w:r>
        <w:rPr>
          <w:rFonts w:ascii="Arial" w:hAnsi="Arial" w:cs="Arial"/>
        </w:rPr>
        <w:t xml:space="preserve"> or </w:t>
      </w:r>
      <w:r>
        <w:rPr>
          <w:rFonts w:ascii="Arial" w:hAnsi="Arial" w:cs="Arial"/>
          <w:b/>
          <w:bCs/>
        </w:rPr>
        <w:t>Panel Secretary</w:t>
      </w:r>
      <w:r>
        <w:rPr>
          <w:rFonts w:ascii="Arial" w:hAnsi="Arial" w:cs="Arial"/>
        </w:rPr>
        <w:t xml:space="preserve">, or member of a </w:t>
      </w:r>
      <w:r>
        <w:rPr>
          <w:rFonts w:ascii="Arial" w:hAnsi="Arial" w:cs="Arial"/>
          <w:b/>
          <w:bCs/>
        </w:rPr>
        <w:t xml:space="preserve">Workgroup </w:t>
      </w:r>
      <w:r>
        <w:rPr>
          <w:rFonts w:ascii="Arial" w:hAnsi="Arial" w:cs="Arial"/>
        </w:rPr>
        <w:t xml:space="preserve">or </w:t>
      </w:r>
      <w:r>
        <w:rPr>
          <w:rFonts w:ascii="Arial" w:hAnsi="Arial" w:cs="Arial"/>
          <w:b/>
          <w:bCs/>
        </w:rPr>
        <w:t xml:space="preserve">Standing Group </w:t>
      </w:r>
      <w:r>
        <w:rPr>
          <w:rFonts w:ascii="Arial" w:hAnsi="Arial" w:cs="Arial"/>
        </w:rPr>
        <w:t xml:space="preserve">including, without limitation, accommodation costs and travel costs or any remuneration for their services to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or </w:t>
      </w:r>
      <w:r>
        <w:rPr>
          <w:rFonts w:ascii="Arial" w:hAnsi="Arial" w:cs="Arial"/>
          <w:b/>
          <w:bCs/>
        </w:rPr>
        <w:t xml:space="preserve">Workgroup </w:t>
      </w:r>
      <w:r>
        <w:rPr>
          <w:rFonts w:ascii="Arial" w:hAnsi="Arial" w:cs="Arial"/>
        </w:rPr>
        <w:t xml:space="preserve">or </w:t>
      </w:r>
      <w:r>
        <w:rPr>
          <w:rFonts w:ascii="Arial" w:hAnsi="Arial" w:cs="Arial"/>
          <w:b/>
          <w:bCs/>
        </w:rPr>
        <w:t>Standing Group</w:t>
      </w:r>
      <w:r>
        <w:rPr>
          <w:rFonts w:ascii="Arial" w:hAnsi="Arial" w:cs="Arial"/>
        </w:rPr>
        <w:t>.</w:t>
      </w:r>
    </w:p>
    <w:p w14:paraId="779F5372" w14:textId="2A38EEC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22" w:name="_DV_M235"/>
      <w:bookmarkEnd w:id="422"/>
      <w:r>
        <w:rPr>
          <w:rFonts w:ascii="Arial" w:hAnsi="Arial" w:cs="Arial"/>
        </w:rPr>
        <w:t xml:space="preserve">The </w:t>
      </w:r>
      <w:r>
        <w:rPr>
          <w:rFonts w:ascii="Arial" w:hAnsi="Arial" w:cs="Arial"/>
          <w:b/>
          <w:bCs/>
        </w:rPr>
        <w:t>CUSC Parties</w:t>
      </w:r>
      <w:r>
        <w:rPr>
          <w:rFonts w:ascii="Arial" w:hAnsi="Arial" w:cs="Arial"/>
        </w:rPr>
        <w:t xml:space="preserve"> agree that no </w:t>
      </w:r>
      <w:r>
        <w:rPr>
          <w:rFonts w:ascii="Arial" w:hAnsi="Arial" w:cs="Arial"/>
          <w:b/>
          <w:bCs/>
        </w:rPr>
        <w:t>Indemnified Person</w:t>
      </w:r>
      <w:r>
        <w:rPr>
          <w:rFonts w:ascii="Arial" w:hAnsi="Arial" w:cs="Arial"/>
        </w:rPr>
        <w:t xml:space="preserve"> shall be liable for anything done when acting properly in or in connection with </w:t>
      </w:r>
      <w:del w:id="423" w:author="Akhtar (ESO), Shazia" w:date="2021-11-01T11:58:00Z">
        <w:r w:rsidDel="007D4164">
          <w:rPr>
            <w:rFonts w:ascii="Arial" w:hAnsi="Arial" w:cs="Arial"/>
          </w:rPr>
          <w:delText xml:space="preserve">his </w:delText>
        </w:r>
      </w:del>
      <w:ins w:id="424" w:author="Akhtar (ESO), Shazia" w:date="2021-11-01T11:58:00Z">
        <w:r w:rsidR="007D4164">
          <w:rPr>
            <w:rFonts w:ascii="Arial" w:hAnsi="Arial" w:cs="Arial"/>
          </w:rPr>
          <w:t xml:space="preserve">their </w:t>
        </w:r>
      </w:ins>
      <w:r>
        <w:rPr>
          <w:rFonts w:ascii="Arial" w:hAnsi="Arial" w:cs="Arial"/>
        </w:rPr>
        <w:t>office under the</w:t>
      </w:r>
      <w:r>
        <w:rPr>
          <w:rFonts w:ascii="Arial" w:hAnsi="Arial" w:cs="Arial"/>
          <w:b/>
          <w:bCs/>
        </w:rPr>
        <w:t xml:space="preserve"> CUSC</w:t>
      </w:r>
      <w:r>
        <w:rPr>
          <w:rFonts w:ascii="Arial" w:hAnsi="Arial" w:cs="Arial"/>
        </w:rPr>
        <w:t xml:space="preserve">, or anything done in what </w:t>
      </w:r>
      <w:del w:id="425" w:author="Akhtar (ESO), Shazia" w:date="2021-11-01T11:40:00Z">
        <w:r w:rsidDel="00E70780">
          <w:rPr>
            <w:rFonts w:ascii="Arial" w:hAnsi="Arial" w:cs="Arial"/>
          </w:rPr>
          <w:delText xml:space="preserve">he </w:delText>
        </w:r>
      </w:del>
      <w:ins w:id="426" w:author="Akhtar (ESO), Shazia" w:date="2021-11-01T11:40:00Z">
        <w:r w:rsidR="00E70780">
          <w:rPr>
            <w:rFonts w:ascii="Arial" w:hAnsi="Arial" w:cs="Arial"/>
          </w:rPr>
          <w:t xml:space="preserve">they </w:t>
        </w:r>
      </w:ins>
      <w:r>
        <w:rPr>
          <w:rFonts w:ascii="Arial" w:hAnsi="Arial" w:cs="Arial"/>
        </w:rPr>
        <w:t>in good faith believe</w:t>
      </w:r>
      <w:del w:id="427" w:author="Akhtar (ESO), Shazia" w:date="2021-11-01T11:40:00Z">
        <w:r w:rsidDel="00E70780">
          <w:rPr>
            <w:rFonts w:ascii="Arial" w:hAnsi="Arial" w:cs="Arial"/>
          </w:rPr>
          <w:delText>s</w:delText>
        </w:r>
      </w:del>
      <w:r>
        <w:rPr>
          <w:rFonts w:ascii="Arial" w:hAnsi="Arial" w:cs="Arial"/>
        </w:rPr>
        <w:t xml:space="preserve"> to be the proper exercise and discharge of the powers, duties, functions and discretions of that office in accordance with the</w:t>
      </w:r>
      <w:r>
        <w:rPr>
          <w:rFonts w:ascii="Arial" w:hAnsi="Arial" w:cs="Arial"/>
          <w:b/>
          <w:bCs/>
        </w:rPr>
        <w:t xml:space="preserve"> CUSC</w:t>
      </w:r>
      <w:r>
        <w:rPr>
          <w:rFonts w:ascii="Arial" w:hAnsi="Arial" w:cs="Arial"/>
        </w:rPr>
        <w:t xml:space="preserve">. Each </w:t>
      </w:r>
      <w:r>
        <w:rPr>
          <w:rFonts w:ascii="Arial" w:hAnsi="Arial" w:cs="Arial"/>
          <w:b/>
          <w:bCs/>
        </w:rPr>
        <w:t>CUSC Party</w:t>
      </w:r>
      <w:r>
        <w:rPr>
          <w:rFonts w:ascii="Arial" w:hAnsi="Arial" w:cs="Arial"/>
        </w:rPr>
        <w:t xml:space="preserve"> hereby irrevocably and unconditionally waives any such liability of any </w:t>
      </w:r>
      <w:r>
        <w:rPr>
          <w:rFonts w:ascii="Arial" w:hAnsi="Arial" w:cs="Arial"/>
          <w:b/>
          <w:bCs/>
        </w:rPr>
        <w:t>Indemnified Person</w:t>
      </w:r>
      <w:r>
        <w:rPr>
          <w:rFonts w:ascii="Arial" w:hAnsi="Arial" w:cs="Arial"/>
        </w:rPr>
        <w:t xml:space="preserve"> and any rights, remedies and claims against any </w:t>
      </w:r>
      <w:r>
        <w:rPr>
          <w:rFonts w:ascii="Arial" w:hAnsi="Arial" w:cs="Arial"/>
          <w:b/>
          <w:bCs/>
        </w:rPr>
        <w:t>Indemnified Person</w:t>
      </w:r>
      <w:r>
        <w:rPr>
          <w:rFonts w:ascii="Arial" w:hAnsi="Arial" w:cs="Arial"/>
        </w:rPr>
        <w:t xml:space="preserve"> in respect thereof.</w:t>
      </w:r>
    </w:p>
    <w:p w14:paraId="3651423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28" w:name="_DV_M236"/>
      <w:bookmarkEnd w:id="428"/>
      <w:r>
        <w:rPr>
          <w:rFonts w:ascii="Arial" w:hAnsi="Arial" w:cs="Arial"/>
        </w:rPr>
        <w:t xml:space="preserve">Without prejudice to Paragraph 8.12.2, nothing in Paragraph 8.12.3 shall exclude or limit the liability of an </w:t>
      </w:r>
      <w:r>
        <w:rPr>
          <w:rFonts w:ascii="Arial" w:hAnsi="Arial" w:cs="Arial"/>
          <w:b/>
          <w:bCs/>
        </w:rPr>
        <w:t>Indemnified Person</w:t>
      </w:r>
      <w:r>
        <w:rPr>
          <w:rFonts w:ascii="Arial" w:hAnsi="Arial" w:cs="Arial"/>
        </w:rPr>
        <w:t xml:space="preserve"> for death or personal injury resulting from the negligence of such </w:t>
      </w:r>
      <w:r>
        <w:rPr>
          <w:rFonts w:ascii="Arial" w:hAnsi="Arial" w:cs="Arial"/>
          <w:b/>
          <w:bCs/>
        </w:rPr>
        <w:t>Indemnified Person</w:t>
      </w:r>
      <w:r>
        <w:rPr>
          <w:rFonts w:ascii="Arial" w:hAnsi="Arial" w:cs="Arial"/>
        </w:rPr>
        <w:t>.</w:t>
      </w:r>
    </w:p>
    <w:p w14:paraId="6666E185" w14:textId="77777777" w:rsidR="00B56045" w:rsidRDefault="00B56045" w:rsidP="00B56045">
      <w:pPr>
        <w:pStyle w:val="Heading4"/>
        <w:widowControl/>
        <w:tabs>
          <w:tab w:val="clear" w:pos="4253"/>
          <w:tab w:val="num" w:pos="1701"/>
        </w:tabs>
        <w:ind w:left="0" w:firstLine="0"/>
        <w:jc w:val="both"/>
        <w:rPr>
          <w:rFonts w:ascii="Arial" w:hAnsi="Arial" w:cs="Arial"/>
          <w:b/>
          <w:bCs/>
        </w:rPr>
      </w:pPr>
      <w:bookmarkStart w:id="429" w:name="_DV_M237"/>
      <w:bookmarkEnd w:id="429"/>
      <w:r>
        <w:rPr>
          <w:rFonts w:ascii="Arial" w:hAnsi="Arial" w:cs="Arial"/>
          <w:b/>
          <w:bCs/>
        </w:rPr>
        <w:t>PART C</w:t>
      </w:r>
    </w:p>
    <w:p w14:paraId="13E69079"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430" w:name="_DV_M238"/>
      <w:bookmarkEnd w:id="430"/>
      <w:r>
        <w:rPr>
          <w:rFonts w:ascii="Arial" w:hAnsi="Arial" w:cs="Arial"/>
          <w:b/>
          <w:bCs/>
        </w:rPr>
        <w:lastRenderedPageBreak/>
        <w:t>CUSC MODIFICATION REGISTER</w:t>
      </w:r>
    </w:p>
    <w:p w14:paraId="0F412DA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31" w:name="_DV_M239"/>
      <w:bookmarkEnd w:id="431"/>
      <w:r>
        <w:rPr>
          <w:rFonts w:ascii="Arial" w:hAnsi="Arial" w:cs="Arial"/>
        </w:rPr>
        <w:t xml:space="preserve">The </w:t>
      </w:r>
      <w:r>
        <w:rPr>
          <w:rFonts w:ascii="Arial" w:hAnsi="Arial" w:cs="Arial"/>
          <w:b/>
          <w:bCs/>
        </w:rPr>
        <w:t xml:space="preserve">Code Administrator </w:t>
      </w:r>
      <w:r>
        <w:rPr>
          <w:rFonts w:ascii="Arial" w:hAnsi="Arial" w:cs="Arial"/>
        </w:rPr>
        <w:t>shall establish and maintain a register (“</w:t>
      </w:r>
      <w:r>
        <w:rPr>
          <w:rFonts w:ascii="Arial" w:hAnsi="Arial" w:cs="Arial"/>
          <w:b/>
          <w:bCs/>
        </w:rPr>
        <w:t>CUSC Modification</w:t>
      </w:r>
      <w:r>
        <w:rPr>
          <w:rFonts w:ascii="Arial" w:hAnsi="Arial" w:cs="Arial"/>
        </w:rPr>
        <w:t xml:space="preserve"> </w:t>
      </w:r>
      <w:r>
        <w:rPr>
          <w:rFonts w:ascii="Arial" w:hAnsi="Arial" w:cs="Arial"/>
          <w:b/>
          <w:bCs/>
        </w:rPr>
        <w:t>Register</w:t>
      </w:r>
      <w:r>
        <w:rPr>
          <w:rFonts w:ascii="Arial" w:hAnsi="Arial" w:cs="Arial"/>
        </w:rPr>
        <w:t xml:space="preserve">”) which shall record the matters set out in Paragraph 8.13.3. </w:t>
      </w:r>
    </w:p>
    <w:p w14:paraId="528216C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32" w:name="_DV_M240"/>
      <w:bookmarkEnd w:id="432"/>
      <w:r>
        <w:rPr>
          <w:rFonts w:ascii="Arial" w:hAnsi="Arial" w:cs="Arial"/>
        </w:rPr>
        <w:t xml:space="preserve">The purpose of the </w:t>
      </w:r>
      <w:r>
        <w:rPr>
          <w:rFonts w:ascii="Arial" w:hAnsi="Arial" w:cs="Arial"/>
          <w:b/>
          <w:bCs/>
        </w:rPr>
        <w:t>CUSC Modification Register</w:t>
      </w:r>
      <w:r>
        <w:rPr>
          <w:rFonts w:ascii="Arial" w:hAnsi="Arial" w:cs="Arial"/>
        </w:rPr>
        <w:t xml:space="preserve"> shall be to assist the </w:t>
      </w:r>
      <w:r>
        <w:rPr>
          <w:rFonts w:ascii="Arial" w:hAnsi="Arial" w:cs="Arial"/>
          <w:b/>
          <w:bCs/>
        </w:rPr>
        <w:t xml:space="preserve">CUSC Modifications Panel </w:t>
      </w:r>
      <w:r>
        <w:rPr>
          <w:rFonts w:ascii="Arial" w:hAnsi="Arial" w:cs="Arial"/>
        </w:rPr>
        <w:t xml:space="preserve">and to enable the </w:t>
      </w:r>
      <w:r>
        <w:rPr>
          <w:rFonts w:ascii="Arial" w:hAnsi="Arial" w:cs="Arial"/>
          <w:b/>
          <w:bCs/>
        </w:rPr>
        <w:t>CUSC Modifications Panel</w:t>
      </w:r>
      <w:r>
        <w:rPr>
          <w:rFonts w:ascii="Arial" w:hAnsi="Arial" w:cs="Arial"/>
        </w:rPr>
        <w:t xml:space="preserve">, </w:t>
      </w:r>
      <w:r>
        <w:rPr>
          <w:rFonts w:ascii="Arial" w:hAnsi="Arial" w:cs="Arial"/>
          <w:b/>
          <w:bCs/>
        </w:rPr>
        <w:t>CUSC Parties</w:t>
      </w:r>
      <w:r>
        <w:rPr>
          <w:rFonts w:ascii="Arial" w:hAnsi="Arial" w:cs="Arial"/>
        </w:rPr>
        <w:t xml:space="preserve"> and any other persons who may be interested to be reasonably informed of the progress of </w:t>
      </w:r>
      <w:r>
        <w:rPr>
          <w:rFonts w:ascii="Arial" w:hAnsi="Arial" w:cs="Arial"/>
          <w:b/>
          <w:bCs/>
        </w:rPr>
        <w:t>CUSC Modification Proposals</w:t>
      </w:r>
      <w:r>
        <w:rPr>
          <w:rFonts w:ascii="Arial" w:hAnsi="Arial" w:cs="Arial"/>
        </w:rPr>
        <w:t xml:space="preserve"> and </w:t>
      </w:r>
      <w:r>
        <w:rPr>
          <w:rFonts w:ascii="Arial" w:hAnsi="Arial" w:cs="Arial"/>
          <w:b/>
          <w:bCs/>
        </w:rPr>
        <w:t>Approved CUSC Modifications</w:t>
      </w:r>
      <w:r>
        <w:rPr>
          <w:rFonts w:ascii="Arial" w:hAnsi="Arial" w:cs="Arial"/>
        </w:rPr>
        <w:t xml:space="preserve"> from time to time. </w:t>
      </w:r>
    </w:p>
    <w:p w14:paraId="63B063F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33" w:name="_DV_M241"/>
      <w:bookmarkEnd w:id="433"/>
      <w:r>
        <w:rPr>
          <w:rFonts w:ascii="Arial" w:hAnsi="Arial" w:cs="Arial"/>
        </w:rPr>
        <w:t xml:space="preserve">The </w:t>
      </w:r>
      <w:r>
        <w:rPr>
          <w:rFonts w:ascii="Arial" w:hAnsi="Arial" w:cs="Arial"/>
          <w:b/>
          <w:bCs/>
        </w:rPr>
        <w:t>CUSC Modification Register</w:t>
      </w:r>
      <w:r>
        <w:rPr>
          <w:rFonts w:ascii="Arial" w:hAnsi="Arial" w:cs="Arial"/>
        </w:rPr>
        <w:t xml:space="preserve"> shall record in respect of current outstanding </w:t>
      </w:r>
      <w:r>
        <w:rPr>
          <w:rFonts w:ascii="Arial" w:hAnsi="Arial" w:cs="Arial"/>
          <w:b/>
          <w:bCs/>
        </w:rPr>
        <w:t xml:space="preserve">CUSC Modifications Panel </w:t>
      </w:r>
      <w:r>
        <w:rPr>
          <w:rFonts w:ascii="Arial" w:hAnsi="Arial" w:cs="Arial"/>
        </w:rPr>
        <w:t>business:</w:t>
      </w:r>
    </w:p>
    <w:p w14:paraId="00F92514" w14:textId="77777777" w:rsidR="00B56045" w:rsidRDefault="00B56045" w:rsidP="00B56045">
      <w:pPr>
        <w:pStyle w:val="clauseindent"/>
        <w:widowControl/>
        <w:ind w:left="2835" w:hanging="1134"/>
        <w:jc w:val="both"/>
        <w:rPr>
          <w:rFonts w:ascii="Arial" w:hAnsi="Arial" w:cs="Arial"/>
        </w:rPr>
      </w:pPr>
      <w:bookmarkStart w:id="434" w:name="_DV_M242"/>
      <w:bookmarkEnd w:id="434"/>
      <w:r>
        <w:rPr>
          <w:rFonts w:ascii="Arial" w:hAnsi="Arial" w:cs="Arial"/>
        </w:rPr>
        <w:t>(a)</w:t>
      </w:r>
      <w:r>
        <w:rPr>
          <w:rFonts w:ascii="Arial" w:hAnsi="Arial" w:cs="Arial"/>
        </w:rPr>
        <w:tab/>
        <w:t xml:space="preserve">details of each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(including the name of the </w:t>
      </w:r>
      <w:r>
        <w:rPr>
          <w:rFonts w:ascii="Arial" w:hAnsi="Arial" w:cs="Arial"/>
          <w:b/>
          <w:bCs/>
        </w:rPr>
        <w:t>Proposer</w:t>
      </w:r>
      <w:r>
        <w:rPr>
          <w:rFonts w:ascii="Arial" w:hAnsi="Arial" w:cs="Arial"/>
        </w:rPr>
        <w:t xml:space="preserve">, the date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and a brief description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p>
    <w:p w14:paraId="711011E8" w14:textId="77777777" w:rsidR="00B56045" w:rsidRDefault="00B56045" w:rsidP="00B56045">
      <w:pPr>
        <w:pStyle w:val="clauseindent"/>
        <w:widowControl/>
        <w:ind w:left="2835" w:hanging="1134"/>
        <w:jc w:val="both"/>
        <w:rPr>
          <w:rFonts w:ascii="Arial" w:hAnsi="Arial" w:cs="Arial"/>
          <w:b/>
          <w:bCs/>
        </w:rPr>
      </w:pPr>
      <w:bookmarkStart w:id="435" w:name="_DV_M243"/>
      <w:bookmarkEnd w:id="435"/>
      <w:r>
        <w:rPr>
          <w:rFonts w:ascii="Arial" w:hAnsi="Arial" w:cs="Arial"/>
        </w:rPr>
        <w:t>(b)</w:t>
      </w:r>
      <w:r>
        <w:rPr>
          <w:rFonts w:ascii="Arial" w:hAnsi="Arial" w:cs="Arial"/>
        </w:rPr>
        <w:tab/>
        <w:t xml:space="preserve">whether such </w:t>
      </w:r>
      <w:r>
        <w:rPr>
          <w:rFonts w:ascii="Arial" w:hAnsi="Arial" w:cs="Arial"/>
          <w:b/>
          <w:bCs/>
        </w:rPr>
        <w:t xml:space="preserve">CUSC Modification Proposal </w:t>
      </w:r>
      <w:r>
        <w:rPr>
          <w:rFonts w:ascii="Arial" w:hAnsi="Arial" w:cs="Arial"/>
        </w:rPr>
        <w:t xml:space="preserve">is an </w:t>
      </w:r>
      <w:r>
        <w:rPr>
          <w:rFonts w:ascii="Arial" w:hAnsi="Arial" w:cs="Arial"/>
          <w:b/>
          <w:bCs/>
        </w:rPr>
        <w:t>Urgent</w:t>
      </w:r>
      <w:r>
        <w:rPr>
          <w:rFonts w:ascii="Arial" w:hAnsi="Arial" w:cs="Arial"/>
        </w:rPr>
        <w:t xml:space="preserve"> </w:t>
      </w:r>
      <w:r>
        <w:rPr>
          <w:rFonts w:ascii="Arial" w:hAnsi="Arial" w:cs="Arial"/>
          <w:b/>
          <w:bCs/>
        </w:rPr>
        <w:t>CUSC Modification Proposal</w:t>
      </w:r>
      <w:bookmarkStart w:id="436" w:name="_DV_C10"/>
      <w:r>
        <w:rPr>
          <w:rStyle w:val="DeltaViewDeletion"/>
          <w:rFonts w:ascii="Arial" w:hAnsi="Arial" w:cs="Arial"/>
        </w:rPr>
        <w:t>;</w:t>
      </w:r>
      <w:bookmarkEnd w:id="436"/>
    </w:p>
    <w:p w14:paraId="108BE07B" w14:textId="77777777" w:rsidR="00B56045" w:rsidRDefault="00B56045" w:rsidP="00B56045">
      <w:pPr>
        <w:pStyle w:val="clauseindent"/>
        <w:widowControl/>
        <w:ind w:left="2835" w:hanging="1134"/>
        <w:jc w:val="both"/>
        <w:rPr>
          <w:rFonts w:ascii="Arial" w:hAnsi="Arial" w:cs="Arial"/>
        </w:rPr>
      </w:pPr>
      <w:bookmarkStart w:id="437" w:name="_DV_M244"/>
      <w:bookmarkEnd w:id="437"/>
      <w:r>
        <w:rPr>
          <w:rFonts w:ascii="Arial" w:hAnsi="Arial" w:cs="Arial"/>
        </w:rPr>
        <w:t>(c)</w:t>
      </w:r>
      <w:r>
        <w:rPr>
          <w:rFonts w:ascii="Arial" w:hAnsi="Arial" w:cs="Arial"/>
        </w:rPr>
        <w:tab/>
        <w:t xml:space="preserve">the current status and progress of each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if appropriate the anticipated date for reporting to the </w:t>
      </w:r>
      <w:r>
        <w:rPr>
          <w:rFonts w:ascii="Arial" w:hAnsi="Arial" w:cs="Arial"/>
          <w:b/>
          <w:bCs/>
        </w:rPr>
        <w:t>Authority</w:t>
      </w:r>
      <w:r>
        <w:rPr>
          <w:rFonts w:ascii="Arial" w:hAnsi="Arial" w:cs="Arial"/>
        </w:rPr>
        <w:t xml:space="preserve"> in respect thereof,</w:t>
      </w:r>
      <w:r>
        <w:rPr>
          <w:rFonts w:ascii="Arial" w:hAnsi="Arial" w:cs="Arial"/>
          <w:b/>
          <w:bCs/>
        </w:rPr>
        <w:t xml:space="preserve"> </w:t>
      </w:r>
      <w:r>
        <w:rPr>
          <w:rFonts w:ascii="Arial" w:hAnsi="Arial" w:cs="Arial"/>
        </w:rPr>
        <w:t xml:space="preserve">and whether it has been withdrawn, rejected or implemented for a period of three (3) months after such withdrawal, rejection or implementation or such longer period as the </w:t>
      </w:r>
      <w:r>
        <w:rPr>
          <w:rFonts w:ascii="Arial" w:hAnsi="Arial" w:cs="Arial"/>
          <w:b/>
          <w:bCs/>
        </w:rPr>
        <w:t>Authority</w:t>
      </w:r>
      <w:r>
        <w:rPr>
          <w:rFonts w:ascii="Arial" w:hAnsi="Arial" w:cs="Arial"/>
        </w:rPr>
        <w:t xml:space="preserve"> may determine; </w:t>
      </w:r>
    </w:p>
    <w:p w14:paraId="612F7C9D" w14:textId="77777777" w:rsidR="00B56045" w:rsidRDefault="00B56045" w:rsidP="00B56045">
      <w:pPr>
        <w:pStyle w:val="clauseindent"/>
        <w:widowControl/>
        <w:ind w:left="2835" w:hanging="1134"/>
        <w:jc w:val="both"/>
        <w:rPr>
          <w:rFonts w:ascii="Arial" w:hAnsi="Arial" w:cs="Arial"/>
        </w:rPr>
      </w:pPr>
      <w:bookmarkStart w:id="438" w:name="_DV_M245"/>
      <w:bookmarkEnd w:id="438"/>
      <w:r>
        <w:rPr>
          <w:rFonts w:ascii="Arial" w:hAnsi="Arial" w:cs="Arial"/>
        </w:rPr>
        <w:t>(d)</w:t>
      </w:r>
      <w:r>
        <w:rPr>
          <w:rFonts w:ascii="Arial" w:hAnsi="Arial" w:cs="Arial"/>
        </w:rPr>
        <w:tab/>
        <w:t xml:space="preserve">the current status and progress of each </w:t>
      </w:r>
      <w:r>
        <w:rPr>
          <w:rFonts w:ascii="Arial" w:hAnsi="Arial" w:cs="Arial"/>
          <w:b/>
          <w:bCs/>
        </w:rPr>
        <w:t>Approved</w:t>
      </w:r>
      <w:r>
        <w:rPr>
          <w:rFonts w:ascii="Arial" w:hAnsi="Arial" w:cs="Arial"/>
        </w:rPr>
        <w:t xml:space="preserve"> </w:t>
      </w:r>
      <w:r>
        <w:rPr>
          <w:rFonts w:ascii="Arial" w:hAnsi="Arial" w:cs="Arial"/>
          <w:b/>
          <w:bCs/>
        </w:rPr>
        <w:t>CUSC Modification</w:t>
      </w:r>
      <w:bookmarkStart w:id="439" w:name="_DV_C11"/>
      <w:r w:rsidRPr="008D517D">
        <w:rPr>
          <w:rStyle w:val="DeltaViewInsertion"/>
          <w:rFonts w:ascii="Arial" w:hAnsi="Arial" w:cs="Arial"/>
          <w:color w:val="auto"/>
          <w:u w:val="none"/>
        </w:rPr>
        <w:t xml:space="preserve">, each </w:t>
      </w:r>
      <w:r w:rsidRPr="008D517D">
        <w:rPr>
          <w:rStyle w:val="DeltaViewInsertion"/>
          <w:rFonts w:ascii="Arial" w:hAnsi="Arial" w:cs="Arial"/>
          <w:b/>
          <w:bCs/>
          <w:color w:val="auto"/>
          <w:u w:val="none"/>
        </w:rPr>
        <w:t>Approved CUSC Modification Self-Governance Proposal</w:t>
      </w:r>
      <w:r w:rsidRPr="008D517D">
        <w:rPr>
          <w:rStyle w:val="DeltaViewInsertion"/>
          <w:rFonts w:ascii="Arial" w:hAnsi="Arial" w:cs="Arial"/>
          <w:color w:val="auto"/>
          <w:u w:val="none"/>
        </w:rPr>
        <w:t xml:space="preserve">, and each </w:t>
      </w:r>
      <w:r w:rsidRPr="008D517D">
        <w:rPr>
          <w:rStyle w:val="DeltaViewInsertion"/>
          <w:rFonts w:ascii="Arial" w:hAnsi="Arial" w:cs="Arial"/>
          <w:b/>
          <w:bCs/>
          <w:color w:val="auto"/>
          <w:u w:val="none"/>
        </w:rPr>
        <w:t>Approved CUSC Modification Fast Track Proposal</w:t>
      </w:r>
      <w:bookmarkStart w:id="440" w:name="_DV_M246"/>
      <w:bookmarkEnd w:id="439"/>
      <w:bookmarkEnd w:id="440"/>
      <w:r>
        <w:rPr>
          <w:rFonts w:ascii="Arial" w:hAnsi="Arial" w:cs="Arial"/>
        </w:rPr>
        <w:t>; and</w:t>
      </w:r>
    </w:p>
    <w:p w14:paraId="75CC7A22" w14:textId="77777777" w:rsidR="00B56045" w:rsidRDefault="00B56045" w:rsidP="00B56045">
      <w:pPr>
        <w:pStyle w:val="clauseindent"/>
        <w:widowControl/>
        <w:ind w:left="2835" w:hanging="1134"/>
        <w:jc w:val="both"/>
        <w:rPr>
          <w:rFonts w:ascii="Arial" w:hAnsi="Arial" w:cs="Arial"/>
        </w:rPr>
      </w:pPr>
      <w:bookmarkStart w:id="441" w:name="_DV_M247"/>
      <w:bookmarkEnd w:id="441"/>
      <w:r>
        <w:rPr>
          <w:rFonts w:ascii="Arial" w:hAnsi="Arial" w:cs="Arial"/>
        </w:rPr>
        <w:t>(e)</w:t>
      </w:r>
      <w:r>
        <w:rPr>
          <w:rFonts w:ascii="Arial" w:hAnsi="Arial" w:cs="Arial"/>
        </w:rPr>
        <w:tab/>
        <w:t xml:space="preserve">such other matters as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may consider appropriate from time to time to achieve the purpose of Paragraph 8.13.2. </w:t>
      </w:r>
    </w:p>
    <w:p w14:paraId="4076682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42" w:name="_DV_M248"/>
      <w:bookmarkEnd w:id="442"/>
      <w:r>
        <w:rPr>
          <w:rFonts w:ascii="Arial" w:hAnsi="Arial" w:cs="Arial"/>
        </w:rPr>
        <w:t xml:space="preserve">The </w:t>
      </w:r>
      <w:r>
        <w:rPr>
          <w:rFonts w:ascii="Arial" w:hAnsi="Arial" w:cs="Arial"/>
          <w:b/>
          <w:bCs/>
        </w:rPr>
        <w:t>CUSC Modification Register</w:t>
      </w:r>
      <w:r>
        <w:rPr>
          <w:rFonts w:ascii="Arial" w:hAnsi="Arial" w:cs="Arial"/>
        </w:rPr>
        <w:t xml:space="preserve"> (as updated from time to time and indicating the revisions since the previous issue) shall be published on the</w:t>
      </w:r>
      <w:r>
        <w:rPr>
          <w:rFonts w:ascii="Arial" w:hAnsi="Arial" w:cs="Arial"/>
          <w:b/>
          <w:bCs/>
        </w:rPr>
        <w:t xml:space="preserve"> Website</w:t>
      </w:r>
      <w:r>
        <w:rPr>
          <w:rFonts w:ascii="Arial" w:hAnsi="Arial" w:cs="Arial"/>
        </w:rPr>
        <w:t xml:space="preserve"> or (in the absence, for whatever reason, of the</w:t>
      </w:r>
      <w:r>
        <w:rPr>
          <w:rFonts w:ascii="Arial" w:hAnsi="Arial" w:cs="Arial"/>
          <w:b/>
          <w:bCs/>
        </w:rPr>
        <w:t xml:space="preserve"> Website</w:t>
      </w:r>
      <w:r>
        <w:rPr>
          <w:rFonts w:ascii="Arial" w:hAnsi="Arial" w:cs="Arial"/>
        </w:rPr>
        <w:t xml:space="preserve">) in such other manner and with such frequency (being not less than once per month) as the </w:t>
      </w:r>
      <w:r>
        <w:rPr>
          <w:rFonts w:ascii="Arial" w:hAnsi="Arial" w:cs="Arial"/>
          <w:b/>
          <w:bCs/>
        </w:rPr>
        <w:t xml:space="preserve">Code Administrator </w:t>
      </w:r>
      <w:r>
        <w:rPr>
          <w:rFonts w:ascii="Arial" w:hAnsi="Arial" w:cs="Arial"/>
        </w:rPr>
        <w:t xml:space="preserve">may decide in order to bring it to the attention of the </w:t>
      </w:r>
      <w:r>
        <w:rPr>
          <w:rFonts w:ascii="Arial" w:hAnsi="Arial" w:cs="Arial"/>
          <w:b/>
          <w:bCs/>
        </w:rPr>
        <w:t>CUSC Modifications Panel, CUSC</w:t>
      </w:r>
      <w:r>
        <w:rPr>
          <w:rFonts w:ascii="Arial" w:hAnsi="Arial" w:cs="Arial"/>
        </w:rPr>
        <w:t xml:space="preserve"> </w:t>
      </w:r>
      <w:r>
        <w:rPr>
          <w:rFonts w:ascii="Arial" w:hAnsi="Arial" w:cs="Arial"/>
          <w:b/>
          <w:bCs/>
        </w:rPr>
        <w:t>Parties</w:t>
      </w:r>
      <w:r>
        <w:rPr>
          <w:rFonts w:ascii="Arial" w:hAnsi="Arial" w:cs="Arial"/>
        </w:rPr>
        <w:t xml:space="preserve"> and other persons who may be interested.</w:t>
      </w:r>
    </w:p>
    <w:p w14:paraId="19869F79"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443" w:name="_DV_M249"/>
      <w:bookmarkEnd w:id="443"/>
      <w:r>
        <w:rPr>
          <w:rFonts w:ascii="Arial" w:hAnsi="Arial" w:cs="Arial"/>
          <w:b/>
          <w:bCs/>
        </w:rPr>
        <w:t>PROGRESS REPORT</w:t>
      </w:r>
    </w:p>
    <w:p w14:paraId="5CA0AFB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44" w:name="_DV_M250"/>
      <w:bookmarkEnd w:id="444"/>
      <w:r>
        <w:rPr>
          <w:rFonts w:ascii="Arial" w:hAnsi="Arial" w:cs="Arial"/>
        </w:rPr>
        <w:t xml:space="preserve">The </w:t>
      </w:r>
      <w:r>
        <w:rPr>
          <w:rFonts w:ascii="Arial" w:hAnsi="Arial" w:cs="Arial"/>
          <w:b/>
          <w:bCs/>
        </w:rPr>
        <w:t>Code Administrator</w:t>
      </w:r>
      <w:r>
        <w:rPr>
          <w:rFonts w:ascii="Arial" w:hAnsi="Arial" w:cs="Arial"/>
        </w:rPr>
        <w:t xml:space="preserve"> shall prepare and submit to the </w:t>
      </w:r>
      <w:r>
        <w:rPr>
          <w:rFonts w:ascii="Arial" w:hAnsi="Arial" w:cs="Arial"/>
          <w:b/>
          <w:bCs/>
        </w:rPr>
        <w:t>Authority</w:t>
      </w:r>
      <w:r>
        <w:rPr>
          <w:rFonts w:ascii="Arial" w:hAnsi="Arial" w:cs="Arial"/>
        </w:rPr>
        <w:t xml:space="preserve"> each month (or such less often period if there is no material matter arising to report) a progress report (“</w:t>
      </w:r>
      <w:r>
        <w:rPr>
          <w:rFonts w:ascii="Arial" w:hAnsi="Arial" w:cs="Arial"/>
          <w:b/>
          <w:bCs/>
        </w:rPr>
        <w:t>Progress Report</w:t>
      </w:r>
      <w:r>
        <w:rPr>
          <w:rFonts w:ascii="Arial" w:hAnsi="Arial" w:cs="Arial"/>
        </w:rPr>
        <w:t xml:space="preserve">”) setting out the matters referred to in Paragraph 8.14.2 in respect of the preceding month and send a copy of the </w:t>
      </w:r>
      <w:r>
        <w:rPr>
          <w:rFonts w:ascii="Arial" w:hAnsi="Arial" w:cs="Arial"/>
          <w:b/>
          <w:bCs/>
        </w:rPr>
        <w:t>Progress Report</w:t>
      </w:r>
      <w:r>
        <w:rPr>
          <w:rFonts w:ascii="Arial" w:hAnsi="Arial" w:cs="Arial"/>
        </w:rPr>
        <w:t xml:space="preserve"> to each </w:t>
      </w:r>
      <w:r>
        <w:rPr>
          <w:rFonts w:ascii="Arial" w:hAnsi="Arial" w:cs="Arial"/>
          <w:b/>
          <w:bCs/>
        </w:rPr>
        <w:t>Panel Member</w:t>
      </w:r>
      <w:r>
        <w:rPr>
          <w:rFonts w:ascii="Arial" w:hAnsi="Arial" w:cs="Arial"/>
        </w:rPr>
        <w:t xml:space="preserve">. </w:t>
      </w:r>
    </w:p>
    <w:p w14:paraId="1B82A3C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45" w:name="_DV_M251"/>
      <w:bookmarkEnd w:id="445"/>
      <w:r>
        <w:rPr>
          <w:rFonts w:ascii="Arial" w:hAnsi="Arial" w:cs="Arial"/>
        </w:rPr>
        <w:t>The</w:t>
      </w:r>
      <w:r>
        <w:rPr>
          <w:rFonts w:ascii="Arial" w:hAnsi="Arial" w:cs="Arial"/>
          <w:b/>
          <w:bCs/>
        </w:rPr>
        <w:t xml:space="preserve"> Progress Report</w:t>
      </w:r>
      <w:r>
        <w:rPr>
          <w:rFonts w:ascii="Arial" w:hAnsi="Arial" w:cs="Arial"/>
        </w:rPr>
        <w:t xml:space="preserve"> shall contain: </w:t>
      </w:r>
    </w:p>
    <w:p w14:paraId="7DD1D305" w14:textId="77777777" w:rsidR="00B56045" w:rsidRDefault="00B56045" w:rsidP="00B56045">
      <w:pPr>
        <w:pStyle w:val="Unnumbered"/>
        <w:widowControl/>
        <w:tabs>
          <w:tab w:val="left" w:pos="1701"/>
        </w:tabs>
        <w:ind w:left="2268" w:hanging="708"/>
        <w:jc w:val="both"/>
        <w:rPr>
          <w:rFonts w:ascii="Arial" w:hAnsi="Arial" w:cs="Arial"/>
          <w:b w:val="0"/>
          <w:bCs w:val="0"/>
          <w:i w:val="0"/>
          <w:iCs w:val="0"/>
        </w:rPr>
      </w:pPr>
      <w:bookmarkStart w:id="446" w:name="_DV_M252"/>
      <w:bookmarkEnd w:id="446"/>
      <w:r>
        <w:rPr>
          <w:rFonts w:ascii="Arial" w:hAnsi="Arial" w:cs="Arial"/>
          <w:b w:val="0"/>
          <w:bCs w:val="0"/>
          <w:i w:val="0"/>
          <w:iCs w:val="0"/>
        </w:rPr>
        <w:lastRenderedPageBreak/>
        <w:tab/>
        <w:t>(a)</w:t>
      </w:r>
      <w:r>
        <w:rPr>
          <w:rFonts w:ascii="Arial" w:hAnsi="Arial" w:cs="Arial"/>
          <w:b w:val="0"/>
          <w:bCs w:val="0"/>
          <w:i w:val="0"/>
          <w:iCs w:val="0"/>
        </w:rPr>
        <w:tab/>
        <w:t xml:space="preserve">details of any proposal which has been refused pursuant to Paragraph </w:t>
      </w:r>
      <w:bookmarkStart w:id="447" w:name="_DV_M254"/>
      <w:bookmarkStart w:id="448" w:name="_BPDCD_42"/>
      <w:bookmarkEnd w:id="447"/>
      <w:r>
        <w:rPr>
          <w:rFonts w:ascii="Arial" w:hAnsi="Arial" w:cs="Arial"/>
          <w:b w:val="0"/>
          <w:bCs w:val="0"/>
          <w:i w:val="0"/>
          <w:iCs w:val="0"/>
          <w:strike/>
          <w:color w:val="FF0000"/>
        </w:rPr>
        <w:t xml:space="preserve"> </w:t>
      </w:r>
      <w:r>
        <w:rPr>
          <w:rFonts w:ascii="Arial" w:hAnsi="Arial" w:cs="Arial"/>
          <w:b w:val="0"/>
          <w:bCs w:val="0"/>
          <w:i w:val="0"/>
          <w:iCs w:val="0"/>
        </w:rPr>
        <w:t>8.16.5</w:t>
      </w:r>
      <w:r>
        <w:rPr>
          <w:rFonts w:ascii="Arial" w:hAnsi="Arial" w:cs="Arial"/>
          <w:b w:val="0"/>
          <w:bCs w:val="0"/>
          <w:i w:val="0"/>
          <w:iCs w:val="0"/>
          <w:color w:val="0000FF"/>
        </w:rPr>
        <w:t xml:space="preserve"> </w:t>
      </w:r>
      <w:bookmarkStart w:id="449" w:name="_DV_M256"/>
      <w:bookmarkEnd w:id="448"/>
      <w:bookmarkEnd w:id="449"/>
      <w:r>
        <w:rPr>
          <w:rFonts w:ascii="Arial" w:hAnsi="Arial" w:cs="Arial"/>
          <w:b w:val="0"/>
          <w:bCs w:val="0"/>
          <w:i w:val="0"/>
          <w:iCs w:val="0"/>
        </w:rPr>
        <w:t xml:space="preserve">or Paragraph </w:t>
      </w:r>
      <w:bookmarkStart w:id="450" w:name="_DV_M257"/>
      <w:bookmarkStart w:id="451" w:name="_BPDCD_43"/>
      <w:bookmarkEnd w:id="450"/>
      <w:r>
        <w:rPr>
          <w:rFonts w:ascii="Arial" w:hAnsi="Arial" w:cs="Arial"/>
          <w:b w:val="0"/>
          <w:bCs w:val="0"/>
          <w:i w:val="0"/>
          <w:iCs w:val="0"/>
        </w:rPr>
        <w:t>8.16.6;</w:t>
      </w:r>
      <w:bookmarkEnd w:id="451"/>
    </w:p>
    <w:p w14:paraId="75995CD3" w14:textId="77777777" w:rsidR="00B56045" w:rsidRDefault="00B56045" w:rsidP="00B56045">
      <w:pPr>
        <w:pStyle w:val="Unnumbered"/>
        <w:widowControl/>
        <w:ind w:left="2268" w:hanging="567"/>
        <w:jc w:val="both"/>
        <w:rPr>
          <w:rFonts w:ascii="Arial" w:hAnsi="Arial" w:cs="Arial"/>
          <w:b w:val="0"/>
          <w:bCs w:val="0"/>
          <w:i w:val="0"/>
          <w:iCs w:val="0"/>
        </w:rPr>
      </w:pPr>
      <w:bookmarkStart w:id="452" w:name="_DV_M258"/>
      <w:bookmarkEnd w:id="452"/>
      <w:r>
        <w:rPr>
          <w:rFonts w:ascii="Arial" w:hAnsi="Arial" w:cs="Arial"/>
          <w:b w:val="0"/>
          <w:bCs w:val="0"/>
          <w:i w:val="0"/>
          <w:iCs w:val="0"/>
        </w:rPr>
        <w:t>(b)</w:t>
      </w:r>
      <w:r>
        <w:rPr>
          <w:rFonts w:ascii="Arial" w:hAnsi="Arial" w:cs="Arial"/>
          <w:b w:val="0"/>
          <w:bCs w:val="0"/>
          <w:i w:val="0"/>
          <w:iCs w:val="0"/>
        </w:rPr>
        <w:tab/>
        <w:t xml:space="preserve">the current version of the </w:t>
      </w:r>
      <w:r>
        <w:rPr>
          <w:rFonts w:ascii="Arial" w:hAnsi="Arial" w:cs="Arial"/>
          <w:i w:val="0"/>
          <w:iCs w:val="0"/>
        </w:rPr>
        <w:t>CUSC Modification Register</w:t>
      </w:r>
      <w:r>
        <w:rPr>
          <w:rFonts w:ascii="Arial" w:hAnsi="Arial" w:cs="Arial"/>
          <w:b w:val="0"/>
          <w:bCs w:val="0"/>
          <w:i w:val="0"/>
          <w:iCs w:val="0"/>
        </w:rPr>
        <w:t>;</w:t>
      </w:r>
    </w:p>
    <w:p w14:paraId="178B0E27" w14:textId="77777777" w:rsidR="00B56045" w:rsidRDefault="00B56045" w:rsidP="00B56045">
      <w:pPr>
        <w:pStyle w:val="Unnumbered"/>
        <w:widowControl/>
        <w:ind w:left="2268" w:hanging="567"/>
        <w:jc w:val="both"/>
        <w:rPr>
          <w:rFonts w:ascii="Arial" w:hAnsi="Arial" w:cs="Arial"/>
          <w:b w:val="0"/>
          <w:bCs w:val="0"/>
          <w:i w:val="0"/>
          <w:iCs w:val="0"/>
        </w:rPr>
      </w:pPr>
      <w:bookmarkStart w:id="453" w:name="_DV_M259"/>
      <w:bookmarkEnd w:id="453"/>
      <w:r>
        <w:rPr>
          <w:rFonts w:ascii="Arial" w:hAnsi="Arial" w:cs="Arial"/>
          <w:b w:val="0"/>
          <w:bCs w:val="0"/>
          <w:i w:val="0"/>
          <w:iCs w:val="0"/>
        </w:rPr>
        <w:t>(c)</w:t>
      </w:r>
      <w:r>
        <w:rPr>
          <w:rFonts w:ascii="Arial" w:hAnsi="Arial" w:cs="Arial"/>
          <w:b w:val="0"/>
          <w:bCs w:val="0"/>
          <w:i w:val="0"/>
          <w:iCs w:val="0"/>
        </w:rPr>
        <w:tab/>
        <w:t>details of:</w:t>
      </w:r>
    </w:p>
    <w:p w14:paraId="4CAABF9D" w14:textId="77777777" w:rsidR="00B56045" w:rsidRDefault="00B56045" w:rsidP="00B56045">
      <w:pPr>
        <w:pStyle w:val="Heading6"/>
        <w:widowControl/>
        <w:numPr>
          <w:ilvl w:val="5"/>
          <w:numId w:val="21"/>
        </w:numPr>
        <w:tabs>
          <w:tab w:val="clear" w:pos="3402"/>
          <w:tab w:val="num" w:pos="0"/>
          <w:tab w:val="num" w:pos="2835"/>
        </w:tabs>
        <w:ind w:left="2835" w:hanging="851"/>
        <w:jc w:val="both"/>
        <w:rPr>
          <w:rFonts w:ascii="Arial" w:hAnsi="Arial" w:cs="Arial"/>
        </w:rPr>
      </w:pPr>
      <w:bookmarkStart w:id="454" w:name="_DV_M260"/>
      <w:bookmarkEnd w:id="454"/>
      <w:r>
        <w:rPr>
          <w:rFonts w:ascii="Arial" w:hAnsi="Arial" w:cs="Arial"/>
        </w:rPr>
        <w:t xml:space="preserve">the priority proposed to be accorded or that is accorded to each </w:t>
      </w:r>
      <w:r>
        <w:rPr>
          <w:rFonts w:ascii="Arial" w:hAnsi="Arial" w:cs="Arial"/>
          <w:b/>
          <w:bCs/>
        </w:rPr>
        <w:t>CUSC Modification Proposal</w:t>
      </w:r>
      <w:r>
        <w:rPr>
          <w:rFonts w:ascii="Arial" w:hAnsi="Arial" w:cs="Arial"/>
        </w:rPr>
        <w:t xml:space="preserve"> in the </w:t>
      </w:r>
      <w:r>
        <w:rPr>
          <w:rFonts w:ascii="Arial" w:hAnsi="Arial" w:cs="Arial"/>
          <w:b/>
          <w:bCs/>
        </w:rPr>
        <w:t>CUSC Modification Register</w:t>
      </w:r>
      <w:r>
        <w:rPr>
          <w:rFonts w:ascii="Arial" w:hAnsi="Arial" w:cs="Arial"/>
        </w:rPr>
        <w:t xml:space="preserve"> (in accordance with Paragraph 8.19.1);</w:t>
      </w:r>
    </w:p>
    <w:p w14:paraId="4D85D4E2" w14:textId="77777777" w:rsidR="00B56045" w:rsidRDefault="00B56045" w:rsidP="00B56045">
      <w:pPr>
        <w:pStyle w:val="Heading6"/>
        <w:widowControl/>
        <w:numPr>
          <w:ilvl w:val="5"/>
          <w:numId w:val="21"/>
        </w:numPr>
        <w:tabs>
          <w:tab w:val="clear" w:pos="3402"/>
          <w:tab w:val="num" w:pos="0"/>
          <w:tab w:val="num" w:pos="2835"/>
        </w:tabs>
        <w:ind w:left="2835" w:hanging="851"/>
        <w:jc w:val="both"/>
        <w:rPr>
          <w:rFonts w:ascii="Arial" w:hAnsi="Arial" w:cs="Arial"/>
        </w:rPr>
      </w:pPr>
      <w:bookmarkStart w:id="455" w:name="_DV_M261"/>
      <w:bookmarkEnd w:id="455"/>
      <w:r>
        <w:rPr>
          <w:rFonts w:ascii="Arial" w:hAnsi="Arial" w:cs="Arial"/>
        </w:rPr>
        <w:t xml:space="preserve">the scheduling and timetable for consideration of each </w:t>
      </w:r>
      <w:r>
        <w:rPr>
          <w:rFonts w:ascii="Arial" w:hAnsi="Arial" w:cs="Arial"/>
          <w:b/>
          <w:bCs/>
        </w:rPr>
        <w:t>CUSC Modification Proposal</w:t>
      </w:r>
      <w:r>
        <w:rPr>
          <w:rFonts w:ascii="Arial" w:hAnsi="Arial" w:cs="Arial"/>
        </w:rPr>
        <w:t xml:space="preserve"> and completion of the </w:t>
      </w:r>
      <w:r>
        <w:rPr>
          <w:rFonts w:ascii="Arial" w:hAnsi="Arial" w:cs="Arial"/>
          <w:b/>
          <w:bCs/>
        </w:rPr>
        <w:t>CUSC Modification Report</w:t>
      </w:r>
      <w:r>
        <w:rPr>
          <w:rFonts w:ascii="Arial" w:hAnsi="Arial" w:cs="Arial"/>
        </w:rPr>
        <w:t xml:space="preserve"> in respect thereof in the context of all other current </w:t>
      </w:r>
      <w:r>
        <w:rPr>
          <w:rFonts w:ascii="Arial" w:hAnsi="Arial" w:cs="Arial"/>
          <w:b/>
          <w:bCs/>
        </w:rPr>
        <w:t>CUSC Modification Proposals</w:t>
      </w:r>
      <w:r>
        <w:rPr>
          <w:rFonts w:ascii="Arial" w:hAnsi="Arial" w:cs="Arial"/>
        </w:rPr>
        <w:t>;</w:t>
      </w:r>
    </w:p>
    <w:p w14:paraId="2244BCB1" w14:textId="77777777" w:rsidR="00B56045" w:rsidRDefault="00B56045" w:rsidP="00B56045">
      <w:pPr>
        <w:pStyle w:val="Heading6"/>
        <w:widowControl/>
        <w:numPr>
          <w:ilvl w:val="5"/>
          <w:numId w:val="21"/>
        </w:numPr>
        <w:tabs>
          <w:tab w:val="clear" w:pos="3402"/>
          <w:tab w:val="num" w:pos="0"/>
          <w:tab w:val="num" w:pos="2835"/>
        </w:tabs>
        <w:ind w:left="2835" w:hanging="851"/>
        <w:jc w:val="both"/>
        <w:rPr>
          <w:rFonts w:ascii="Arial" w:hAnsi="Arial" w:cs="Arial"/>
        </w:rPr>
      </w:pPr>
      <w:bookmarkStart w:id="456" w:name="_DV_M262"/>
      <w:bookmarkEnd w:id="456"/>
      <w:r>
        <w:rPr>
          <w:rFonts w:ascii="Arial" w:hAnsi="Arial" w:cs="Arial"/>
        </w:rPr>
        <w:t xml:space="preserve">the impact of the priority accorded to each </w:t>
      </w:r>
      <w:r>
        <w:rPr>
          <w:rFonts w:ascii="Arial" w:hAnsi="Arial" w:cs="Arial"/>
          <w:b/>
          <w:bCs/>
        </w:rPr>
        <w:t>CUSC Modification Proposal</w:t>
      </w:r>
      <w:r>
        <w:rPr>
          <w:rFonts w:ascii="Arial" w:hAnsi="Arial" w:cs="Arial"/>
        </w:rPr>
        <w:t xml:space="preserve"> by reference to each other pending </w:t>
      </w:r>
      <w:r>
        <w:rPr>
          <w:rFonts w:ascii="Arial" w:hAnsi="Arial" w:cs="Arial"/>
          <w:b/>
          <w:bCs/>
        </w:rPr>
        <w:t>CUSC Modification Proposal</w:t>
      </w:r>
      <w:r>
        <w:rPr>
          <w:rFonts w:ascii="Arial" w:hAnsi="Arial" w:cs="Arial"/>
        </w:rPr>
        <w:t>;</w:t>
      </w:r>
    </w:p>
    <w:p w14:paraId="42079CEE" w14:textId="77777777" w:rsidR="00B56045" w:rsidRDefault="00B56045" w:rsidP="00B56045">
      <w:pPr>
        <w:pStyle w:val="Unnumbered"/>
        <w:keepNext w:val="0"/>
        <w:widowControl/>
        <w:ind w:left="2268" w:hanging="567"/>
        <w:jc w:val="both"/>
        <w:rPr>
          <w:rFonts w:ascii="Arial" w:hAnsi="Arial" w:cs="Arial"/>
          <w:b w:val="0"/>
          <w:bCs w:val="0"/>
          <w:i w:val="0"/>
          <w:iCs w:val="0"/>
        </w:rPr>
      </w:pPr>
      <w:bookmarkStart w:id="457" w:name="_DV_M263"/>
      <w:bookmarkEnd w:id="457"/>
      <w:r>
        <w:rPr>
          <w:rFonts w:ascii="Arial" w:hAnsi="Arial" w:cs="Arial"/>
          <w:b w:val="0"/>
          <w:bCs w:val="0"/>
          <w:i w:val="0"/>
          <w:iCs w:val="0"/>
        </w:rPr>
        <w:t>(d)</w:t>
      </w:r>
      <w:r>
        <w:rPr>
          <w:rFonts w:ascii="Arial" w:hAnsi="Arial" w:cs="Arial"/>
          <w:b w:val="0"/>
          <w:bCs w:val="0"/>
          <w:i w:val="0"/>
          <w:iCs w:val="0"/>
        </w:rPr>
        <w:tab/>
        <w:t xml:space="preserve">details of any decision to amalgamate </w:t>
      </w:r>
      <w:r>
        <w:rPr>
          <w:rFonts w:ascii="Arial" w:hAnsi="Arial" w:cs="Arial"/>
          <w:i w:val="0"/>
          <w:iCs w:val="0"/>
        </w:rPr>
        <w:t>CUSC Modification</w:t>
      </w:r>
      <w:r>
        <w:rPr>
          <w:rFonts w:ascii="Arial" w:hAnsi="Arial" w:cs="Arial"/>
          <w:b w:val="0"/>
          <w:bCs w:val="0"/>
          <w:i w:val="0"/>
          <w:iCs w:val="0"/>
        </w:rPr>
        <w:t xml:space="preserve"> </w:t>
      </w:r>
      <w:r>
        <w:rPr>
          <w:rFonts w:ascii="Arial" w:hAnsi="Arial" w:cs="Arial"/>
          <w:i w:val="0"/>
          <w:iCs w:val="0"/>
        </w:rPr>
        <w:t>Proposals</w:t>
      </w:r>
      <w:r>
        <w:rPr>
          <w:rFonts w:ascii="Arial" w:hAnsi="Arial" w:cs="Arial"/>
          <w:b w:val="0"/>
          <w:bCs w:val="0"/>
          <w:i w:val="0"/>
          <w:iCs w:val="0"/>
        </w:rPr>
        <w:t xml:space="preserve"> in accordance with Paragraph </w:t>
      </w:r>
      <w:bookmarkStart w:id="458" w:name="_DV_M264"/>
      <w:bookmarkStart w:id="459" w:name="_BPDCD_44"/>
      <w:bookmarkEnd w:id="458"/>
      <w:r>
        <w:rPr>
          <w:rFonts w:ascii="Arial" w:hAnsi="Arial" w:cs="Arial"/>
          <w:b w:val="0"/>
          <w:bCs w:val="0"/>
          <w:i w:val="0"/>
          <w:iCs w:val="0"/>
        </w:rPr>
        <w:t>8.19.2;</w:t>
      </w:r>
      <w:bookmarkEnd w:id="459"/>
    </w:p>
    <w:p w14:paraId="391C2D01" w14:textId="77777777" w:rsidR="00B56045" w:rsidRDefault="00B56045" w:rsidP="00B56045">
      <w:pPr>
        <w:pStyle w:val="Unnumbered"/>
        <w:keepNext w:val="0"/>
        <w:widowControl/>
        <w:ind w:left="2268" w:hanging="567"/>
        <w:jc w:val="both"/>
        <w:rPr>
          <w:rFonts w:ascii="Arial" w:hAnsi="Arial" w:cs="Arial"/>
          <w:b w:val="0"/>
          <w:bCs w:val="0"/>
          <w:i w:val="0"/>
          <w:iCs w:val="0"/>
        </w:rPr>
      </w:pPr>
      <w:bookmarkStart w:id="460" w:name="_DV_M265"/>
      <w:bookmarkEnd w:id="460"/>
      <w:r>
        <w:rPr>
          <w:rFonts w:ascii="Arial" w:hAnsi="Arial" w:cs="Arial"/>
          <w:b w:val="0"/>
          <w:bCs w:val="0"/>
          <w:i w:val="0"/>
          <w:iCs w:val="0"/>
        </w:rPr>
        <w:t>(e)</w:t>
      </w:r>
      <w:r>
        <w:rPr>
          <w:rFonts w:ascii="Arial" w:hAnsi="Arial" w:cs="Arial"/>
          <w:b w:val="0"/>
          <w:bCs w:val="0"/>
          <w:i w:val="0"/>
          <w:iCs w:val="0"/>
        </w:rPr>
        <w:tab/>
        <w:t xml:space="preserve">details of any circumstances which lead </w:t>
      </w:r>
      <w:r>
        <w:rPr>
          <w:rFonts w:ascii="Arial" w:hAnsi="Arial" w:cs="Arial"/>
          <w:i w:val="0"/>
          <w:iCs w:val="0"/>
        </w:rPr>
        <w:t>The Company</w:t>
      </w:r>
      <w:r>
        <w:rPr>
          <w:rFonts w:ascii="Arial" w:hAnsi="Arial" w:cs="Arial"/>
          <w:b w:val="0"/>
          <w:bCs w:val="0"/>
          <w:i w:val="0"/>
          <w:iCs w:val="0"/>
        </w:rPr>
        <w:t xml:space="preserve"> and/or the </w:t>
      </w:r>
      <w:r>
        <w:rPr>
          <w:rFonts w:ascii="Arial" w:hAnsi="Arial" w:cs="Arial"/>
          <w:i w:val="0"/>
          <w:iCs w:val="0"/>
        </w:rPr>
        <w:t>CUSC Modifications</w:t>
      </w:r>
      <w:r>
        <w:rPr>
          <w:rFonts w:ascii="Arial" w:hAnsi="Arial" w:cs="Arial"/>
          <w:b w:val="0"/>
          <w:bCs w:val="0"/>
          <w:i w:val="0"/>
          <w:iCs w:val="0"/>
        </w:rPr>
        <w:t xml:space="preserve"> </w:t>
      </w:r>
      <w:r>
        <w:rPr>
          <w:rFonts w:ascii="Arial" w:hAnsi="Arial" w:cs="Arial"/>
          <w:i w:val="0"/>
          <w:iCs w:val="0"/>
        </w:rPr>
        <w:t>Panel</w:t>
      </w:r>
      <w:r>
        <w:rPr>
          <w:rFonts w:ascii="Arial" w:hAnsi="Arial" w:cs="Arial"/>
          <w:b w:val="0"/>
          <w:bCs w:val="0"/>
          <w:i w:val="0"/>
          <w:iCs w:val="0"/>
        </w:rPr>
        <w:t xml:space="preserve"> to believe that the</w:t>
      </w:r>
      <w:r>
        <w:rPr>
          <w:rFonts w:ascii="Arial" w:hAnsi="Arial" w:cs="Arial"/>
          <w:i w:val="0"/>
          <w:iCs w:val="0"/>
        </w:rPr>
        <w:t xml:space="preserve"> </w:t>
      </w:r>
      <w:r>
        <w:rPr>
          <w:rFonts w:ascii="Arial" w:hAnsi="Arial" w:cs="Arial"/>
          <w:b w:val="0"/>
          <w:bCs w:val="0"/>
          <w:i w:val="0"/>
          <w:iCs w:val="0"/>
        </w:rPr>
        <w:t xml:space="preserve">implementation date for an </w:t>
      </w:r>
      <w:r>
        <w:rPr>
          <w:rFonts w:ascii="Arial" w:hAnsi="Arial" w:cs="Arial"/>
          <w:i w:val="0"/>
          <w:iCs w:val="0"/>
        </w:rPr>
        <w:t>Approved</w:t>
      </w:r>
      <w:r>
        <w:rPr>
          <w:rFonts w:ascii="Arial" w:hAnsi="Arial" w:cs="Arial"/>
          <w:b w:val="0"/>
          <w:bCs w:val="0"/>
          <w:i w:val="0"/>
          <w:iCs w:val="0"/>
        </w:rPr>
        <w:t xml:space="preserve"> </w:t>
      </w:r>
      <w:r>
        <w:rPr>
          <w:rFonts w:ascii="Arial" w:hAnsi="Arial" w:cs="Arial"/>
          <w:i w:val="0"/>
          <w:iCs w:val="0"/>
        </w:rPr>
        <w:t>CUSC Modification</w:t>
      </w:r>
      <w:r>
        <w:rPr>
          <w:rFonts w:ascii="Arial" w:hAnsi="Arial" w:cs="Arial"/>
          <w:b w:val="0"/>
          <w:bCs w:val="0"/>
          <w:i w:val="0"/>
          <w:iCs w:val="0"/>
        </w:rPr>
        <w:t xml:space="preserve"> is unlikely to be met and, if so, why;</w:t>
      </w:r>
    </w:p>
    <w:p w14:paraId="08F75157" w14:textId="77777777" w:rsidR="00B56045" w:rsidRDefault="00B56045" w:rsidP="00B56045">
      <w:pPr>
        <w:pStyle w:val="Unnumbered"/>
        <w:keepNext w:val="0"/>
        <w:widowControl/>
        <w:ind w:left="2268" w:hanging="567"/>
        <w:jc w:val="both"/>
        <w:rPr>
          <w:rFonts w:ascii="Arial" w:hAnsi="Arial" w:cs="Arial"/>
          <w:b w:val="0"/>
          <w:bCs w:val="0"/>
          <w:i w:val="0"/>
          <w:iCs w:val="0"/>
        </w:rPr>
      </w:pPr>
      <w:bookmarkStart w:id="461" w:name="_DV_M266"/>
      <w:bookmarkEnd w:id="461"/>
      <w:r>
        <w:rPr>
          <w:rFonts w:ascii="Arial" w:hAnsi="Arial" w:cs="Arial"/>
          <w:b w:val="0"/>
          <w:bCs w:val="0"/>
          <w:i w:val="0"/>
          <w:iCs w:val="0"/>
        </w:rPr>
        <w:t>(f)</w:t>
      </w:r>
      <w:r>
        <w:rPr>
          <w:rFonts w:ascii="Arial" w:hAnsi="Arial" w:cs="Arial"/>
          <w:b w:val="0"/>
          <w:bCs w:val="0"/>
          <w:i w:val="0"/>
          <w:iCs w:val="0"/>
        </w:rPr>
        <w:tab/>
        <w:t xml:space="preserve">such other matters as the </w:t>
      </w:r>
      <w:r>
        <w:rPr>
          <w:rFonts w:ascii="Arial" w:hAnsi="Arial" w:cs="Arial"/>
          <w:i w:val="0"/>
          <w:iCs w:val="0"/>
        </w:rPr>
        <w:t xml:space="preserve">Authority </w:t>
      </w:r>
      <w:r>
        <w:rPr>
          <w:rFonts w:ascii="Arial" w:hAnsi="Arial" w:cs="Arial"/>
          <w:b w:val="0"/>
          <w:bCs w:val="0"/>
          <w:i w:val="0"/>
          <w:iCs w:val="0"/>
        </w:rPr>
        <w:t>may request to be included from time to time; and</w:t>
      </w:r>
    </w:p>
    <w:p w14:paraId="12F81F25" w14:textId="77777777" w:rsidR="00B56045" w:rsidRDefault="00B56045" w:rsidP="00B56045">
      <w:pPr>
        <w:pStyle w:val="Unnumbered"/>
        <w:keepNext w:val="0"/>
        <w:widowControl/>
        <w:ind w:left="2268" w:hanging="567"/>
        <w:jc w:val="both"/>
        <w:rPr>
          <w:rFonts w:ascii="Arial" w:hAnsi="Arial" w:cs="Arial"/>
          <w:b w:val="0"/>
          <w:bCs w:val="0"/>
        </w:rPr>
      </w:pPr>
      <w:bookmarkStart w:id="462" w:name="_DV_M267"/>
      <w:bookmarkEnd w:id="462"/>
      <w:r>
        <w:rPr>
          <w:rFonts w:ascii="Arial" w:hAnsi="Arial" w:cs="Arial"/>
          <w:b w:val="0"/>
          <w:bCs w:val="0"/>
          <w:i w:val="0"/>
          <w:iCs w:val="0"/>
        </w:rPr>
        <w:t>(g)</w:t>
      </w:r>
      <w:r>
        <w:rPr>
          <w:rFonts w:ascii="Arial" w:hAnsi="Arial" w:cs="Arial"/>
          <w:b w:val="0"/>
          <w:bCs w:val="0"/>
          <w:i w:val="0"/>
          <w:iCs w:val="0"/>
        </w:rPr>
        <w:tab/>
        <w:t>the basis for each of the decisions referred to above</w:t>
      </w:r>
      <w:r>
        <w:rPr>
          <w:rFonts w:ascii="Arial" w:hAnsi="Arial" w:cs="Arial"/>
          <w:b w:val="0"/>
          <w:bCs w:val="0"/>
        </w:rPr>
        <w:t>.</w:t>
      </w:r>
    </w:p>
    <w:p w14:paraId="53CF8C2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63" w:name="_DV_M268"/>
      <w:bookmarkEnd w:id="463"/>
      <w:r>
        <w:rPr>
          <w:rFonts w:ascii="Arial" w:hAnsi="Arial" w:cs="Arial"/>
        </w:rPr>
        <w:t xml:space="preserve">If, following discussion with the </w:t>
      </w:r>
      <w:r>
        <w:rPr>
          <w:rFonts w:ascii="Arial" w:hAnsi="Arial" w:cs="Arial"/>
          <w:b/>
          <w:bCs/>
        </w:rPr>
        <w:t>CUSC Modifications Panel</w:t>
      </w:r>
      <w:r>
        <w:rPr>
          <w:rFonts w:ascii="Arial" w:hAnsi="Arial" w:cs="Arial"/>
        </w:rPr>
        <w:t xml:space="preserve">, the </w:t>
      </w:r>
      <w:r>
        <w:rPr>
          <w:rFonts w:ascii="Arial" w:hAnsi="Arial" w:cs="Arial"/>
          <w:b/>
          <w:bCs/>
        </w:rPr>
        <w:t xml:space="preserve">Authority </w:t>
      </w:r>
      <w:r>
        <w:rPr>
          <w:rFonts w:ascii="Arial" w:hAnsi="Arial" w:cs="Arial"/>
        </w:rPr>
        <w:t xml:space="preserve">issues a notice to the </w:t>
      </w:r>
      <w:r>
        <w:rPr>
          <w:rFonts w:ascii="Arial" w:hAnsi="Arial" w:cs="Arial"/>
          <w:b/>
          <w:bCs/>
        </w:rPr>
        <w:t>Panel Secretary</w:t>
      </w:r>
      <w:r>
        <w:rPr>
          <w:rFonts w:ascii="Arial" w:hAnsi="Arial" w:cs="Arial"/>
        </w:rPr>
        <w:t xml:space="preserve"> requesting the </w:t>
      </w:r>
      <w:r>
        <w:rPr>
          <w:rFonts w:ascii="Arial" w:hAnsi="Arial" w:cs="Arial"/>
          <w:b/>
          <w:bCs/>
        </w:rPr>
        <w:t>Code Administrator</w:t>
      </w:r>
      <w:r>
        <w:rPr>
          <w:rFonts w:ascii="Arial" w:hAnsi="Arial" w:cs="Arial"/>
        </w:rPr>
        <w:t xml:space="preserve"> and the </w:t>
      </w:r>
      <w:r>
        <w:rPr>
          <w:rFonts w:ascii="Arial" w:hAnsi="Arial" w:cs="Arial"/>
          <w:b/>
          <w:bCs/>
        </w:rPr>
        <w:t>CUSC Modifications Panel</w:t>
      </w:r>
      <w:r>
        <w:rPr>
          <w:rFonts w:ascii="Arial" w:hAnsi="Arial" w:cs="Arial"/>
        </w:rPr>
        <w:t xml:space="preserve"> (in relation to developments and changes highlighted in the monthly </w:t>
      </w:r>
      <w:r>
        <w:rPr>
          <w:rFonts w:ascii="Arial" w:hAnsi="Arial" w:cs="Arial"/>
          <w:b/>
          <w:bCs/>
        </w:rPr>
        <w:t>Progress Report</w:t>
      </w:r>
      <w:r>
        <w:rPr>
          <w:rFonts w:ascii="Arial" w:hAnsi="Arial" w:cs="Arial"/>
        </w:rPr>
        <w:t>):</w:t>
      </w:r>
    </w:p>
    <w:p w14:paraId="5C41B45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64" w:name="_DV_M269"/>
      <w:bookmarkEnd w:id="464"/>
      <w:r>
        <w:rPr>
          <w:rFonts w:ascii="Arial" w:hAnsi="Arial" w:cs="Arial"/>
        </w:rPr>
        <w:t xml:space="preserve">not to reject a </w:t>
      </w:r>
      <w:r>
        <w:rPr>
          <w:rFonts w:ascii="Arial" w:hAnsi="Arial" w:cs="Arial"/>
          <w:b/>
          <w:bCs/>
        </w:rPr>
        <w:t>CUSC Modification Proposal</w:t>
      </w:r>
      <w:r>
        <w:rPr>
          <w:rFonts w:ascii="Arial" w:hAnsi="Arial" w:cs="Arial"/>
        </w:rPr>
        <w:t xml:space="preserve"> which does not satisfy Paragraph </w:t>
      </w:r>
      <w:bookmarkStart w:id="465" w:name="_DV_M270"/>
      <w:bookmarkStart w:id="466" w:name="_BPDCD_45"/>
      <w:bookmarkEnd w:id="465"/>
      <w:r>
        <w:rPr>
          <w:rFonts w:ascii="Arial" w:hAnsi="Arial" w:cs="Arial"/>
        </w:rPr>
        <w:t>8.16.4; and/or</w:t>
      </w:r>
      <w:bookmarkEnd w:id="466"/>
    </w:p>
    <w:p w14:paraId="5FAFB86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467" w:name="_DV_M271"/>
      <w:bookmarkEnd w:id="467"/>
      <w:r>
        <w:rPr>
          <w:rFonts w:ascii="Arial" w:hAnsi="Arial" w:cs="Arial"/>
        </w:rPr>
        <w:t xml:space="preserve">not to amalgamate </w:t>
      </w:r>
      <w:r>
        <w:rPr>
          <w:rFonts w:ascii="Arial" w:hAnsi="Arial" w:cs="Arial"/>
          <w:b/>
          <w:bCs/>
        </w:rPr>
        <w:t xml:space="preserve">CUSC Modification Proposals </w:t>
      </w:r>
      <w:r>
        <w:rPr>
          <w:rFonts w:ascii="Arial" w:hAnsi="Arial" w:cs="Arial"/>
        </w:rPr>
        <w:t>as set out in the monthly</w:t>
      </w:r>
      <w:r>
        <w:rPr>
          <w:rFonts w:ascii="Arial" w:hAnsi="Arial" w:cs="Arial"/>
          <w:b/>
          <w:bCs/>
        </w:rPr>
        <w:t xml:space="preserve"> Progress Report</w:t>
      </w:r>
      <w:r>
        <w:rPr>
          <w:rFonts w:ascii="Arial" w:hAnsi="Arial" w:cs="Arial"/>
        </w:rPr>
        <w:t>; and/or</w:t>
      </w:r>
    </w:p>
    <w:p w14:paraId="734248F7" w14:textId="77777777" w:rsidR="00B56045" w:rsidRDefault="00B56045" w:rsidP="00B56045">
      <w:pPr>
        <w:pStyle w:val="Heading5"/>
        <w:widowControl/>
        <w:numPr>
          <w:ilvl w:val="4"/>
          <w:numId w:val="21"/>
        </w:numPr>
        <w:tabs>
          <w:tab w:val="clear" w:pos="5103"/>
          <w:tab w:val="num" w:pos="0"/>
        </w:tabs>
        <w:ind w:left="2553"/>
        <w:jc w:val="both"/>
        <w:rPr>
          <w:rFonts w:ascii="Arial" w:hAnsi="Arial" w:cs="Arial"/>
        </w:rPr>
      </w:pPr>
      <w:bookmarkStart w:id="468" w:name="_DV_M272"/>
      <w:bookmarkEnd w:id="468"/>
      <w:r>
        <w:rPr>
          <w:rFonts w:ascii="Arial" w:hAnsi="Arial" w:cs="Arial"/>
        </w:rPr>
        <w:t xml:space="preserve">to accord a different priority to particular </w:t>
      </w:r>
      <w:r>
        <w:rPr>
          <w:rFonts w:ascii="Arial" w:hAnsi="Arial" w:cs="Arial"/>
          <w:b/>
          <w:bCs/>
        </w:rPr>
        <w:t xml:space="preserve">CUSC Modification Proposals </w:t>
      </w:r>
      <w:r>
        <w:rPr>
          <w:rFonts w:ascii="Arial" w:hAnsi="Arial" w:cs="Arial"/>
        </w:rPr>
        <w:t>from that set out in the monthly</w:t>
      </w:r>
      <w:r>
        <w:rPr>
          <w:rFonts w:ascii="Arial" w:hAnsi="Arial" w:cs="Arial"/>
          <w:b/>
          <w:bCs/>
        </w:rPr>
        <w:t xml:space="preserve"> Progress Report</w:t>
      </w:r>
      <w:r>
        <w:rPr>
          <w:rFonts w:ascii="Arial" w:hAnsi="Arial" w:cs="Arial"/>
        </w:rPr>
        <w:t>; and/or</w:t>
      </w:r>
    </w:p>
    <w:p w14:paraId="50F62E1B" w14:textId="77777777" w:rsidR="00B56045" w:rsidRDefault="00B56045" w:rsidP="00B56045">
      <w:pPr>
        <w:pStyle w:val="Heading5"/>
        <w:widowControl/>
        <w:numPr>
          <w:ilvl w:val="4"/>
          <w:numId w:val="21"/>
        </w:numPr>
        <w:tabs>
          <w:tab w:val="clear" w:pos="5103"/>
          <w:tab w:val="num" w:pos="0"/>
        </w:tabs>
        <w:ind w:left="2553"/>
        <w:jc w:val="both"/>
        <w:rPr>
          <w:rFonts w:ascii="Arial" w:hAnsi="Arial" w:cs="Arial"/>
        </w:rPr>
      </w:pPr>
      <w:bookmarkStart w:id="469" w:name="_DV_M273"/>
      <w:bookmarkEnd w:id="469"/>
      <w:r>
        <w:rPr>
          <w:rFonts w:ascii="Arial" w:hAnsi="Arial" w:cs="Arial"/>
        </w:rPr>
        <w:t xml:space="preserve">to amend the timetable for a </w:t>
      </w:r>
      <w:r>
        <w:rPr>
          <w:rFonts w:ascii="Arial" w:hAnsi="Arial" w:cs="Arial"/>
          <w:b/>
          <w:bCs/>
        </w:rPr>
        <w:t>CUSC Modification Proposal</w:t>
      </w:r>
      <w:r>
        <w:rPr>
          <w:rFonts w:ascii="Arial" w:hAnsi="Arial" w:cs="Arial"/>
        </w:rPr>
        <w:t>,</w:t>
      </w:r>
    </w:p>
    <w:p w14:paraId="0F539DC0" w14:textId="77777777" w:rsidR="00B56045" w:rsidRDefault="00B56045" w:rsidP="00B56045">
      <w:pPr>
        <w:pStyle w:val="BodyText"/>
        <w:widowControl/>
        <w:ind w:left="1701"/>
        <w:jc w:val="both"/>
        <w:rPr>
          <w:rFonts w:ascii="Arial" w:hAnsi="Arial" w:cs="Arial"/>
        </w:rPr>
      </w:pPr>
      <w:bookmarkStart w:id="470" w:name="_DV_M274"/>
      <w:bookmarkEnd w:id="470"/>
      <w:r>
        <w:rPr>
          <w:rFonts w:ascii="Arial" w:hAnsi="Arial" w:cs="Arial"/>
        </w:rPr>
        <w:t xml:space="preserve">the </w:t>
      </w:r>
      <w:r>
        <w:rPr>
          <w:rFonts w:ascii="Arial" w:hAnsi="Arial" w:cs="Arial"/>
          <w:b/>
          <w:bCs/>
        </w:rPr>
        <w:t>Panel Secretary</w:t>
      </w:r>
      <w:r>
        <w:rPr>
          <w:rFonts w:ascii="Arial" w:hAnsi="Arial" w:cs="Arial"/>
        </w:rPr>
        <w:t xml:space="preserve"> shall send a copy of the notice to each </w:t>
      </w:r>
      <w:r>
        <w:rPr>
          <w:rFonts w:ascii="Arial" w:hAnsi="Arial" w:cs="Arial"/>
          <w:b/>
          <w:bCs/>
        </w:rPr>
        <w:t>Panel Member</w:t>
      </w:r>
      <w:r>
        <w:rPr>
          <w:rFonts w:ascii="Arial" w:hAnsi="Arial" w:cs="Arial"/>
        </w:rPr>
        <w:t xml:space="preserve"> and </w:t>
      </w:r>
      <w:r>
        <w:rPr>
          <w:rFonts w:ascii="Arial" w:hAnsi="Arial" w:cs="Arial"/>
          <w:b/>
          <w:bCs/>
        </w:rPr>
        <w:t>Alternate Member</w:t>
      </w:r>
      <w:r>
        <w:rPr>
          <w:rFonts w:ascii="Arial" w:hAnsi="Arial" w:cs="Arial"/>
        </w:rPr>
        <w:t xml:space="preserve">.  The </w:t>
      </w:r>
      <w:r>
        <w:rPr>
          <w:rFonts w:ascii="Arial" w:hAnsi="Arial" w:cs="Arial"/>
          <w:b/>
          <w:bCs/>
        </w:rPr>
        <w:t>CUSC Modifications Panel</w:t>
      </w:r>
      <w:r>
        <w:rPr>
          <w:rFonts w:ascii="Arial" w:hAnsi="Arial" w:cs="Arial"/>
        </w:rPr>
        <w:t xml:space="preserve"> and the </w:t>
      </w:r>
      <w:r>
        <w:rPr>
          <w:rFonts w:ascii="Arial" w:hAnsi="Arial" w:cs="Arial"/>
          <w:b/>
          <w:bCs/>
        </w:rPr>
        <w:t>Code Administrator</w:t>
      </w:r>
      <w:r>
        <w:rPr>
          <w:rFonts w:ascii="Arial" w:hAnsi="Arial" w:cs="Arial"/>
        </w:rPr>
        <w:t xml:space="preserve"> shall comply with such notice.</w:t>
      </w:r>
    </w:p>
    <w:p w14:paraId="15D77D5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71" w:name="_DV_M275"/>
      <w:bookmarkEnd w:id="471"/>
      <w:r>
        <w:rPr>
          <w:rFonts w:ascii="Arial" w:hAnsi="Arial" w:cs="Arial"/>
        </w:rPr>
        <w:t xml:space="preserve">The </w:t>
      </w:r>
      <w:r>
        <w:rPr>
          <w:rFonts w:ascii="Arial" w:hAnsi="Arial" w:cs="Arial"/>
          <w:b/>
          <w:bCs/>
        </w:rPr>
        <w:t xml:space="preserve">Panel Secretary </w:t>
      </w:r>
      <w:r>
        <w:rPr>
          <w:rFonts w:ascii="Arial" w:hAnsi="Arial" w:cs="Arial"/>
        </w:rPr>
        <w:t xml:space="preserve">shall publish each </w:t>
      </w:r>
      <w:r>
        <w:rPr>
          <w:rFonts w:ascii="Arial" w:hAnsi="Arial" w:cs="Arial"/>
          <w:b/>
          <w:bCs/>
        </w:rPr>
        <w:t xml:space="preserve">Progress Report </w:t>
      </w:r>
      <w:r>
        <w:rPr>
          <w:rFonts w:ascii="Arial" w:hAnsi="Arial" w:cs="Arial"/>
        </w:rPr>
        <w:t>on the</w:t>
      </w:r>
      <w:r>
        <w:rPr>
          <w:rFonts w:ascii="Arial" w:hAnsi="Arial" w:cs="Arial"/>
          <w:b/>
          <w:bCs/>
        </w:rPr>
        <w:t xml:space="preserve"> Website </w:t>
      </w:r>
      <w:r>
        <w:rPr>
          <w:rFonts w:ascii="Arial" w:hAnsi="Arial" w:cs="Arial"/>
        </w:rPr>
        <w:t xml:space="preserve">within </w:t>
      </w:r>
      <w:bookmarkStart w:id="472" w:name="_DV_M276"/>
      <w:bookmarkStart w:id="473" w:name="_BPDCD_46"/>
      <w:bookmarkEnd w:id="472"/>
      <w:r>
        <w:rPr>
          <w:rFonts w:ascii="Arial" w:hAnsi="Arial" w:cs="Arial"/>
        </w:rPr>
        <w:t>seven (7)</w:t>
      </w:r>
      <w:bookmarkStart w:id="474" w:name="_DV_M277"/>
      <w:bookmarkEnd w:id="473"/>
      <w:bookmarkEnd w:id="474"/>
      <w:r>
        <w:rPr>
          <w:rFonts w:ascii="Arial" w:hAnsi="Arial" w:cs="Arial"/>
        </w:rPr>
        <w:t xml:space="preserve"> </w:t>
      </w:r>
      <w:r>
        <w:rPr>
          <w:rFonts w:ascii="Arial" w:hAnsi="Arial" w:cs="Arial"/>
          <w:b/>
          <w:bCs/>
        </w:rPr>
        <w:t xml:space="preserve">Business Days </w:t>
      </w:r>
      <w:r>
        <w:rPr>
          <w:rFonts w:ascii="Arial" w:hAnsi="Arial" w:cs="Arial"/>
        </w:rPr>
        <w:t xml:space="preserve">after it is sent to the </w:t>
      </w:r>
      <w:r>
        <w:rPr>
          <w:rFonts w:ascii="Arial" w:hAnsi="Arial" w:cs="Arial"/>
          <w:b/>
          <w:bCs/>
        </w:rPr>
        <w:t>Authority</w:t>
      </w:r>
      <w:r>
        <w:rPr>
          <w:rFonts w:ascii="Arial" w:hAnsi="Arial" w:cs="Arial"/>
        </w:rPr>
        <w:t xml:space="preserve">, provided that the </w:t>
      </w:r>
      <w:r>
        <w:rPr>
          <w:rFonts w:ascii="Arial" w:hAnsi="Arial" w:cs="Arial"/>
          <w:b/>
          <w:bCs/>
        </w:rPr>
        <w:t xml:space="preserve">Panel Secretary </w:t>
      </w:r>
      <w:r>
        <w:rPr>
          <w:rFonts w:ascii="Arial" w:hAnsi="Arial" w:cs="Arial"/>
        </w:rPr>
        <w:t xml:space="preserve">shall exclude there from any matters in respect of which the </w:t>
      </w:r>
      <w:r>
        <w:rPr>
          <w:rFonts w:ascii="Arial" w:hAnsi="Arial" w:cs="Arial"/>
          <w:b/>
          <w:bCs/>
        </w:rPr>
        <w:t xml:space="preserve">Authority </w:t>
      </w:r>
      <w:r>
        <w:rPr>
          <w:rFonts w:ascii="Arial" w:hAnsi="Arial" w:cs="Arial"/>
        </w:rPr>
        <w:t xml:space="preserve">issues a notice to the </w:t>
      </w:r>
      <w:r>
        <w:rPr>
          <w:rFonts w:ascii="Arial" w:hAnsi="Arial" w:cs="Arial"/>
          <w:b/>
          <w:bCs/>
        </w:rPr>
        <w:t xml:space="preserve">Panel Secretary </w:t>
      </w:r>
      <w:r>
        <w:rPr>
          <w:rFonts w:ascii="Arial" w:hAnsi="Arial" w:cs="Arial"/>
        </w:rPr>
        <w:t xml:space="preserve">for the purpose of this </w:t>
      </w:r>
      <w:r>
        <w:rPr>
          <w:rFonts w:ascii="Arial" w:hAnsi="Arial" w:cs="Arial"/>
        </w:rPr>
        <w:lastRenderedPageBreak/>
        <w:t xml:space="preserve">Paragraph 8.14.4.  Copies shall be sent to those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w:t>
      </w:r>
      <w:r>
        <w:rPr>
          <w:rFonts w:ascii="Arial" w:hAnsi="Arial" w:cs="Arial"/>
          <w:b/>
          <w:bCs/>
        </w:rPr>
        <w:t>Alternate Members</w:t>
      </w:r>
      <w:r>
        <w:rPr>
          <w:rFonts w:ascii="Arial" w:hAnsi="Arial" w:cs="Arial"/>
        </w:rPr>
        <w:t xml:space="preserve"> and </w:t>
      </w:r>
      <w:r>
        <w:rPr>
          <w:rFonts w:ascii="Arial" w:hAnsi="Arial" w:cs="Arial"/>
          <w:b/>
          <w:bCs/>
        </w:rPr>
        <w:t>CUSC Parties</w:t>
      </w:r>
      <w:r>
        <w:rPr>
          <w:rFonts w:ascii="Arial" w:hAnsi="Arial" w:cs="Arial"/>
        </w:rPr>
        <w:t xml:space="preserve"> who have provided electronic mail addresses to the </w:t>
      </w:r>
      <w:r>
        <w:rPr>
          <w:rFonts w:ascii="Arial" w:hAnsi="Arial" w:cs="Arial"/>
          <w:b/>
          <w:bCs/>
        </w:rPr>
        <w:t>Code Administrator</w:t>
      </w:r>
      <w:r>
        <w:rPr>
          <w:rFonts w:ascii="Arial" w:hAnsi="Arial" w:cs="Arial"/>
        </w:rPr>
        <w:t>.</w:t>
      </w:r>
    </w:p>
    <w:p w14:paraId="06F0E527" w14:textId="77777777" w:rsidR="00B56045" w:rsidRDefault="00B56045" w:rsidP="00B56045">
      <w:pPr>
        <w:pStyle w:val="Heading3"/>
        <w:widowControl/>
        <w:numPr>
          <w:ilvl w:val="2"/>
          <w:numId w:val="21"/>
        </w:numPr>
        <w:tabs>
          <w:tab w:val="clear" w:pos="3402"/>
          <w:tab w:val="num" w:pos="0"/>
        </w:tabs>
        <w:ind w:left="850" w:hanging="850"/>
        <w:rPr>
          <w:rFonts w:ascii="Arial" w:hAnsi="Arial" w:cs="Arial"/>
          <w:b/>
          <w:bCs/>
        </w:rPr>
      </w:pPr>
      <w:bookmarkStart w:id="475" w:name="_DV_M278"/>
      <w:bookmarkEnd w:id="475"/>
      <w:r>
        <w:rPr>
          <w:rFonts w:ascii="Arial" w:hAnsi="Arial" w:cs="Arial"/>
          <w:b/>
          <w:bCs/>
        </w:rPr>
        <w:t>CHANGE CO-ORDINATION</w:t>
      </w:r>
    </w:p>
    <w:p w14:paraId="6293BB85" w14:textId="475EEE90" w:rsidR="00B56045" w:rsidRDefault="00B56045" w:rsidP="59C7BEA0">
      <w:pPr>
        <w:pStyle w:val="Heading4"/>
        <w:widowControl/>
        <w:numPr>
          <w:ilvl w:val="3"/>
          <w:numId w:val="21"/>
        </w:numPr>
        <w:tabs>
          <w:tab w:val="clear" w:pos="4253"/>
        </w:tabs>
        <w:ind w:left="1702" w:hanging="851"/>
        <w:jc w:val="both"/>
        <w:rPr>
          <w:rFonts w:ascii="Arial" w:hAnsi="Arial" w:cs="Arial"/>
        </w:rPr>
      </w:pPr>
      <w:bookmarkStart w:id="476" w:name="_DV_M279"/>
      <w:bookmarkEnd w:id="476"/>
      <w:r>
        <w:rPr>
          <w:rFonts w:ascii="Arial" w:hAnsi="Arial" w:cs="Arial"/>
        </w:rPr>
        <w:t xml:space="preserve">The </w:t>
      </w:r>
      <w:r>
        <w:rPr>
          <w:rFonts w:ascii="Arial" w:hAnsi="Arial" w:cs="Arial"/>
          <w:b/>
          <w:bCs/>
        </w:rPr>
        <w:t>Code Administrator</w:t>
      </w:r>
      <w:r>
        <w:rPr>
          <w:rFonts w:ascii="Arial" w:hAnsi="Arial" w:cs="Arial"/>
        </w:rPr>
        <w:t xml:space="preserve"> shall establish (and, where appropriate, revise from time to time) joint working arrangements for change co-ordination with each </w:t>
      </w:r>
      <w:r>
        <w:rPr>
          <w:rFonts w:ascii="Arial" w:hAnsi="Arial" w:cs="Arial"/>
          <w:b/>
          <w:bCs/>
        </w:rPr>
        <w:t>Core Industry Document</w:t>
      </w:r>
      <w:r>
        <w:rPr>
          <w:rFonts w:ascii="Arial" w:hAnsi="Arial" w:cs="Arial"/>
        </w:rPr>
        <w:t xml:space="preserve"> </w:t>
      </w:r>
      <w:r>
        <w:rPr>
          <w:rFonts w:ascii="Arial" w:hAnsi="Arial" w:cs="Arial"/>
          <w:b/>
          <w:bCs/>
        </w:rPr>
        <w:t>Owner</w:t>
      </w:r>
      <w:r>
        <w:rPr>
          <w:rFonts w:ascii="Arial" w:hAnsi="Arial" w:cs="Arial"/>
        </w:rPr>
        <w:t xml:space="preserve">, with the </w:t>
      </w:r>
      <w:r>
        <w:rPr>
          <w:rFonts w:ascii="Arial" w:hAnsi="Arial" w:cs="Arial"/>
          <w:b/>
          <w:bCs/>
        </w:rPr>
        <w:t xml:space="preserve">STC </w:t>
      </w:r>
      <w:r>
        <w:rPr>
          <w:rFonts w:ascii="Arial" w:hAnsi="Arial" w:cs="Arial"/>
        </w:rPr>
        <w:t xml:space="preserve">committee, the </w:t>
      </w:r>
      <w:r w:rsidRPr="00317880">
        <w:rPr>
          <w:rFonts w:ascii="Arial" w:hAnsi="Arial" w:cs="Arial"/>
          <w:b/>
        </w:rPr>
        <w:t>CM Administrative Parties</w:t>
      </w:r>
      <w:r>
        <w:rPr>
          <w:rFonts w:ascii="Arial" w:hAnsi="Arial" w:cs="Arial"/>
        </w:rPr>
        <w:t xml:space="preserve"> and with the </w:t>
      </w:r>
      <w:r w:rsidRPr="00317880">
        <w:rPr>
          <w:rFonts w:ascii="Arial" w:hAnsi="Arial" w:cs="Arial"/>
          <w:b/>
        </w:rPr>
        <w:t>Secretary of State</w:t>
      </w:r>
      <w:r>
        <w:rPr>
          <w:rFonts w:ascii="Arial" w:hAnsi="Arial" w:cs="Arial"/>
        </w:rPr>
        <w:t xml:space="preserve"> to facilitate the identification, co-ordination, making and implementation of change to </w:t>
      </w:r>
      <w:r>
        <w:rPr>
          <w:rFonts w:ascii="Arial" w:hAnsi="Arial" w:cs="Arial"/>
          <w:b/>
          <w:bCs/>
        </w:rPr>
        <w:t>Core Industry Documents</w:t>
      </w:r>
      <w:r>
        <w:rPr>
          <w:rFonts w:ascii="Arial" w:hAnsi="Arial" w:cs="Arial"/>
        </w:rPr>
        <w:t xml:space="preserve"> and the </w:t>
      </w:r>
      <w:r>
        <w:rPr>
          <w:rFonts w:ascii="Arial" w:hAnsi="Arial" w:cs="Arial"/>
          <w:b/>
          <w:bCs/>
        </w:rPr>
        <w:t>STC</w:t>
      </w:r>
      <w:r>
        <w:rPr>
          <w:rFonts w:ascii="Arial" w:hAnsi="Arial" w:cs="Arial"/>
          <w:bCs/>
        </w:rPr>
        <w:t xml:space="preserve">, and facilitate the identification of potential inconsistencies between </w:t>
      </w:r>
      <w:r w:rsidRPr="00317880">
        <w:rPr>
          <w:rFonts w:ascii="Arial" w:hAnsi="Arial" w:cs="Arial"/>
          <w:b/>
          <w:bCs/>
        </w:rPr>
        <w:t>CUSC Modification Proposals</w:t>
      </w:r>
      <w:r>
        <w:rPr>
          <w:rFonts w:ascii="Arial" w:hAnsi="Arial" w:cs="Arial"/>
          <w:bCs/>
        </w:rPr>
        <w:t xml:space="preserve"> and the </w:t>
      </w:r>
      <w:r w:rsidRPr="00317880">
        <w:rPr>
          <w:rFonts w:ascii="Arial" w:hAnsi="Arial" w:cs="Arial"/>
          <w:b/>
          <w:bCs/>
        </w:rPr>
        <w:t>Capacity Market Documents</w:t>
      </w:r>
      <w:r>
        <w:rPr>
          <w:rFonts w:ascii="Arial" w:hAnsi="Arial" w:cs="Arial"/>
          <w:bCs/>
        </w:rPr>
        <w:t xml:space="preserve"> and the </w:t>
      </w:r>
      <w:r w:rsidRPr="00317880">
        <w:rPr>
          <w:rFonts w:ascii="Arial" w:hAnsi="Arial" w:cs="Arial"/>
          <w:b/>
          <w:bCs/>
        </w:rPr>
        <w:t>CFD Documents</w:t>
      </w:r>
      <w:r>
        <w:rPr>
          <w:rFonts w:ascii="Arial" w:hAnsi="Arial" w:cs="Arial"/>
          <w:bCs/>
        </w:rPr>
        <w:t xml:space="preserve"> </w:t>
      </w:r>
      <w:r w:rsidR="009F688D">
        <w:rPr>
          <w:rFonts w:ascii="Arial" w:hAnsi="Arial" w:cs="Arial"/>
          <w:bCs/>
        </w:rPr>
        <w:t>respectively</w:t>
      </w:r>
      <w:r w:rsidRPr="004A44A5">
        <w:rPr>
          <w:rFonts w:ascii="Arial" w:hAnsi="Arial" w:cs="Arial"/>
          <w:b/>
          <w:bCs/>
          <w:color w:val="FF0000"/>
        </w:rPr>
        <w:t xml:space="preserve"> </w:t>
      </w:r>
      <w:r>
        <w:rPr>
          <w:rFonts w:ascii="Arial" w:hAnsi="Arial" w:cs="Arial"/>
        </w:rPr>
        <w:t xml:space="preserve">consequent on a </w:t>
      </w:r>
      <w:r>
        <w:rPr>
          <w:rFonts w:ascii="Arial" w:hAnsi="Arial" w:cs="Arial"/>
          <w:b/>
          <w:bCs/>
        </w:rPr>
        <w:t xml:space="preserve">CUSC Modification, </w:t>
      </w:r>
      <w:r>
        <w:rPr>
          <w:rFonts w:ascii="Arial" w:hAnsi="Arial" w:cs="Arial"/>
        </w:rPr>
        <w:t xml:space="preserve">including, but not limited to, changes that are appropriate in order to avoid conflict or inconsistency as between the </w:t>
      </w:r>
      <w:r>
        <w:rPr>
          <w:rFonts w:ascii="Arial" w:hAnsi="Arial" w:cs="Arial"/>
          <w:b/>
          <w:bCs/>
        </w:rPr>
        <w:t>CUSC</w:t>
      </w:r>
      <w:r>
        <w:rPr>
          <w:rFonts w:ascii="Arial" w:hAnsi="Arial" w:cs="Arial"/>
        </w:rPr>
        <w:t xml:space="preserve"> and any</w:t>
      </w:r>
      <w:r>
        <w:rPr>
          <w:rFonts w:ascii="Arial" w:hAnsi="Arial" w:cs="Arial"/>
          <w:b/>
          <w:bCs/>
        </w:rPr>
        <w:t xml:space="preserve"> Core Industry Document </w:t>
      </w:r>
      <w:r>
        <w:rPr>
          <w:rFonts w:ascii="Arial" w:hAnsi="Arial" w:cs="Arial"/>
        </w:rPr>
        <w:t>and the</w:t>
      </w:r>
      <w:r>
        <w:rPr>
          <w:rFonts w:ascii="Arial" w:hAnsi="Arial" w:cs="Arial"/>
          <w:b/>
          <w:bCs/>
        </w:rPr>
        <w:t xml:space="preserve"> STC,</w:t>
      </w:r>
      <w:r>
        <w:rPr>
          <w:rFonts w:ascii="Arial" w:hAnsi="Arial" w:cs="Arial"/>
        </w:rPr>
        <w:t xml:space="preserve"> in a full and timely manner.</w:t>
      </w:r>
    </w:p>
    <w:p w14:paraId="588DB98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477" w:name="_DV_M280"/>
      <w:bookmarkEnd w:id="477"/>
      <w:r>
        <w:rPr>
          <w:rFonts w:ascii="Arial" w:hAnsi="Arial" w:cs="Arial"/>
        </w:rPr>
        <w:t xml:space="preserve">The working arrangements referred to in Paragraph 8.15.1 shall be such as </w:t>
      </w:r>
      <w:bookmarkStart w:id="478" w:name="_DV_M281"/>
      <w:bookmarkStart w:id="479" w:name="_BPDCI_47"/>
      <w:bookmarkEnd w:id="478"/>
      <w:r>
        <w:rPr>
          <w:rFonts w:ascii="Arial" w:hAnsi="Arial" w:cs="Arial"/>
        </w:rPr>
        <w:t xml:space="preserve">to </w:t>
      </w:r>
      <w:bookmarkStart w:id="480" w:name="_DV_M282"/>
      <w:bookmarkEnd w:id="479"/>
      <w:bookmarkEnd w:id="480"/>
      <w:r>
        <w:rPr>
          <w:rFonts w:ascii="Arial" w:hAnsi="Arial" w:cs="Arial"/>
        </w:rPr>
        <w:t xml:space="preserve">enable the consideration, development </w:t>
      </w:r>
      <w:smartTag w:uri="urn:schemas-microsoft-com:office:smarttags" w:element="PersonName">
        <w:r>
          <w:rPr>
            <w:rFonts w:ascii="Arial" w:hAnsi="Arial" w:cs="Arial"/>
          </w:rPr>
          <w:t>and</w:t>
        </w:r>
      </w:smartTag>
      <w:r>
        <w:rPr>
          <w:rFonts w:ascii="Arial" w:hAnsi="Arial" w:cs="Arial"/>
        </w:rPr>
        <w:t xml:space="preserve"> evaluation of </w:t>
      </w:r>
      <w:r>
        <w:rPr>
          <w:rFonts w:ascii="Arial" w:hAnsi="Arial" w:cs="Arial"/>
          <w:b/>
          <w:bCs/>
        </w:rPr>
        <w:t>CUSC Modification Proposals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implementation of </w:t>
      </w:r>
      <w:r>
        <w:rPr>
          <w:rFonts w:ascii="Arial" w:hAnsi="Arial" w:cs="Arial"/>
          <w:b/>
          <w:bCs/>
        </w:rPr>
        <w:t>Approved CUSC Modifications</w:t>
      </w:r>
      <w:r>
        <w:rPr>
          <w:rFonts w:ascii="Arial" w:hAnsi="Arial" w:cs="Arial"/>
        </w:rPr>
        <w:t xml:space="preserve">, to proceed in a full </w:t>
      </w:r>
      <w:smartTag w:uri="urn:schemas-microsoft-com:office:smarttags" w:element="PersonName">
        <w:r>
          <w:rPr>
            <w:rFonts w:ascii="Arial" w:hAnsi="Arial" w:cs="Arial"/>
          </w:rPr>
          <w:t>and</w:t>
        </w:r>
      </w:smartTag>
      <w:r>
        <w:rPr>
          <w:rFonts w:ascii="Arial" w:hAnsi="Arial" w:cs="Arial"/>
        </w:rPr>
        <w:t xml:space="preserve"> timely manner </w:t>
      </w:r>
      <w:smartTag w:uri="urn:schemas-microsoft-com:office:smarttags" w:element="PersonName">
        <w:r>
          <w:rPr>
            <w:rFonts w:ascii="Arial" w:hAnsi="Arial" w:cs="Arial"/>
          </w:rPr>
          <w:t>and</w:t>
        </w:r>
      </w:smartTag>
      <w:r>
        <w:rPr>
          <w:rFonts w:ascii="Arial" w:hAnsi="Arial" w:cs="Arial"/>
        </w:rPr>
        <w:t xml:space="preserve"> enable changes to </w:t>
      </w:r>
      <w:r>
        <w:rPr>
          <w:rFonts w:ascii="Arial" w:hAnsi="Arial" w:cs="Arial"/>
          <w:b/>
          <w:bCs/>
        </w:rPr>
        <w:t>Core Industry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 xml:space="preserve">STC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 xml:space="preserve"> for potential inconsistencies between</w:t>
      </w:r>
      <w:r w:rsidRPr="00C82095">
        <w:rPr>
          <w:rFonts w:ascii="Arial" w:hAnsi="Arial" w:cs="Arial"/>
          <w:b/>
          <w:bCs/>
          <w:lang w:val="en-US"/>
        </w:rPr>
        <w:t xml:space="preserve"> CUSC Modification Proposals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 xml:space="preserve"> the</w:t>
      </w:r>
      <w:r w:rsidRPr="00C82095">
        <w:rPr>
          <w:rFonts w:ascii="Arial" w:hAnsi="Arial" w:cs="Arial"/>
          <w:b/>
          <w:bCs/>
          <w:lang w:val="en-US"/>
        </w:rPr>
        <w:t xml:space="preserve"> Capacity Market Documents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/or the</w:t>
      </w:r>
      <w:r w:rsidRPr="00C82095">
        <w:rPr>
          <w:rFonts w:ascii="Arial" w:hAnsi="Arial" w:cs="Arial"/>
          <w:b/>
          <w:bCs/>
          <w:lang w:val="en-US"/>
        </w:rPr>
        <w:t xml:space="preserve"> </w:t>
      </w:r>
      <w:proofErr w:type="spellStart"/>
      <w:r w:rsidRPr="00C82095">
        <w:rPr>
          <w:rFonts w:ascii="Arial" w:hAnsi="Arial" w:cs="Arial"/>
          <w:b/>
          <w:bCs/>
          <w:lang w:val="en-US"/>
        </w:rPr>
        <w:t>CfD</w:t>
      </w:r>
      <w:proofErr w:type="spellEnd"/>
      <w:r w:rsidRPr="00C82095">
        <w:rPr>
          <w:rFonts w:ascii="Arial" w:hAnsi="Arial" w:cs="Arial"/>
          <w:b/>
          <w:bCs/>
          <w:lang w:val="en-US"/>
        </w:rPr>
        <w:t xml:space="preserve"> Documents </w:t>
      </w:r>
      <w:r w:rsidRPr="00C82095">
        <w:rPr>
          <w:rFonts w:ascii="Arial" w:hAnsi="Arial" w:cs="Arial"/>
          <w:bCs/>
          <w:lang w:val="en-US"/>
        </w:rPr>
        <w:t>to be raised with the</w:t>
      </w:r>
      <w:r w:rsidRPr="00C82095">
        <w:rPr>
          <w:rFonts w:ascii="Arial" w:hAnsi="Arial" w:cs="Arial"/>
          <w:b/>
          <w:bCs/>
          <w:lang w:val="en-US"/>
        </w:rPr>
        <w:t xml:space="preserve"> CM Administrative Parties </w:t>
      </w:r>
      <w:smartTag w:uri="urn:schemas-microsoft-com:office:smarttags" w:element="PersonName">
        <w:r w:rsidRPr="00C82095">
          <w:rPr>
            <w:rFonts w:ascii="Arial" w:hAnsi="Arial" w:cs="Arial"/>
            <w:bCs/>
            <w:lang w:val="en-US"/>
          </w:rPr>
          <w:t>and</w:t>
        </w:r>
      </w:smartTag>
      <w:r w:rsidRPr="00C82095">
        <w:rPr>
          <w:rFonts w:ascii="Arial" w:hAnsi="Arial" w:cs="Arial"/>
          <w:bCs/>
          <w:lang w:val="en-US"/>
        </w:rPr>
        <w:t xml:space="preserve"> the</w:t>
      </w:r>
      <w:r w:rsidRPr="00C82095">
        <w:rPr>
          <w:rFonts w:ascii="Arial" w:hAnsi="Arial" w:cs="Arial"/>
          <w:b/>
          <w:bCs/>
          <w:lang w:val="en-US"/>
        </w:rPr>
        <w:t xml:space="preserve"> Secretary of State</w:t>
      </w:r>
      <w:r>
        <w:rPr>
          <w:rFonts w:ascii="Arial" w:hAnsi="Arial" w:cs="Arial"/>
          <w:b/>
          <w:bCs/>
          <w:lang w:val="en-US"/>
        </w:rPr>
        <w:t xml:space="preserve"> </w:t>
      </w:r>
      <w:r>
        <w:rPr>
          <w:rFonts w:ascii="Arial" w:hAnsi="Arial" w:cs="Arial"/>
        </w:rPr>
        <w:t>consequent on an</w:t>
      </w:r>
      <w:r>
        <w:rPr>
          <w:rFonts w:ascii="Arial" w:hAnsi="Arial" w:cs="Arial"/>
          <w:b/>
          <w:bCs/>
        </w:rPr>
        <w:t xml:space="preserve"> </w:t>
      </w:r>
      <w:r>
        <w:rPr>
          <w:rFonts w:ascii="Arial" w:hAnsi="Arial" w:cs="Arial"/>
        </w:rPr>
        <w:t xml:space="preserve">amendment to be made </w:t>
      </w:r>
      <w:smartTag w:uri="urn:schemas-microsoft-com:office:smarttags" w:element="PersonName">
        <w:r>
          <w:rPr>
            <w:rFonts w:ascii="Arial" w:hAnsi="Arial" w:cs="Arial"/>
          </w:rPr>
          <w:t>and</w:t>
        </w:r>
      </w:smartTag>
      <w:r>
        <w:rPr>
          <w:rFonts w:ascii="Arial" w:hAnsi="Arial" w:cs="Arial"/>
        </w:rPr>
        <w:t xml:space="preserve"> given effect wherever possible (subject to any necessary consent of the </w:t>
      </w:r>
      <w:r>
        <w:rPr>
          <w:rFonts w:ascii="Arial" w:hAnsi="Arial" w:cs="Arial"/>
          <w:b/>
          <w:bCs/>
        </w:rPr>
        <w:t>Authority</w:t>
      </w:r>
      <w:r>
        <w:rPr>
          <w:rFonts w:ascii="Arial" w:hAnsi="Arial" w:cs="Arial"/>
        </w:rPr>
        <w:t xml:space="preserve">) at the same time as such </w:t>
      </w:r>
      <w:r>
        <w:rPr>
          <w:rFonts w:ascii="Arial" w:hAnsi="Arial" w:cs="Arial"/>
          <w:b/>
          <w:bCs/>
        </w:rPr>
        <w:t>CUSC Modification</w:t>
      </w:r>
      <w:r>
        <w:rPr>
          <w:rFonts w:ascii="Arial" w:hAnsi="Arial" w:cs="Arial"/>
        </w:rPr>
        <w:t xml:space="preserve"> is made </w:t>
      </w:r>
      <w:smartTag w:uri="urn:schemas-microsoft-com:office:smarttags" w:element="PersonName">
        <w:r>
          <w:rPr>
            <w:rFonts w:ascii="Arial" w:hAnsi="Arial" w:cs="Arial"/>
          </w:rPr>
          <w:t>and</w:t>
        </w:r>
      </w:smartTag>
      <w:r>
        <w:rPr>
          <w:rFonts w:ascii="Arial" w:hAnsi="Arial" w:cs="Arial"/>
        </w:rPr>
        <w:t xml:space="preserve"> given effect. </w:t>
      </w:r>
    </w:p>
    <w:p w14:paraId="50144710"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481" w:name="_DV_M283"/>
      <w:bookmarkEnd w:id="481"/>
      <w:r>
        <w:rPr>
          <w:rFonts w:ascii="Arial" w:hAnsi="Arial" w:cs="Arial"/>
          <w:b/>
          <w:bCs/>
        </w:rPr>
        <w:t>CUSC MODIFICATION</w:t>
      </w:r>
      <w:r>
        <w:rPr>
          <w:rFonts w:ascii="Arial" w:hAnsi="Arial" w:cs="Arial"/>
        </w:rPr>
        <w:t xml:space="preserve"> </w:t>
      </w:r>
      <w:r>
        <w:rPr>
          <w:rFonts w:ascii="Arial" w:hAnsi="Arial" w:cs="Arial"/>
          <w:b/>
          <w:bCs/>
        </w:rPr>
        <w:t>PROPOSALS</w:t>
      </w:r>
    </w:p>
    <w:p w14:paraId="34F71FC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p>
    <w:p w14:paraId="078B15E0" w14:textId="77777777" w:rsidR="00B56045" w:rsidRDefault="00B56045" w:rsidP="00B56045">
      <w:pPr>
        <w:pStyle w:val="Heading5"/>
        <w:widowControl/>
        <w:numPr>
          <w:ilvl w:val="4"/>
          <w:numId w:val="35"/>
        </w:numPr>
        <w:tabs>
          <w:tab w:val="clear" w:pos="5103"/>
        </w:tabs>
        <w:rPr>
          <w:rFonts w:ascii="Arial" w:hAnsi="Arial" w:cs="Arial"/>
        </w:rPr>
      </w:pPr>
      <w:bookmarkStart w:id="482" w:name="_BPDCI_50"/>
      <w:bookmarkStart w:id="483" w:name="_BPDCI_51"/>
      <w:bookmarkStart w:id="484" w:name="_BPDC_LN_INS_1024"/>
      <w:bookmarkStart w:id="485" w:name="_DV_M284"/>
      <w:bookmarkEnd w:id="482"/>
      <w:bookmarkEnd w:id="483"/>
      <w:bookmarkEnd w:id="484"/>
      <w:bookmarkEnd w:id="485"/>
      <w:r>
        <w:rPr>
          <w:rFonts w:ascii="Arial" w:hAnsi="Arial" w:cs="Arial"/>
        </w:rPr>
        <w:t>A proposal to modify</w:t>
      </w:r>
      <w:bookmarkStart w:id="486" w:name="_DV_M285"/>
      <w:bookmarkStart w:id="487" w:name="_BPDCI_49"/>
      <w:bookmarkEnd w:id="486"/>
      <w:r>
        <w:rPr>
          <w:rFonts w:ascii="Arial" w:hAnsi="Arial" w:cs="Arial"/>
        </w:rPr>
        <w:t xml:space="preserve"> </w:t>
      </w:r>
      <w:bookmarkStart w:id="488" w:name="_DV_M286"/>
      <w:bookmarkEnd w:id="487"/>
      <w:bookmarkEnd w:id="488"/>
      <w:r>
        <w:rPr>
          <w:rFonts w:ascii="Arial" w:hAnsi="Arial" w:cs="Arial"/>
        </w:rPr>
        <w:t>the</w:t>
      </w:r>
      <w:r>
        <w:rPr>
          <w:rFonts w:ascii="Arial" w:hAnsi="Arial" w:cs="Arial"/>
          <w:b/>
          <w:bCs/>
        </w:rPr>
        <w:t xml:space="preserve"> CUSC </w:t>
      </w:r>
      <w:bookmarkStart w:id="489" w:name="_DV_M287"/>
      <w:bookmarkStart w:id="490" w:name="_BPDCI_52"/>
      <w:bookmarkEnd w:id="489"/>
      <w:r>
        <w:rPr>
          <w:rFonts w:ascii="Arial" w:hAnsi="Arial" w:cs="Arial"/>
        </w:rPr>
        <w:t>(excluding the</w:t>
      </w:r>
      <w:r>
        <w:rPr>
          <w:rFonts w:ascii="Arial" w:hAnsi="Arial" w:cs="Arial"/>
          <w:b/>
          <w:bCs/>
        </w:rPr>
        <w:t xml:space="preserve"> Charging Methodologies</w:t>
      </w:r>
      <w:r>
        <w:rPr>
          <w:rFonts w:ascii="Arial" w:hAnsi="Arial" w:cs="Arial"/>
        </w:rPr>
        <w:t xml:space="preserve">) </w:t>
      </w:r>
      <w:bookmarkStart w:id="491" w:name="_DV_M288"/>
      <w:bookmarkStart w:id="492" w:name="_BPDCI_53"/>
      <w:bookmarkEnd w:id="490"/>
      <w:bookmarkEnd w:id="491"/>
      <w:r>
        <w:rPr>
          <w:rFonts w:ascii="Arial" w:hAnsi="Arial" w:cs="Arial"/>
        </w:rPr>
        <w:t>may be made:</w:t>
      </w:r>
      <w:bookmarkEnd w:id="492"/>
    </w:p>
    <w:p w14:paraId="7DD2DA29"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493" w:name="_DV_M289"/>
      <w:bookmarkEnd w:id="493"/>
      <w:r>
        <w:rPr>
          <w:rFonts w:ascii="Arial" w:hAnsi="Arial" w:cs="Arial"/>
        </w:rPr>
        <w:t xml:space="preserve">by a </w:t>
      </w:r>
      <w:r>
        <w:rPr>
          <w:rFonts w:ascii="Arial" w:hAnsi="Arial" w:cs="Arial"/>
          <w:b/>
          <w:bCs/>
        </w:rPr>
        <w:t>CUSC Party</w:t>
      </w:r>
      <w:r>
        <w:rPr>
          <w:rFonts w:ascii="Arial" w:hAnsi="Arial" w:cs="Arial"/>
        </w:rPr>
        <w:t xml:space="preserve">, by the </w:t>
      </w:r>
      <w:r w:rsidRPr="009B28BB">
        <w:rPr>
          <w:rFonts w:ascii="Arial" w:hAnsi="Arial" w:cs="Arial"/>
          <w:b/>
        </w:rPr>
        <w:t>Citizens Advice</w:t>
      </w:r>
      <w:r>
        <w:rPr>
          <w:rFonts w:ascii="Arial" w:hAnsi="Arial" w:cs="Arial"/>
        </w:rPr>
        <w:t xml:space="preserve">, by the </w:t>
      </w:r>
      <w:r w:rsidRPr="009B28BB">
        <w:rPr>
          <w:rFonts w:ascii="Arial" w:hAnsi="Arial" w:cs="Arial"/>
          <w:b/>
        </w:rPr>
        <w:t xml:space="preserve">Citizens Advice </w:t>
      </w:r>
      <w:smartTag w:uri="urn:schemas-microsoft-com:office:smarttags" w:element="country-region">
        <w:smartTag w:uri="urn:schemas-microsoft-com:office:smarttags" w:element="place">
          <w:r w:rsidRPr="009B28BB">
            <w:rPr>
              <w:rFonts w:ascii="Arial" w:hAnsi="Arial" w:cs="Arial"/>
              <w:b/>
            </w:rPr>
            <w:t>Scotl</w:t>
          </w:r>
          <w:smartTag w:uri="urn:schemas-microsoft-com:office:smarttags" w:element="PersonName">
            <w:r w:rsidRPr="009B28BB">
              <w:rPr>
                <w:rFonts w:ascii="Arial" w:hAnsi="Arial" w:cs="Arial"/>
                <w:b/>
              </w:rPr>
              <w:t>and</w:t>
            </w:r>
          </w:smartTag>
        </w:smartTag>
      </w:smartTag>
      <w:r>
        <w:rPr>
          <w:rFonts w:ascii="Arial" w:hAnsi="Arial" w:cs="Arial"/>
        </w:rPr>
        <w:t xml:space="preserve">, or by a </w:t>
      </w:r>
      <w:r>
        <w:rPr>
          <w:rFonts w:ascii="Arial" w:hAnsi="Arial" w:cs="Arial"/>
          <w:b/>
          <w:bCs/>
        </w:rPr>
        <w:t>BSC Party</w:t>
      </w:r>
      <w:r>
        <w:rPr>
          <w:rFonts w:ascii="Arial" w:hAnsi="Arial" w:cs="Arial"/>
        </w:rPr>
        <w:t>; or</w:t>
      </w:r>
    </w:p>
    <w:p w14:paraId="1D08420B"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494" w:name="_DV_M290"/>
      <w:bookmarkEnd w:id="494"/>
      <w:r>
        <w:rPr>
          <w:rFonts w:ascii="Arial" w:hAnsi="Arial" w:cs="Arial"/>
        </w:rPr>
        <w:t xml:space="preserve">under Paragraph 8.28.5, by the </w:t>
      </w:r>
      <w:r>
        <w:rPr>
          <w:rFonts w:ascii="Arial" w:hAnsi="Arial" w:cs="Arial"/>
          <w:b/>
          <w:bCs/>
        </w:rPr>
        <w:t>CUSC Modifications Panel;</w:t>
      </w:r>
      <w:r>
        <w:rPr>
          <w:rFonts w:ascii="Arial" w:hAnsi="Arial" w:cs="Arial"/>
        </w:rPr>
        <w:t xml:space="preserve"> </w:t>
      </w:r>
      <w:bookmarkStart w:id="495" w:name="_DV_M291"/>
      <w:bookmarkStart w:id="496" w:name="_BPDCI_55"/>
      <w:bookmarkEnd w:id="495"/>
      <w:r>
        <w:rPr>
          <w:rFonts w:ascii="Arial" w:hAnsi="Arial" w:cs="Arial"/>
          <w:color w:val="0000FF"/>
          <w:u w:val="double"/>
        </w:rPr>
        <w:t xml:space="preserve"> </w:t>
      </w:r>
      <w:bookmarkStart w:id="497" w:name="_DV_M292"/>
      <w:bookmarkEnd w:id="496"/>
      <w:bookmarkEnd w:id="497"/>
      <w:r>
        <w:rPr>
          <w:rFonts w:ascii="Arial" w:hAnsi="Arial" w:cs="Arial"/>
        </w:rPr>
        <w:t xml:space="preserve">or </w:t>
      </w:r>
    </w:p>
    <w:p w14:paraId="60DA703E" w14:textId="77777777" w:rsidR="00B56045" w:rsidRDefault="00B56045" w:rsidP="00B56045">
      <w:pPr>
        <w:pStyle w:val="Heading6"/>
        <w:widowControl/>
        <w:numPr>
          <w:ilvl w:val="5"/>
          <w:numId w:val="36"/>
        </w:numPr>
        <w:ind w:left="3403" w:hanging="851"/>
        <w:rPr>
          <w:rFonts w:ascii="Arial" w:hAnsi="Arial" w:cs="Arial"/>
        </w:rPr>
      </w:pPr>
      <w:bookmarkStart w:id="498" w:name="_BPDC_LN_INS_1023"/>
      <w:bookmarkStart w:id="499" w:name="_DV_M293"/>
      <w:bookmarkEnd w:id="498"/>
      <w:bookmarkEnd w:id="499"/>
      <w:r>
        <w:rPr>
          <w:rFonts w:ascii="Arial" w:hAnsi="Arial" w:cs="Arial"/>
        </w:rPr>
        <w:t xml:space="preserve">by a </w:t>
      </w:r>
      <w:r>
        <w:rPr>
          <w:rFonts w:ascii="Arial" w:hAnsi="Arial" w:cs="Arial"/>
          <w:b/>
          <w:bCs/>
        </w:rPr>
        <w:t>Relevant Transmission Licensee</w:t>
      </w:r>
      <w:r>
        <w:rPr>
          <w:rFonts w:ascii="Arial" w:hAnsi="Arial" w:cs="Arial"/>
        </w:rPr>
        <w:t xml:space="preserve"> in relation to Exhibit O Part IB Exhibit O Part IIB, Exhibit O Part IC </w:t>
      </w:r>
      <w:smartTag w:uri="urn:schemas-microsoft-com:office:smarttags" w:element="PersonName">
        <w:r>
          <w:rPr>
            <w:rFonts w:ascii="Arial" w:hAnsi="Arial" w:cs="Arial"/>
          </w:rPr>
          <w:t>and</w:t>
        </w:r>
      </w:smartTag>
      <w:r>
        <w:rPr>
          <w:rFonts w:ascii="Arial" w:hAnsi="Arial" w:cs="Arial"/>
        </w:rPr>
        <w:t xml:space="preserve"> Exhibit O Part IIC </w:t>
      </w:r>
      <w:bookmarkStart w:id="500" w:name="_BPDCD_57"/>
      <w:bookmarkStart w:id="501" w:name="_DV_M294"/>
      <w:bookmarkEnd w:id="500"/>
      <w:bookmarkEnd w:id="501"/>
      <w:r>
        <w:rPr>
          <w:rFonts w:ascii="Arial" w:hAnsi="Arial" w:cs="Arial"/>
        </w:rPr>
        <w:t>only; or</w:t>
      </w:r>
    </w:p>
    <w:p w14:paraId="3710E8F8" w14:textId="77777777" w:rsidR="00B56045" w:rsidRDefault="00B56045" w:rsidP="00B56045">
      <w:pPr>
        <w:pStyle w:val="Heading6"/>
        <w:widowControl/>
        <w:numPr>
          <w:ilvl w:val="5"/>
          <w:numId w:val="36"/>
        </w:numPr>
        <w:ind w:left="3403" w:hanging="851"/>
        <w:rPr>
          <w:rFonts w:ascii="Arial" w:hAnsi="Arial" w:cs="Arial"/>
        </w:rPr>
      </w:pPr>
      <w:r>
        <w:rPr>
          <w:rFonts w:ascii="Arial" w:hAnsi="Arial" w:cs="Arial"/>
        </w:rPr>
        <w:t xml:space="preserve">by the </w:t>
      </w:r>
      <w:r w:rsidRPr="001223DC">
        <w:rPr>
          <w:rFonts w:ascii="Arial" w:hAnsi="Arial" w:cs="Arial"/>
          <w:b/>
        </w:rPr>
        <w:t>Authority</w:t>
      </w:r>
      <w:r>
        <w:rPr>
          <w:rFonts w:ascii="Arial" w:hAnsi="Arial" w:cs="Arial"/>
        </w:rPr>
        <w:t xml:space="preserve"> or by </w:t>
      </w:r>
      <w:r w:rsidRPr="001223DC">
        <w:rPr>
          <w:rFonts w:ascii="Arial" w:hAnsi="Arial" w:cs="Arial"/>
          <w:b/>
        </w:rPr>
        <w:t>The Company</w:t>
      </w:r>
      <w:r>
        <w:rPr>
          <w:rFonts w:ascii="Arial" w:hAnsi="Arial" w:cs="Arial"/>
        </w:rPr>
        <w:t xml:space="preserve"> under the direction of the Authority, pursuant to Paragraph 8.17A.1.</w:t>
      </w:r>
    </w:p>
    <w:p w14:paraId="1EC641E5" w14:textId="77777777" w:rsidR="00B56045" w:rsidRDefault="00B56045" w:rsidP="00B56045">
      <w:pPr>
        <w:pStyle w:val="Heading5"/>
        <w:widowControl/>
        <w:numPr>
          <w:ilvl w:val="4"/>
          <w:numId w:val="21"/>
        </w:numPr>
        <w:tabs>
          <w:tab w:val="clear" w:pos="5103"/>
          <w:tab w:val="num" w:pos="0"/>
        </w:tabs>
        <w:rPr>
          <w:rFonts w:ascii="Arial" w:hAnsi="Arial" w:cs="Arial"/>
        </w:rPr>
      </w:pPr>
      <w:bookmarkStart w:id="502" w:name="_DV_M295"/>
      <w:bookmarkEnd w:id="502"/>
      <w:r>
        <w:rPr>
          <w:rFonts w:ascii="Arial" w:hAnsi="Arial" w:cs="Arial"/>
        </w:rPr>
        <w:t xml:space="preserve">A proposal to modify the </w:t>
      </w:r>
      <w:r>
        <w:rPr>
          <w:rFonts w:ascii="Arial" w:hAnsi="Arial" w:cs="Arial"/>
          <w:b/>
          <w:bCs/>
        </w:rPr>
        <w:t>Charging Methodologies</w:t>
      </w:r>
      <w:r>
        <w:rPr>
          <w:rFonts w:ascii="Arial" w:hAnsi="Arial" w:cs="Arial"/>
        </w:rPr>
        <w:t xml:space="preserve"> may be made:</w:t>
      </w:r>
    </w:p>
    <w:p w14:paraId="36DAB2D4"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503" w:name="_DV_M296"/>
      <w:bookmarkEnd w:id="503"/>
      <w:r>
        <w:rPr>
          <w:rFonts w:ascii="Arial" w:hAnsi="Arial" w:cs="Arial"/>
        </w:rPr>
        <w:t xml:space="preserve">by a </w:t>
      </w:r>
      <w:r>
        <w:rPr>
          <w:rFonts w:ascii="Arial" w:hAnsi="Arial" w:cs="Arial"/>
          <w:b/>
          <w:bCs/>
        </w:rPr>
        <w:t>CUSC Party</w:t>
      </w:r>
      <w:r>
        <w:rPr>
          <w:rFonts w:ascii="Arial" w:hAnsi="Arial" w:cs="Arial"/>
        </w:rPr>
        <w:t xml:space="preserve">, by the </w:t>
      </w:r>
      <w:r w:rsidRPr="00E75772">
        <w:rPr>
          <w:rFonts w:ascii="Arial" w:hAnsi="Arial" w:cs="Arial"/>
          <w:b/>
        </w:rPr>
        <w:t>Citizen</w:t>
      </w:r>
      <w:r>
        <w:rPr>
          <w:rFonts w:ascii="Arial" w:hAnsi="Arial" w:cs="Arial"/>
          <w:b/>
        </w:rPr>
        <w:t>s</w:t>
      </w:r>
      <w:r w:rsidRPr="00E75772">
        <w:rPr>
          <w:rFonts w:ascii="Arial" w:hAnsi="Arial" w:cs="Arial"/>
          <w:b/>
        </w:rPr>
        <w:t xml:space="preserve"> Advice</w:t>
      </w:r>
      <w:r>
        <w:rPr>
          <w:rFonts w:ascii="Arial" w:hAnsi="Arial" w:cs="Arial"/>
        </w:rPr>
        <w:t xml:space="preserve">, by the </w:t>
      </w:r>
      <w:r w:rsidRPr="00E75772">
        <w:rPr>
          <w:rFonts w:ascii="Arial" w:hAnsi="Arial" w:cs="Arial"/>
          <w:b/>
        </w:rPr>
        <w:t>Citizen</w:t>
      </w:r>
      <w:r>
        <w:rPr>
          <w:rFonts w:ascii="Arial" w:hAnsi="Arial" w:cs="Arial"/>
          <w:b/>
        </w:rPr>
        <w:t>s</w:t>
      </w:r>
      <w:r w:rsidRPr="00E75772">
        <w:rPr>
          <w:rFonts w:ascii="Arial" w:hAnsi="Arial" w:cs="Arial"/>
          <w:b/>
        </w:rPr>
        <w:t xml:space="preserve"> Advice </w:t>
      </w:r>
      <w:smartTag w:uri="urn:schemas-microsoft-com:office:smarttags" w:element="country-region">
        <w:smartTag w:uri="urn:schemas-microsoft-com:office:smarttags" w:element="place">
          <w:r w:rsidRPr="00E75772">
            <w:rPr>
              <w:rFonts w:ascii="Arial" w:hAnsi="Arial" w:cs="Arial"/>
              <w:b/>
            </w:rPr>
            <w:t>Scotl</w:t>
          </w:r>
          <w:smartTag w:uri="urn:schemas-microsoft-com:office:smarttags" w:element="PersonName">
            <w:r w:rsidRPr="00E75772">
              <w:rPr>
                <w:rFonts w:ascii="Arial" w:hAnsi="Arial" w:cs="Arial"/>
                <w:b/>
              </w:rPr>
              <w:t>and</w:t>
            </w:r>
          </w:smartTag>
        </w:smartTag>
      </w:smartTag>
      <w:r w:rsidRPr="00E75772">
        <w:rPr>
          <w:rFonts w:ascii="Arial" w:hAnsi="Arial" w:cs="Arial"/>
          <w:b/>
        </w:rPr>
        <w:t xml:space="preserve"> </w:t>
      </w:r>
      <w:r>
        <w:rPr>
          <w:rFonts w:ascii="Arial" w:hAnsi="Arial" w:cs="Arial"/>
        </w:rPr>
        <w:t xml:space="preserve">or by a </w:t>
      </w:r>
      <w:r>
        <w:rPr>
          <w:rFonts w:ascii="Arial" w:hAnsi="Arial" w:cs="Arial"/>
          <w:b/>
          <w:bCs/>
        </w:rPr>
        <w:t>BSC Party</w:t>
      </w:r>
      <w:r>
        <w:rPr>
          <w:rFonts w:ascii="Arial" w:hAnsi="Arial" w:cs="Arial"/>
        </w:rPr>
        <w:t>; or</w:t>
      </w:r>
    </w:p>
    <w:p w14:paraId="7F0B312C"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504" w:name="_DV_M297"/>
      <w:bookmarkEnd w:id="504"/>
      <w:r>
        <w:rPr>
          <w:rFonts w:ascii="Arial" w:hAnsi="Arial" w:cs="Arial"/>
        </w:rPr>
        <w:t xml:space="preserve">under Paragraph 8.28.5, by the </w:t>
      </w:r>
      <w:r>
        <w:rPr>
          <w:rFonts w:ascii="Arial" w:hAnsi="Arial" w:cs="Arial"/>
          <w:b/>
          <w:bCs/>
        </w:rPr>
        <w:t>CUSC Modifications Panel</w:t>
      </w:r>
      <w:bookmarkStart w:id="505" w:name="_DV_M298"/>
      <w:bookmarkStart w:id="506" w:name="_BPDCD_58"/>
      <w:bookmarkEnd w:id="505"/>
      <w:r>
        <w:rPr>
          <w:rFonts w:ascii="Arial" w:hAnsi="Arial" w:cs="Arial"/>
          <w:strike/>
          <w:color w:val="FF0000"/>
        </w:rPr>
        <w:t xml:space="preserve"> </w:t>
      </w:r>
      <w:r>
        <w:rPr>
          <w:rFonts w:ascii="Arial Bold" w:hAnsi="Arial Bold" w:cs="Arial Bold"/>
          <w:b/>
          <w:bCs/>
        </w:rPr>
        <w:t>;</w:t>
      </w:r>
      <w:r>
        <w:rPr>
          <w:rFonts w:ascii="Arial Bold" w:hAnsi="Arial Bold" w:cs="Arial Bold"/>
        </w:rPr>
        <w:t xml:space="preserve"> </w:t>
      </w:r>
      <w:bookmarkStart w:id="507" w:name="_DV_M299"/>
      <w:bookmarkEnd w:id="506"/>
      <w:bookmarkEnd w:id="507"/>
      <w:r>
        <w:rPr>
          <w:rFonts w:ascii="Arial" w:hAnsi="Arial" w:cs="Arial"/>
        </w:rPr>
        <w:t xml:space="preserve">or </w:t>
      </w:r>
    </w:p>
    <w:p w14:paraId="6B6A7418" w14:textId="77777777" w:rsidR="00B56045" w:rsidRDefault="00B56045" w:rsidP="00B56045">
      <w:pPr>
        <w:pStyle w:val="Heading6"/>
        <w:widowControl/>
        <w:numPr>
          <w:ilvl w:val="5"/>
          <w:numId w:val="36"/>
        </w:numPr>
        <w:ind w:left="3403" w:hanging="851"/>
        <w:rPr>
          <w:rFonts w:ascii="Arial" w:hAnsi="Arial" w:cs="Arial"/>
        </w:rPr>
      </w:pPr>
      <w:bookmarkStart w:id="508" w:name="_BPDC_LN_INS_1022"/>
      <w:bookmarkStart w:id="509" w:name="_DV_M300"/>
      <w:bookmarkEnd w:id="508"/>
      <w:bookmarkEnd w:id="509"/>
      <w:r>
        <w:rPr>
          <w:rFonts w:ascii="Arial" w:hAnsi="Arial" w:cs="Arial"/>
        </w:rPr>
        <w:lastRenderedPageBreak/>
        <w:t xml:space="preserve">by a </w:t>
      </w:r>
      <w:r>
        <w:rPr>
          <w:rFonts w:ascii="Arial" w:hAnsi="Arial" w:cs="Arial"/>
          <w:b/>
          <w:bCs/>
        </w:rPr>
        <w:t>Relevant Transmission Licensee</w:t>
      </w:r>
      <w:r>
        <w:rPr>
          <w:rFonts w:ascii="Arial" w:hAnsi="Arial" w:cs="Arial"/>
        </w:rPr>
        <w:t xml:space="preserve"> in relation to Exhibit O Part IB, </w:t>
      </w:r>
      <w:bookmarkStart w:id="510" w:name="_BPDCD_59"/>
      <w:bookmarkStart w:id="511" w:name="_DV_M301"/>
      <w:bookmarkEnd w:id="510"/>
      <w:bookmarkEnd w:id="511"/>
      <w:r>
        <w:rPr>
          <w:rFonts w:ascii="Arial" w:hAnsi="Arial" w:cs="Arial"/>
        </w:rPr>
        <w:t>Exhibit O Part IIB, Exhibit O Part IC and Exhibit O Part IIC</w:t>
      </w:r>
      <w:r>
        <w:rPr>
          <w:rFonts w:ascii="Arial" w:hAnsi="Arial" w:cs="Arial"/>
          <w:color w:val="0000FF"/>
        </w:rPr>
        <w:t xml:space="preserve"> </w:t>
      </w:r>
      <w:bookmarkStart w:id="512" w:name="_BPDCD_60"/>
      <w:bookmarkStart w:id="513" w:name="_DV_M302"/>
      <w:bookmarkEnd w:id="512"/>
      <w:bookmarkEnd w:id="513"/>
      <w:r>
        <w:rPr>
          <w:rFonts w:ascii="Arial" w:hAnsi="Arial" w:cs="Arial"/>
        </w:rPr>
        <w:t xml:space="preserve">only; or </w:t>
      </w:r>
    </w:p>
    <w:p w14:paraId="6DF4BA85" w14:textId="77777777" w:rsidR="00B56045" w:rsidRDefault="00B56045" w:rsidP="00B56045">
      <w:pPr>
        <w:pStyle w:val="Heading6"/>
        <w:widowControl/>
        <w:numPr>
          <w:ilvl w:val="5"/>
          <w:numId w:val="36"/>
        </w:numPr>
        <w:ind w:left="3403" w:hanging="851"/>
        <w:rPr>
          <w:rFonts w:ascii="Arial" w:hAnsi="Arial" w:cs="Arial"/>
        </w:rPr>
      </w:pPr>
      <w:bookmarkStart w:id="514" w:name="_BPDC_LN_INS_1021"/>
      <w:bookmarkStart w:id="515" w:name="_DV_M303"/>
      <w:bookmarkEnd w:id="514"/>
      <w:bookmarkEnd w:id="515"/>
      <w:r>
        <w:rPr>
          <w:rFonts w:ascii="Arial" w:hAnsi="Arial" w:cs="Arial"/>
        </w:rPr>
        <w:t xml:space="preserve">by a </w:t>
      </w:r>
      <w:r>
        <w:rPr>
          <w:rFonts w:ascii="Arial" w:hAnsi="Arial" w:cs="Arial"/>
          <w:b/>
          <w:bCs/>
        </w:rPr>
        <w:t>Materially Affected Party</w:t>
      </w:r>
      <w:r>
        <w:rPr>
          <w:rFonts w:ascii="Arial" w:hAnsi="Arial" w:cs="Arial"/>
        </w:rPr>
        <w:t xml:space="preserve">, unless otherwise permitted by the </w:t>
      </w:r>
      <w:r>
        <w:rPr>
          <w:rFonts w:ascii="Arial" w:hAnsi="Arial" w:cs="Arial"/>
          <w:b/>
          <w:bCs/>
        </w:rPr>
        <w:t>Authority</w:t>
      </w:r>
      <w:r>
        <w:rPr>
          <w:rFonts w:ascii="Arial" w:hAnsi="Arial" w:cs="Arial"/>
        </w:rPr>
        <w:t xml:space="preserve">. </w:t>
      </w:r>
    </w:p>
    <w:p w14:paraId="60A47F9E" w14:textId="77777777" w:rsidR="00B56045" w:rsidRDefault="00B56045" w:rsidP="00B56045">
      <w:pPr>
        <w:pStyle w:val="Heading6"/>
        <w:widowControl/>
        <w:numPr>
          <w:ilvl w:val="5"/>
          <w:numId w:val="36"/>
        </w:numPr>
        <w:ind w:left="3403" w:hanging="851"/>
        <w:rPr>
          <w:rFonts w:ascii="Arial" w:hAnsi="Arial" w:cs="Arial"/>
        </w:rPr>
      </w:pPr>
      <w:r>
        <w:rPr>
          <w:rFonts w:ascii="Arial" w:hAnsi="Arial" w:cs="Arial"/>
        </w:rPr>
        <w:t xml:space="preserve">by the </w:t>
      </w:r>
      <w:r w:rsidRPr="001223DC">
        <w:rPr>
          <w:rFonts w:ascii="Arial" w:hAnsi="Arial" w:cs="Arial"/>
          <w:b/>
        </w:rPr>
        <w:t>Authority</w:t>
      </w:r>
      <w:r>
        <w:rPr>
          <w:rFonts w:ascii="Arial" w:hAnsi="Arial" w:cs="Arial"/>
        </w:rPr>
        <w:t xml:space="preserve">, or by </w:t>
      </w:r>
      <w:r w:rsidRPr="001223DC">
        <w:rPr>
          <w:rFonts w:ascii="Arial" w:hAnsi="Arial" w:cs="Arial"/>
          <w:b/>
        </w:rPr>
        <w:t>The Company</w:t>
      </w:r>
      <w:r>
        <w:rPr>
          <w:rFonts w:ascii="Arial" w:hAnsi="Arial" w:cs="Arial"/>
        </w:rPr>
        <w:t xml:space="preserve"> under the direction of the </w:t>
      </w:r>
      <w:r w:rsidRPr="001223DC">
        <w:rPr>
          <w:rFonts w:ascii="Arial" w:hAnsi="Arial" w:cs="Arial"/>
          <w:b/>
        </w:rPr>
        <w:t>Authority</w:t>
      </w:r>
      <w:r>
        <w:rPr>
          <w:rFonts w:ascii="Arial" w:hAnsi="Arial" w:cs="Arial"/>
        </w:rPr>
        <w:t>, pursuant to Paragraph 8.17A.1.</w:t>
      </w:r>
    </w:p>
    <w:p w14:paraId="21C0C19E" w14:textId="020E9A3E" w:rsidR="00B56045" w:rsidRDefault="00B56045" w:rsidP="00B56045">
      <w:pPr>
        <w:pStyle w:val="Heading6"/>
        <w:numPr>
          <w:ilvl w:val="0"/>
          <w:numId w:val="0"/>
        </w:numPr>
        <w:tabs>
          <w:tab w:val="clear" w:pos="3402"/>
        </w:tabs>
        <w:ind w:left="2552" w:hanging="1134"/>
        <w:rPr>
          <w:rFonts w:ascii="Arial" w:hAnsi="Arial" w:cs="Arial"/>
        </w:rPr>
      </w:pPr>
      <w:r>
        <w:rPr>
          <w:rFonts w:ascii="Arial" w:hAnsi="Arial" w:cs="Arial"/>
        </w:rPr>
        <w:t xml:space="preserve">(c)          </w:t>
      </w:r>
      <w:r w:rsidRPr="00870721">
        <w:rPr>
          <w:rFonts w:ascii="Arial" w:hAnsi="Arial" w:cs="Arial"/>
        </w:rPr>
        <w:t xml:space="preserve">a proposal which constitutes an </w:t>
      </w:r>
      <w:r w:rsidR="0021534F">
        <w:rPr>
          <w:rFonts w:ascii="Arial" w:hAnsi="Arial" w:cs="Arial"/>
          <w:b/>
        </w:rPr>
        <w:t xml:space="preserve"> E</w:t>
      </w:r>
      <w:r w:rsidR="00260065">
        <w:rPr>
          <w:rFonts w:ascii="Arial" w:hAnsi="Arial" w:cs="Arial"/>
          <w:b/>
        </w:rPr>
        <w:t xml:space="preserve">BR Amendment </w:t>
      </w:r>
      <w:r w:rsidRPr="00870721">
        <w:rPr>
          <w:rFonts w:ascii="Arial" w:hAnsi="Arial" w:cs="Arial"/>
        </w:rPr>
        <w:t xml:space="preserve">may be made under (a) or (b) above even where not made by </w:t>
      </w:r>
      <w:r w:rsidRPr="00870721">
        <w:rPr>
          <w:rFonts w:ascii="Arial" w:hAnsi="Arial" w:cs="Arial"/>
          <w:b/>
        </w:rPr>
        <w:t>The Company</w:t>
      </w:r>
      <w:r w:rsidRPr="00870721">
        <w:rPr>
          <w:rFonts w:ascii="Arial" w:hAnsi="Arial" w:cs="Arial"/>
        </w:rPr>
        <w:t xml:space="preserve"> and the</w:t>
      </w:r>
      <w:r w:rsidRPr="00870721">
        <w:rPr>
          <w:rFonts w:ascii="Arial" w:hAnsi="Arial" w:cs="Arial"/>
          <w:b/>
        </w:rPr>
        <w:t xml:space="preserve"> Authority </w:t>
      </w:r>
      <w:r w:rsidRPr="00870721">
        <w:rPr>
          <w:rFonts w:ascii="Arial" w:hAnsi="Arial" w:cs="Arial"/>
        </w:rPr>
        <w:t>may make a proposal under (a) and (b) above to the extent that it</w:t>
      </w:r>
      <w:r w:rsidRPr="00870721">
        <w:rPr>
          <w:rFonts w:ascii="Arial" w:hAnsi="Arial" w:cs="Arial"/>
          <w:b/>
        </w:rPr>
        <w:t xml:space="preserve"> </w:t>
      </w:r>
      <w:r w:rsidRPr="00870721">
        <w:rPr>
          <w:rFonts w:ascii="Arial" w:hAnsi="Arial" w:cs="Arial"/>
        </w:rPr>
        <w:t>constitutes an</w:t>
      </w:r>
      <w:r w:rsidRPr="00870721">
        <w:rPr>
          <w:rFonts w:ascii="Arial" w:hAnsi="Arial" w:cs="Arial"/>
          <w:b/>
        </w:rPr>
        <w:t xml:space="preserve"> </w:t>
      </w:r>
      <w:r w:rsidR="00260065">
        <w:rPr>
          <w:rFonts w:ascii="Arial" w:hAnsi="Arial" w:cs="Arial"/>
          <w:b/>
        </w:rPr>
        <w:t xml:space="preserve">EBR Amendment </w:t>
      </w:r>
      <w:r w:rsidRPr="00870721">
        <w:rPr>
          <w:rFonts w:ascii="Arial" w:hAnsi="Arial" w:cs="Arial"/>
        </w:rPr>
        <w:t>.</w:t>
      </w:r>
    </w:p>
    <w:p w14:paraId="7AD08F7B"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516" w:name="_BPDC_LN_INS_1020"/>
      <w:bookmarkStart w:id="517" w:name="_DV_M304"/>
      <w:bookmarkEnd w:id="516"/>
      <w:bookmarkEnd w:id="517"/>
      <w:r>
        <w:rPr>
          <w:rFonts w:ascii="Arial" w:hAnsi="Arial" w:cs="Arial"/>
        </w:rPr>
        <w:t xml:space="preserve">A proposal to modify the </w:t>
      </w:r>
      <w:r>
        <w:rPr>
          <w:rFonts w:ascii="Arial" w:hAnsi="Arial" w:cs="Arial"/>
          <w:b/>
          <w:bCs/>
        </w:rPr>
        <w:t>Charging Methodologies</w:t>
      </w:r>
      <w:r>
        <w:rPr>
          <w:rFonts w:ascii="Arial" w:hAnsi="Arial" w:cs="Arial"/>
        </w:rPr>
        <w:t xml:space="preserve"> must be made by means of a </w:t>
      </w:r>
      <w:r>
        <w:rPr>
          <w:rFonts w:ascii="Arial" w:hAnsi="Arial" w:cs="Arial"/>
          <w:b/>
          <w:bCs/>
        </w:rPr>
        <w:t xml:space="preserve">CUSC Modification Proposal, </w:t>
      </w:r>
      <w:r>
        <w:rPr>
          <w:rFonts w:ascii="Arial" w:hAnsi="Arial" w:cs="Arial"/>
        </w:rPr>
        <w:t>which</w:t>
      </w:r>
      <w:r>
        <w:rPr>
          <w:rFonts w:ascii="Arial" w:hAnsi="Arial" w:cs="Arial"/>
          <w:b/>
          <w:bCs/>
        </w:rPr>
        <w:t xml:space="preserve"> </w:t>
      </w:r>
      <w:r>
        <w:rPr>
          <w:rFonts w:ascii="Arial" w:hAnsi="Arial" w:cs="Arial"/>
        </w:rPr>
        <w:t xml:space="preserve">may not contain any proposal to modify any other section of the </w:t>
      </w:r>
      <w:r>
        <w:rPr>
          <w:rFonts w:ascii="Arial" w:hAnsi="Arial" w:cs="Arial"/>
          <w:b/>
          <w:bCs/>
        </w:rPr>
        <w:t xml:space="preserve">CUSC, </w:t>
      </w:r>
      <w:bookmarkStart w:id="518" w:name="_DV_M305"/>
      <w:bookmarkStart w:id="519" w:name="_BPDCI_63"/>
      <w:bookmarkEnd w:id="518"/>
      <w:r>
        <w:rPr>
          <w:rFonts w:ascii="Arial" w:hAnsi="Arial" w:cs="Arial"/>
        </w:rPr>
        <w:t xml:space="preserve">and must comply (as applicable) with paragraph 5 of standard condition C4 (Charges for use of system) and paragraph 4 and 10(b) of standard condition C6 (Connection charging methodology) of the </w:t>
      </w:r>
      <w:r>
        <w:rPr>
          <w:rFonts w:ascii="Arial" w:hAnsi="Arial" w:cs="Arial"/>
          <w:b/>
          <w:bCs/>
        </w:rPr>
        <w:t>Transmission Licence</w:t>
      </w:r>
      <w:r>
        <w:rPr>
          <w:rFonts w:ascii="Arial" w:hAnsi="Arial" w:cs="Arial"/>
        </w:rPr>
        <w:t xml:space="preserve">.  When making a </w:t>
      </w:r>
      <w:bookmarkStart w:id="520" w:name="_DV_M306"/>
      <w:bookmarkEnd w:id="519"/>
      <w:bookmarkEnd w:id="520"/>
      <w:r>
        <w:rPr>
          <w:rFonts w:ascii="Arial" w:hAnsi="Arial" w:cs="Arial"/>
          <w:b/>
          <w:bCs/>
        </w:rPr>
        <w:t>CUSC Modification Proposal</w:t>
      </w:r>
      <w:r>
        <w:rPr>
          <w:rFonts w:ascii="Arial" w:hAnsi="Arial" w:cs="Arial"/>
        </w:rPr>
        <w:t xml:space="preserve"> in respect of the </w:t>
      </w:r>
      <w:r>
        <w:rPr>
          <w:rFonts w:ascii="Arial" w:hAnsi="Arial" w:cs="Arial"/>
          <w:b/>
          <w:bCs/>
        </w:rPr>
        <w:t>Charging Methodologies</w:t>
      </w:r>
      <w:r>
        <w:rPr>
          <w:rFonts w:ascii="Arial" w:hAnsi="Arial" w:cs="Arial"/>
        </w:rPr>
        <w:t xml:space="preserve">, the </w:t>
      </w:r>
      <w:r>
        <w:rPr>
          <w:rFonts w:ascii="Arial" w:hAnsi="Arial" w:cs="Arial"/>
          <w:b/>
          <w:bCs/>
        </w:rPr>
        <w:t>Proposer</w:t>
      </w:r>
      <w:r>
        <w:rPr>
          <w:rFonts w:ascii="Arial" w:hAnsi="Arial" w:cs="Arial"/>
        </w:rPr>
        <w:t xml:space="preserve"> may make specific reference to any link with another </w:t>
      </w:r>
      <w:r>
        <w:rPr>
          <w:rFonts w:ascii="Arial" w:hAnsi="Arial" w:cs="Arial"/>
          <w:b/>
          <w:bCs/>
        </w:rPr>
        <w:t>CUSC Modification Proposal</w:t>
      </w:r>
      <w:r>
        <w:rPr>
          <w:rFonts w:ascii="Arial" w:hAnsi="Arial" w:cs="Arial"/>
        </w:rPr>
        <w:t>.</w:t>
      </w:r>
    </w:p>
    <w:p w14:paraId="2E1D4DA8"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521" w:name="_BPDC_LN_INS_1019"/>
      <w:bookmarkStart w:id="522" w:name="_DV_M307"/>
      <w:bookmarkStart w:id="523" w:name="_BPDCI_65"/>
      <w:bookmarkEnd w:id="521"/>
      <w:bookmarkEnd w:id="522"/>
      <w:r>
        <w:rPr>
          <w:rFonts w:ascii="Arial" w:hAnsi="Arial" w:cs="Arial"/>
        </w:rPr>
        <w:t>A</w:t>
      </w:r>
      <w:r>
        <w:rPr>
          <w:rFonts w:ascii="Arial" w:hAnsi="Arial" w:cs="Arial"/>
          <w:b/>
          <w:bCs/>
        </w:rPr>
        <w:t xml:space="preserve"> Standard CUSC Modification</w:t>
      </w:r>
      <w:r>
        <w:rPr>
          <w:rFonts w:ascii="Arial" w:hAnsi="Arial" w:cs="Arial"/>
        </w:rPr>
        <w:t xml:space="preserve"> </w:t>
      </w:r>
      <w:r>
        <w:rPr>
          <w:rFonts w:ascii="Arial" w:hAnsi="Arial" w:cs="Arial"/>
          <w:b/>
          <w:bCs/>
        </w:rPr>
        <w:t>Proposal</w:t>
      </w:r>
      <w:r>
        <w:rPr>
          <w:rFonts w:ascii="Arial" w:hAnsi="Arial" w:cs="Arial"/>
        </w:rPr>
        <w:t xml:space="preserve"> shall follow the procedure set out in Paragraphs 8.18 to 8.23.</w:t>
      </w:r>
      <w:bookmarkEnd w:id="523"/>
    </w:p>
    <w:p w14:paraId="3538F62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24" w:name="_DV_M308"/>
      <w:bookmarkEnd w:id="524"/>
      <w:r>
        <w:rPr>
          <w:rFonts w:ascii="Arial" w:hAnsi="Arial" w:cs="Arial"/>
        </w:rPr>
        <w:t xml:space="preserve">A </w:t>
      </w:r>
      <w:r>
        <w:rPr>
          <w:rFonts w:ascii="Arial" w:hAnsi="Arial" w:cs="Arial"/>
          <w:b/>
          <w:bCs/>
        </w:rPr>
        <w:t xml:space="preserve">CUSC Modification </w:t>
      </w:r>
      <w:bookmarkStart w:id="525" w:name="_DV_M309"/>
      <w:bookmarkStart w:id="526" w:name="_BPDCD_66"/>
      <w:bookmarkEnd w:id="525"/>
      <w:r>
        <w:rPr>
          <w:rFonts w:ascii="Arial" w:hAnsi="Arial" w:cs="Arial"/>
          <w:b/>
          <w:bCs/>
        </w:rPr>
        <w:t xml:space="preserve">Proposal </w:t>
      </w:r>
      <w:r>
        <w:rPr>
          <w:rFonts w:ascii="Arial" w:hAnsi="Arial" w:cs="Arial"/>
        </w:rPr>
        <w:t>shall</w:t>
      </w:r>
      <w:r>
        <w:rPr>
          <w:rFonts w:ascii="Arial" w:hAnsi="Arial" w:cs="Arial"/>
          <w:color w:val="0000FF"/>
        </w:rPr>
        <w:t xml:space="preserve"> </w:t>
      </w:r>
      <w:bookmarkStart w:id="527" w:name="_DV_M310"/>
      <w:bookmarkEnd w:id="526"/>
      <w:bookmarkEnd w:id="527"/>
      <w:r>
        <w:rPr>
          <w:rFonts w:ascii="Arial" w:hAnsi="Arial" w:cs="Arial"/>
        </w:rPr>
        <w:t xml:space="preserve">be submitted in writing </w:t>
      </w:r>
      <w:bookmarkStart w:id="528" w:name="_DV_M311"/>
      <w:bookmarkStart w:id="529" w:name="_BPDCI_67"/>
      <w:bookmarkEnd w:id="528"/>
      <w:r>
        <w:rPr>
          <w:rFonts w:ascii="Arial" w:hAnsi="Arial" w:cs="Arial"/>
        </w:rPr>
        <w:t xml:space="preserve">to the </w:t>
      </w:r>
      <w:r>
        <w:rPr>
          <w:rFonts w:ascii="Arial" w:hAnsi="Arial" w:cs="Arial"/>
          <w:b/>
          <w:bCs/>
        </w:rPr>
        <w:t>Panel Secretary</w:t>
      </w:r>
      <w:r>
        <w:rPr>
          <w:rFonts w:ascii="Arial" w:hAnsi="Arial" w:cs="Arial"/>
          <w:color w:val="0000FF"/>
        </w:rPr>
        <w:t xml:space="preserve"> </w:t>
      </w:r>
      <w:bookmarkStart w:id="530" w:name="_DV_M312"/>
      <w:bookmarkEnd w:id="529"/>
      <w:bookmarkEnd w:id="530"/>
      <w:r>
        <w:rPr>
          <w:rFonts w:ascii="Arial" w:hAnsi="Arial" w:cs="Arial"/>
        </w:rPr>
        <w:t>and</w:t>
      </w:r>
      <w:bookmarkStart w:id="531" w:name="_DV_C12"/>
      <w:r w:rsidRPr="008D517D">
        <w:rPr>
          <w:rStyle w:val="DeltaViewInsertion"/>
          <w:rFonts w:ascii="Arial" w:hAnsi="Arial" w:cs="Arial"/>
          <w:color w:val="auto"/>
          <w:u w:val="none"/>
        </w:rPr>
        <w:t>, subject to the provisions of Paragraph 8.16.4A below,</w:t>
      </w:r>
      <w:bookmarkStart w:id="532" w:name="_DV_M313"/>
      <w:bookmarkEnd w:id="531"/>
      <w:bookmarkEnd w:id="532"/>
      <w:r>
        <w:rPr>
          <w:rFonts w:ascii="Arial" w:hAnsi="Arial" w:cs="Arial"/>
        </w:rPr>
        <w:t xml:space="preserve"> shall contain the following information in relation to such proposal: </w:t>
      </w:r>
    </w:p>
    <w:p w14:paraId="6547307E" w14:textId="77777777" w:rsidR="00B56045" w:rsidRDefault="00B56045" w:rsidP="00B56045">
      <w:pPr>
        <w:pStyle w:val="Heading5"/>
        <w:widowControl/>
        <w:numPr>
          <w:ilvl w:val="4"/>
          <w:numId w:val="21"/>
        </w:numPr>
        <w:tabs>
          <w:tab w:val="clear" w:pos="5103"/>
          <w:tab w:val="num" w:pos="0"/>
        </w:tabs>
        <w:rPr>
          <w:rFonts w:ascii="Arial" w:hAnsi="Arial" w:cs="Arial"/>
        </w:rPr>
      </w:pPr>
      <w:bookmarkStart w:id="533" w:name="_DV_M314"/>
      <w:bookmarkEnd w:id="533"/>
      <w:r>
        <w:rPr>
          <w:rFonts w:ascii="Arial" w:hAnsi="Arial" w:cs="Arial"/>
        </w:rPr>
        <w:t>the name of the</w:t>
      </w:r>
      <w:r>
        <w:rPr>
          <w:rFonts w:ascii="Arial" w:hAnsi="Arial" w:cs="Arial"/>
          <w:b/>
          <w:bCs/>
        </w:rPr>
        <w:t xml:space="preserve"> Proposer</w:t>
      </w:r>
      <w:r>
        <w:rPr>
          <w:rFonts w:ascii="Arial" w:hAnsi="Arial" w:cs="Arial"/>
        </w:rPr>
        <w:t xml:space="preserve">; </w:t>
      </w:r>
    </w:p>
    <w:p w14:paraId="771C502D" w14:textId="44310DD2" w:rsidR="00B56045" w:rsidRDefault="00B56045" w:rsidP="00B56045">
      <w:pPr>
        <w:pStyle w:val="Heading5"/>
        <w:widowControl/>
        <w:numPr>
          <w:ilvl w:val="4"/>
          <w:numId w:val="21"/>
        </w:numPr>
        <w:tabs>
          <w:tab w:val="clear" w:pos="5103"/>
          <w:tab w:val="num" w:pos="0"/>
        </w:tabs>
        <w:jc w:val="both"/>
        <w:rPr>
          <w:rFonts w:ascii="Arial" w:hAnsi="Arial" w:cs="Arial"/>
        </w:rPr>
      </w:pPr>
      <w:bookmarkStart w:id="534" w:name="_DV_M315"/>
      <w:bookmarkEnd w:id="534"/>
      <w:r>
        <w:rPr>
          <w:rFonts w:ascii="Arial" w:hAnsi="Arial" w:cs="Arial"/>
        </w:rPr>
        <w:t xml:space="preserve">the name of the representative of the </w:t>
      </w:r>
      <w:r>
        <w:rPr>
          <w:rFonts w:ascii="Arial" w:hAnsi="Arial" w:cs="Arial"/>
          <w:b/>
          <w:bCs/>
        </w:rPr>
        <w:t>Proposer</w:t>
      </w:r>
      <w:r>
        <w:rPr>
          <w:rFonts w:ascii="Arial" w:hAnsi="Arial" w:cs="Arial"/>
        </w:rPr>
        <w:t xml:space="preserve"> (and </w:t>
      </w:r>
      <w:del w:id="535" w:author="Akhtar (ESO), Shazia" w:date="2021-11-01T11:58:00Z">
        <w:r w:rsidDel="007D4164">
          <w:rPr>
            <w:rFonts w:ascii="Arial" w:hAnsi="Arial" w:cs="Arial"/>
          </w:rPr>
          <w:delText xml:space="preserve">his </w:delText>
        </w:r>
      </w:del>
      <w:ins w:id="536" w:author="Akhtar (ESO), Shazia" w:date="2021-11-01T11:58:00Z">
        <w:r w:rsidR="007D4164">
          <w:rPr>
            <w:rFonts w:ascii="Arial" w:hAnsi="Arial" w:cs="Arial"/>
          </w:rPr>
          <w:t xml:space="preserve">their </w:t>
        </w:r>
      </w:ins>
      <w:r>
        <w:rPr>
          <w:rFonts w:ascii="Arial" w:hAnsi="Arial" w:cs="Arial"/>
        </w:rPr>
        <w:t xml:space="preserve">alternate) who shall represent the </w:t>
      </w:r>
      <w:r>
        <w:rPr>
          <w:rFonts w:ascii="Arial" w:hAnsi="Arial" w:cs="Arial"/>
          <w:b/>
          <w:bCs/>
        </w:rPr>
        <w:t>Proposer</w:t>
      </w:r>
      <w:r>
        <w:rPr>
          <w:rFonts w:ascii="Arial" w:hAnsi="Arial" w:cs="Arial"/>
        </w:rPr>
        <w:t xml:space="preserve"> in person for the purposes of this Paragraph </w:t>
      </w:r>
      <w:proofErr w:type="gramStart"/>
      <w:r>
        <w:rPr>
          <w:rFonts w:ascii="Arial" w:hAnsi="Arial" w:cs="Arial"/>
        </w:rPr>
        <w:t>8.16;</w:t>
      </w:r>
      <w:proofErr w:type="gramEnd"/>
      <w:r>
        <w:rPr>
          <w:rFonts w:ascii="Arial" w:hAnsi="Arial" w:cs="Arial"/>
        </w:rPr>
        <w:t xml:space="preserve"> </w:t>
      </w:r>
    </w:p>
    <w:p w14:paraId="143CB89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37" w:name="_DV_M316"/>
      <w:bookmarkEnd w:id="537"/>
      <w:r>
        <w:rPr>
          <w:rFonts w:ascii="Arial" w:hAnsi="Arial" w:cs="Arial"/>
        </w:rPr>
        <w:t xml:space="preserve">a description (in reasonable but not excessive detail) of the issue or defect which the proposed modification seeks to address; </w:t>
      </w:r>
    </w:p>
    <w:p w14:paraId="78828EE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38" w:name="_DV_M317"/>
      <w:bookmarkEnd w:id="538"/>
      <w:r>
        <w:rPr>
          <w:rFonts w:ascii="Arial" w:hAnsi="Arial" w:cs="Arial"/>
        </w:rPr>
        <w:t xml:space="preserve">a description (in reasonable but not excessive detail) of the proposed modification and of its nature and purpose; </w:t>
      </w:r>
    </w:p>
    <w:p w14:paraId="43B2605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39" w:name="_DV_M318"/>
      <w:bookmarkEnd w:id="539"/>
      <w:r>
        <w:rPr>
          <w:rFonts w:ascii="Arial" w:hAnsi="Arial" w:cs="Arial"/>
        </w:rPr>
        <w:t>where possible, an indication of those parts of the</w:t>
      </w:r>
      <w:r>
        <w:rPr>
          <w:rFonts w:ascii="Arial" w:hAnsi="Arial" w:cs="Arial"/>
          <w:b/>
          <w:bCs/>
        </w:rPr>
        <w:t xml:space="preserve"> CUSC</w:t>
      </w:r>
      <w:r>
        <w:rPr>
          <w:rFonts w:ascii="Arial" w:hAnsi="Arial" w:cs="Arial"/>
        </w:rPr>
        <w:t xml:space="preserve"> which would require amendment in order to give effect to (and/or would otherwise be affected by) the proposed modification and an indication of the nature of those amendments or effects; </w:t>
      </w:r>
    </w:p>
    <w:p w14:paraId="2D2774E0"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40" w:name="_DV_M319"/>
      <w:bookmarkEnd w:id="540"/>
      <w:r>
        <w:rPr>
          <w:rFonts w:ascii="Arial" w:hAnsi="Arial" w:cs="Arial"/>
        </w:rPr>
        <w:t xml:space="preserve">the reasons why the </w:t>
      </w:r>
      <w:r>
        <w:rPr>
          <w:rFonts w:ascii="Arial" w:hAnsi="Arial" w:cs="Arial"/>
          <w:b/>
          <w:bCs/>
        </w:rPr>
        <w:t>Proposer</w:t>
      </w:r>
      <w:r>
        <w:rPr>
          <w:rFonts w:ascii="Arial" w:hAnsi="Arial" w:cs="Arial"/>
        </w:rPr>
        <w:t xml:space="preserve"> believes that the proposed modification would better facilitate achievement of the </w:t>
      </w:r>
      <w:r>
        <w:rPr>
          <w:rFonts w:ascii="Arial" w:hAnsi="Arial" w:cs="Arial"/>
          <w:b/>
          <w:bCs/>
        </w:rPr>
        <w:t>Applicable</w:t>
      </w:r>
      <w:r>
        <w:rPr>
          <w:rFonts w:ascii="Arial" w:hAnsi="Arial" w:cs="Arial"/>
        </w:rPr>
        <w:t xml:space="preserve"> </w:t>
      </w:r>
      <w:r>
        <w:rPr>
          <w:rFonts w:ascii="Arial" w:hAnsi="Arial" w:cs="Arial"/>
          <w:b/>
          <w:bCs/>
        </w:rPr>
        <w:t>CUSC</w:t>
      </w:r>
      <w:r>
        <w:rPr>
          <w:rFonts w:ascii="Arial" w:hAnsi="Arial" w:cs="Arial"/>
        </w:rPr>
        <w:t xml:space="preserve"> </w:t>
      </w:r>
      <w:r>
        <w:rPr>
          <w:rFonts w:ascii="Arial" w:hAnsi="Arial" w:cs="Arial"/>
          <w:b/>
          <w:bCs/>
        </w:rPr>
        <w:t>Objectives</w:t>
      </w:r>
      <w:r>
        <w:rPr>
          <w:rFonts w:ascii="Arial" w:hAnsi="Arial" w:cs="Arial"/>
        </w:rPr>
        <w:t xml:space="preserve"> as compared with the current version of the </w:t>
      </w:r>
      <w:r>
        <w:rPr>
          <w:rFonts w:ascii="Arial" w:hAnsi="Arial" w:cs="Arial"/>
          <w:b/>
          <w:bCs/>
        </w:rPr>
        <w:t>CUSC</w:t>
      </w:r>
      <w:r>
        <w:rPr>
          <w:rFonts w:ascii="Arial" w:hAnsi="Arial" w:cs="Arial"/>
        </w:rPr>
        <w:t xml:space="preserve"> together with background information in support thereof;</w:t>
      </w:r>
    </w:p>
    <w:p w14:paraId="5DBB8BD7"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41" w:name="_DV_M320"/>
      <w:bookmarkEnd w:id="541"/>
      <w:r>
        <w:rPr>
          <w:rFonts w:ascii="Arial" w:hAnsi="Arial" w:cs="Arial"/>
        </w:rPr>
        <w:t xml:space="preserve">the reasoned opinion of the </w:t>
      </w:r>
      <w:r>
        <w:rPr>
          <w:rFonts w:ascii="Arial" w:hAnsi="Arial" w:cs="Arial"/>
          <w:b/>
          <w:bCs/>
        </w:rPr>
        <w:t>Proposer</w:t>
      </w:r>
      <w:r>
        <w:rPr>
          <w:rFonts w:ascii="Arial" w:hAnsi="Arial" w:cs="Arial"/>
        </w:rPr>
        <w:t xml:space="preserve"> as to why the proposed modification should not fall within a current </w:t>
      </w:r>
      <w:r>
        <w:rPr>
          <w:rFonts w:ascii="Arial" w:hAnsi="Arial" w:cs="Arial"/>
          <w:b/>
          <w:bCs/>
        </w:rPr>
        <w:t>Significant Code Review</w:t>
      </w:r>
      <w:r>
        <w:rPr>
          <w:rFonts w:ascii="Arial" w:hAnsi="Arial" w:cs="Arial"/>
        </w:rPr>
        <w:t xml:space="preserve">, whether the proposed modification meets the </w:t>
      </w:r>
      <w:r>
        <w:rPr>
          <w:rFonts w:ascii="Arial" w:hAnsi="Arial" w:cs="Arial"/>
          <w:b/>
          <w:bCs/>
        </w:rPr>
        <w:t xml:space="preserve">Self-Governance </w:t>
      </w:r>
      <w:r>
        <w:rPr>
          <w:rFonts w:ascii="Arial" w:hAnsi="Arial" w:cs="Arial"/>
          <w:b/>
          <w:bCs/>
        </w:rPr>
        <w:lastRenderedPageBreak/>
        <w:t>Criteria</w:t>
      </w:r>
      <w:r>
        <w:rPr>
          <w:rFonts w:ascii="Arial" w:hAnsi="Arial" w:cs="Arial"/>
        </w:rPr>
        <w:t xml:space="preserve"> or whether the proposed modification should proceed along the </w:t>
      </w:r>
      <w:r>
        <w:rPr>
          <w:rFonts w:ascii="Arial" w:hAnsi="Arial" w:cs="Arial"/>
          <w:b/>
          <w:bCs/>
        </w:rPr>
        <w:t>Standard CUSC Modification Proposal</w:t>
      </w:r>
      <w:r>
        <w:rPr>
          <w:rFonts w:ascii="Arial" w:hAnsi="Arial" w:cs="Arial"/>
        </w:rPr>
        <w:t xml:space="preserve"> route; </w:t>
      </w:r>
    </w:p>
    <w:p w14:paraId="7EF0A87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42" w:name="_DV_M321"/>
      <w:bookmarkEnd w:id="542"/>
      <w:r>
        <w:rPr>
          <w:rFonts w:ascii="Arial" w:hAnsi="Arial" w:cs="Arial"/>
        </w:rPr>
        <w:t xml:space="preserve">the reasoned opinion of the Proposer as to whether </w:t>
      </w:r>
      <w:bookmarkStart w:id="543" w:name="_DV_M322"/>
      <w:bookmarkStart w:id="544" w:name="_BPDCI_68"/>
      <w:bookmarkEnd w:id="543"/>
      <w:r>
        <w:rPr>
          <w:rFonts w:ascii="Arial" w:hAnsi="Arial" w:cs="Arial"/>
        </w:rPr>
        <w:t>that impact is likely to be material and if so an assessment of the quantifiable impact of</w:t>
      </w:r>
      <w:r>
        <w:rPr>
          <w:rFonts w:ascii="Arial" w:hAnsi="Arial" w:cs="Arial"/>
          <w:color w:val="0000FF"/>
        </w:rPr>
        <w:t xml:space="preserve"> </w:t>
      </w:r>
      <w:bookmarkStart w:id="545" w:name="_DV_M323"/>
      <w:bookmarkEnd w:id="544"/>
      <w:bookmarkEnd w:id="545"/>
      <w:r>
        <w:rPr>
          <w:rFonts w:ascii="Arial" w:hAnsi="Arial" w:cs="Arial"/>
        </w:rPr>
        <w:t xml:space="preserve">the proposed modification on greenhouse gas emissions, </w:t>
      </w:r>
      <w:bookmarkStart w:id="546" w:name="_DV_M325"/>
      <w:bookmarkStart w:id="547" w:name="_BPDCD_70"/>
      <w:bookmarkEnd w:id="546"/>
      <w:r>
        <w:rPr>
          <w:rFonts w:ascii="Arial" w:hAnsi="Arial" w:cs="Arial"/>
          <w:strike/>
          <w:color w:val="FF0000"/>
        </w:rPr>
        <w:t xml:space="preserve"> </w:t>
      </w:r>
      <w:r>
        <w:rPr>
          <w:rFonts w:ascii="Arial" w:hAnsi="Arial" w:cs="Arial"/>
        </w:rPr>
        <w:t xml:space="preserve">to be conducted </w:t>
      </w:r>
      <w:bookmarkStart w:id="548" w:name="_DV_M327"/>
      <w:bookmarkEnd w:id="547"/>
      <w:bookmarkEnd w:id="548"/>
      <w:r>
        <w:rPr>
          <w:rFonts w:ascii="Arial" w:hAnsi="Arial" w:cs="Arial"/>
        </w:rPr>
        <w:t xml:space="preserve">in accordance with such current guidance on the treatment of carbon costs and evaluation of the greenhouse gas emissions as may be issued by the </w:t>
      </w:r>
      <w:r>
        <w:rPr>
          <w:rFonts w:ascii="Arial" w:hAnsi="Arial" w:cs="Arial"/>
          <w:b/>
          <w:bCs/>
        </w:rPr>
        <w:t>Authority</w:t>
      </w:r>
      <w:r>
        <w:rPr>
          <w:rFonts w:ascii="Arial" w:hAnsi="Arial" w:cs="Arial"/>
        </w:rPr>
        <w:t xml:space="preserve"> from time to time;</w:t>
      </w:r>
    </w:p>
    <w:p w14:paraId="717BFCFA" w14:textId="77777777" w:rsidR="00B56045" w:rsidRPr="00C34F66" w:rsidRDefault="00B56045" w:rsidP="00B56045">
      <w:pPr>
        <w:pStyle w:val="Heading5"/>
        <w:widowControl/>
        <w:numPr>
          <w:ilvl w:val="4"/>
          <w:numId w:val="21"/>
        </w:numPr>
        <w:tabs>
          <w:tab w:val="clear" w:pos="5103"/>
          <w:tab w:val="num" w:pos="0"/>
        </w:tabs>
        <w:jc w:val="both"/>
        <w:rPr>
          <w:rFonts w:ascii="Arial" w:hAnsi="Arial" w:cs="Arial"/>
          <w:b/>
        </w:rPr>
      </w:pPr>
      <w:bookmarkStart w:id="549" w:name="_DV_M328"/>
      <w:bookmarkEnd w:id="549"/>
      <w:r>
        <w:rPr>
          <w:rFonts w:ascii="Arial" w:hAnsi="Arial" w:cs="Arial"/>
        </w:rPr>
        <w:t xml:space="preserve">where possible, an indication of the impact of the proposed modification on </w:t>
      </w:r>
      <w:r>
        <w:rPr>
          <w:rFonts w:ascii="Arial" w:hAnsi="Arial" w:cs="Arial"/>
          <w:b/>
          <w:bCs/>
        </w:rPr>
        <w:t>Core Industry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STC,</w:t>
      </w:r>
      <w:r w:rsidRPr="00C82095">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 an </w:t>
      </w:r>
      <w:smartTag w:uri="urn:schemas-microsoft-com:office:smarttags" w:element="place">
        <w:smartTag w:uri="urn:schemas-microsoft-com:office:smarttags" w:element="State">
          <w:r>
            <w:rPr>
              <w:rFonts w:ascii="Arial" w:hAnsi="Arial" w:cs="Arial"/>
              <w:bCs/>
            </w:rPr>
            <w:t>ind</w:t>
          </w:r>
        </w:smartTag>
      </w:smartTag>
      <w:r>
        <w:rPr>
          <w:rFonts w:ascii="Arial" w:hAnsi="Arial" w:cs="Arial"/>
          <w:bCs/>
        </w:rPr>
        <w:t xml:space="preserve">ication of potential inconsistencies between the </w:t>
      </w:r>
      <w:r w:rsidRPr="00C34F66">
        <w:rPr>
          <w:rFonts w:ascii="Arial" w:hAnsi="Arial" w:cs="Arial"/>
          <w:b/>
          <w:bCs/>
        </w:rPr>
        <w:t>CUSC Modification Proposal</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 the </w:t>
      </w:r>
      <w:r w:rsidRPr="00C34F66">
        <w:rPr>
          <w:rFonts w:ascii="Arial" w:hAnsi="Arial" w:cs="Arial"/>
          <w:b/>
          <w:bCs/>
        </w:rPr>
        <w:t xml:space="preserve">Capacity </w:t>
      </w:r>
      <w:r>
        <w:rPr>
          <w:rFonts w:ascii="Arial" w:hAnsi="Arial" w:cs="Arial"/>
          <w:b/>
          <w:bCs/>
        </w:rPr>
        <w:t>M</w:t>
      </w:r>
      <w:r w:rsidRPr="00C34F66">
        <w:rPr>
          <w:rFonts w:ascii="Arial" w:hAnsi="Arial" w:cs="Arial"/>
          <w:b/>
          <w:bCs/>
        </w:rPr>
        <w:t xml:space="preserve">arket </w:t>
      </w:r>
      <w:r>
        <w:rPr>
          <w:rFonts w:ascii="Arial" w:hAnsi="Arial" w:cs="Arial"/>
          <w:b/>
          <w:bCs/>
        </w:rPr>
        <w:t>D</w:t>
      </w:r>
      <w:r w:rsidRPr="00C34F66">
        <w:rPr>
          <w:rFonts w:ascii="Arial" w:hAnsi="Arial" w:cs="Arial"/>
          <w:b/>
          <w:bCs/>
        </w:rPr>
        <w:t>ocuments</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/or the </w:t>
      </w:r>
      <w:proofErr w:type="spellStart"/>
      <w:r w:rsidRPr="00C34F66">
        <w:rPr>
          <w:rFonts w:ascii="Arial Bold" w:hAnsi="Arial Bold" w:cs="Arial"/>
          <w:b/>
          <w:bCs/>
        </w:rPr>
        <w:t>CfD</w:t>
      </w:r>
      <w:proofErr w:type="spellEnd"/>
      <w:r w:rsidRPr="00C34F66">
        <w:rPr>
          <w:rFonts w:ascii="Arial Bold" w:hAnsi="Arial Bold" w:cs="Arial"/>
          <w:b/>
          <w:bCs/>
        </w:rPr>
        <w:t xml:space="preserve"> Documents;</w:t>
      </w:r>
    </w:p>
    <w:p w14:paraId="3CA4E68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50" w:name="_DV_M329"/>
      <w:bookmarkEnd w:id="550"/>
      <w:r>
        <w:rPr>
          <w:rFonts w:ascii="Arial" w:hAnsi="Arial" w:cs="Arial"/>
        </w:rPr>
        <w:t xml:space="preserve">where possible, an indication of the impact of the proposed modification on relevant computer systems </w:t>
      </w:r>
      <w:smartTag w:uri="urn:schemas-microsoft-com:office:smarttags" w:element="PersonName">
        <w:r>
          <w:rPr>
            <w:rFonts w:ascii="Arial" w:hAnsi="Arial" w:cs="Arial"/>
          </w:rPr>
          <w:t>and</w:t>
        </w:r>
      </w:smartTag>
      <w:r>
        <w:rPr>
          <w:rFonts w:ascii="Arial" w:hAnsi="Arial" w:cs="Arial"/>
        </w:rPr>
        <w:t xml:space="preserve"> processes used by </w:t>
      </w:r>
      <w:r>
        <w:rPr>
          <w:rFonts w:ascii="Arial" w:hAnsi="Arial" w:cs="Arial"/>
          <w:b/>
          <w:bCs/>
        </w:rPr>
        <w:t>CUSC Parties</w:t>
      </w:r>
      <w:r>
        <w:rPr>
          <w:rFonts w:ascii="Arial" w:hAnsi="Arial" w:cs="Arial"/>
        </w:rPr>
        <w:t xml:space="preserve">;  </w:t>
      </w:r>
    </w:p>
    <w:p w14:paraId="1D2D801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551" w:name="_DV_M330"/>
      <w:bookmarkEnd w:id="551"/>
      <w:r>
        <w:rPr>
          <w:rFonts w:ascii="Arial" w:hAnsi="Arial" w:cs="Arial"/>
        </w:rPr>
        <w:t xml:space="preserve">a statement to the effect that the </w:t>
      </w:r>
      <w:r>
        <w:rPr>
          <w:rFonts w:ascii="Arial" w:hAnsi="Arial" w:cs="Arial"/>
          <w:b/>
          <w:bCs/>
        </w:rPr>
        <w:t>Proposer</w:t>
      </w:r>
      <w:r>
        <w:rPr>
          <w:rFonts w:ascii="Arial" w:hAnsi="Arial" w:cs="Arial"/>
        </w:rPr>
        <w:t xml:space="preserve"> acknowledges that on acceptance of the proposal for consideration by the </w:t>
      </w:r>
      <w:r>
        <w:rPr>
          <w:rFonts w:ascii="Arial" w:hAnsi="Arial" w:cs="Arial"/>
          <w:b/>
          <w:bCs/>
        </w:rPr>
        <w:t>CUSC Modifications Panel</w:t>
      </w:r>
      <w:r>
        <w:rPr>
          <w:rFonts w:ascii="Arial" w:hAnsi="Arial" w:cs="Arial"/>
        </w:rPr>
        <w:t xml:space="preserve"> a </w:t>
      </w:r>
      <w:r>
        <w:rPr>
          <w:rFonts w:ascii="Arial" w:hAnsi="Arial" w:cs="Arial"/>
          <w:b/>
          <w:bCs/>
        </w:rPr>
        <w:t>Proposer</w:t>
      </w:r>
      <w:r>
        <w:rPr>
          <w:rFonts w:ascii="Arial" w:hAnsi="Arial" w:cs="Arial"/>
        </w:rPr>
        <w:t xml:space="preserve"> which is not a </w:t>
      </w:r>
      <w:r>
        <w:rPr>
          <w:rFonts w:ascii="Arial" w:hAnsi="Arial" w:cs="Arial"/>
          <w:b/>
          <w:bCs/>
        </w:rPr>
        <w:t>CUSC Party</w:t>
      </w:r>
      <w:r>
        <w:rPr>
          <w:rFonts w:ascii="Arial" w:hAnsi="Arial" w:cs="Arial"/>
        </w:rPr>
        <w:t xml:space="preserve"> shall grant a licence in accordance with Paragraph </w:t>
      </w:r>
      <w:bookmarkStart w:id="552" w:name="_DV_M331"/>
      <w:bookmarkStart w:id="553" w:name="_BPDCD_71"/>
      <w:bookmarkEnd w:id="552"/>
      <w:r>
        <w:rPr>
          <w:rFonts w:ascii="Arial" w:hAnsi="Arial" w:cs="Arial"/>
        </w:rPr>
        <w:t>8.16.9; and</w:t>
      </w:r>
      <w:bookmarkEnd w:id="553"/>
    </w:p>
    <w:p w14:paraId="75970C00" w14:textId="053FE61D" w:rsidR="00B56045" w:rsidRDefault="00B56045" w:rsidP="00B56045">
      <w:pPr>
        <w:pStyle w:val="Heading5"/>
        <w:widowControl/>
        <w:numPr>
          <w:ilvl w:val="4"/>
          <w:numId w:val="21"/>
        </w:numPr>
        <w:tabs>
          <w:tab w:val="clear" w:pos="5103"/>
          <w:tab w:val="num" w:pos="0"/>
        </w:tabs>
        <w:jc w:val="both"/>
        <w:rPr>
          <w:rFonts w:ascii="Arial" w:hAnsi="Arial" w:cs="Arial"/>
        </w:rPr>
      </w:pPr>
      <w:r>
        <w:rPr>
          <w:rFonts w:ascii="Arial" w:hAnsi="Arial" w:cs="Arial"/>
        </w:rPr>
        <w:t xml:space="preserve">whether or not (and to the extent) that in the </w:t>
      </w:r>
      <w:r w:rsidRPr="00870721">
        <w:rPr>
          <w:rFonts w:ascii="Arial" w:hAnsi="Arial" w:cs="Arial"/>
          <w:b/>
          <w:bCs/>
        </w:rPr>
        <w:t>Proposer’s</w:t>
      </w:r>
      <w:r>
        <w:rPr>
          <w:rFonts w:ascii="Arial" w:hAnsi="Arial" w:cs="Arial"/>
        </w:rPr>
        <w:t xml:space="preserve"> view the </w:t>
      </w:r>
      <w:r w:rsidRPr="00870721">
        <w:rPr>
          <w:rFonts w:ascii="Arial" w:hAnsi="Arial" w:cs="Arial"/>
          <w:b/>
          <w:bCs/>
        </w:rPr>
        <w:t>CUSC Modification Proposal</w:t>
      </w:r>
      <w:r>
        <w:rPr>
          <w:rFonts w:ascii="Arial" w:hAnsi="Arial" w:cs="Arial"/>
        </w:rPr>
        <w:t xml:space="preserve"> </w:t>
      </w:r>
      <w:r w:rsidR="00FD4201" w:rsidRPr="00FD4201">
        <w:rPr>
          <w:rFonts w:ascii="Arial" w:hAnsi="Arial" w:cs="Arial"/>
        </w:rPr>
        <w:t xml:space="preserve"> </w:t>
      </w:r>
      <w:r w:rsidR="0041486E">
        <w:rPr>
          <w:rFonts w:ascii="Arial" w:hAnsi="Arial" w:cs="Arial"/>
        </w:rPr>
        <w:t>constitutes</w:t>
      </w:r>
      <w:r w:rsidR="00FD4201">
        <w:rPr>
          <w:rFonts w:ascii="Arial" w:hAnsi="Arial" w:cs="Arial"/>
        </w:rPr>
        <w:t xml:space="preserve"> </w:t>
      </w:r>
      <w:r>
        <w:rPr>
          <w:rFonts w:ascii="Arial" w:hAnsi="Arial" w:cs="Arial"/>
        </w:rPr>
        <w:t xml:space="preserve">an </w:t>
      </w:r>
      <w:r w:rsidR="00082BAC">
        <w:rPr>
          <w:rFonts w:ascii="Arial" w:hAnsi="Arial" w:cs="Arial"/>
          <w:b/>
        </w:rPr>
        <w:t>EBR Amendment</w:t>
      </w:r>
    </w:p>
    <w:p w14:paraId="3EB4578F" w14:textId="77777777" w:rsidR="00B56045" w:rsidRPr="008D517D" w:rsidRDefault="00B56045" w:rsidP="00B56045">
      <w:pPr>
        <w:pStyle w:val="Heading5"/>
        <w:widowControl/>
        <w:tabs>
          <w:tab w:val="clear" w:pos="5103"/>
          <w:tab w:val="num" w:pos="2552"/>
        </w:tabs>
        <w:ind w:left="1702"/>
        <w:jc w:val="both"/>
        <w:rPr>
          <w:rFonts w:ascii="Arial" w:hAnsi="Arial" w:cs="Arial"/>
        </w:rPr>
      </w:pPr>
      <w:bookmarkStart w:id="554" w:name="_DV_C13"/>
      <w:r w:rsidRPr="008D517D">
        <w:rPr>
          <w:rStyle w:val="DeltaViewInsertion"/>
          <w:rFonts w:ascii="Arial" w:hAnsi="Arial" w:cs="Arial"/>
          <w:color w:val="auto"/>
          <w:u w:val="none"/>
        </w:rPr>
        <w:t>8.16.4A</w:t>
      </w:r>
      <w:r w:rsidRPr="008D517D">
        <w:rPr>
          <w:rStyle w:val="DeltaViewInsertion"/>
          <w:rFonts w:ascii="Arial" w:hAnsi="Arial" w:cs="Arial"/>
          <w:color w:val="auto"/>
          <w:u w:val="none"/>
        </w:rPr>
        <w:tab/>
        <w:t xml:space="preserve">The </w:t>
      </w:r>
      <w:r w:rsidRPr="008D517D">
        <w:rPr>
          <w:rStyle w:val="DeltaViewInsertion"/>
          <w:rFonts w:ascii="Arial" w:hAnsi="Arial" w:cs="Arial"/>
          <w:b/>
          <w:bCs/>
          <w:color w:val="auto"/>
          <w:u w:val="none"/>
        </w:rPr>
        <w:t xml:space="preserve">Proposer </w:t>
      </w:r>
      <w:r w:rsidRPr="008D517D">
        <w:rPr>
          <w:rStyle w:val="DeltaViewInsertion"/>
          <w:rFonts w:ascii="Arial" w:hAnsi="Arial" w:cs="Arial"/>
          <w:color w:val="auto"/>
          <w:u w:val="none"/>
        </w:rPr>
        <w:t xml:space="preserve">of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is not required to provide the items referenced at Paragraph 8.16.4 (f) – (j) inclusive, unless either:</w:t>
      </w:r>
      <w:bookmarkEnd w:id="554"/>
    </w:p>
    <w:p w14:paraId="278FD0A8" w14:textId="77777777" w:rsidR="00B56045" w:rsidRPr="008D517D" w:rsidRDefault="00B56045" w:rsidP="00B56045">
      <w:pPr>
        <w:pStyle w:val="Heading5"/>
        <w:widowControl/>
        <w:tabs>
          <w:tab w:val="clear" w:pos="5103"/>
          <w:tab w:val="num" w:pos="2552"/>
        </w:tabs>
        <w:ind w:left="2553"/>
        <w:jc w:val="both"/>
        <w:rPr>
          <w:rFonts w:ascii="Arial" w:hAnsi="Arial" w:cs="Arial"/>
        </w:rPr>
      </w:pPr>
      <w:bookmarkStart w:id="555" w:name="_DV_C14"/>
      <w:r w:rsidRPr="008D517D">
        <w:rPr>
          <w:rStyle w:val="DeltaViewInsertion"/>
          <w:rFonts w:ascii="Arial" w:hAnsi="Arial" w:cs="Arial"/>
          <w:color w:val="auto"/>
          <w:u w:val="none"/>
        </w:rPr>
        <w:t>(a)</w:t>
      </w:r>
      <w:r w:rsidRPr="008D517D">
        <w:rPr>
          <w:rStyle w:val="DeltaViewInsertion"/>
          <w:rFonts w:ascii="Arial" w:hAnsi="Arial" w:cs="Arial"/>
          <w:color w:val="auto"/>
          <w:u w:val="none"/>
        </w:rPr>
        <w:tab/>
        <w:t xml:space="preserve">the </w:t>
      </w:r>
      <w:r w:rsidRPr="008D517D">
        <w:rPr>
          <w:rStyle w:val="DeltaViewInsertion"/>
          <w:rFonts w:ascii="Arial" w:hAnsi="Arial" w:cs="Arial"/>
          <w:b/>
          <w:bCs/>
          <w:color w:val="auto"/>
          <w:u w:val="none"/>
        </w:rPr>
        <w:t>CUSC Modifications Panel</w:t>
      </w:r>
      <w:r w:rsidRPr="008D517D">
        <w:rPr>
          <w:rStyle w:val="DeltaViewInsertion"/>
          <w:rFonts w:ascii="Arial" w:hAnsi="Arial" w:cs="Arial"/>
          <w:color w:val="auto"/>
          <w:u w:val="none"/>
        </w:rPr>
        <w:t xml:space="preserve"> has, pursuant to Paragraphs 8.29.5 or 8.29.6, not agreed unanimously that the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meets the </w:t>
      </w:r>
      <w:r w:rsidRPr="008D517D">
        <w:rPr>
          <w:rStyle w:val="DeltaViewInsertion"/>
          <w:rFonts w:ascii="Arial" w:hAnsi="Arial" w:cs="Arial"/>
          <w:b/>
          <w:bCs/>
          <w:color w:val="auto"/>
          <w:u w:val="none"/>
        </w:rPr>
        <w:t>Fast Track Criteria</w:t>
      </w:r>
      <w:r w:rsidRPr="008D517D">
        <w:rPr>
          <w:rStyle w:val="DeltaViewInsertion"/>
          <w:rFonts w:ascii="Arial" w:hAnsi="Arial" w:cs="Arial"/>
          <w:color w:val="auto"/>
          <w:u w:val="none"/>
        </w:rPr>
        <w:t xml:space="preserve">, or has not unanimously approved the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or</w:t>
      </w:r>
      <w:bookmarkEnd w:id="555"/>
    </w:p>
    <w:p w14:paraId="5344905A" w14:textId="77777777" w:rsidR="00B56045" w:rsidRPr="008D517D" w:rsidRDefault="00B56045" w:rsidP="00B56045">
      <w:pPr>
        <w:pStyle w:val="Heading5"/>
        <w:widowControl/>
        <w:tabs>
          <w:tab w:val="clear" w:pos="5103"/>
          <w:tab w:val="num" w:pos="2552"/>
        </w:tabs>
        <w:ind w:left="2553"/>
        <w:jc w:val="both"/>
        <w:rPr>
          <w:rFonts w:ascii="Arial" w:hAnsi="Arial" w:cs="Arial"/>
        </w:rPr>
      </w:pPr>
      <w:bookmarkStart w:id="556" w:name="_DV_C15"/>
      <w:r w:rsidRPr="008D517D">
        <w:rPr>
          <w:rStyle w:val="DeltaViewInsertion"/>
          <w:rFonts w:ascii="Arial" w:hAnsi="Arial" w:cs="Arial"/>
          <w:color w:val="auto"/>
          <w:u w:val="none"/>
        </w:rPr>
        <w:t>(b)</w:t>
      </w:r>
      <w:r w:rsidRPr="008D517D">
        <w:rPr>
          <w:rStyle w:val="DeltaViewInsertion"/>
          <w:rFonts w:ascii="Arial" w:hAnsi="Arial" w:cs="Arial"/>
          <w:color w:val="auto"/>
          <w:u w:val="none"/>
        </w:rPr>
        <w:tab/>
        <w:t xml:space="preserve">there has been an objection to the </w:t>
      </w:r>
      <w:r w:rsidRPr="008D517D">
        <w:rPr>
          <w:rStyle w:val="DeltaViewInsertion"/>
          <w:rFonts w:ascii="Arial" w:hAnsi="Arial" w:cs="Arial"/>
          <w:b/>
          <w:bCs/>
          <w:color w:val="auto"/>
          <w:u w:val="none"/>
        </w:rPr>
        <w:t>Approved CUSC Modification Fast Track Proposal</w:t>
      </w:r>
      <w:r w:rsidRPr="008D517D">
        <w:rPr>
          <w:rStyle w:val="DeltaViewInsertion"/>
          <w:rFonts w:ascii="Arial" w:hAnsi="Arial" w:cs="Arial"/>
          <w:color w:val="auto"/>
          <w:u w:val="none"/>
        </w:rPr>
        <w:t xml:space="preserve"> pursuant to Paragraph 8.29.12,</w:t>
      </w:r>
      <w:bookmarkEnd w:id="556"/>
    </w:p>
    <w:p w14:paraId="0862A5F0" w14:textId="77777777" w:rsidR="00B56045" w:rsidRPr="008D517D" w:rsidRDefault="00B56045" w:rsidP="00B56045">
      <w:pPr>
        <w:pStyle w:val="Heading5"/>
        <w:widowControl/>
        <w:tabs>
          <w:tab w:val="clear" w:pos="5103"/>
          <w:tab w:val="num" w:pos="2552"/>
        </w:tabs>
        <w:ind w:left="1702" w:hanging="1"/>
        <w:jc w:val="both"/>
        <w:rPr>
          <w:rFonts w:ascii="Arial" w:hAnsi="Arial" w:cs="Arial"/>
        </w:rPr>
      </w:pPr>
      <w:bookmarkStart w:id="557" w:name="_DV_C16"/>
      <w:r w:rsidRPr="008D517D">
        <w:rPr>
          <w:rStyle w:val="DeltaViewInsertion"/>
          <w:rFonts w:ascii="Arial" w:hAnsi="Arial" w:cs="Arial"/>
          <w:color w:val="auto"/>
          <w:u w:val="none"/>
        </w:rPr>
        <w:t xml:space="preserve">whereupon the </w:t>
      </w:r>
      <w:r w:rsidRPr="008D517D">
        <w:rPr>
          <w:rStyle w:val="DeltaViewInsertion"/>
          <w:rFonts w:ascii="Arial" w:hAnsi="Arial" w:cs="Arial"/>
          <w:b/>
          <w:bCs/>
          <w:color w:val="auto"/>
          <w:u w:val="none"/>
        </w:rPr>
        <w:t>Proposer</w:t>
      </w:r>
      <w:r w:rsidRPr="008D517D">
        <w:rPr>
          <w:rStyle w:val="DeltaViewInsertion"/>
          <w:rFonts w:ascii="Arial" w:hAnsi="Arial" w:cs="Arial"/>
          <w:color w:val="auto"/>
          <w:u w:val="none"/>
        </w:rPr>
        <w:t xml:space="preserve"> shall be entitled to provide the additional information required pursuant to Paragraph 8.16.4 for a </w:t>
      </w:r>
      <w:r w:rsidRPr="008D517D">
        <w:rPr>
          <w:rStyle w:val="DeltaViewInsertion"/>
          <w:rFonts w:ascii="Arial" w:hAnsi="Arial" w:cs="Arial"/>
          <w:b/>
          <w:bCs/>
          <w:color w:val="auto"/>
          <w:u w:val="none"/>
        </w:rPr>
        <w:t>CUSC Modification Proposal</w:t>
      </w:r>
      <w:r w:rsidRPr="008D517D">
        <w:rPr>
          <w:rStyle w:val="DeltaViewInsertion"/>
          <w:rFonts w:ascii="Arial" w:hAnsi="Arial" w:cs="Arial"/>
          <w:color w:val="auto"/>
          <w:u w:val="none"/>
        </w:rPr>
        <w:t xml:space="preserve"> within 28 days of the </w:t>
      </w:r>
      <w:r w:rsidRPr="008D517D">
        <w:rPr>
          <w:rStyle w:val="DeltaViewInsertion"/>
          <w:rFonts w:ascii="Arial" w:hAnsi="Arial" w:cs="Arial"/>
          <w:b/>
          <w:bCs/>
          <w:color w:val="auto"/>
          <w:u w:val="none"/>
        </w:rPr>
        <w:t>Panel Secretary’s</w:t>
      </w:r>
      <w:r w:rsidRPr="008D517D">
        <w:rPr>
          <w:rStyle w:val="DeltaViewInsertion"/>
          <w:rFonts w:ascii="Arial" w:hAnsi="Arial" w:cs="Arial"/>
          <w:color w:val="auto"/>
          <w:u w:val="none"/>
        </w:rPr>
        <w:t xml:space="preserve"> request.  Where the </w:t>
      </w:r>
      <w:r w:rsidRPr="008D517D">
        <w:rPr>
          <w:rStyle w:val="DeltaViewInsertion"/>
          <w:rFonts w:ascii="Arial" w:hAnsi="Arial" w:cs="Arial"/>
          <w:b/>
          <w:bCs/>
          <w:color w:val="auto"/>
          <w:u w:val="none"/>
        </w:rPr>
        <w:t xml:space="preserve">Proposer </w:t>
      </w:r>
      <w:r w:rsidRPr="008D517D">
        <w:rPr>
          <w:rStyle w:val="DeltaViewInsertion"/>
          <w:rFonts w:ascii="Arial" w:hAnsi="Arial" w:cs="Arial"/>
          <w:color w:val="auto"/>
          <w:u w:val="none"/>
        </w:rPr>
        <w:t xml:space="preserve">fails to provide the additional information in accordance with such timescales, the </w:t>
      </w:r>
      <w:r w:rsidRPr="008D517D">
        <w:rPr>
          <w:rStyle w:val="DeltaViewInsertion"/>
          <w:rFonts w:ascii="Arial" w:hAnsi="Arial" w:cs="Arial"/>
          <w:b/>
          <w:bCs/>
          <w:color w:val="auto"/>
          <w:u w:val="none"/>
        </w:rPr>
        <w:t>Panel Secretary</w:t>
      </w:r>
      <w:r w:rsidRPr="008D517D">
        <w:rPr>
          <w:rStyle w:val="DeltaViewInsertion"/>
          <w:rFonts w:ascii="Arial" w:hAnsi="Arial" w:cs="Arial"/>
          <w:color w:val="auto"/>
          <w:u w:val="none"/>
        </w:rPr>
        <w:t xml:space="preserve"> may reject such proposal in accordance with Paragraph 8.16.5.  </w:t>
      </w:r>
      <w:bookmarkEnd w:id="557"/>
    </w:p>
    <w:p w14:paraId="4B84A87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58" w:name="_DV_C18"/>
      <w:r w:rsidRPr="008D517D">
        <w:rPr>
          <w:rStyle w:val="DeltaViewInsertion"/>
          <w:rFonts w:ascii="Arial" w:hAnsi="Arial" w:cs="Arial"/>
          <w:color w:val="auto"/>
          <w:u w:val="none"/>
        </w:rPr>
        <w:t>if</w:t>
      </w:r>
      <w:bookmarkStart w:id="559" w:name="_DV_M332"/>
      <w:bookmarkEnd w:id="558"/>
      <w:bookmarkEnd w:id="559"/>
      <w:r w:rsidRPr="008D517D">
        <w:rPr>
          <w:rFonts w:ascii="Arial" w:hAnsi="Arial" w:cs="Arial"/>
        </w:rPr>
        <w:t xml:space="preserve"> </w:t>
      </w:r>
      <w:r>
        <w:rPr>
          <w:rFonts w:ascii="Arial" w:hAnsi="Arial" w:cs="Arial"/>
        </w:rPr>
        <w:t>a proposal fails in any material respect to provide the information in Paragraph 8.16.4 (excluding Paragraphs (e), (</w:t>
      </w:r>
      <w:proofErr w:type="spellStart"/>
      <w:r>
        <w:rPr>
          <w:rFonts w:ascii="Arial" w:hAnsi="Arial" w:cs="Arial"/>
        </w:rPr>
        <w:t>i</w:t>
      </w:r>
      <w:proofErr w:type="spellEnd"/>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(j) thereof), the </w:t>
      </w:r>
      <w:r>
        <w:rPr>
          <w:rFonts w:ascii="Arial" w:hAnsi="Arial" w:cs="Arial"/>
          <w:b/>
          <w:bCs/>
        </w:rPr>
        <w:t>Panel Secretary</w:t>
      </w:r>
      <w:r>
        <w:rPr>
          <w:rFonts w:ascii="Arial" w:hAnsi="Arial" w:cs="Arial"/>
        </w:rPr>
        <w:t xml:space="preserve"> may, subject to Paragraphs 8.14.3(a) </w:t>
      </w:r>
      <w:smartTag w:uri="urn:schemas-microsoft-com:office:smarttags" w:element="PersonName">
        <w:r>
          <w:rPr>
            <w:rFonts w:ascii="Arial" w:hAnsi="Arial" w:cs="Arial"/>
          </w:rPr>
          <w:t>and</w:t>
        </w:r>
      </w:smartTag>
      <w:r>
        <w:rPr>
          <w:rFonts w:ascii="Arial" w:hAnsi="Arial" w:cs="Arial"/>
        </w:rPr>
        <w:t xml:space="preserve"> 8.17A.8, reject such proposal provided that:</w:t>
      </w:r>
      <w:r>
        <w:rPr>
          <w:rFonts w:ascii="Arial" w:hAnsi="Arial" w:cs="Arial"/>
          <w:b/>
          <w:bCs/>
        </w:rPr>
        <w:t xml:space="preserve"> </w:t>
      </w:r>
    </w:p>
    <w:p w14:paraId="3B402451" w14:textId="77777777" w:rsidR="00B56045" w:rsidRDefault="00B56045" w:rsidP="00B56045">
      <w:pPr>
        <w:pStyle w:val="clauseindent"/>
        <w:widowControl/>
        <w:ind w:left="2552" w:hanging="851"/>
        <w:jc w:val="both"/>
        <w:rPr>
          <w:rFonts w:ascii="Arial" w:hAnsi="Arial" w:cs="Arial"/>
        </w:rPr>
      </w:pPr>
      <w:bookmarkStart w:id="560" w:name="_DV_M333"/>
      <w:bookmarkEnd w:id="560"/>
      <w:r>
        <w:rPr>
          <w:rFonts w:ascii="Arial" w:hAnsi="Arial" w:cs="Arial"/>
        </w:rPr>
        <w:t>(a)</w:t>
      </w:r>
      <w:r>
        <w:rPr>
          <w:rFonts w:ascii="Arial" w:hAnsi="Arial" w:cs="Arial"/>
        </w:rPr>
        <w:tab/>
        <w:t xml:space="preserve">the </w:t>
      </w:r>
      <w:r>
        <w:rPr>
          <w:rFonts w:ascii="Arial" w:hAnsi="Arial" w:cs="Arial"/>
          <w:b/>
          <w:bCs/>
        </w:rPr>
        <w:t>Panel Secretary</w:t>
      </w:r>
      <w:r>
        <w:rPr>
          <w:rFonts w:ascii="Arial" w:hAnsi="Arial" w:cs="Arial"/>
        </w:rPr>
        <w:t xml:space="preserve"> shall furnish the </w:t>
      </w:r>
      <w:r>
        <w:rPr>
          <w:rFonts w:ascii="Arial" w:hAnsi="Arial" w:cs="Arial"/>
          <w:b/>
          <w:bCs/>
        </w:rPr>
        <w:t>Proposer</w:t>
      </w:r>
      <w:r>
        <w:rPr>
          <w:rFonts w:ascii="Arial" w:hAnsi="Arial" w:cs="Arial"/>
        </w:rPr>
        <w:t xml:space="preserve"> with the reasons for such rejection; </w:t>
      </w:r>
    </w:p>
    <w:p w14:paraId="26BE02A8" w14:textId="77777777" w:rsidR="00B56045" w:rsidRDefault="00B56045" w:rsidP="00B56045">
      <w:pPr>
        <w:pStyle w:val="clauseindent"/>
        <w:widowControl/>
        <w:tabs>
          <w:tab w:val="left" w:pos="2552"/>
        </w:tabs>
        <w:ind w:left="2552" w:hanging="851"/>
        <w:jc w:val="both"/>
        <w:rPr>
          <w:rFonts w:ascii="Arial" w:hAnsi="Arial" w:cs="Arial"/>
        </w:rPr>
      </w:pPr>
      <w:bookmarkStart w:id="561" w:name="_DV_M334"/>
      <w:bookmarkEnd w:id="561"/>
      <w:r>
        <w:rPr>
          <w:rFonts w:ascii="Arial" w:hAnsi="Arial" w:cs="Arial"/>
        </w:rPr>
        <w:lastRenderedPageBreak/>
        <w:t>(b)</w:t>
      </w:r>
      <w:r>
        <w:rPr>
          <w:rFonts w:ascii="Arial" w:hAnsi="Arial" w:cs="Arial"/>
        </w:rPr>
        <w:tab/>
        <w:t xml:space="preserve">the </w:t>
      </w:r>
      <w:r>
        <w:rPr>
          <w:rFonts w:ascii="Arial" w:hAnsi="Arial" w:cs="Arial"/>
          <w:b/>
          <w:bCs/>
        </w:rPr>
        <w:t>Panel Secretary</w:t>
      </w:r>
      <w:r>
        <w:rPr>
          <w:rFonts w:ascii="Arial" w:hAnsi="Arial" w:cs="Arial"/>
        </w:rPr>
        <w:t xml:space="preserve"> shall report such rejection to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the next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with details of the reasons; </w:t>
      </w:r>
    </w:p>
    <w:p w14:paraId="6278A897" w14:textId="77777777" w:rsidR="00B56045" w:rsidRDefault="00B56045" w:rsidP="00B56045">
      <w:pPr>
        <w:pStyle w:val="clauseindent"/>
        <w:widowControl/>
        <w:tabs>
          <w:tab w:val="left" w:pos="2552"/>
        </w:tabs>
        <w:ind w:left="2552" w:hanging="851"/>
        <w:jc w:val="both"/>
        <w:rPr>
          <w:rFonts w:ascii="Arial" w:hAnsi="Arial" w:cs="Arial"/>
        </w:rPr>
      </w:pPr>
      <w:bookmarkStart w:id="562" w:name="_DV_M335"/>
      <w:bookmarkEnd w:id="562"/>
      <w:r>
        <w:rPr>
          <w:rFonts w:ascii="Arial" w:hAnsi="Arial" w:cs="Arial"/>
        </w:rPr>
        <w:t>(c)</w:t>
      </w:r>
      <w:r>
        <w:rPr>
          <w:rFonts w:ascii="Arial" w:hAnsi="Arial" w:cs="Arial"/>
        </w:rPr>
        <w:tab/>
        <w:t xml:space="preserve">if the </w:t>
      </w:r>
      <w:r>
        <w:rPr>
          <w:rFonts w:ascii="Arial" w:hAnsi="Arial" w:cs="Arial"/>
          <w:b/>
          <w:bCs/>
        </w:rPr>
        <w:t xml:space="preserve">CUSC Modifications Panel </w:t>
      </w:r>
      <w:r>
        <w:rPr>
          <w:rFonts w:ascii="Arial" w:hAnsi="Arial" w:cs="Arial"/>
        </w:rPr>
        <w:t xml:space="preserve">decides to reverse the </w:t>
      </w:r>
      <w:r>
        <w:rPr>
          <w:rFonts w:ascii="Arial" w:hAnsi="Arial" w:cs="Arial"/>
          <w:b/>
          <w:bCs/>
        </w:rPr>
        <w:t xml:space="preserve">Panel Secretary’s </w:t>
      </w:r>
      <w:r>
        <w:rPr>
          <w:rFonts w:ascii="Arial" w:hAnsi="Arial" w:cs="Arial"/>
        </w:rPr>
        <w:t xml:space="preserve">decision to refuse the submission, the </w:t>
      </w:r>
      <w:r>
        <w:rPr>
          <w:rFonts w:ascii="Arial" w:hAnsi="Arial" w:cs="Arial"/>
          <w:b/>
          <w:bCs/>
        </w:rPr>
        <w:t xml:space="preserve">Panel Secretary </w:t>
      </w:r>
      <w:r>
        <w:rPr>
          <w:rFonts w:ascii="Arial" w:hAnsi="Arial" w:cs="Arial"/>
        </w:rPr>
        <w:t xml:space="preserve">shall notify the </w:t>
      </w:r>
      <w:r>
        <w:rPr>
          <w:rFonts w:ascii="Arial" w:hAnsi="Arial" w:cs="Arial"/>
          <w:b/>
          <w:bCs/>
        </w:rPr>
        <w:t xml:space="preserve">Proposer </w:t>
      </w:r>
      <w:r>
        <w:rPr>
          <w:rFonts w:ascii="Arial" w:hAnsi="Arial" w:cs="Arial"/>
        </w:rPr>
        <w:t>accordingly and the proposal shall be dealt with in accordance with this Section 8;</w:t>
      </w:r>
    </w:p>
    <w:p w14:paraId="49E8A696" w14:textId="77777777" w:rsidR="00B56045" w:rsidRDefault="00B56045" w:rsidP="00B56045">
      <w:pPr>
        <w:pStyle w:val="clauseindent"/>
        <w:widowControl/>
        <w:tabs>
          <w:tab w:val="left" w:pos="2552"/>
        </w:tabs>
        <w:ind w:left="2552" w:hanging="851"/>
        <w:jc w:val="both"/>
        <w:rPr>
          <w:rFonts w:ascii="Arial" w:hAnsi="Arial" w:cs="Arial"/>
          <w:b/>
          <w:bCs/>
        </w:rPr>
      </w:pPr>
      <w:bookmarkStart w:id="563" w:name="_DV_M336"/>
      <w:bookmarkEnd w:id="563"/>
      <w:r>
        <w:rPr>
          <w:rFonts w:ascii="Arial" w:hAnsi="Arial" w:cs="Arial"/>
        </w:rPr>
        <w:t>(d)</w:t>
      </w:r>
      <w:r>
        <w:rPr>
          <w:rFonts w:ascii="Arial" w:hAnsi="Arial" w:cs="Arial"/>
        </w:rPr>
        <w:tab/>
        <w:t xml:space="preserve">nothing in this Section 8 shall prevent a </w:t>
      </w:r>
      <w:r>
        <w:rPr>
          <w:rFonts w:ascii="Arial" w:hAnsi="Arial" w:cs="Arial"/>
          <w:b/>
          <w:bCs/>
        </w:rPr>
        <w:t>Proposer</w:t>
      </w:r>
      <w:r>
        <w:rPr>
          <w:rFonts w:ascii="Arial" w:hAnsi="Arial" w:cs="Arial"/>
        </w:rPr>
        <w:t xml:space="preserve"> from submitting a revised proposal in compliance with the requirements of Paragraph </w:t>
      </w:r>
      <w:bookmarkStart w:id="564" w:name="_DV_M338"/>
      <w:bookmarkStart w:id="565" w:name="_BPDCD_72"/>
      <w:bookmarkEnd w:id="564"/>
      <w:r>
        <w:rPr>
          <w:rFonts w:ascii="Arial" w:hAnsi="Arial" w:cs="Arial"/>
          <w:strike/>
          <w:color w:val="FF0000"/>
        </w:rPr>
        <w:t xml:space="preserve"> </w:t>
      </w:r>
      <w:r>
        <w:rPr>
          <w:rFonts w:ascii="Arial" w:hAnsi="Arial" w:cs="Arial"/>
        </w:rPr>
        <w:t xml:space="preserve">8.16.4 </w:t>
      </w:r>
      <w:bookmarkStart w:id="566" w:name="_DV_M340"/>
      <w:bookmarkEnd w:id="565"/>
      <w:bookmarkEnd w:id="566"/>
      <w:r>
        <w:rPr>
          <w:rFonts w:ascii="Arial" w:hAnsi="Arial" w:cs="Arial"/>
        </w:rPr>
        <w:t xml:space="preserve">in respect of the same subject-matter. </w:t>
      </w:r>
    </w:p>
    <w:p w14:paraId="7D4B9A63" w14:textId="27FC8D11"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67" w:name="_DV_M341"/>
      <w:bookmarkEnd w:id="567"/>
      <w:r>
        <w:rPr>
          <w:rFonts w:ascii="Arial" w:hAnsi="Arial" w:cs="Arial"/>
        </w:rPr>
        <w:t xml:space="preserve">Subject to Paragraph 8.17A.8 and without prejudice to the development of a </w:t>
      </w:r>
      <w:r>
        <w:rPr>
          <w:rFonts w:ascii="Arial" w:hAnsi="Arial" w:cs="Arial"/>
          <w:b/>
          <w:bCs/>
        </w:rPr>
        <w:t>Workgroup Alternative CUSC Modification</w:t>
      </w:r>
      <w:r>
        <w:rPr>
          <w:rFonts w:ascii="Arial Bold" w:hAnsi="Arial Bold" w:cs="Arial Bold"/>
          <w:b/>
          <w:bCs/>
        </w:rPr>
        <w:t>(s)</w:t>
      </w:r>
      <w:bookmarkStart w:id="568" w:name="_DV_M342"/>
      <w:bookmarkStart w:id="569" w:name="_BPDCD_73"/>
      <w:bookmarkEnd w:id="568"/>
      <w:r>
        <w:rPr>
          <w:rFonts w:ascii="Arial Bold" w:hAnsi="Arial Bold" w:cs="Arial Bold"/>
        </w:rPr>
        <w:t xml:space="preserve"> </w:t>
      </w:r>
      <w:bookmarkStart w:id="570" w:name="_DV_M343"/>
      <w:bookmarkEnd w:id="569"/>
      <w:bookmarkEnd w:id="570"/>
      <w:r>
        <w:rPr>
          <w:rFonts w:ascii="Arial" w:hAnsi="Arial" w:cs="Arial"/>
        </w:rPr>
        <w:t xml:space="preserve">pursuant to </w:t>
      </w:r>
      <w:bookmarkStart w:id="571" w:name="_DV_M344"/>
      <w:bookmarkStart w:id="572" w:name="_BPDCD_74"/>
      <w:bookmarkEnd w:id="571"/>
      <w:r>
        <w:rPr>
          <w:rFonts w:ascii="Arial" w:hAnsi="Arial" w:cs="Arial"/>
        </w:rPr>
        <w:t>Paragraphs 8.20.</w:t>
      </w:r>
      <w:r w:rsidR="007D44FD">
        <w:rPr>
          <w:rFonts w:ascii="Arial" w:hAnsi="Arial" w:cs="Arial"/>
        </w:rPr>
        <w:t>13</w:t>
      </w:r>
      <w:r>
        <w:rPr>
          <w:rFonts w:ascii="Arial" w:hAnsi="Arial" w:cs="Arial"/>
        </w:rPr>
        <w:t xml:space="preserve"> and 8.20.</w:t>
      </w:r>
      <w:r w:rsidR="007D44FD">
        <w:rPr>
          <w:rFonts w:ascii="Arial" w:hAnsi="Arial" w:cs="Arial"/>
        </w:rPr>
        <w:t>18</w:t>
      </w:r>
      <w:r>
        <w:rPr>
          <w:rFonts w:ascii="Arial" w:hAnsi="Arial" w:cs="Arial"/>
        </w:rPr>
        <w:t xml:space="preserve">, the </w:t>
      </w:r>
      <w:bookmarkStart w:id="573" w:name="_DV_M345"/>
      <w:bookmarkEnd w:id="572"/>
      <w:bookmarkEnd w:id="573"/>
      <w:r>
        <w:rPr>
          <w:rFonts w:ascii="Arial" w:hAnsi="Arial" w:cs="Arial"/>
          <w:b/>
          <w:bCs/>
        </w:rPr>
        <w:t>CUSC Modifications Panel</w:t>
      </w:r>
      <w:r>
        <w:rPr>
          <w:rFonts w:ascii="Arial" w:hAnsi="Arial" w:cs="Arial"/>
        </w:rPr>
        <w:t xml:space="preserve"> shall direct in the case of (a), and may direct in the case of (b), the </w:t>
      </w:r>
      <w:r>
        <w:rPr>
          <w:rFonts w:ascii="Arial" w:hAnsi="Arial" w:cs="Arial"/>
          <w:b/>
          <w:bCs/>
        </w:rPr>
        <w:t>Panel Secretary</w:t>
      </w:r>
      <w:r>
        <w:rPr>
          <w:rFonts w:ascii="Arial" w:hAnsi="Arial" w:cs="Arial"/>
        </w:rPr>
        <w:t xml:space="preserve"> to reject a proposal pursuant to Paragraph 8.16, other than a proposal submitted by </w:t>
      </w:r>
      <w:r>
        <w:rPr>
          <w:rFonts w:ascii="Arial" w:hAnsi="Arial" w:cs="Arial"/>
          <w:b/>
          <w:bCs/>
        </w:rPr>
        <w:t>The Company</w:t>
      </w:r>
      <w:r>
        <w:rPr>
          <w:rFonts w:ascii="Arial" w:hAnsi="Arial" w:cs="Arial"/>
        </w:rPr>
        <w:t xml:space="preserve"> pursuant to a direction issued by the </w:t>
      </w:r>
      <w:r>
        <w:rPr>
          <w:rFonts w:ascii="Arial" w:hAnsi="Arial" w:cs="Arial"/>
          <w:b/>
          <w:bCs/>
        </w:rPr>
        <w:t>Authority</w:t>
      </w:r>
      <w:r>
        <w:rPr>
          <w:rFonts w:ascii="Arial" w:hAnsi="Arial" w:cs="Arial"/>
        </w:rPr>
        <w:t xml:space="preserve"> following a </w:t>
      </w:r>
      <w:r>
        <w:rPr>
          <w:rFonts w:ascii="Arial" w:hAnsi="Arial" w:cs="Arial"/>
          <w:b/>
          <w:bCs/>
        </w:rPr>
        <w:t>Significant Code Review</w:t>
      </w:r>
      <w:r>
        <w:rPr>
          <w:rFonts w:ascii="Arial" w:hAnsi="Arial" w:cs="Arial"/>
        </w:rPr>
        <w:t xml:space="preserve"> in accordance with Paragraph </w:t>
      </w:r>
      <w:bookmarkStart w:id="574" w:name="_DV_M346"/>
      <w:bookmarkStart w:id="575" w:name="_BPDCD_75"/>
      <w:bookmarkEnd w:id="574"/>
      <w:r>
        <w:rPr>
          <w:rFonts w:ascii="Arial" w:hAnsi="Arial" w:cs="Arial"/>
        </w:rPr>
        <w:t xml:space="preserve">8.17.6, if and to the extent that such proposal has, in the opinion of the </w:t>
      </w:r>
      <w:bookmarkStart w:id="576" w:name="_DV_M347"/>
      <w:bookmarkEnd w:id="575"/>
      <w:bookmarkEnd w:id="576"/>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substantially the same effect as: </w:t>
      </w:r>
    </w:p>
    <w:p w14:paraId="586EB642" w14:textId="77777777" w:rsidR="00B56045" w:rsidRDefault="00B56045" w:rsidP="00B56045">
      <w:pPr>
        <w:pStyle w:val="clauseindent"/>
        <w:widowControl/>
        <w:ind w:left="2552" w:hanging="851"/>
        <w:jc w:val="both"/>
        <w:rPr>
          <w:rFonts w:ascii="Arial" w:hAnsi="Arial" w:cs="Arial"/>
        </w:rPr>
      </w:pPr>
      <w:bookmarkStart w:id="577" w:name="_DV_M348"/>
      <w:bookmarkEnd w:id="577"/>
      <w:r>
        <w:rPr>
          <w:rFonts w:ascii="Arial" w:hAnsi="Arial" w:cs="Arial"/>
        </w:rPr>
        <w:t>(a)</w:t>
      </w:r>
      <w:r>
        <w:rPr>
          <w:rFonts w:ascii="Arial" w:hAnsi="Arial" w:cs="Arial"/>
        </w:rPr>
        <w:tab/>
        <w:t xml:space="preserve">a </w:t>
      </w:r>
      <w:r>
        <w:rPr>
          <w:rFonts w:ascii="Arial" w:hAnsi="Arial" w:cs="Arial"/>
          <w:b/>
          <w:bCs/>
        </w:rPr>
        <w:t>Pending</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or</w:t>
      </w:r>
    </w:p>
    <w:p w14:paraId="2A52EA34" w14:textId="77777777" w:rsidR="00B56045" w:rsidRDefault="00B56045" w:rsidP="00B56045">
      <w:pPr>
        <w:pStyle w:val="clauseindent"/>
        <w:widowControl/>
        <w:ind w:left="2552" w:hanging="851"/>
        <w:jc w:val="both"/>
        <w:rPr>
          <w:rFonts w:ascii="Arial" w:hAnsi="Arial" w:cs="Arial"/>
        </w:rPr>
      </w:pPr>
      <w:bookmarkStart w:id="578" w:name="_DV_M349"/>
      <w:bookmarkEnd w:id="578"/>
      <w:r>
        <w:rPr>
          <w:rFonts w:ascii="Arial" w:hAnsi="Arial" w:cs="Arial"/>
        </w:rPr>
        <w:t>(b)</w:t>
      </w:r>
      <w:r>
        <w:rPr>
          <w:rFonts w:ascii="Arial" w:hAnsi="Arial" w:cs="Arial"/>
        </w:rPr>
        <w:tab/>
        <w:t xml:space="preserve">a </w:t>
      </w:r>
      <w:r>
        <w:rPr>
          <w:rFonts w:ascii="Arial" w:hAnsi="Arial" w:cs="Arial"/>
          <w:b/>
          <w:bCs/>
        </w:rPr>
        <w:t>Rejected CUSC Modification Proposal</w:t>
      </w:r>
      <w:r>
        <w:rPr>
          <w:rFonts w:ascii="Arial" w:hAnsi="Arial" w:cs="Arial"/>
        </w:rPr>
        <w:t xml:space="preserve">, where such proposal is made at any time within two (2) months after the decision of the </w:t>
      </w:r>
      <w:r>
        <w:rPr>
          <w:rFonts w:ascii="Arial" w:hAnsi="Arial" w:cs="Arial"/>
          <w:b/>
          <w:bCs/>
        </w:rPr>
        <w:t>Authority</w:t>
      </w:r>
      <w:r>
        <w:rPr>
          <w:rFonts w:ascii="Arial" w:hAnsi="Arial" w:cs="Arial"/>
        </w:rPr>
        <w:t xml:space="preserve"> not to direct </w:t>
      </w:r>
      <w:r>
        <w:rPr>
          <w:rFonts w:ascii="Arial" w:hAnsi="Arial" w:cs="Arial"/>
          <w:b/>
          <w:bCs/>
        </w:rPr>
        <w:t>The Company</w:t>
      </w:r>
      <w:r>
        <w:rPr>
          <w:rFonts w:ascii="Arial" w:hAnsi="Arial" w:cs="Arial"/>
        </w:rPr>
        <w:t xml:space="preserve"> to modify the</w:t>
      </w:r>
      <w:r>
        <w:rPr>
          <w:rFonts w:ascii="Arial" w:hAnsi="Arial" w:cs="Arial"/>
          <w:b/>
          <w:bCs/>
        </w:rPr>
        <w:t xml:space="preserve"> CUSC</w:t>
      </w:r>
      <w:r>
        <w:rPr>
          <w:rFonts w:ascii="Arial" w:hAnsi="Arial" w:cs="Arial"/>
        </w:rPr>
        <w:t xml:space="preserve"> pursuant to the </w:t>
      </w:r>
      <w:r>
        <w:rPr>
          <w:rFonts w:ascii="Arial" w:hAnsi="Arial" w:cs="Arial"/>
          <w:b/>
          <w:bCs/>
        </w:rPr>
        <w:t>Transmission Licence</w:t>
      </w:r>
      <w:r>
        <w:rPr>
          <w:rFonts w:ascii="Arial" w:hAnsi="Arial" w:cs="Arial"/>
        </w:rPr>
        <w:t xml:space="preserve"> in the manner set out in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p>
    <w:p w14:paraId="49EF99C4" w14:textId="77777777" w:rsidR="00B56045" w:rsidRDefault="00B56045" w:rsidP="00B56045">
      <w:pPr>
        <w:pStyle w:val="subsubclauseindent"/>
        <w:widowControl/>
        <w:ind w:left="1701"/>
        <w:jc w:val="both"/>
        <w:rPr>
          <w:rFonts w:ascii="Arial" w:hAnsi="Arial" w:cs="Arial"/>
        </w:rPr>
      </w:pPr>
      <w:bookmarkStart w:id="579" w:name="_DV_M350"/>
      <w:bookmarkEnd w:id="579"/>
      <w:r>
        <w:rPr>
          <w:rFonts w:ascii="Arial" w:hAnsi="Arial" w:cs="Arial"/>
        </w:rPr>
        <w:t xml:space="preserve">and the </w:t>
      </w:r>
      <w:r>
        <w:rPr>
          <w:rFonts w:ascii="Arial" w:hAnsi="Arial" w:cs="Arial"/>
          <w:b/>
          <w:bCs/>
        </w:rPr>
        <w:t xml:space="preserve">Panel Secretary </w:t>
      </w:r>
      <w:r>
        <w:rPr>
          <w:rFonts w:ascii="Arial" w:hAnsi="Arial" w:cs="Arial"/>
        </w:rPr>
        <w:t xml:space="preserve">shall notify the </w:t>
      </w:r>
      <w:r>
        <w:rPr>
          <w:rFonts w:ascii="Arial" w:hAnsi="Arial" w:cs="Arial"/>
          <w:b/>
          <w:bCs/>
        </w:rPr>
        <w:t xml:space="preserve">Proposer </w:t>
      </w:r>
      <w:r>
        <w:rPr>
          <w:rFonts w:ascii="Arial" w:hAnsi="Arial" w:cs="Arial"/>
        </w:rPr>
        <w:t xml:space="preserve">accordingly. </w:t>
      </w:r>
    </w:p>
    <w:p w14:paraId="07EADBF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80" w:name="_DV_M351"/>
      <w:bookmarkEnd w:id="580"/>
      <w:r>
        <w:rPr>
          <w:rFonts w:ascii="Arial" w:hAnsi="Arial" w:cs="Arial"/>
        </w:rPr>
        <w:t>Promptly upon receipt of a</w:t>
      </w:r>
      <w:r>
        <w:rPr>
          <w:rFonts w:ascii="Arial" w:hAnsi="Arial" w:cs="Arial"/>
          <w:b/>
          <w:bCs/>
        </w:rPr>
        <w:t xml:space="preserve"> CUSC Modification</w:t>
      </w:r>
      <w:r>
        <w:rPr>
          <w:rFonts w:ascii="Arial" w:hAnsi="Arial" w:cs="Arial"/>
        </w:rPr>
        <w:t xml:space="preserve"> </w:t>
      </w:r>
      <w:r>
        <w:rPr>
          <w:rFonts w:ascii="Arial" w:hAnsi="Arial" w:cs="Arial"/>
          <w:b/>
          <w:bCs/>
        </w:rPr>
        <w:t>Proposal</w:t>
      </w:r>
      <w:r>
        <w:rPr>
          <w:rFonts w:ascii="Arial" w:hAnsi="Arial" w:cs="Arial"/>
        </w:rPr>
        <w:t xml:space="preserve">, the </w:t>
      </w:r>
      <w:r>
        <w:rPr>
          <w:rFonts w:ascii="Arial" w:hAnsi="Arial" w:cs="Arial"/>
          <w:b/>
          <w:bCs/>
        </w:rPr>
        <w:t xml:space="preserve">Panel Secretary </w:t>
      </w:r>
      <w:r>
        <w:rPr>
          <w:rFonts w:ascii="Arial" w:hAnsi="Arial" w:cs="Arial"/>
        </w:rPr>
        <w:t xml:space="preserve">shall: </w:t>
      </w:r>
    </w:p>
    <w:p w14:paraId="5805F59D" w14:textId="77777777" w:rsidR="00B56045" w:rsidRDefault="00B56045" w:rsidP="00B56045">
      <w:pPr>
        <w:pStyle w:val="clauseindent"/>
        <w:widowControl/>
        <w:ind w:left="2552" w:hanging="851"/>
        <w:jc w:val="both"/>
        <w:rPr>
          <w:rFonts w:ascii="Arial" w:hAnsi="Arial" w:cs="Arial"/>
        </w:rPr>
      </w:pPr>
      <w:bookmarkStart w:id="581" w:name="_DV_M352"/>
      <w:bookmarkEnd w:id="581"/>
      <w:r>
        <w:rPr>
          <w:rFonts w:ascii="Arial" w:hAnsi="Arial" w:cs="Arial"/>
        </w:rPr>
        <w:t>(a)</w:t>
      </w:r>
      <w:r>
        <w:rPr>
          <w:rFonts w:ascii="Arial" w:hAnsi="Arial" w:cs="Arial"/>
        </w:rPr>
        <w:tab/>
        <w:t xml:space="preserve">allocate a unique reference number to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p>
    <w:p w14:paraId="77AC622C" w14:textId="689B4CE6" w:rsidR="00B56045" w:rsidRDefault="00B56045" w:rsidP="00B56045">
      <w:pPr>
        <w:pStyle w:val="clauseindent"/>
        <w:widowControl/>
        <w:ind w:left="2552" w:hanging="851"/>
        <w:jc w:val="both"/>
        <w:rPr>
          <w:rFonts w:ascii="Arial" w:hAnsi="Arial" w:cs="Arial"/>
        </w:rPr>
      </w:pPr>
      <w:bookmarkStart w:id="582" w:name="_DV_M353"/>
      <w:bookmarkEnd w:id="582"/>
      <w:r>
        <w:rPr>
          <w:rFonts w:ascii="Arial" w:hAnsi="Arial" w:cs="Arial"/>
        </w:rPr>
        <w:t>(b)</w:t>
      </w:r>
      <w:r>
        <w:tab/>
      </w:r>
      <w:r>
        <w:rPr>
          <w:rFonts w:ascii="Arial" w:hAnsi="Arial" w:cs="Arial"/>
        </w:rPr>
        <w:t xml:space="preserve">enter details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on the </w:t>
      </w:r>
      <w:r>
        <w:rPr>
          <w:rFonts w:ascii="Arial" w:hAnsi="Arial" w:cs="Arial"/>
          <w:b/>
          <w:bCs/>
        </w:rPr>
        <w:t>CUSC Modification</w:t>
      </w:r>
      <w:r>
        <w:rPr>
          <w:rFonts w:ascii="Arial" w:hAnsi="Arial" w:cs="Arial"/>
        </w:rPr>
        <w:t xml:space="preserve"> </w:t>
      </w:r>
      <w:r>
        <w:rPr>
          <w:rFonts w:ascii="Arial" w:hAnsi="Arial" w:cs="Arial"/>
          <w:b/>
          <w:bCs/>
        </w:rPr>
        <w:t>Register</w:t>
      </w:r>
      <w:r>
        <w:rPr>
          <w:rFonts w:ascii="Arial" w:hAnsi="Arial" w:cs="Arial"/>
        </w:rPr>
        <w:t>;</w:t>
      </w:r>
      <w:r w:rsidR="00B12E0E">
        <w:rPr>
          <w:rFonts w:ascii="Arial" w:hAnsi="Arial" w:cs="Arial"/>
        </w:rPr>
        <w:t xml:space="preserve"> </w:t>
      </w:r>
    </w:p>
    <w:p w14:paraId="49184561" w14:textId="684C9F1E" w:rsidR="00B12E0E" w:rsidRPr="007757C8" w:rsidRDefault="00B12E0E" w:rsidP="00B56045">
      <w:pPr>
        <w:pStyle w:val="clauseindent"/>
        <w:widowControl/>
        <w:ind w:left="2552" w:hanging="851"/>
        <w:jc w:val="both"/>
        <w:rPr>
          <w:rFonts w:ascii="Arial" w:hAnsi="Arial" w:cs="Arial"/>
        </w:rPr>
      </w:pPr>
      <w:r>
        <w:rPr>
          <w:rFonts w:ascii="Arial" w:hAnsi="Arial" w:cs="Arial"/>
        </w:rPr>
        <w:t>(c )</w:t>
      </w:r>
      <w:r>
        <w:rPr>
          <w:rFonts w:ascii="Arial" w:hAnsi="Arial" w:cs="Arial"/>
        </w:rPr>
        <w:tab/>
        <w:t xml:space="preserve">reserve the right to modify the title or summary of the </w:t>
      </w:r>
      <w:r w:rsidR="00CC6242">
        <w:rPr>
          <w:rFonts w:ascii="Arial" w:hAnsi="Arial" w:cs="Arial"/>
          <w:b/>
        </w:rPr>
        <w:t>CUSC Modification Proposal</w:t>
      </w:r>
      <w:r w:rsidR="00CC6242">
        <w:rPr>
          <w:rFonts w:ascii="Arial" w:hAnsi="Arial" w:cs="Arial"/>
        </w:rPr>
        <w:t xml:space="preserve"> to better reflect the content or intent of the proposal. If such changes are made these shall be agreed by the </w:t>
      </w:r>
      <w:r w:rsidR="00CC6242">
        <w:rPr>
          <w:rFonts w:ascii="Arial" w:hAnsi="Arial" w:cs="Arial"/>
          <w:b/>
        </w:rPr>
        <w:t>Proposer</w:t>
      </w:r>
      <w:r w:rsidR="00CC6242">
        <w:rPr>
          <w:rFonts w:ascii="Arial" w:hAnsi="Arial" w:cs="Arial"/>
        </w:rPr>
        <w:t xml:space="preserve">, or where this cannot be achieved by the </w:t>
      </w:r>
      <w:r w:rsidR="00CC6242">
        <w:rPr>
          <w:rFonts w:ascii="Arial" w:hAnsi="Arial" w:cs="Arial"/>
          <w:b/>
        </w:rPr>
        <w:t>CUSC Modifications Panel</w:t>
      </w:r>
      <w:r w:rsidR="007757C8">
        <w:rPr>
          <w:rFonts w:ascii="Arial" w:hAnsi="Arial" w:cs="Arial"/>
        </w:rPr>
        <w:t xml:space="preserve"> at their next meeting; and</w:t>
      </w:r>
    </w:p>
    <w:p w14:paraId="2B3F1F88" w14:textId="7F6B92BE" w:rsidR="00B56045" w:rsidRDefault="00B56045" w:rsidP="00B56045">
      <w:pPr>
        <w:pStyle w:val="clauseindent"/>
        <w:widowControl/>
        <w:ind w:left="2552" w:hanging="851"/>
        <w:jc w:val="both"/>
        <w:rPr>
          <w:rFonts w:ascii="Arial" w:hAnsi="Arial" w:cs="Arial"/>
        </w:rPr>
      </w:pPr>
      <w:r>
        <w:rPr>
          <w:rFonts w:ascii="Arial" w:hAnsi="Arial" w:cs="Arial"/>
        </w:rPr>
        <w:t>(</w:t>
      </w:r>
      <w:r w:rsidR="007757C8">
        <w:rPr>
          <w:rFonts w:ascii="Arial" w:hAnsi="Arial" w:cs="Arial"/>
        </w:rPr>
        <w:t>d</w:t>
      </w:r>
      <w:r>
        <w:rPr>
          <w:rFonts w:ascii="Arial" w:hAnsi="Arial" w:cs="Arial"/>
        </w:rPr>
        <w:t xml:space="preserve">) </w:t>
      </w:r>
      <w:r w:rsidR="003254E1">
        <w:rPr>
          <w:rFonts w:ascii="Arial" w:hAnsi="Arial" w:cs="Arial"/>
        </w:rPr>
        <w:t xml:space="preserve">          </w:t>
      </w:r>
      <w:r w:rsidRPr="00870721">
        <w:rPr>
          <w:rFonts w:ascii="Arial" w:hAnsi="Arial" w:cs="Arial"/>
        </w:rPr>
        <w:t xml:space="preserve">note whether in the </w:t>
      </w:r>
      <w:r w:rsidRPr="00870721">
        <w:rPr>
          <w:rFonts w:ascii="Arial" w:hAnsi="Arial" w:cs="Arial"/>
          <w:b/>
        </w:rPr>
        <w:t>Proposer’s</w:t>
      </w:r>
      <w:r w:rsidRPr="00870721">
        <w:rPr>
          <w:rFonts w:ascii="Arial" w:hAnsi="Arial" w:cs="Arial"/>
        </w:rPr>
        <w:t xml:space="preserve"> view the </w:t>
      </w:r>
      <w:r w:rsidRPr="00870721">
        <w:rPr>
          <w:rFonts w:ascii="Arial" w:hAnsi="Arial" w:cs="Arial"/>
          <w:b/>
        </w:rPr>
        <w:t>CUSC Modification Proposal</w:t>
      </w:r>
      <w:r w:rsidRPr="00870721">
        <w:rPr>
          <w:rFonts w:ascii="Arial" w:hAnsi="Arial" w:cs="Arial"/>
        </w:rPr>
        <w:t xml:space="preserve"> constitutes an </w:t>
      </w:r>
      <w:r w:rsidR="006E69BF">
        <w:rPr>
          <w:rFonts w:ascii="Arial" w:hAnsi="Arial" w:cs="Arial"/>
          <w:b/>
        </w:rPr>
        <w:t>EBR Amendment</w:t>
      </w:r>
      <w:r w:rsidRPr="00870721">
        <w:rPr>
          <w:rFonts w:ascii="Arial" w:hAnsi="Arial" w:cs="Arial"/>
        </w:rPr>
        <w:t>.</w:t>
      </w:r>
    </w:p>
    <w:p w14:paraId="2FA96D7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83" w:name="_DV_M354"/>
      <w:bookmarkEnd w:id="583"/>
      <w:r>
        <w:rPr>
          <w:rFonts w:ascii="Arial" w:hAnsi="Arial" w:cs="Arial"/>
        </w:rPr>
        <w:t xml:space="preserve">Subject to </w:t>
      </w:r>
      <w:bookmarkStart w:id="584" w:name="_DV_C20"/>
      <w:r w:rsidRPr="008D517D">
        <w:rPr>
          <w:rStyle w:val="DeltaViewInsertion"/>
          <w:rFonts w:ascii="Arial" w:hAnsi="Arial" w:cs="Arial"/>
          <w:color w:val="auto"/>
          <w:u w:val="none"/>
        </w:rPr>
        <w:t>Paragraphs 8.8.6</w:t>
      </w:r>
      <w:r>
        <w:rPr>
          <w:rStyle w:val="DeltaViewInsertion"/>
          <w:rFonts w:ascii="Arial" w:hAnsi="Arial" w:cs="Arial"/>
          <w:color w:val="auto"/>
          <w:u w:val="none"/>
        </w:rPr>
        <w:t>, 8.29</w:t>
      </w:r>
      <w:r w:rsidRPr="008D517D">
        <w:rPr>
          <w:rStyle w:val="DeltaViewInsertion"/>
          <w:rFonts w:ascii="Arial" w:hAnsi="Arial" w:cs="Arial"/>
          <w:color w:val="auto"/>
          <w:u w:val="none"/>
        </w:rPr>
        <w:t xml:space="preserve"> and 8.</w:t>
      </w:r>
      <w:r>
        <w:rPr>
          <w:rStyle w:val="DeltaViewInsertion"/>
          <w:rFonts w:ascii="Arial" w:hAnsi="Arial" w:cs="Arial"/>
          <w:color w:val="auto"/>
          <w:u w:val="none"/>
        </w:rPr>
        <w:t>17B</w:t>
      </w:r>
      <w:r w:rsidRPr="008D517D">
        <w:rPr>
          <w:rStyle w:val="DeltaViewInsertion"/>
          <w:rFonts w:ascii="Arial" w:hAnsi="Arial" w:cs="Arial"/>
          <w:color w:val="auto"/>
          <w:u w:val="none"/>
        </w:rPr>
        <w:t>,</w:t>
      </w:r>
      <w:bookmarkStart w:id="585" w:name="_DV_M355"/>
      <w:bookmarkEnd w:id="584"/>
      <w:bookmarkEnd w:id="585"/>
      <w:r>
        <w:rPr>
          <w:rFonts w:ascii="Arial" w:hAnsi="Arial" w:cs="Arial"/>
        </w:rPr>
        <w:t xml:space="preserve"> where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is received more than 10 (ten) </w:t>
      </w:r>
      <w:r>
        <w:rPr>
          <w:rFonts w:ascii="Arial" w:hAnsi="Arial" w:cs="Arial"/>
          <w:b/>
          <w:bCs/>
        </w:rPr>
        <w:t>Business Days</w:t>
      </w:r>
      <w:r>
        <w:rPr>
          <w:rFonts w:ascii="Arial" w:hAnsi="Arial" w:cs="Arial"/>
        </w:rPr>
        <w:t xml:space="preserve"> prior to the next </w:t>
      </w:r>
      <w:r>
        <w:rPr>
          <w:rFonts w:ascii="Arial" w:hAnsi="Arial" w:cs="Arial"/>
          <w:b/>
          <w:bCs/>
        </w:rPr>
        <w:t>CUSC Modifications Panel</w:t>
      </w:r>
      <w:r>
        <w:rPr>
          <w:rFonts w:ascii="Arial" w:hAnsi="Arial" w:cs="Arial"/>
        </w:rPr>
        <w:t xml:space="preserve"> meeting, the </w:t>
      </w:r>
      <w:r>
        <w:rPr>
          <w:rFonts w:ascii="Arial" w:hAnsi="Arial" w:cs="Arial"/>
          <w:b/>
          <w:bCs/>
        </w:rPr>
        <w:t>Panel Secretary</w:t>
      </w:r>
      <w:r>
        <w:rPr>
          <w:rFonts w:ascii="Arial" w:hAnsi="Arial" w:cs="Arial"/>
        </w:rPr>
        <w:t xml:space="preserve"> shall place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on the agenda of the next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t>
      </w:r>
      <w:r>
        <w:rPr>
          <w:rFonts w:ascii="Arial" w:hAnsi="Arial" w:cs="Arial"/>
        </w:rPr>
        <w:lastRenderedPageBreak/>
        <w:t xml:space="preserve">meeting and otherwise shall place it on the agenda of the next succeeding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w:t>
      </w:r>
    </w:p>
    <w:p w14:paraId="11D9258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86" w:name="_DV_M356"/>
      <w:bookmarkEnd w:id="586"/>
      <w:r>
        <w:rPr>
          <w:rFonts w:ascii="Arial" w:hAnsi="Arial" w:cs="Arial"/>
        </w:rPr>
        <w:t>It shall be a condition to the right to make a proposal to modify the</w:t>
      </w:r>
      <w:r>
        <w:rPr>
          <w:rFonts w:ascii="Arial" w:hAnsi="Arial" w:cs="Arial"/>
          <w:b/>
          <w:bCs/>
        </w:rPr>
        <w:t xml:space="preserve"> CUSC</w:t>
      </w:r>
      <w:r>
        <w:rPr>
          <w:rFonts w:ascii="Arial" w:hAnsi="Arial" w:cs="Arial"/>
        </w:rPr>
        <w:t xml:space="preserve"> under this Paragraph 8.16 that the </w:t>
      </w:r>
      <w:r>
        <w:rPr>
          <w:rFonts w:ascii="Arial" w:hAnsi="Arial" w:cs="Arial"/>
          <w:b/>
          <w:bCs/>
        </w:rPr>
        <w:t xml:space="preserve">Proposer: </w:t>
      </w:r>
    </w:p>
    <w:p w14:paraId="528187D4" w14:textId="77777777" w:rsidR="00B56045" w:rsidRDefault="00B56045" w:rsidP="00B56045">
      <w:pPr>
        <w:pStyle w:val="clauseindent"/>
        <w:widowControl/>
        <w:ind w:left="2552" w:hanging="851"/>
        <w:jc w:val="both"/>
        <w:rPr>
          <w:rFonts w:ascii="Arial" w:hAnsi="Arial" w:cs="Arial"/>
        </w:rPr>
      </w:pPr>
      <w:bookmarkStart w:id="587" w:name="_DV_M357"/>
      <w:bookmarkEnd w:id="587"/>
      <w:r>
        <w:rPr>
          <w:rFonts w:ascii="Arial" w:hAnsi="Arial" w:cs="Arial"/>
        </w:rPr>
        <w:t>(a)</w:t>
      </w:r>
      <w:r>
        <w:rPr>
          <w:rFonts w:ascii="Arial" w:hAnsi="Arial" w:cs="Arial"/>
        </w:rPr>
        <w:tab/>
        <w:t xml:space="preserve">grants a non-exclusive royalty free licence to all </w:t>
      </w:r>
      <w:r>
        <w:rPr>
          <w:rFonts w:ascii="Arial" w:hAnsi="Arial" w:cs="Arial"/>
          <w:b/>
          <w:bCs/>
        </w:rPr>
        <w:t>CUSC</w:t>
      </w:r>
      <w:r>
        <w:rPr>
          <w:rFonts w:ascii="Arial" w:hAnsi="Arial" w:cs="Arial"/>
        </w:rPr>
        <w:t xml:space="preserve"> </w:t>
      </w:r>
      <w:r>
        <w:rPr>
          <w:rFonts w:ascii="Arial" w:hAnsi="Arial" w:cs="Arial"/>
          <w:b/>
          <w:bCs/>
        </w:rPr>
        <w:t>Parties</w:t>
      </w:r>
      <w:r>
        <w:rPr>
          <w:rFonts w:ascii="Arial" w:hAnsi="Arial" w:cs="Arial"/>
        </w:rPr>
        <w:t xml:space="preserve"> who request the same covering all present and future rights, </w:t>
      </w:r>
      <w:r>
        <w:rPr>
          <w:rFonts w:ascii="Arial" w:hAnsi="Arial" w:cs="Arial"/>
          <w:b/>
          <w:bCs/>
        </w:rPr>
        <w:t>IPRs</w:t>
      </w:r>
      <w:r>
        <w:rPr>
          <w:rFonts w:ascii="Arial" w:hAnsi="Arial" w:cs="Arial"/>
        </w:rPr>
        <w:t xml:space="preserve"> and moral rights it may have in such proposal (as regards use or application in Great Britain); and</w:t>
      </w:r>
    </w:p>
    <w:p w14:paraId="4E44BD69" w14:textId="77777777" w:rsidR="00B56045" w:rsidRDefault="00B56045" w:rsidP="00B56045">
      <w:pPr>
        <w:pStyle w:val="clauseindent"/>
        <w:widowControl/>
        <w:ind w:left="2552" w:hanging="851"/>
        <w:jc w:val="both"/>
        <w:rPr>
          <w:rFonts w:ascii="Arial" w:hAnsi="Arial" w:cs="Arial"/>
        </w:rPr>
      </w:pPr>
      <w:bookmarkStart w:id="588" w:name="_DV_M358"/>
      <w:bookmarkEnd w:id="588"/>
      <w:r>
        <w:rPr>
          <w:rFonts w:ascii="Arial" w:hAnsi="Arial" w:cs="Arial"/>
        </w:rPr>
        <w:t>(b)</w:t>
      </w:r>
      <w:r>
        <w:rPr>
          <w:rFonts w:ascii="Arial" w:hAnsi="Arial" w:cs="Arial"/>
        </w:rPr>
        <w:tab/>
        <w:t xml:space="preserve">warrants that, to the best of its knowledge, information and belief, no other person has asserted to the </w:t>
      </w:r>
      <w:r>
        <w:rPr>
          <w:rFonts w:ascii="Arial" w:hAnsi="Arial" w:cs="Arial"/>
          <w:b/>
          <w:bCs/>
        </w:rPr>
        <w:t>Proposer</w:t>
      </w:r>
      <w:r>
        <w:rPr>
          <w:rFonts w:ascii="Arial" w:hAnsi="Arial" w:cs="Arial"/>
        </w:rPr>
        <w:t xml:space="preserve"> that such person has any </w:t>
      </w:r>
      <w:r>
        <w:rPr>
          <w:rFonts w:ascii="Arial" w:hAnsi="Arial" w:cs="Arial"/>
          <w:b/>
          <w:bCs/>
        </w:rPr>
        <w:t>IPRs</w:t>
      </w:r>
      <w:r>
        <w:rPr>
          <w:rFonts w:ascii="Arial" w:hAnsi="Arial" w:cs="Arial"/>
        </w:rPr>
        <w:t xml:space="preserve"> or normal rights or rights of confidence in such proposal,</w:t>
      </w:r>
    </w:p>
    <w:p w14:paraId="3E23467A" w14:textId="77777777" w:rsidR="00B56045" w:rsidRDefault="00B56045" w:rsidP="00B56045">
      <w:pPr>
        <w:pStyle w:val="clauseindent"/>
        <w:widowControl/>
        <w:ind w:left="1701"/>
        <w:jc w:val="both"/>
        <w:rPr>
          <w:rFonts w:ascii="Arial" w:hAnsi="Arial" w:cs="Arial"/>
        </w:rPr>
      </w:pPr>
      <w:bookmarkStart w:id="589" w:name="_DV_M359"/>
      <w:bookmarkEnd w:id="589"/>
      <w:r>
        <w:rPr>
          <w:rFonts w:ascii="Arial" w:hAnsi="Arial" w:cs="Arial"/>
        </w:rPr>
        <w:t xml:space="preserve">and, in making a proposal, a </w:t>
      </w:r>
      <w:r>
        <w:rPr>
          <w:rFonts w:ascii="Arial" w:hAnsi="Arial" w:cs="Arial"/>
          <w:b/>
          <w:bCs/>
        </w:rPr>
        <w:t>Proposer</w:t>
      </w:r>
      <w:r>
        <w:rPr>
          <w:rFonts w:ascii="Arial" w:hAnsi="Arial" w:cs="Arial"/>
        </w:rPr>
        <w:t xml:space="preserve"> which is a </w:t>
      </w:r>
      <w:r>
        <w:rPr>
          <w:rFonts w:ascii="Arial" w:hAnsi="Arial" w:cs="Arial"/>
          <w:b/>
          <w:bCs/>
        </w:rPr>
        <w:t>CUSC Party</w:t>
      </w:r>
      <w:r>
        <w:rPr>
          <w:rFonts w:ascii="Arial" w:hAnsi="Arial" w:cs="Arial"/>
        </w:rPr>
        <w:t xml:space="preserve"> shall be deemed to have granted the licence and given the warranty in (a) and (b) above.</w:t>
      </w:r>
    </w:p>
    <w:p w14:paraId="6A538E49" w14:textId="77777777" w:rsidR="00B56045" w:rsidRDefault="00B56045" w:rsidP="00B56045">
      <w:pPr>
        <w:pStyle w:val="clauseindent"/>
        <w:widowControl/>
        <w:ind w:left="1701"/>
        <w:jc w:val="both"/>
        <w:rPr>
          <w:rFonts w:ascii="Arial" w:hAnsi="Arial" w:cs="Arial"/>
        </w:rPr>
      </w:pPr>
      <w:bookmarkStart w:id="590" w:name="_DV_M360"/>
      <w:bookmarkEnd w:id="590"/>
      <w:r>
        <w:rPr>
          <w:rFonts w:ascii="Arial" w:hAnsi="Arial" w:cs="Arial"/>
        </w:rPr>
        <w:t xml:space="preserve">The provisions of this Paragraph 8.16.9 shall apply to any </w:t>
      </w:r>
      <w:r>
        <w:rPr>
          <w:rFonts w:ascii="Arial" w:hAnsi="Arial" w:cs="Arial"/>
          <w:b/>
          <w:bCs/>
        </w:rPr>
        <w:t>WG Consultation Alternative Request</w:t>
      </w:r>
      <w:r>
        <w:rPr>
          <w:rFonts w:ascii="Arial" w:hAnsi="Arial" w:cs="Arial"/>
        </w:rPr>
        <w:t xml:space="preserve">, and also to a </w:t>
      </w:r>
      <w:r>
        <w:rPr>
          <w:rFonts w:ascii="Arial" w:hAnsi="Arial" w:cs="Arial"/>
          <w:b/>
          <w:bCs/>
        </w:rPr>
        <w:t xml:space="preserve">Relevant Party </w:t>
      </w:r>
      <w:r>
        <w:rPr>
          <w:rFonts w:ascii="Arial" w:hAnsi="Arial" w:cs="Arial"/>
        </w:rPr>
        <w:t xml:space="preserve">supporting a </w:t>
      </w:r>
      <w:r>
        <w:rPr>
          <w:rFonts w:ascii="Arial" w:hAnsi="Arial" w:cs="Arial"/>
          <w:b/>
          <w:bCs/>
        </w:rPr>
        <w:t>CUSC Modification Proposal</w:t>
      </w:r>
      <w:r>
        <w:rPr>
          <w:rFonts w:ascii="Arial" w:hAnsi="Arial" w:cs="Arial"/>
        </w:rPr>
        <w:t xml:space="preserve"> in place of the original Proposer in accordance with Paragraph 8.16.10 (a) for these purposes the term </w:t>
      </w:r>
      <w:r>
        <w:rPr>
          <w:rFonts w:ascii="Arial" w:hAnsi="Arial" w:cs="Arial"/>
          <w:b/>
          <w:bCs/>
        </w:rPr>
        <w:t>Proposer</w:t>
      </w:r>
      <w:r>
        <w:rPr>
          <w:rFonts w:ascii="Arial" w:hAnsi="Arial" w:cs="Arial"/>
        </w:rPr>
        <w:t xml:space="preserve"> shall include any such </w:t>
      </w:r>
      <w:r>
        <w:rPr>
          <w:rFonts w:ascii="Arial" w:hAnsi="Arial" w:cs="Arial"/>
          <w:b/>
          <w:bCs/>
        </w:rPr>
        <w:t>Relevant Party</w:t>
      </w:r>
      <w:r>
        <w:rPr>
          <w:rFonts w:ascii="Arial" w:hAnsi="Arial" w:cs="Arial"/>
        </w:rPr>
        <w:t xml:space="preserve"> or a person making such a </w:t>
      </w:r>
      <w:r>
        <w:rPr>
          <w:rFonts w:ascii="Arial" w:hAnsi="Arial" w:cs="Arial"/>
          <w:b/>
          <w:bCs/>
        </w:rPr>
        <w:t>WG Consultation Alternative Request</w:t>
      </w:r>
      <w:r>
        <w:rPr>
          <w:rFonts w:ascii="Arial" w:hAnsi="Arial" w:cs="Arial"/>
        </w:rPr>
        <w:t>.</w:t>
      </w:r>
    </w:p>
    <w:p w14:paraId="228669CD" w14:textId="49949A79"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591" w:name="_DV_M361"/>
      <w:bookmarkEnd w:id="591"/>
      <w:r>
        <w:rPr>
          <w:rFonts w:ascii="Arial" w:hAnsi="Arial" w:cs="Arial"/>
        </w:rPr>
        <w:t xml:space="preserve">Subject to </w:t>
      </w:r>
      <w:r w:rsidRPr="001223DC">
        <w:rPr>
          <w:rFonts w:ascii="Arial" w:hAnsi="Arial" w:cs="Arial"/>
        </w:rPr>
        <w:t xml:space="preserve">Paragraph 8.17A.8 (which deals with rejection by the </w:t>
      </w:r>
      <w:r w:rsidRPr="001223DC">
        <w:rPr>
          <w:rFonts w:ascii="Arial" w:hAnsi="Arial" w:cs="Arial"/>
          <w:b/>
        </w:rPr>
        <w:t>Panel Secretary</w:t>
      </w:r>
      <w:r w:rsidRPr="001223DC">
        <w:rPr>
          <w:rFonts w:ascii="Arial" w:hAnsi="Arial" w:cs="Arial"/>
        </w:rPr>
        <w:t xml:space="preserve"> of </w:t>
      </w:r>
      <w:r w:rsidRPr="001223DC">
        <w:rPr>
          <w:rFonts w:ascii="Arial" w:hAnsi="Arial" w:cs="Arial"/>
          <w:b/>
        </w:rPr>
        <w:t>CUSC Modification Proposal</w:t>
      </w:r>
      <w:r w:rsidRPr="001223DC">
        <w:rPr>
          <w:rFonts w:ascii="Arial" w:hAnsi="Arial" w:cs="Arial"/>
        </w:rPr>
        <w:t xml:space="preserve">s which are necessary to comply with or implement the </w:t>
      </w:r>
      <w:r w:rsidRPr="001223DC">
        <w:rPr>
          <w:rFonts w:ascii="Arial" w:hAnsi="Arial" w:cs="Arial"/>
          <w:b/>
        </w:rPr>
        <w:t>Electricity Regulation</w:t>
      </w:r>
      <w:r w:rsidRPr="001223DC">
        <w:rPr>
          <w:rFonts w:ascii="Arial" w:hAnsi="Arial" w:cs="Arial"/>
        </w:rPr>
        <w:t xml:space="preserve"> and/or any relevant</w:t>
      </w:r>
      <w:r w:rsidR="004D2AFA">
        <w:rPr>
          <w:rFonts w:ascii="Arial" w:hAnsi="Arial" w:cs="Arial"/>
        </w:rPr>
        <w:t xml:space="preserve"> </w:t>
      </w:r>
      <w:r w:rsidR="004D2AFA">
        <w:rPr>
          <w:rFonts w:ascii="Arial" w:hAnsi="Arial" w:cs="Arial"/>
          <w:b/>
          <w:bCs/>
        </w:rPr>
        <w:t>Legally Binding Decisions of the European Commission and/or The Agency</w:t>
      </w:r>
      <w:r w:rsidRPr="001223DC">
        <w:rPr>
          <w:rFonts w:ascii="Arial" w:hAnsi="Arial" w:cs="Arial"/>
        </w:rPr>
        <w:t>,</w:t>
      </w:r>
      <w:r>
        <w:rPr>
          <w:rFonts w:ascii="Arial" w:hAnsi="Arial" w:cs="Arial"/>
        </w:rPr>
        <w:t xml:space="preserve"> Paragraph 8.17A.4 (which deals with withdrawal of an </w:t>
      </w:r>
      <w:r w:rsidRPr="001C22C9">
        <w:rPr>
          <w:rFonts w:ascii="Arial" w:hAnsi="Arial" w:cs="Arial"/>
          <w:b/>
        </w:rPr>
        <w:t>CUSC Modification Proposal</w:t>
      </w:r>
      <w:r>
        <w:rPr>
          <w:rFonts w:ascii="Arial" w:hAnsi="Arial" w:cs="Arial"/>
        </w:rPr>
        <w:t xml:space="preserve"> in relation to a </w:t>
      </w:r>
      <w:r w:rsidRPr="001C22C9">
        <w:rPr>
          <w:rFonts w:ascii="Arial" w:hAnsi="Arial" w:cs="Arial"/>
          <w:b/>
        </w:rPr>
        <w:t>Significant Code Review</w:t>
      </w:r>
      <w:r>
        <w:rPr>
          <w:rFonts w:ascii="Arial" w:hAnsi="Arial" w:cs="Arial"/>
        </w:rPr>
        <w:t xml:space="preserve">) and Paragraph 8.17C.1   (which deals with the withdrawal of a </w:t>
      </w:r>
      <w:r w:rsidRPr="001C22C9">
        <w:rPr>
          <w:rFonts w:ascii="Arial" w:hAnsi="Arial" w:cs="Arial"/>
          <w:b/>
        </w:rPr>
        <w:t xml:space="preserve">CUSC Modification Proposal </w:t>
      </w:r>
      <w:r>
        <w:rPr>
          <w:rFonts w:ascii="Arial" w:hAnsi="Arial" w:cs="Arial"/>
        </w:rPr>
        <w:t xml:space="preserve">following a </w:t>
      </w:r>
      <w:r w:rsidRPr="001C22C9">
        <w:rPr>
          <w:rFonts w:ascii="Arial" w:hAnsi="Arial" w:cs="Arial"/>
          <w:b/>
        </w:rPr>
        <w:t>Backstop Direction</w:t>
      </w:r>
      <w:r>
        <w:rPr>
          <w:rFonts w:ascii="Arial" w:hAnsi="Arial" w:cs="Arial"/>
        </w:rPr>
        <w:t>)</w:t>
      </w:r>
      <w:r w:rsidRPr="001223DC">
        <w:rPr>
          <w:rFonts w:ascii="Arial" w:hAnsi="Arial" w:cs="Arial"/>
        </w:rPr>
        <w:t xml:space="preserve"> and</w:t>
      </w:r>
      <w:r>
        <w:rPr>
          <w:rFonts w:cs="Arial"/>
        </w:rPr>
        <w:t xml:space="preserve"> </w:t>
      </w:r>
      <w:r>
        <w:rPr>
          <w:rFonts w:ascii="Arial" w:hAnsi="Arial" w:cs="Arial"/>
        </w:rPr>
        <w:t xml:space="preserve">Paragraph </w:t>
      </w:r>
      <w:bookmarkStart w:id="592" w:name="_DV_M362"/>
      <w:bookmarkStart w:id="593" w:name="_BPDCD_76"/>
      <w:bookmarkEnd w:id="592"/>
      <w:r>
        <w:rPr>
          <w:rFonts w:ascii="Arial" w:hAnsi="Arial" w:cs="Arial"/>
        </w:rPr>
        <w:t xml:space="preserve">8.17.7, (which deals with the withdrawal of a </w:t>
      </w:r>
      <w:bookmarkStart w:id="594" w:name="_DV_M363"/>
      <w:bookmarkEnd w:id="593"/>
      <w:bookmarkEnd w:id="594"/>
      <w:r>
        <w:rPr>
          <w:rFonts w:ascii="Arial" w:hAnsi="Arial" w:cs="Arial"/>
          <w:b/>
          <w:bCs/>
        </w:rPr>
        <w:t xml:space="preserve">CUSC Modification Proposal </w:t>
      </w:r>
      <w:r>
        <w:rPr>
          <w:rFonts w:ascii="Arial" w:hAnsi="Arial" w:cs="Arial"/>
        </w:rPr>
        <w:t xml:space="preserve">made pursuant to a direction following a </w:t>
      </w:r>
      <w:r>
        <w:rPr>
          <w:rFonts w:ascii="Arial" w:hAnsi="Arial" w:cs="Arial"/>
          <w:b/>
          <w:bCs/>
        </w:rPr>
        <w:t>Significant Code Review</w:t>
      </w:r>
      <w:r>
        <w:rPr>
          <w:rFonts w:ascii="Arial" w:hAnsi="Arial" w:cs="Arial"/>
          <w:bCs/>
        </w:rPr>
        <w:t>)</w:t>
      </w:r>
      <w:r>
        <w:rPr>
          <w:rFonts w:ascii="Arial" w:hAnsi="Arial" w:cs="Arial"/>
        </w:rPr>
        <w:t xml:space="preserve">, a </w:t>
      </w:r>
      <w:r>
        <w:rPr>
          <w:rFonts w:ascii="Arial" w:hAnsi="Arial" w:cs="Arial"/>
          <w:b/>
          <w:bCs/>
        </w:rPr>
        <w:t>Proposer</w:t>
      </w:r>
      <w:r>
        <w:rPr>
          <w:rFonts w:ascii="Arial" w:hAnsi="Arial" w:cs="Arial"/>
        </w:rPr>
        <w:t xml:space="preserve"> may withdraw </w:t>
      </w:r>
      <w:del w:id="595" w:author="Akhtar (ESO), Shazia" w:date="2021-11-01T11:58:00Z">
        <w:r w:rsidDel="007D4164">
          <w:rPr>
            <w:rFonts w:ascii="Arial" w:hAnsi="Arial" w:cs="Arial"/>
          </w:rPr>
          <w:delText xml:space="preserve">his </w:delText>
        </w:r>
      </w:del>
      <w:ins w:id="596" w:author="Akhtar (ESO), Shazia" w:date="2021-11-01T11:58:00Z">
        <w:r w:rsidR="007D4164">
          <w:rPr>
            <w:rFonts w:ascii="Arial" w:hAnsi="Arial" w:cs="Arial"/>
          </w:rPr>
          <w:t xml:space="preserve">their </w:t>
        </w:r>
      </w:ins>
      <w:r>
        <w:rPr>
          <w:rFonts w:ascii="Arial" w:hAnsi="Arial" w:cs="Arial"/>
        </w:rPr>
        <w:t xml:space="preserve">support for a </w:t>
      </w:r>
      <w:r>
        <w:rPr>
          <w:rFonts w:ascii="Arial" w:hAnsi="Arial" w:cs="Arial"/>
          <w:b/>
          <w:bCs/>
        </w:rPr>
        <w:t>Standard CUSC Modification</w:t>
      </w:r>
      <w:r>
        <w:rPr>
          <w:rFonts w:ascii="Arial" w:hAnsi="Arial" w:cs="Arial"/>
        </w:rPr>
        <w:t xml:space="preserve"> </w:t>
      </w:r>
      <w:r>
        <w:rPr>
          <w:rFonts w:ascii="Arial" w:hAnsi="Arial" w:cs="Arial"/>
          <w:b/>
          <w:bCs/>
        </w:rPr>
        <w:t>Proposal</w:t>
      </w:r>
      <w:r>
        <w:rPr>
          <w:rFonts w:ascii="Arial" w:hAnsi="Arial" w:cs="Arial"/>
        </w:rPr>
        <w:t xml:space="preserve"> by notice to the </w:t>
      </w:r>
      <w:r>
        <w:rPr>
          <w:rFonts w:ascii="Arial" w:hAnsi="Arial" w:cs="Arial"/>
          <w:b/>
          <w:bCs/>
        </w:rPr>
        <w:t>Panel Secretary</w:t>
      </w:r>
      <w:r>
        <w:rPr>
          <w:rFonts w:ascii="Arial" w:hAnsi="Arial" w:cs="Arial"/>
        </w:rPr>
        <w:t xml:space="preserve"> at any time prior to the </w:t>
      </w:r>
      <w:r>
        <w:rPr>
          <w:rFonts w:ascii="Arial" w:hAnsi="Arial" w:cs="Arial"/>
          <w:b/>
          <w:bCs/>
        </w:rPr>
        <w:t>CUSC Modifications Panel Recommendation Vote</w:t>
      </w:r>
      <w:r>
        <w:rPr>
          <w:rFonts w:ascii="Arial" w:hAnsi="Arial" w:cs="Arial"/>
        </w:rPr>
        <w:t xml:space="preserve"> undertaken in relation to that </w:t>
      </w:r>
      <w:r>
        <w:rPr>
          <w:rFonts w:ascii="Arial" w:hAnsi="Arial" w:cs="Arial"/>
          <w:b/>
          <w:bCs/>
        </w:rPr>
        <w:t>Standard</w:t>
      </w:r>
      <w:r>
        <w:rPr>
          <w:rFonts w:ascii="Arial" w:hAnsi="Arial" w:cs="Arial"/>
        </w:rPr>
        <w:t xml:space="preserve"> </w:t>
      </w:r>
      <w:r>
        <w:rPr>
          <w:rFonts w:ascii="Arial" w:hAnsi="Arial" w:cs="Arial"/>
          <w:b/>
          <w:bCs/>
        </w:rPr>
        <w:t>CUSC Modification Proposal</w:t>
      </w:r>
      <w:r>
        <w:rPr>
          <w:rFonts w:ascii="Arial" w:hAnsi="Arial" w:cs="Arial"/>
        </w:rPr>
        <w:t xml:space="preserve"> pursuant to Paragraph 8.23.4, and a </w:t>
      </w:r>
      <w:r>
        <w:rPr>
          <w:rFonts w:ascii="Arial" w:hAnsi="Arial" w:cs="Arial"/>
          <w:b/>
          <w:bCs/>
        </w:rPr>
        <w:t>Proposer</w:t>
      </w:r>
      <w:r>
        <w:rPr>
          <w:rFonts w:ascii="Arial" w:hAnsi="Arial" w:cs="Arial"/>
        </w:rPr>
        <w:t xml:space="preserve"> may withdraw </w:t>
      </w:r>
      <w:del w:id="597" w:author="Akhtar (ESO), Shazia" w:date="2021-11-01T11:59:00Z">
        <w:r w:rsidDel="007D4164">
          <w:rPr>
            <w:rFonts w:ascii="Arial" w:hAnsi="Arial" w:cs="Arial"/>
          </w:rPr>
          <w:delText xml:space="preserve">his </w:delText>
        </w:r>
      </w:del>
      <w:ins w:id="598" w:author="Akhtar (ESO), Shazia" w:date="2021-11-01T11:59:00Z">
        <w:r w:rsidR="007D4164">
          <w:rPr>
            <w:rFonts w:ascii="Arial" w:hAnsi="Arial" w:cs="Arial"/>
          </w:rPr>
          <w:t xml:space="preserve">their </w:t>
        </w:r>
      </w:ins>
      <w:r>
        <w:rPr>
          <w:rFonts w:ascii="Arial" w:hAnsi="Arial" w:cs="Arial"/>
        </w:rPr>
        <w:t xml:space="preserve">support for a </w:t>
      </w:r>
      <w:r>
        <w:rPr>
          <w:rFonts w:ascii="Arial" w:hAnsi="Arial" w:cs="Arial"/>
          <w:b/>
          <w:bCs/>
        </w:rPr>
        <w:t>CUSC Modification Proposal</w:t>
      </w:r>
      <w:r>
        <w:rPr>
          <w:rFonts w:ascii="Arial" w:hAnsi="Arial" w:cs="Arial"/>
        </w:rPr>
        <w:t xml:space="preserve"> that meets the </w:t>
      </w:r>
      <w:r>
        <w:rPr>
          <w:rFonts w:ascii="Arial" w:hAnsi="Arial" w:cs="Arial"/>
          <w:b/>
          <w:bCs/>
        </w:rPr>
        <w:t>Self-Governance Criteria</w:t>
      </w:r>
      <w:r>
        <w:rPr>
          <w:rFonts w:ascii="Arial" w:hAnsi="Arial" w:cs="Arial"/>
        </w:rPr>
        <w:t xml:space="preserve"> by notice to the </w:t>
      </w:r>
      <w:r>
        <w:rPr>
          <w:rFonts w:ascii="Arial" w:hAnsi="Arial" w:cs="Arial"/>
          <w:b/>
          <w:bCs/>
        </w:rPr>
        <w:t>Panel Secretary</w:t>
      </w:r>
      <w:r>
        <w:rPr>
          <w:rFonts w:ascii="Arial" w:hAnsi="Arial" w:cs="Arial"/>
        </w:rPr>
        <w:t xml:space="preserve"> at any time prior to the </w:t>
      </w:r>
      <w:r>
        <w:rPr>
          <w:rFonts w:ascii="Arial" w:hAnsi="Arial" w:cs="Arial"/>
          <w:b/>
          <w:bCs/>
        </w:rPr>
        <w:t>CUSC Modifications Panel Self-Governance Vote</w:t>
      </w:r>
      <w:r>
        <w:rPr>
          <w:rFonts w:ascii="Arial" w:hAnsi="Arial" w:cs="Arial"/>
        </w:rPr>
        <w:t xml:space="preserve"> undertaken in relation to that </w:t>
      </w:r>
      <w:r>
        <w:rPr>
          <w:rFonts w:ascii="Arial" w:hAnsi="Arial" w:cs="Arial"/>
          <w:b/>
          <w:bCs/>
        </w:rPr>
        <w:t xml:space="preserve">CUSC Modification Proposal </w:t>
      </w:r>
      <w:r>
        <w:rPr>
          <w:rFonts w:ascii="Arial" w:hAnsi="Arial" w:cs="Arial"/>
        </w:rPr>
        <w:t>pursuant to Paragraph 8.25.9</w:t>
      </w:r>
      <w:r w:rsidRPr="008D517D">
        <w:rPr>
          <w:rFonts w:ascii="Arial" w:hAnsi="Arial" w:cs="Arial"/>
        </w:rPr>
        <w:t xml:space="preserve">, </w:t>
      </w:r>
      <w:bookmarkStart w:id="599" w:name="_DV_C21"/>
      <w:r w:rsidRPr="008D517D">
        <w:rPr>
          <w:rStyle w:val="DeltaViewInsertion"/>
          <w:rFonts w:ascii="Arial" w:hAnsi="Arial" w:cs="Arial"/>
          <w:color w:val="auto"/>
          <w:u w:val="none"/>
        </w:rPr>
        <w:t xml:space="preserve">and a </w:t>
      </w:r>
      <w:r w:rsidRPr="008D517D">
        <w:rPr>
          <w:rStyle w:val="DeltaViewInsertion"/>
          <w:rFonts w:ascii="Arial" w:hAnsi="Arial" w:cs="Arial"/>
          <w:b/>
          <w:bCs/>
          <w:color w:val="auto"/>
          <w:u w:val="none"/>
        </w:rPr>
        <w:t>Proposer</w:t>
      </w:r>
      <w:r w:rsidRPr="008D517D">
        <w:rPr>
          <w:rStyle w:val="DeltaViewInsertion"/>
          <w:rFonts w:ascii="Arial" w:hAnsi="Arial" w:cs="Arial"/>
          <w:color w:val="auto"/>
          <w:u w:val="none"/>
        </w:rPr>
        <w:t xml:space="preserve"> may withdraw </w:t>
      </w:r>
      <w:del w:id="600" w:author="Akhtar (ESO), Shazia" w:date="2021-11-01T11:59:00Z">
        <w:r w:rsidRPr="008D517D" w:rsidDel="007D4164">
          <w:rPr>
            <w:rStyle w:val="DeltaViewInsertion"/>
            <w:rFonts w:ascii="Arial" w:hAnsi="Arial" w:cs="Arial"/>
            <w:color w:val="auto"/>
            <w:u w:val="none"/>
          </w:rPr>
          <w:delText xml:space="preserve">his </w:delText>
        </w:r>
      </w:del>
      <w:ins w:id="601" w:author="Akhtar (ESO), Shazia" w:date="2021-11-01T11:59:00Z">
        <w:r w:rsidR="007D4164">
          <w:rPr>
            <w:rStyle w:val="DeltaViewInsertion"/>
            <w:rFonts w:ascii="Arial" w:hAnsi="Arial" w:cs="Arial"/>
            <w:color w:val="auto"/>
            <w:u w:val="none"/>
          </w:rPr>
          <w:t xml:space="preserve">their </w:t>
        </w:r>
      </w:ins>
      <w:r w:rsidRPr="008D517D">
        <w:rPr>
          <w:rStyle w:val="DeltaViewInsertion"/>
          <w:rFonts w:ascii="Arial" w:hAnsi="Arial" w:cs="Arial"/>
          <w:color w:val="auto"/>
          <w:u w:val="none"/>
        </w:rPr>
        <w:t xml:space="preserve">support for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by notice to the </w:t>
      </w:r>
      <w:r w:rsidRPr="008D517D">
        <w:rPr>
          <w:rStyle w:val="DeltaViewInsertion"/>
          <w:rFonts w:ascii="Arial" w:hAnsi="Arial" w:cs="Arial"/>
          <w:b/>
          <w:bCs/>
          <w:color w:val="auto"/>
          <w:u w:val="none"/>
        </w:rPr>
        <w:t>Panel Secretary</w:t>
      </w:r>
      <w:r w:rsidRPr="008D517D">
        <w:rPr>
          <w:rStyle w:val="DeltaViewInsertion"/>
          <w:rFonts w:ascii="Arial" w:hAnsi="Arial" w:cs="Arial"/>
          <w:color w:val="auto"/>
          <w:u w:val="none"/>
        </w:rPr>
        <w:t xml:space="preserve"> at any time prior to the </w:t>
      </w:r>
      <w:r w:rsidRPr="008D517D">
        <w:rPr>
          <w:rStyle w:val="DeltaViewInsertion"/>
          <w:rFonts w:ascii="Arial" w:hAnsi="Arial" w:cs="Arial"/>
          <w:b/>
          <w:bCs/>
          <w:color w:val="auto"/>
          <w:u w:val="none"/>
        </w:rPr>
        <w:t xml:space="preserve">Panel’s </w:t>
      </w:r>
      <w:r w:rsidRPr="008D517D">
        <w:rPr>
          <w:rStyle w:val="DeltaViewInsertion"/>
          <w:rFonts w:ascii="Arial" w:hAnsi="Arial" w:cs="Arial"/>
          <w:color w:val="auto"/>
          <w:u w:val="none"/>
        </w:rPr>
        <w:t xml:space="preserve">vote on whether to approve the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pursuant to Paragraph 8.29</w:t>
      </w:r>
      <w:r>
        <w:rPr>
          <w:rStyle w:val="DeltaViewInsertion"/>
          <w:rFonts w:ascii="Arial" w:hAnsi="Arial" w:cs="Arial"/>
        </w:rPr>
        <w:t xml:space="preserve"> </w:t>
      </w:r>
      <w:bookmarkStart w:id="602" w:name="_DV_M364"/>
      <w:bookmarkEnd w:id="599"/>
      <w:bookmarkEnd w:id="602"/>
      <w:r>
        <w:rPr>
          <w:rFonts w:ascii="Arial" w:hAnsi="Arial" w:cs="Arial"/>
        </w:rPr>
        <w:t xml:space="preserve">in which case the </w:t>
      </w:r>
      <w:r>
        <w:rPr>
          <w:rFonts w:ascii="Arial" w:hAnsi="Arial" w:cs="Arial"/>
          <w:b/>
          <w:bCs/>
        </w:rPr>
        <w:t>Panel Secretary</w:t>
      </w:r>
      <w:r>
        <w:rPr>
          <w:rFonts w:ascii="Arial" w:hAnsi="Arial" w:cs="Arial"/>
        </w:rPr>
        <w:t xml:space="preserve"> shall forthwith: </w:t>
      </w:r>
    </w:p>
    <w:p w14:paraId="1995AACD" w14:textId="60B3ED41" w:rsidR="00B56045" w:rsidRDefault="00B56045" w:rsidP="00B56045">
      <w:pPr>
        <w:pStyle w:val="clauseindent"/>
        <w:widowControl/>
        <w:ind w:left="2552" w:hanging="851"/>
        <w:jc w:val="both"/>
        <w:rPr>
          <w:rFonts w:ascii="Arial" w:hAnsi="Arial" w:cs="Arial"/>
        </w:rPr>
      </w:pPr>
      <w:bookmarkStart w:id="603" w:name="_DV_M365"/>
      <w:bookmarkEnd w:id="603"/>
      <w:r>
        <w:rPr>
          <w:rFonts w:ascii="Arial" w:hAnsi="Arial" w:cs="Arial"/>
        </w:rPr>
        <w:t>(a)</w:t>
      </w:r>
      <w:r>
        <w:rPr>
          <w:rFonts w:ascii="Arial" w:hAnsi="Arial" w:cs="Arial"/>
        </w:rPr>
        <w:tab/>
        <w:t xml:space="preserve">notify those parties specified in Paragraph 8.16.1 as relevant in relation to the </w:t>
      </w:r>
      <w:r>
        <w:rPr>
          <w:rFonts w:ascii="Arial" w:hAnsi="Arial" w:cs="Arial"/>
          <w:b/>
          <w:bCs/>
        </w:rPr>
        <w:t>CUSC Modification Proposal</w:t>
      </w:r>
      <w:r>
        <w:rPr>
          <w:rFonts w:ascii="Arial" w:hAnsi="Arial" w:cs="Arial"/>
        </w:rPr>
        <w:t xml:space="preserve"> in question (a “</w:t>
      </w:r>
      <w:r>
        <w:rPr>
          <w:rFonts w:ascii="Arial" w:hAnsi="Arial" w:cs="Arial"/>
          <w:b/>
          <w:bCs/>
        </w:rPr>
        <w:t>Relevant Party</w:t>
      </w:r>
      <w:r>
        <w:rPr>
          <w:rFonts w:ascii="Arial" w:hAnsi="Arial" w:cs="Arial"/>
        </w:rPr>
        <w:t xml:space="preserve">”) that </w:t>
      </w:r>
      <w:del w:id="604" w:author="Akhtar (ESO), Shazia" w:date="2021-11-01T11:41:00Z">
        <w:r w:rsidDel="00E70780">
          <w:rPr>
            <w:rFonts w:ascii="Arial" w:hAnsi="Arial" w:cs="Arial"/>
          </w:rPr>
          <w:delText xml:space="preserve">he has </w:delText>
        </w:r>
      </w:del>
      <w:ins w:id="605" w:author="Akhtar (ESO), Shazia" w:date="2021-11-01T11:41:00Z">
        <w:r w:rsidR="00E70780">
          <w:rPr>
            <w:rFonts w:ascii="Arial" w:hAnsi="Arial" w:cs="Arial"/>
          </w:rPr>
          <w:t xml:space="preserve">they have </w:t>
        </w:r>
      </w:ins>
      <w:r>
        <w:rPr>
          <w:rFonts w:ascii="Arial" w:hAnsi="Arial" w:cs="Arial"/>
        </w:rPr>
        <w:t xml:space="preserve">been notified of the withdrawal of support by the </w:t>
      </w:r>
      <w:r>
        <w:rPr>
          <w:rFonts w:ascii="Arial" w:hAnsi="Arial" w:cs="Arial"/>
          <w:b/>
          <w:bCs/>
        </w:rPr>
        <w:t>Proposer</w:t>
      </w:r>
      <w:r>
        <w:rPr>
          <w:rFonts w:ascii="Arial" w:hAnsi="Arial" w:cs="Arial"/>
        </w:rPr>
        <w:t xml:space="preserve"> by publication on the</w:t>
      </w:r>
      <w:r>
        <w:rPr>
          <w:rFonts w:ascii="Arial" w:hAnsi="Arial" w:cs="Arial"/>
          <w:b/>
          <w:bCs/>
        </w:rPr>
        <w:t xml:space="preserve"> Website</w:t>
      </w:r>
      <w:r>
        <w:rPr>
          <w:rFonts w:ascii="Arial" w:hAnsi="Arial" w:cs="Arial"/>
        </w:rPr>
        <w:t xml:space="preserve"> and (where relevant details are supplied) by electronic mail.  A </w:t>
      </w:r>
      <w:r>
        <w:rPr>
          <w:rFonts w:ascii="Arial" w:hAnsi="Arial" w:cs="Arial"/>
          <w:b/>
          <w:bCs/>
        </w:rPr>
        <w:t xml:space="preserve">Relevant Party </w:t>
      </w:r>
      <w:r>
        <w:rPr>
          <w:rFonts w:ascii="Arial" w:hAnsi="Arial" w:cs="Arial"/>
        </w:rPr>
        <w:t xml:space="preserve">may within five (5) </w:t>
      </w:r>
      <w:r>
        <w:rPr>
          <w:rFonts w:ascii="Arial" w:hAnsi="Arial" w:cs="Arial"/>
          <w:b/>
          <w:bCs/>
        </w:rPr>
        <w:t>Business Days</w:t>
      </w:r>
      <w:r>
        <w:rPr>
          <w:rFonts w:ascii="Arial" w:hAnsi="Arial" w:cs="Arial"/>
        </w:rPr>
        <w:t xml:space="preserve"> notify the </w:t>
      </w:r>
      <w:r>
        <w:rPr>
          <w:rFonts w:ascii="Arial" w:hAnsi="Arial" w:cs="Arial"/>
          <w:b/>
          <w:bCs/>
        </w:rPr>
        <w:t>Panel Secretary</w:t>
      </w:r>
      <w:r>
        <w:rPr>
          <w:rFonts w:ascii="Arial" w:hAnsi="Arial" w:cs="Arial"/>
        </w:rPr>
        <w:t xml:space="preserve"> that it is prepared to support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in place of the original </w:t>
      </w:r>
      <w:r>
        <w:rPr>
          <w:rFonts w:ascii="Arial" w:hAnsi="Arial" w:cs="Arial"/>
          <w:b/>
          <w:bCs/>
        </w:rPr>
        <w:t>Proposer</w:t>
      </w:r>
      <w:r>
        <w:rPr>
          <w:rFonts w:ascii="Arial" w:hAnsi="Arial" w:cs="Arial"/>
        </w:rPr>
        <w:t xml:space="preserve">.  If such notice is received, the name of such </w:t>
      </w:r>
      <w:r>
        <w:rPr>
          <w:rFonts w:ascii="Arial" w:hAnsi="Arial" w:cs="Arial"/>
          <w:b/>
          <w:bCs/>
        </w:rPr>
        <w:t>Relevant Party</w:t>
      </w:r>
      <w:r>
        <w:rPr>
          <w:rFonts w:ascii="Arial" w:hAnsi="Arial" w:cs="Arial"/>
        </w:rPr>
        <w:t xml:space="preserve"> </w:t>
      </w:r>
      <w:r>
        <w:rPr>
          <w:rFonts w:ascii="Arial" w:hAnsi="Arial" w:cs="Arial"/>
        </w:rPr>
        <w:lastRenderedPageBreak/>
        <w:t xml:space="preserve">shall replace that of the original </w:t>
      </w:r>
      <w:r>
        <w:rPr>
          <w:rFonts w:ascii="Arial" w:hAnsi="Arial" w:cs="Arial"/>
          <w:b/>
          <w:bCs/>
        </w:rPr>
        <w:t>Proposer</w:t>
      </w:r>
      <w:r>
        <w:rPr>
          <w:rFonts w:ascii="Arial" w:hAnsi="Arial" w:cs="Arial"/>
        </w:rPr>
        <w:t xml:space="preserve"> as the </w:t>
      </w:r>
      <w:r>
        <w:rPr>
          <w:rFonts w:ascii="Arial" w:hAnsi="Arial" w:cs="Arial"/>
          <w:b/>
          <w:bCs/>
        </w:rPr>
        <w:t>Proposer</w:t>
      </w:r>
      <w:r>
        <w:rPr>
          <w:rFonts w:ascii="Arial" w:hAnsi="Arial" w:cs="Arial"/>
        </w:rPr>
        <w:t xml:space="preserve">, and the </w:t>
      </w:r>
      <w:r>
        <w:rPr>
          <w:rFonts w:ascii="Arial" w:hAnsi="Arial" w:cs="Arial"/>
          <w:b/>
          <w:bCs/>
        </w:rPr>
        <w:t>CUSC Modification Proposal</w:t>
      </w:r>
      <w:r>
        <w:rPr>
          <w:rFonts w:ascii="Arial" w:hAnsi="Arial" w:cs="Arial"/>
        </w:rPr>
        <w:t xml:space="preserve"> shall continue.  If more than one notice is received, the first received shall be utilised;</w:t>
      </w:r>
    </w:p>
    <w:p w14:paraId="1DC63F56" w14:textId="77777777" w:rsidR="00B56045" w:rsidRDefault="00B56045" w:rsidP="00B56045">
      <w:pPr>
        <w:pStyle w:val="clauseindent"/>
        <w:widowControl/>
        <w:ind w:left="2552" w:hanging="851"/>
        <w:jc w:val="both"/>
        <w:rPr>
          <w:rFonts w:ascii="Arial" w:hAnsi="Arial" w:cs="Arial"/>
        </w:rPr>
      </w:pPr>
      <w:bookmarkStart w:id="606" w:name="_DV_M366"/>
      <w:bookmarkEnd w:id="606"/>
      <w:r>
        <w:rPr>
          <w:rFonts w:ascii="Arial" w:hAnsi="Arial" w:cs="Arial"/>
        </w:rPr>
        <w:t>(b)</w:t>
      </w:r>
      <w:r>
        <w:rPr>
          <w:rFonts w:ascii="Arial" w:hAnsi="Arial" w:cs="Arial"/>
        </w:rPr>
        <w:tab/>
        <w:t xml:space="preserve">if no notice of support is received under (a), the matter shall be discussed at the next </w:t>
      </w:r>
      <w:r>
        <w:rPr>
          <w:rFonts w:ascii="Arial" w:hAnsi="Arial" w:cs="Arial"/>
          <w:b/>
          <w:bCs/>
        </w:rPr>
        <w:t>CUSC Modifications Panel</w:t>
      </w:r>
      <w:r>
        <w:rPr>
          <w:rFonts w:ascii="Arial" w:hAnsi="Arial" w:cs="Arial"/>
        </w:rPr>
        <w:t xml:space="preserve"> meeting.  If the </w:t>
      </w:r>
      <w:r>
        <w:rPr>
          <w:rFonts w:ascii="Arial" w:hAnsi="Arial" w:cs="Arial"/>
          <w:b/>
          <w:bCs/>
        </w:rPr>
        <w:t>CUSC Modifications Panel</w:t>
      </w:r>
      <w:r>
        <w:rPr>
          <w:rFonts w:ascii="Arial" w:hAnsi="Arial" w:cs="Arial"/>
        </w:rPr>
        <w:t xml:space="preserve"> so agrees, it may notify </w:t>
      </w:r>
      <w:r>
        <w:rPr>
          <w:rFonts w:ascii="Arial" w:hAnsi="Arial" w:cs="Arial"/>
          <w:b/>
          <w:bCs/>
        </w:rPr>
        <w:t>Relevant Parties</w:t>
      </w:r>
      <w:r>
        <w:rPr>
          <w:rFonts w:ascii="Arial" w:hAnsi="Arial" w:cs="Arial"/>
        </w:rPr>
        <w:t xml:space="preserve"> that the </w:t>
      </w:r>
      <w:r>
        <w:rPr>
          <w:rFonts w:ascii="Arial" w:hAnsi="Arial" w:cs="Arial"/>
          <w:b/>
          <w:bCs/>
        </w:rPr>
        <w:t>CUSC Modification Proposal</w:t>
      </w:r>
      <w:r>
        <w:rPr>
          <w:rFonts w:ascii="Arial" w:hAnsi="Arial" w:cs="Arial"/>
        </w:rPr>
        <w:t xml:space="preserve"> is to be withdrawn, and a further period of five (5) </w:t>
      </w:r>
      <w:r>
        <w:rPr>
          <w:rFonts w:ascii="Arial" w:hAnsi="Arial" w:cs="Arial"/>
          <w:b/>
          <w:bCs/>
        </w:rPr>
        <w:t>Business Days</w:t>
      </w:r>
      <w:r>
        <w:rPr>
          <w:rFonts w:ascii="Arial" w:hAnsi="Arial" w:cs="Arial"/>
        </w:rPr>
        <w:t xml:space="preserve"> shall be given for support to be indicated by way of notice;</w:t>
      </w:r>
    </w:p>
    <w:p w14:paraId="597876F2" w14:textId="77777777" w:rsidR="00B56045" w:rsidRDefault="00B56045" w:rsidP="00B56045">
      <w:pPr>
        <w:pStyle w:val="clauseindent"/>
        <w:widowControl/>
        <w:ind w:left="2552" w:hanging="851"/>
        <w:jc w:val="both"/>
        <w:rPr>
          <w:rFonts w:ascii="Arial" w:hAnsi="Arial" w:cs="Arial"/>
        </w:rPr>
      </w:pPr>
      <w:bookmarkStart w:id="607" w:name="_DV_M367"/>
      <w:bookmarkEnd w:id="607"/>
      <w:r>
        <w:rPr>
          <w:rFonts w:ascii="Arial" w:hAnsi="Arial" w:cs="Arial"/>
        </w:rPr>
        <w:t>(c)</w:t>
      </w:r>
      <w:r>
        <w:rPr>
          <w:rFonts w:ascii="Arial" w:hAnsi="Arial" w:cs="Arial"/>
        </w:rPr>
        <w:tab/>
        <w:t xml:space="preserve">if no notice of support is received under (a) or (b), the </w:t>
      </w:r>
      <w:r>
        <w:rPr>
          <w:rFonts w:ascii="Arial" w:hAnsi="Arial" w:cs="Arial"/>
          <w:b/>
          <w:bCs/>
        </w:rPr>
        <w:t>CUSC Modification Proposal</w:t>
      </w:r>
      <w:r>
        <w:rPr>
          <w:rFonts w:ascii="Arial" w:hAnsi="Arial" w:cs="Arial"/>
        </w:rPr>
        <w:t xml:space="preserve"> shall be marked as withdrawn on the </w:t>
      </w:r>
      <w:r>
        <w:rPr>
          <w:rFonts w:ascii="Arial" w:hAnsi="Arial" w:cs="Arial"/>
          <w:b/>
          <w:bCs/>
        </w:rPr>
        <w:t>CUSC Modification Register</w:t>
      </w:r>
      <w:r>
        <w:rPr>
          <w:rFonts w:ascii="Arial" w:hAnsi="Arial" w:cs="Arial"/>
        </w:rPr>
        <w:t>;</w:t>
      </w:r>
    </w:p>
    <w:p w14:paraId="7D77FE4C" w14:textId="77777777" w:rsidR="00B56045" w:rsidRDefault="00B56045" w:rsidP="00B56045">
      <w:pPr>
        <w:pStyle w:val="clauseindent"/>
        <w:widowControl/>
        <w:jc w:val="both"/>
        <w:rPr>
          <w:rFonts w:ascii="Arial" w:hAnsi="Arial" w:cs="Arial"/>
          <w:u w:val="single"/>
        </w:rPr>
      </w:pPr>
      <w:bookmarkStart w:id="608" w:name="_DV_M368"/>
      <w:bookmarkEnd w:id="608"/>
      <w:r>
        <w:rPr>
          <w:rFonts w:ascii="Arial" w:hAnsi="Arial" w:cs="Arial"/>
          <w:u w:val="single"/>
        </w:rPr>
        <w:t>Code Administrator as Critical Friend</w:t>
      </w:r>
    </w:p>
    <w:p w14:paraId="7F63A86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09" w:name="_DV_M369"/>
      <w:bookmarkEnd w:id="609"/>
      <w:r>
        <w:rPr>
          <w:rFonts w:ascii="Arial" w:hAnsi="Arial" w:cs="Arial"/>
        </w:rPr>
        <w:t xml:space="preserve">The </w:t>
      </w:r>
      <w:r>
        <w:rPr>
          <w:rFonts w:ascii="Arial" w:hAnsi="Arial" w:cs="Arial"/>
          <w:b/>
          <w:bCs/>
        </w:rPr>
        <w:t>Code Administrator</w:t>
      </w:r>
      <w:r>
        <w:rPr>
          <w:rFonts w:ascii="Arial" w:hAnsi="Arial" w:cs="Arial"/>
        </w:rPr>
        <w:t xml:space="preserve"> shall provide assistance insofar as is reasonably practicable and on reasonable request to parties with an interest in the </w:t>
      </w:r>
      <w:r>
        <w:rPr>
          <w:rFonts w:ascii="Arial" w:hAnsi="Arial" w:cs="Arial"/>
          <w:b/>
          <w:bCs/>
        </w:rPr>
        <w:t>CUSC Modification Process</w:t>
      </w:r>
      <w:r>
        <w:rPr>
          <w:rFonts w:ascii="Arial" w:hAnsi="Arial" w:cs="Arial"/>
        </w:rPr>
        <w:t xml:space="preserve"> (including, in particular, </w:t>
      </w:r>
      <w:r>
        <w:rPr>
          <w:rFonts w:ascii="Arial" w:hAnsi="Arial" w:cs="Arial"/>
          <w:b/>
          <w:bCs/>
        </w:rPr>
        <w:t xml:space="preserve">Small Participants </w:t>
      </w:r>
      <w:r>
        <w:rPr>
          <w:rFonts w:ascii="Arial" w:hAnsi="Arial" w:cs="Arial"/>
        </w:rPr>
        <w:t xml:space="preserve">and consumer representatives, and, for the purposes of preparing modifications to the </w:t>
      </w:r>
      <w:bookmarkStart w:id="610" w:name="_DV_M370"/>
      <w:bookmarkStart w:id="611" w:name="_BPDCI_77"/>
      <w:bookmarkEnd w:id="610"/>
      <w:r>
        <w:rPr>
          <w:rFonts w:ascii="Arial" w:hAnsi="Arial" w:cs="Arial"/>
          <w:b/>
          <w:bCs/>
        </w:rPr>
        <w:t xml:space="preserve">Charging Methodologies </w:t>
      </w:r>
      <w:r>
        <w:rPr>
          <w:rFonts w:ascii="Arial" w:hAnsi="Arial" w:cs="Arial"/>
        </w:rPr>
        <w:t xml:space="preserve">only, </w:t>
      </w:r>
      <w:r>
        <w:rPr>
          <w:rFonts w:ascii="Arial" w:hAnsi="Arial" w:cs="Arial"/>
          <w:b/>
          <w:bCs/>
        </w:rPr>
        <w:t>Materially Affected Parties</w:t>
      </w:r>
      <w:r>
        <w:rPr>
          <w:rFonts w:ascii="Arial" w:hAnsi="Arial" w:cs="Arial"/>
        </w:rPr>
        <w:t xml:space="preserve">) that request it in relation to the </w:t>
      </w:r>
      <w:bookmarkStart w:id="612" w:name="_DV_M371"/>
      <w:bookmarkEnd w:id="611"/>
      <w:bookmarkEnd w:id="612"/>
      <w:r>
        <w:rPr>
          <w:rFonts w:ascii="Arial" w:hAnsi="Arial" w:cs="Arial"/>
          <w:b/>
          <w:bCs/>
        </w:rPr>
        <w:t>CUSC</w:t>
      </w:r>
      <w:r>
        <w:rPr>
          <w:rFonts w:ascii="Arial" w:hAnsi="Arial" w:cs="Arial"/>
        </w:rPr>
        <w:t xml:space="preserve">, as provided for in the </w:t>
      </w:r>
      <w:r>
        <w:rPr>
          <w:rFonts w:ascii="Arial" w:hAnsi="Arial" w:cs="Arial"/>
          <w:b/>
          <w:bCs/>
        </w:rPr>
        <w:t>Code Administration Code of Practice</w:t>
      </w:r>
      <w:r>
        <w:rPr>
          <w:rFonts w:ascii="Arial" w:hAnsi="Arial" w:cs="Arial"/>
        </w:rPr>
        <w:t>, including, but not limited to, assistance with:</w:t>
      </w:r>
    </w:p>
    <w:p w14:paraId="2D3FC4B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613" w:name="_DV_M372"/>
      <w:bookmarkEnd w:id="613"/>
      <w:r>
        <w:rPr>
          <w:rFonts w:ascii="Arial" w:hAnsi="Arial" w:cs="Arial"/>
        </w:rPr>
        <w:t xml:space="preserve">Drafting a </w:t>
      </w:r>
      <w:r>
        <w:rPr>
          <w:rFonts w:ascii="Arial" w:hAnsi="Arial" w:cs="Arial"/>
          <w:b/>
          <w:bCs/>
        </w:rPr>
        <w:t>CUSC Modification Proposal</w:t>
      </w:r>
      <w:r>
        <w:rPr>
          <w:rFonts w:ascii="Arial" w:hAnsi="Arial" w:cs="Arial"/>
        </w:rPr>
        <w:t xml:space="preserve"> including, in relation to</w:t>
      </w:r>
      <w:r>
        <w:rPr>
          <w:rFonts w:ascii="Arial" w:hAnsi="Arial" w:cs="Arial"/>
          <w:b/>
          <w:bCs/>
        </w:rPr>
        <w:t xml:space="preserve"> Materially Affected Parties, </w:t>
      </w:r>
      <w:r>
        <w:rPr>
          <w:rFonts w:ascii="Arial" w:hAnsi="Arial" w:cs="Arial"/>
        </w:rPr>
        <w:t>drafting a</w:t>
      </w:r>
      <w:r>
        <w:rPr>
          <w:rFonts w:ascii="Arial" w:hAnsi="Arial" w:cs="Arial"/>
          <w:b/>
          <w:bCs/>
        </w:rPr>
        <w:t xml:space="preserve"> CUSC Modification Proposal </w:t>
      </w:r>
      <w:r>
        <w:rPr>
          <w:rFonts w:ascii="Arial" w:hAnsi="Arial" w:cs="Arial"/>
        </w:rPr>
        <w:t>in respect of the</w:t>
      </w:r>
      <w:r>
        <w:rPr>
          <w:rFonts w:ascii="Arial" w:hAnsi="Arial" w:cs="Arial"/>
          <w:b/>
          <w:bCs/>
        </w:rPr>
        <w:t xml:space="preserve"> Charging Methodologies</w:t>
      </w:r>
      <w:r>
        <w:rPr>
          <w:rFonts w:ascii="Arial" w:hAnsi="Arial" w:cs="Arial"/>
        </w:rPr>
        <w:t>;</w:t>
      </w:r>
    </w:p>
    <w:p w14:paraId="0269955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614" w:name="_DV_M373"/>
      <w:bookmarkEnd w:id="614"/>
      <w:r>
        <w:rPr>
          <w:rFonts w:ascii="Arial" w:hAnsi="Arial" w:cs="Arial"/>
        </w:rPr>
        <w:t xml:space="preserve">Understanding the operation of the </w:t>
      </w:r>
      <w:r>
        <w:rPr>
          <w:rFonts w:ascii="Arial" w:hAnsi="Arial" w:cs="Arial"/>
          <w:b/>
          <w:bCs/>
        </w:rPr>
        <w:t>CUSC</w:t>
      </w:r>
      <w:r>
        <w:rPr>
          <w:rFonts w:ascii="Arial" w:hAnsi="Arial" w:cs="Arial"/>
        </w:rPr>
        <w:t>;</w:t>
      </w:r>
    </w:p>
    <w:p w14:paraId="2792F8AF" w14:textId="4EAC66E2" w:rsidR="00B56045" w:rsidRDefault="00B56045" w:rsidP="00B56045">
      <w:pPr>
        <w:pStyle w:val="Heading5"/>
        <w:widowControl/>
        <w:numPr>
          <w:ilvl w:val="4"/>
          <w:numId w:val="21"/>
        </w:numPr>
        <w:tabs>
          <w:tab w:val="clear" w:pos="5103"/>
          <w:tab w:val="num" w:pos="0"/>
        </w:tabs>
        <w:jc w:val="both"/>
        <w:rPr>
          <w:rFonts w:ascii="Arial" w:hAnsi="Arial" w:cs="Arial"/>
        </w:rPr>
      </w:pPr>
      <w:bookmarkStart w:id="615" w:name="_DV_M374"/>
      <w:bookmarkEnd w:id="615"/>
      <w:r>
        <w:rPr>
          <w:rFonts w:ascii="Arial" w:hAnsi="Arial" w:cs="Arial"/>
        </w:rPr>
        <w:t xml:space="preserve">Their involvement in, and representation during, the </w:t>
      </w:r>
      <w:r>
        <w:rPr>
          <w:rFonts w:ascii="Arial" w:hAnsi="Arial" w:cs="Arial"/>
          <w:b/>
          <w:bCs/>
        </w:rPr>
        <w:t>CUSC Modification Process</w:t>
      </w:r>
      <w:r>
        <w:rPr>
          <w:rFonts w:ascii="Arial" w:hAnsi="Arial" w:cs="Arial"/>
        </w:rPr>
        <w:t xml:space="preserve"> (including but not limited to </w:t>
      </w:r>
      <w:r>
        <w:rPr>
          <w:rFonts w:ascii="Arial" w:hAnsi="Arial" w:cs="Arial"/>
          <w:b/>
          <w:bCs/>
        </w:rPr>
        <w:t>CUSC Modifications Panel</w:t>
      </w:r>
      <w:r>
        <w:rPr>
          <w:rFonts w:ascii="Arial" w:hAnsi="Arial" w:cs="Arial"/>
        </w:rPr>
        <w:t xml:space="preserve">, and/or </w:t>
      </w:r>
      <w:r>
        <w:rPr>
          <w:rFonts w:ascii="Arial" w:hAnsi="Arial" w:cs="Arial"/>
          <w:b/>
          <w:bCs/>
        </w:rPr>
        <w:t>Workgroup</w:t>
      </w:r>
      <w:r>
        <w:rPr>
          <w:rFonts w:ascii="Arial" w:hAnsi="Arial" w:cs="Arial"/>
        </w:rPr>
        <w:t xml:space="preserve"> meetings) as required or as described in the </w:t>
      </w:r>
      <w:r>
        <w:rPr>
          <w:rFonts w:ascii="Arial" w:hAnsi="Arial" w:cs="Arial"/>
          <w:b/>
          <w:bCs/>
        </w:rPr>
        <w:t>Code Administration Code of Practice</w:t>
      </w:r>
      <w:r>
        <w:rPr>
          <w:rFonts w:ascii="Arial" w:hAnsi="Arial" w:cs="Arial"/>
        </w:rPr>
        <w:t>; and</w:t>
      </w:r>
    </w:p>
    <w:p w14:paraId="46F3BC20" w14:textId="7E58C006" w:rsidR="00882684" w:rsidRDefault="00B243A8" w:rsidP="6E0EFD03">
      <w:pPr>
        <w:pStyle w:val="Heading5"/>
        <w:widowControl/>
        <w:numPr>
          <w:ilvl w:val="4"/>
          <w:numId w:val="21"/>
        </w:numPr>
        <w:tabs>
          <w:tab w:val="clear" w:pos="5103"/>
        </w:tabs>
        <w:jc w:val="both"/>
        <w:rPr>
          <w:rFonts w:ascii="Arial" w:hAnsi="Arial" w:cs="Arial"/>
        </w:rPr>
      </w:pPr>
      <w:r>
        <w:rPr>
          <w:rFonts w:ascii="Arial" w:hAnsi="Arial" w:cs="Arial"/>
        </w:rPr>
        <w:t xml:space="preserve">Assisting the </w:t>
      </w:r>
      <w:r>
        <w:rPr>
          <w:rFonts w:ascii="Arial" w:hAnsi="Arial" w:cs="Arial"/>
          <w:b/>
        </w:rPr>
        <w:t>Proposer</w:t>
      </w:r>
      <w:r>
        <w:rPr>
          <w:rFonts w:ascii="Arial" w:hAnsi="Arial" w:cs="Arial"/>
        </w:rPr>
        <w:t xml:space="preserve"> and </w:t>
      </w:r>
      <w:r>
        <w:rPr>
          <w:rFonts w:ascii="Arial" w:hAnsi="Arial" w:cs="Arial"/>
          <w:b/>
        </w:rPr>
        <w:t xml:space="preserve">Workgroup </w:t>
      </w:r>
      <w:r>
        <w:rPr>
          <w:rFonts w:ascii="Arial" w:hAnsi="Arial" w:cs="Arial"/>
        </w:rPr>
        <w:t xml:space="preserve">by producing draft legal text once a clear solution has been developed to support the discussion and understanding of a </w:t>
      </w:r>
      <w:r>
        <w:rPr>
          <w:rFonts w:ascii="Arial" w:hAnsi="Arial" w:cs="Arial"/>
          <w:b/>
        </w:rPr>
        <w:t>CUSC Modification Proposal</w:t>
      </w:r>
      <w:r w:rsidR="00CC17A7">
        <w:rPr>
          <w:rFonts w:ascii="Arial" w:hAnsi="Arial" w:cs="Arial"/>
        </w:rPr>
        <w:t>; and</w:t>
      </w:r>
    </w:p>
    <w:p w14:paraId="4C5B0F6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616" w:name="_DV_M375"/>
      <w:bookmarkEnd w:id="616"/>
      <w:r>
        <w:rPr>
          <w:rFonts w:ascii="Arial" w:hAnsi="Arial" w:cs="Arial"/>
        </w:rPr>
        <w:t xml:space="preserve">Accessing information relating to the </w:t>
      </w:r>
      <w:r>
        <w:rPr>
          <w:rFonts w:ascii="Arial" w:hAnsi="Arial" w:cs="Arial"/>
          <w:b/>
          <w:bCs/>
        </w:rPr>
        <w:t>Charging Statements</w:t>
      </w:r>
      <w:bookmarkStart w:id="617" w:name="_DV_M376"/>
      <w:bookmarkStart w:id="618" w:name="_BPDCI_78"/>
      <w:bookmarkEnd w:id="617"/>
      <w:r>
        <w:rPr>
          <w:rFonts w:ascii="Arial" w:hAnsi="Arial" w:cs="Arial"/>
          <w:b/>
          <w:bCs/>
        </w:rPr>
        <w:t xml:space="preserve"> </w:t>
      </w:r>
      <w:r w:rsidRPr="00785AFB">
        <w:rPr>
          <w:rFonts w:ascii="Arial" w:hAnsi="Arial" w:cs="Arial"/>
          <w:color w:val="FF0000"/>
        </w:rPr>
        <w:t>(</w:t>
      </w:r>
      <w:r>
        <w:rPr>
          <w:rFonts w:ascii="Arial" w:hAnsi="Arial" w:cs="Arial"/>
        </w:rPr>
        <w:t xml:space="preserve">subject to any charge made by </w:t>
      </w:r>
      <w:bookmarkStart w:id="619" w:name="_DV_M377"/>
      <w:bookmarkStart w:id="620" w:name="_BPDCI_79"/>
      <w:bookmarkEnd w:id="618"/>
      <w:bookmarkEnd w:id="619"/>
      <w:r>
        <w:rPr>
          <w:rFonts w:ascii="Arial" w:hAnsi="Arial" w:cs="Arial"/>
          <w:b/>
          <w:bCs/>
        </w:rPr>
        <w:t>The Company</w:t>
      </w:r>
      <w:r>
        <w:rPr>
          <w:rFonts w:ascii="Arial" w:hAnsi="Arial" w:cs="Arial"/>
        </w:rPr>
        <w:t xml:space="preserve"> to cover its reasonable costs of providing </w:t>
      </w:r>
      <w:bookmarkStart w:id="621" w:name="_DV_M378"/>
      <w:bookmarkStart w:id="622" w:name="_BPDCI_80"/>
      <w:bookmarkEnd w:id="620"/>
      <w:bookmarkEnd w:id="621"/>
      <w:r>
        <w:rPr>
          <w:rFonts w:ascii="Arial" w:hAnsi="Arial" w:cs="Arial"/>
        </w:rPr>
        <w:t xml:space="preserve">the </w:t>
      </w:r>
      <w:r>
        <w:rPr>
          <w:rFonts w:ascii="Arial" w:hAnsi="Arial" w:cs="Arial"/>
          <w:b/>
          <w:bCs/>
        </w:rPr>
        <w:t xml:space="preserve">Charging Statements </w:t>
      </w:r>
      <w:r>
        <w:rPr>
          <w:rFonts w:ascii="Arial" w:hAnsi="Arial" w:cs="Arial"/>
        </w:rPr>
        <w:t xml:space="preserve">in accordance with Paragraph 8.16.12), and any amendment, revision or notice of proposed amendment to the </w:t>
      </w:r>
      <w:bookmarkStart w:id="623" w:name="_DV_M379"/>
      <w:bookmarkEnd w:id="622"/>
      <w:bookmarkEnd w:id="623"/>
      <w:r>
        <w:rPr>
          <w:rFonts w:ascii="Arial" w:hAnsi="Arial" w:cs="Arial"/>
          <w:b/>
          <w:bCs/>
        </w:rPr>
        <w:t>Charging Statements</w:t>
      </w:r>
      <w:r>
        <w:rPr>
          <w:rFonts w:ascii="Arial" w:hAnsi="Arial" w:cs="Arial"/>
        </w:rPr>
        <w:t xml:space="preserve">, </w:t>
      </w:r>
      <w:r>
        <w:rPr>
          <w:rFonts w:ascii="Arial" w:hAnsi="Arial" w:cs="Arial"/>
          <w:b/>
          <w:bCs/>
        </w:rPr>
        <w:t xml:space="preserve">CUSC Modification Proposals </w:t>
      </w:r>
      <w:r>
        <w:rPr>
          <w:rFonts w:ascii="Arial" w:hAnsi="Arial" w:cs="Arial"/>
        </w:rPr>
        <w:t xml:space="preserve">and/or </w:t>
      </w:r>
      <w:r>
        <w:rPr>
          <w:rFonts w:ascii="Arial" w:hAnsi="Arial" w:cs="Arial"/>
          <w:b/>
          <w:bCs/>
        </w:rPr>
        <w:t>CUSC Modifications Proposals</w:t>
      </w:r>
      <w:r>
        <w:rPr>
          <w:rFonts w:ascii="Arial" w:hAnsi="Arial" w:cs="Arial"/>
        </w:rPr>
        <w:t xml:space="preserve"> that have been implemented.</w:t>
      </w:r>
      <w:bookmarkStart w:id="624" w:name="_BPDCI_82"/>
    </w:p>
    <w:p w14:paraId="5C6A5A8D"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625" w:name="_BPDC_LN_INS_1018"/>
      <w:bookmarkStart w:id="626" w:name="_DV_M380"/>
      <w:bookmarkEnd w:id="625"/>
      <w:bookmarkEnd w:id="626"/>
      <w:r>
        <w:rPr>
          <w:rFonts w:ascii="Arial" w:hAnsi="Arial" w:cs="Arial"/>
          <w:b/>
          <w:bCs/>
        </w:rPr>
        <w:t>The Company</w:t>
      </w:r>
      <w:r>
        <w:rPr>
          <w:rFonts w:ascii="Arial" w:hAnsi="Arial" w:cs="Arial"/>
        </w:rPr>
        <w:t xml:space="preserve"> may provide information in accordance with paragraphs 9 and 10 of standard condition C4 (Charges for use of system) and paragraphs 13 and 14 of standard condition C6 (Connection charging methodology) of the </w:t>
      </w:r>
      <w:r>
        <w:rPr>
          <w:rFonts w:ascii="Arial" w:hAnsi="Arial" w:cs="Arial"/>
          <w:b/>
          <w:bCs/>
        </w:rPr>
        <w:t>Transmission Licence</w:t>
      </w:r>
      <w:r>
        <w:rPr>
          <w:rFonts w:ascii="Arial" w:hAnsi="Arial" w:cs="Arial"/>
        </w:rPr>
        <w:t xml:space="preserve">; and insofar as reasonably practicable, the provision by </w:t>
      </w:r>
      <w:r>
        <w:rPr>
          <w:rFonts w:ascii="Arial" w:hAnsi="Arial" w:cs="Arial"/>
          <w:b/>
          <w:bCs/>
        </w:rPr>
        <w:t>The Company</w:t>
      </w:r>
      <w:r>
        <w:rPr>
          <w:rFonts w:ascii="Arial" w:hAnsi="Arial" w:cs="Arial"/>
        </w:rPr>
        <w:t xml:space="preserve"> of such other information or assistance as a </w:t>
      </w:r>
      <w:r>
        <w:rPr>
          <w:rFonts w:ascii="Arial" w:hAnsi="Arial" w:cs="Arial"/>
          <w:b/>
          <w:bCs/>
        </w:rPr>
        <w:t>Materially Affected Party</w:t>
      </w:r>
      <w:r>
        <w:rPr>
          <w:rFonts w:ascii="Arial" w:hAnsi="Arial" w:cs="Arial"/>
        </w:rPr>
        <w:t xml:space="preserve"> may reasonably request for the purposes of preparing a proposal to modify the </w:t>
      </w:r>
      <w:r>
        <w:rPr>
          <w:rFonts w:ascii="Arial" w:hAnsi="Arial" w:cs="Arial"/>
          <w:b/>
          <w:bCs/>
        </w:rPr>
        <w:t>Charging methodologies</w:t>
      </w:r>
      <w:r>
        <w:rPr>
          <w:rFonts w:ascii="Arial" w:hAnsi="Arial" w:cs="Arial"/>
        </w:rPr>
        <w:t>.</w:t>
      </w:r>
      <w:bookmarkEnd w:id="624"/>
    </w:p>
    <w:p w14:paraId="7720AA4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627" w:name="_DV_M381"/>
      <w:bookmarkEnd w:id="627"/>
      <w:r>
        <w:rPr>
          <w:rFonts w:ascii="Arial" w:hAnsi="Arial" w:cs="Arial"/>
          <w:b/>
          <w:bCs/>
        </w:rPr>
        <w:lastRenderedPageBreak/>
        <w:t>SIGNIFICANT CODE REVIEW</w:t>
      </w:r>
    </w:p>
    <w:p w14:paraId="3B31B545" w14:textId="77777777" w:rsidR="00B56045" w:rsidRDefault="00B56045" w:rsidP="00B56045">
      <w:pPr>
        <w:pStyle w:val="Heading4"/>
        <w:widowControl/>
        <w:tabs>
          <w:tab w:val="clear" w:pos="4253"/>
          <w:tab w:val="num" w:pos="1701"/>
        </w:tabs>
        <w:ind w:left="851"/>
        <w:jc w:val="both"/>
        <w:rPr>
          <w:rFonts w:ascii="Arial" w:hAnsi="Arial" w:cs="Arial"/>
          <w:u w:val="single"/>
        </w:rPr>
      </w:pPr>
      <w:bookmarkStart w:id="628" w:name="_DV_M382"/>
      <w:bookmarkEnd w:id="628"/>
      <w:r>
        <w:rPr>
          <w:rFonts w:ascii="Arial" w:hAnsi="Arial" w:cs="Arial"/>
          <w:u w:val="single"/>
        </w:rPr>
        <w:t>Significant Code Review Phase</w:t>
      </w:r>
    </w:p>
    <w:p w14:paraId="7D03F08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29" w:name="_DV_M383"/>
      <w:bookmarkEnd w:id="629"/>
      <w:r>
        <w:rPr>
          <w:rFonts w:ascii="Arial" w:hAnsi="Arial" w:cs="Arial"/>
        </w:rPr>
        <w:t xml:space="preserve">If any party specified under Paragraph 8.16.1 makes a </w:t>
      </w:r>
      <w:r>
        <w:rPr>
          <w:rFonts w:ascii="Arial" w:hAnsi="Arial" w:cs="Arial"/>
          <w:b/>
          <w:bCs/>
        </w:rPr>
        <w:t>CUSC Modification Proposal</w:t>
      </w:r>
      <w:r>
        <w:rPr>
          <w:rFonts w:ascii="Arial" w:hAnsi="Arial" w:cs="Arial"/>
        </w:rPr>
        <w:t xml:space="preserve"> during a </w:t>
      </w:r>
      <w:r>
        <w:rPr>
          <w:rFonts w:ascii="Arial" w:hAnsi="Arial" w:cs="Arial"/>
          <w:b/>
          <w:bCs/>
        </w:rPr>
        <w:t>Significant Code Review Phase</w:t>
      </w:r>
      <w:r>
        <w:rPr>
          <w:rFonts w:ascii="Arial" w:hAnsi="Arial" w:cs="Arial"/>
        </w:rPr>
        <w:t xml:space="preserve">, unless exempted by the </w:t>
      </w:r>
      <w:r>
        <w:rPr>
          <w:rFonts w:ascii="Arial" w:hAnsi="Arial" w:cs="Arial"/>
          <w:b/>
          <w:bCs/>
        </w:rPr>
        <w:t>Authority</w:t>
      </w:r>
      <w:bookmarkStart w:id="630" w:name="_DV_M384"/>
      <w:bookmarkStart w:id="631" w:name="_BPDCI_83"/>
      <w:bookmarkEnd w:id="630"/>
      <w:r>
        <w:rPr>
          <w:rFonts w:ascii="Arial" w:hAnsi="Arial" w:cs="Arial"/>
          <w:b/>
          <w:bCs/>
        </w:rPr>
        <w:t xml:space="preserve"> </w:t>
      </w:r>
      <w:r>
        <w:rPr>
          <w:rFonts w:ascii="Arial" w:hAnsi="Arial" w:cs="Arial"/>
        </w:rPr>
        <w:t xml:space="preserve">or unless Paragraph 8.17.4(b) applies, the </w:t>
      </w:r>
      <w:bookmarkStart w:id="632" w:name="_DV_M385"/>
      <w:bookmarkEnd w:id="631"/>
      <w:bookmarkEnd w:id="632"/>
      <w:r>
        <w:rPr>
          <w:rFonts w:ascii="Arial" w:hAnsi="Arial" w:cs="Arial"/>
          <w:b/>
          <w:bCs/>
        </w:rPr>
        <w:t>CUSC Modifications Panel</w:t>
      </w:r>
      <w:r>
        <w:rPr>
          <w:rFonts w:ascii="Arial" w:hAnsi="Arial" w:cs="Arial"/>
        </w:rPr>
        <w:t xml:space="preserve"> shall assess </w:t>
      </w:r>
      <w:bookmarkStart w:id="633" w:name="_DV_M386"/>
      <w:bookmarkStart w:id="634" w:name="_BPDCI_84"/>
      <w:bookmarkEnd w:id="633"/>
      <w:r>
        <w:rPr>
          <w:rFonts w:ascii="Arial" w:hAnsi="Arial" w:cs="Arial"/>
        </w:rPr>
        <w:t xml:space="preserve">whether </w:t>
      </w:r>
      <w:bookmarkStart w:id="635" w:name="_DV_M387"/>
      <w:bookmarkEnd w:id="634"/>
      <w:bookmarkEnd w:id="635"/>
      <w:r>
        <w:rPr>
          <w:rFonts w:ascii="Arial" w:hAnsi="Arial" w:cs="Arial"/>
        </w:rPr>
        <w:t xml:space="preserve">the </w:t>
      </w:r>
      <w:r>
        <w:rPr>
          <w:rFonts w:ascii="Arial" w:hAnsi="Arial" w:cs="Arial"/>
          <w:b/>
          <w:bCs/>
        </w:rPr>
        <w:t>CUSC Modification Proposal</w:t>
      </w:r>
      <w:r>
        <w:rPr>
          <w:rFonts w:ascii="Arial" w:hAnsi="Arial" w:cs="Arial"/>
        </w:rPr>
        <w:t xml:space="preserve"> </w:t>
      </w:r>
      <w:bookmarkStart w:id="636" w:name="_DV_M388"/>
      <w:bookmarkStart w:id="637" w:name="_BPDCD_86"/>
      <w:bookmarkEnd w:id="636"/>
      <w:r>
        <w:rPr>
          <w:rFonts w:ascii="Arial" w:hAnsi="Arial" w:cs="Arial"/>
        </w:rPr>
        <w:t xml:space="preserve">falls </w:t>
      </w:r>
      <w:bookmarkStart w:id="638" w:name="_DV_M389"/>
      <w:bookmarkEnd w:id="637"/>
      <w:bookmarkEnd w:id="638"/>
      <w:r>
        <w:rPr>
          <w:rFonts w:ascii="Arial" w:hAnsi="Arial" w:cs="Arial"/>
        </w:rPr>
        <w:t xml:space="preserve">within the </w:t>
      </w:r>
      <w:bookmarkStart w:id="639" w:name="_DV_M390"/>
      <w:bookmarkStart w:id="640" w:name="_BPDCI_87"/>
      <w:bookmarkEnd w:id="639"/>
      <w:r>
        <w:rPr>
          <w:rFonts w:ascii="Arial" w:hAnsi="Arial" w:cs="Arial"/>
        </w:rPr>
        <w:t xml:space="preserve">scope of a </w:t>
      </w:r>
      <w:bookmarkStart w:id="641" w:name="_DV_M391"/>
      <w:bookmarkEnd w:id="640"/>
      <w:bookmarkEnd w:id="641"/>
      <w:r>
        <w:rPr>
          <w:rFonts w:ascii="Arial" w:hAnsi="Arial" w:cs="Arial"/>
          <w:b/>
          <w:bCs/>
        </w:rPr>
        <w:t xml:space="preserve">Significant Code Review </w:t>
      </w:r>
      <w:bookmarkStart w:id="642" w:name="_DV_M392"/>
      <w:bookmarkStart w:id="643" w:name="_BPDCI_88"/>
      <w:bookmarkEnd w:id="642"/>
      <w:r>
        <w:rPr>
          <w:rFonts w:ascii="Arial" w:hAnsi="Arial" w:cs="Arial"/>
        </w:rPr>
        <w:t>and the applicability of the exceptions set out in Paragraph 8.17.4</w:t>
      </w:r>
      <w:r>
        <w:rPr>
          <w:rFonts w:ascii="Arial" w:hAnsi="Arial" w:cs="Arial"/>
          <w:b/>
          <w:bCs/>
        </w:rPr>
        <w:t xml:space="preserve"> </w:t>
      </w:r>
      <w:bookmarkStart w:id="644" w:name="_DV_M393"/>
      <w:bookmarkEnd w:id="643"/>
      <w:bookmarkEnd w:id="644"/>
      <w:r>
        <w:rPr>
          <w:rFonts w:ascii="Arial" w:hAnsi="Arial" w:cs="Arial"/>
        </w:rPr>
        <w:t xml:space="preserve">and shall notify the </w:t>
      </w:r>
      <w:r>
        <w:rPr>
          <w:rFonts w:ascii="Arial" w:hAnsi="Arial" w:cs="Arial"/>
          <w:b/>
          <w:bCs/>
        </w:rPr>
        <w:t>Authority</w:t>
      </w:r>
      <w:r>
        <w:rPr>
          <w:rFonts w:ascii="Arial" w:hAnsi="Arial" w:cs="Arial"/>
        </w:rPr>
        <w:t xml:space="preserve"> of its assessment, its reasons for that assessment and any representations received in relation to it as soon as practicable. </w:t>
      </w:r>
    </w:p>
    <w:p w14:paraId="1B30654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45" w:name="_DV_M394"/>
      <w:bookmarkEnd w:id="645"/>
      <w:r>
        <w:rPr>
          <w:rFonts w:ascii="Arial" w:hAnsi="Arial" w:cs="Arial"/>
        </w:rPr>
        <w:t xml:space="preserve">The </w:t>
      </w:r>
      <w:r>
        <w:rPr>
          <w:rFonts w:ascii="Arial" w:hAnsi="Arial" w:cs="Arial"/>
          <w:b/>
          <w:bCs/>
        </w:rPr>
        <w:t>CUSC Modifications Panel</w:t>
      </w:r>
      <w:r>
        <w:rPr>
          <w:rFonts w:ascii="Arial" w:hAnsi="Arial" w:cs="Arial"/>
        </w:rPr>
        <w:t xml:space="preserve"> shall proceed with the </w:t>
      </w:r>
      <w:r>
        <w:rPr>
          <w:rFonts w:ascii="Arial" w:hAnsi="Arial" w:cs="Arial"/>
          <w:b/>
          <w:bCs/>
        </w:rPr>
        <w:t>CUSC Modification Proposal</w:t>
      </w:r>
      <w:r>
        <w:rPr>
          <w:rFonts w:ascii="Arial" w:hAnsi="Arial" w:cs="Arial"/>
        </w:rPr>
        <w:t xml:space="preserve"> made during a </w:t>
      </w:r>
      <w:r>
        <w:rPr>
          <w:rFonts w:ascii="Arial" w:hAnsi="Arial" w:cs="Arial"/>
          <w:b/>
          <w:bCs/>
        </w:rPr>
        <w:t>Significant Code Review Phase</w:t>
      </w:r>
      <w:r>
        <w:rPr>
          <w:rFonts w:ascii="Arial" w:hAnsi="Arial" w:cs="Arial"/>
        </w:rPr>
        <w:t xml:space="preserve"> in accordance with Paragraph 8.18 (notwithstanding any consultation undertaken pursuant to Paragraph </w:t>
      </w:r>
      <w:bookmarkStart w:id="646" w:name="_DV_M395"/>
      <w:bookmarkStart w:id="647" w:name="_BPDCD_89"/>
      <w:bookmarkEnd w:id="646"/>
      <w:r>
        <w:rPr>
          <w:rFonts w:ascii="Arial" w:hAnsi="Arial" w:cs="Arial"/>
        </w:rPr>
        <w:t xml:space="preserve">8.17.5 </w:t>
      </w:r>
      <w:bookmarkStart w:id="648" w:name="_DV_M396"/>
      <w:bookmarkEnd w:id="647"/>
      <w:bookmarkEnd w:id="648"/>
      <w:r>
        <w:rPr>
          <w:rFonts w:ascii="Arial" w:hAnsi="Arial" w:cs="Arial"/>
        </w:rPr>
        <w:t xml:space="preserve">and its outcome), unless directed otherwise by the </w:t>
      </w:r>
      <w:r>
        <w:rPr>
          <w:rFonts w:ascii="Arial" w:hAnsi="Arial" w:cs="Arial"/>
          <w:b/>
          <w:bCs/>
        </w:rPr>
        <w:t>Authority</w:t>
      </w:r>
      <w:r>
        <w:rPr>
          <w:rFonts w:ascii="Arial" w:hAnsi="Arial" w:cs="Arial"/>
        </w:rPr>
        <w:t xml:space="preserve"> pursuant to Paragraph 8.17.3.</w:t>
      </w:r>
    </w:p>
    <w:p w14:paraId="2AAA520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649" w:name="_DV_M397"/>
      <w:bookmarkStart w:id="650" w:name="_BPDCD_90"/>
      <w:bookmarkEnd w:id="649"/>
      <w:r>
        <w:rPr>
          <w:rFonts w:ascii="Arial" w:hAnsi="Arial" w:cs="Arial"/>
        </w:rPr>
        <w:t xml:space="preserve">Subject to Paragraph 8.17.4, </w:t>
      </w:r>
      <w:bookmarkStart w:id="651" w:name="_DV_M398"/>
      <w:bookmarkEnd w:id="650"/>
      <w:bookmarkEnd w:id="651"/>
      <w:r>
        <w:rPr>
          <w:rFonts w:ascii="Arial" w:hAnsi="Arial" w:cs="Arial"/>
        </w:rPr>
        <w:t xml:space="preserve">the </w:t>
      </w:r>
      <w:r>
        <w:rPr>
          <w:rFonts w:ascii="Arial" w:hAnsi="Arial" w:cs="Arial"/>
          <w:b/>
          <w:bCs/>
        </w:rPr>
        <w:t>Authority</w:t>
      </w:r>
      <w:r>
        <w:rPr>
          <w:rFonts w:ascii="Arial" w:hAnsi="Arial" w:cs="Arial"/>
        </w:rPr>
        <w:t xml:space="preserve"> may at any time direct that  a </w:t>
      </w:r>
      <w:r>
        <w:rPr>
          <w:rFonts w:ascii="Arial" w:hAnsi="Arial" w:cs="Arial"/>
          <w:b/>
          <w:bCs/>
        </w:rPr>
        <w:t xml:space="preserve">CUSC Modification Proposal </w:t>
      </w:r>
      <w:r>
        <w:rPr>
          <w:rFonts w:ascii="Arial" w:hAnsi="Arial" w:cs="Arial"/>
        </w:rPr>
        <w:t xml:space="preserve">made during a </w:t>
      </w:r>
      <w:r>
        <w:rPr>
          <w:rFonts w:ascii="Arial" w:hAnsi="Arial" w:cs="Arial"/>
          <w:b/>
          <w:bCs/>
        </w:rPr>
        <w:t>Significant Code Review Phase</w:t>
      </w:r>
      <w:r>
        <w:rPr>
          <w:rFonts w:ascii="Arial" w:hAnsi="Arial" w:cs="Arial"/>
        </w:rPr>
        <w:t xml:space="preserve"> </w:t>
      </w:r>
      <w:bookmarkStart w:id="652" w:name="_DV_M399"/>
      <w:bookmarkStart w:id="653" w:name="_BPDCD_91"/>
      <w:bookmarkEnd w:id="652"/>
      <w:r>
        <w:rPr>
          <w:rFonts w:ascii="Arial" w:hAnsi="Arial" w:cs="Arial"/>
        </w:rPr>
        <w:t xml:space="preserve">falls </w:t>
      </w:r>
      <w:bookmarkStart w:id="654" w:name="_DV_M400"/>
      <w:bookmarkEnd w:id="653"/>
      <w:bookmarkEnd w:id="654"/>
      <w:r>
        <w:rPr>
          <w:rFonts w:ascii="Arial" w:hAnsi="Arial" w:cs="Arial"/>
        </w:rPr>
        <w:t xml:space="preserve">within the </w:t>
      </w:r>
      <w:bookmarkStart w:id="655" w:name="_DV_M401"/>
      <w:bookmarkStart w:id="656" w:name="_BPDCI_92"/>
      <w:bookmarkEnd w:id="655"/>
      <w:r>
        <w:rPr>
          <w:rFonts w:ascii="Arial" w:hAnsi="Arial" w:cs="Arial"/>
        </w:rPr>
        <w:t>scope of a</w:t>
      </w:r>
      <w:bookmarkStart w:id="657" w:name="_DV_M402"/>
      <w:bookmarkEnd w:id="656"/>
      <w:bookmarkEnd w:id="657"/>
      <w:r>
        <w:rPr>
          <w:rFonts w:ascii="Arial" w:hAnsi="Arial" w:cs="Arial"/>
          <w:color w:val="0000FF"/>
        </w:rPr>
        <w:t xml:space="preserve"> </w:t>
      </w:r>
      <w:r>
        <w:rPr>
          <w:rFonts w:ascii="Arial" w:hAnsi="Arial" w:cs="Arial"/>
          <w:b/>
          <w:bCs/>
        </w:rPr>
        <w:t>Significant Code Review</w:t>
      </w:r>
      <w:bookmarkStart w:id="658" w:name="_DV_M403"/>
      <w:bookmarkStart w:id="659" w:name="_BPDCI_93"/>
      <w:bookmarkEnd w:id="658"/>
      <w:r>
        <w:rPr>
          <w:rFonts w:ascii="Arial" w:hAnsi="Arial" w:cs="Arial"/>
        </w:rPr>
        <w:t xml:space="preserve"> and must not be made during the </w:t>
      </w:r>
      <w:r>
        <w:rPr>
          <w:rFonts w:ascii="Arial" w:hAnsi="Arial" w:cs="Arial"/>
          <w:b/>
          <w:bCs/>
        </w:rPr>
        <w:t>Significant Code Review Phase.</w:t>
      </w:r>
      <w:bookmarkStart w:id="660" w:name="_DV_M404"/>
      <w:bookmarkEnd w:id="659"/>
      <w:bookmarkEnd w:id="660"/>
      <w:r>
        <w:rPr>
          <w:rFonts w:ascii="Arial" w:hAnsi="Arial" w:cs="Arial"/>
        </w:rPr>
        <w:t xml:space="preserve"> If so directed, the </w:t>
      </w:r>
      <w:r>
        <w:rPr>
          <w:rFonts w:ascii="Arial" w:hAnsi="Arial" w:cs="Arial"/>
          <w:b/>
          <w:bCs/>
        </w:rPr>
        <w:t>CUSC Modifications Panel</w:t>
      </w:r>
      <w:r>
        <w:rPr>
          <w:rFonts w:ascii="Arial" w:hAnsi="Arial" w:cs="Arial"/>
        </w:rPr>
        <w:t xml:space="preserve"> will not proceed with that </w:t>
      </w:r>
      <w:r>
        <w:rPr>
          <w:rFonts w:ascii="Arial" w:hAnsi="Arial" w:cs="Arial"/>
          <w:b/>
          <w:bCs/>
        </w:rPr>
        <w:t>CUSC Modification Proposal</w:t>
      </w:r>
      <w:r>
        <w:rPr>
          <w:rFonts w:ascii="Arial" w:hAnsi="Arial" w:cs="Arial"/>
        </w:rPr>
        <w:t xml:space="preserve">, and the </w:t>
      </w:r>
      <w:r>
        <w:rPr>
          <w:rFonts w:ascii="Arial" w:hAnsi="Arial" w:cs="Arial"/>
          <w:b/>
          <w:bCs/>
        </w:rPr>
        <w:t>Proposer</w:t>
      </w:r>
      <w:r>
        <w:rPr>
          <w:rFonts w:ascii="Arial" w:hAnsi="Arial" w:cs="Arial"/>
        </w:rPr>
        <w:t xml:space="preserve"> shall decide whether the </w:t>
      </w:r>
      <w:r>
        <w:rPr>
          <w:rFonts w:ascii="Arial" w:hAnsi="Arial" w:cs="Arial"/>
          <w:b/>
          <w:bCs/>
        </w:rPr>
        <w:t>CUSC Modification Proposal</w:t>
      </w:r>
      <w:r>
        <w:rPr>
          <w:rFonts w:ascii="Arial" w:hAnsi="Arial" w:cs="Arial"/>
        </w:rPr>
        <w:t xml:space="preserve"> shall be withdrawn or suspended until the end of the </w:t>
      </w:r>
      <w:r>
        <w:rPr>
          <w:rFonts w:ascii="Arial" w:hAnsi="Arial" w:cs="Arial"/>
          <w:b/>
          <w:bCs/>
        </w:rPr>
        <w:t>Significant Code Review Phase</w:t>
      </w:r>
      <w:r>
        <w:rPr>
          <w:rFonts w:ascii="Arial" w:hAnsi="Arial" w:cs="Arial"/>
        </w:rPr>
        <w:t xml:space="preserve">.  If the </w:t>
      </w:r>
      <w:r>
        <w:rPr>
          <w:rFonts w:ascii="Arial" w:hAnsi="Arial" w:cs="Arial"/>
          <w:b/>
          <w:bCs/>
        </w:rPr>
        <w:t>Proposer</w:t>
      </w:r>
      <w:r>
        <w:rPr>
          <w:rFonts w:ascii="Arial" w:hAnsi="Arial" w:cs="Arial"/>
        </w:rPr>
        <w:t xml:space="preserve"> fails to indicate its decision whether to withdraw or suspend the </w:t>
      </w:r>
      <w:r>
        <w:rPr>
          <w:rFonts w:ascii="Arial" w:hAnsi="Arial" w:cs="Arial"/>
          <w:b/>
          <w:bCs/>
        </w:rPr>
        <w:t xml:space="preserve">CUSC Modification Proposal </w:t>
      </w:r>
      <w:r>
        <w:rPr>
          <w:rFonts w:ascii="Arial" w:hAnsi="Arial" w:cs="Arial"/>
        </w:rPr>
        <w:t xml:space="preserve">within twenty-eight (28) days of the </w:t>
      </w:r>
      <w:r>
        <w:rPr>
          <w:rFonts w:ascii="Arial" w:hAnsi="Arial" w:cs="Arial"/>
          <w:b/>
          <w:bCs/>
        </w:rPr>
        <w:t>Authority</w:t>
      </w:r>
      <w:r>
        <w:rPr>
          <w:rFonts w:ascii="Arial" w:hAnsi="Arial" w:cs="Arial"/>
        </w:rPr>
        <w:t xml:space="preserve">’s direction, it shall be deemed to be suspended. If the </w:t>
      </w:r>
      <w:r>
        <w:rPr>
          <w:rFonts w:ascii="Arial" w:hAnsi="Arial" w:cs="Arial"/>
          <w:b/>
          <w:bCs/>
        </w:rPr>
        <w:t>CUSC Modification Proposal</w:t>
      </w:r>
      <w:r>
        <w:rPr>
          <w:rFonts w:ascii="Arial" w:hAnsi="Arial" w:cs="Arial"/>
        </w:rPr>
        <w:t xml:space="preserve"> is suspended, it shall be open to the </w:t>
      </w:r>
      <w:r>
        <w:rPr>
          <w:rFonts w:ascii="Arial" w:hAnsi="Arial" w:cs="Arial"/>
          <w:b/>
          <w:bCs/>
        </w:rPr>
        <w:t>Proposer</w:t>
      </w:r>
      <w:r>
        <w:rPr>
          <w:rFonts w:ascii="Arial" w:hAnsi="Arial" w:cs="Arial"/>
        </w:rPr>
        <w:t xml:space="preserve"> at the end of the </w:t>
      </w:r>
      <w:r>
        <w:rPr>
          <w:rFonts w:ascii="Arial" w:hAnsi="Arial" w:cs="Arial"/>
          <w:b/>
          <w:bCs/>
        </w:rPr>
        <w:t xml:space="preserve">Significant Code Review Phase </w:t>
      </w:r>
      <w:r>
        <w:rPr>
          <w:rFonts w:ascii="Arial" w:hAnsi="Arial" w:cs="Arial"/>
        </w:rPr>
        <w:t xml:space="preserve">to indicate to the </w:t>
      </w:r>
      <w:r>
        <w:rPr>
          <w:rFonts w:ascii="Arial" w:hAnsi="Arial" w:cs="Arial"/>
          <w:b/>
          <w:bCs/>
        </w:rPr>
        <w:t>CUSC Modifications Panel</w:t>
      </w:r>
      <w:r>
        <w:rPr>
          <w:rFonts w:ascii="Arial" w:hAnsi="Arial" w:cs="Arial"/>
        </w:rPr>
        <w:t xml:space="preserve"> that it wishes that </w:t>
      </w:r>
      <w:r>
        <w:rPr>
          <w:rFonts w:ascii="Arial" w:hAnsi="Arial" w:cs="Arial"/>
          <w:b/>
          <w:bCs/>
        </w:rPr>
        <w:t>CUSC Modification Proposal</w:t>
      </w:r>
      <w:r>
        <w:rPr>
          <w:rFonts w:ascii="Arial" w:hAnsi="Arial" w:cs="Arial"/>
        </w:rPr>
        <w:t xml:space="preserve"> to proceed, and it shall be considered and taken forward in the manner decided upon by the </w:t>
      </w:r>
      <w:r>
        <w:rPr>
          <w:rFonts w:ascii="Arial" w:hAnsi="Arial" w:cs="Arial"/>
          <w:b/>
          <w:bCs/>
        </w:rPr>
        <w:t>CUSC Modifications Panel</w:t>
      </w:r>
      <w:r>
        <w:rPr>
          <w:rFonts w:ascii="Arial" w:hAnsi="Arial" w:cs="Arial"/>
        </w:rPr>
        <w:t xml:space="preserve"> at the next meeting, and it is open to the </w:t>
      </w:r>
      <w:r>
        <w:rPr>
          <w:rFonts w:ascii="Arial" w:hAnsi="Arial" w:cs="Arial"/>
          <w:b/>
          <w:bCs/>
        </w:rPr>
        <w:t>CUSC Modifications Panel</w:t>
      </w:r>
      <w:r>
        <w:rPr>
          <w:rFonts w:ascii="Arial" w:hAnsi="Arial" w:cs="Arial"/>
        </w:rPr>
        <w:t xml:space="preserve"> to take into account any work previously undertaken in respect of that </w:t>
      </w:r>
      <w:r>
        <w:rPr>
          <w:rFonts w:ascii="Arial" w:hAnsi="Arial" w:cs="Arial"/>
          <w:b/>
          <w:bCs/>
        </w:rPr>
        <w:t xml:space="preserve">CUSC Modification Proposal. </w:t>
      </w:r>
      <w:r>
        <w:rPr>
          <w:rFonts w:ascii="Arial" w:hAnsi="Arial" w:cs="Arial"/>
        </w:rPr>
        <w:t xml:space="preserve">If the </w:t>
      </w:r>
      <w:r>
        <w:rPr>
          <w:rFonts w:ascii="Arial" w:hAnsi="Arial" w:cs="Arial"/>
          <w:b/>
          <w:bCs/>
        </w:rPr>
        <w:t>Proposer</w:t>
      </w:r>
      <w:r>
        <w:rPr>
          <w:rFonts w:ascii="Arial" w:hAnsi="Arial" w:cs="Arial"/>
        </w:rPr>
        <w:t xml:space="preserve"> makes no indication to the </w:t>
      </w:r>
      <w:r>
        <w:rPr>
          <w:rFonts w:ascii="Arial" w:hAnsi="Arial" w:cs="Arial"/>
          <w:b/>
          <w:bCs/>
        </w:rPr>
        <w:t xml:space="preserve">CUSC Modifications Panel </w:t>
      </w:r>
      <w:r>
        <w:rPr>
          <w:rFonts w:ascii="Arial" w:hAnsi="Arial" w:cs="Arial"/>
        </w:rPr>
        <w:t xml:space="preserve">within twenty-eight (28) days of the end of the </w:t>
      </w:r>
      <w:r>
        <w:rPr>
          <w:rFonts w:ascii="Arial" w:hAnsi="Arial" w:cs="Arial"/>
          <w:b/>
          <w:bCs/>
        </w:rPr>
        <w:t xml:space="preserve">Significant Code Review Phase </w:t>
      </w:r>
      <w:r>
        <w:rPr>
          <w:rFonts w:ascii="Arial" w:hAnsi="Arial" w:cs="Arial"/>
        </w:rPr>
        <w:t xml:space="preserve">as to whether or not it wishes the </w:t>
      </w:r>
      <w:r>
        <w:rPr>
          <w:rFonts w:ascii="Arial" w:hAnsi="Arial" w:cs="Arial"/>
          <w:b/>
          <w:bCs/>
        </w:rPr>
        <w:t>CUSC Modification Proposal</w:t>
      </w:r>
      <w:r>
        <w:rPr>
          <w:rFonts w:ascii="Arial" w:hAnsi="Arial" w:cs="Arial"/>
        </w:rPr>
        <w:t xml:space="preserve"> to proceed, it shall be deemed to be withdrawn.</w:t>
      </w:r>
    </w:p>
    <w:p w14:paraId="6318917B"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661" w:name="_BPDC_LN_INS_1017"/>
      <w:bookmarkStart w:id="662" w:name="_DV_M405"/>
      <w:bookmarkStart w:id="663" w:name="_BPDCI_94"/>
      <w:bookmarkEnd w:id="661"/>
      <w:bookmarkEnd w:id="662"/>
      <w:r>
        <w:rPr>
          <w:rFonts w:ascii="Arial" w:hAnsi="Arial" w:cs="Arial"/>
        </w:rPr>
        <w:t xml:space="preserve">A </w:t>
      </w:r>
      <w:r>
        <w:rPr>
          <w:rFonts w:ascii="Arial" w:hAnsi="Arial" w:cs="Arial"/>
          <w:b/>
          <w:bCs/>
        </w:rPr>
        <w:t>CUSC Modification Proposal</w:t>
      </w:r>
      <w:r>
        <w:rPr>
          <w:rFonts w:ascii="Arial" w:hAnsi="Arial" w:cs="Arial"/>
        </w:rPr>
        <w:t xml:space="preserve"> that falls within the scope of a </w:t>
      </w:r>
      <w:r>
        <w:rPr>
          <w:rFonts w:ascii="Arial" w:hAnsi="Arial" w:cs="Arial"/>
          <w:b/>
          <w:bCs/>
        </w:rPr>
        <w:t>Significant Code Review</w:t>
      </w:r>
      <w:r>
        <w:rPr>
          <w:rFonts w:ascii="Arial" w:hAnsi="Arial" w:cs="Arial"/>
        </w:rPr>
        <w:t xml:space="preserve"> may be made where:</w:t>
      </w:r>
      <w:bookmarkEnd w:id="663"/>
    </w:p>
    <w:p w14:paraId="40920076" w14:textId="42F127DC" w:rsidR="00B56045" w:rsidRDefault="00B56045" w:rsidP="00B56045">
      <w:pPr>
        <w:pStyle w:val="Heading5"/>
        <w:widowControl/>
        <w:numPr>
          <w:ilvl w:val="4"/>
          <w:numId w:val="35"/>
        </w:numPr>
        <w:tabs>
          <w:tab w:val="clear" w:pos="5103"/>
        </w:tabs>
        <w:jc w:val="both"/>
        <w:rPr>
          <w:rFonts w:ascii="Arial" w:hAnsi="Arial" w:cs="Arial"/>
        </w:rPr>
      </w:pPr>
      <w:bookmarkStart w:id="664" w:name="_BPDC_LN_INS_1016"/>
      <w:bookmarkStart w:id="665" w:name="_DV_M406"/>
      <w:bookmarkStart w:id="666" w:name="_BPDCI_95"/>
      <w:bookmarkEnd w:id="664"/>
      <w:bookmarkEnd w:id="665"/>
      <w:r>
        <w:rPr>
          <w:rFonts w:ascii="Arial" w:hAnsi="Arial" w:cs="Arial"/>
        </w:rPr>
        <w:t xml:space="preserve">the </w:t>
      </w:r>
      <w:r>
        <w:rPr>
          <w:rFonts w:ascii="Arial" w:hAnsi="Arial" w:cs="Arial"/>
          <w:b/>
          <w:bCs/>
        </w:rPr>
        <w:t xml:space="preserve">Authority </w:t>
      </w:r>
      <w:r>
        <w:rPr>
          <w:rFonts w:ascii="Arial" w:hAnsi="Arial" w:cs="Arial"/>
        </w:rPr>
        <w:t xml:space="preserve">so determines, having taken into account (among other things) the urgency of the subject matter of the </w:t>
      </w:r>
      <w:r>
        <w:rPr>
          <w:rFonts w:ascii="Arial" w:hAnsi="Arial" w:cs="Arial"/>
          <w:b/>
          <w:bCs/>
        </w:rPr>
        <w:t>CUSC Modification Proposal</w:t>
      </w:r>
      <w:r>
        <w:rPr>
          <w:rFonts w:ascii="Arial" w:hAnsi="Arial" w:cs="Arial"/>
        </w:rPr>
        <w:t>; or</w:t>
      </w:r>
    </w:p>
    <w:p w14:paraId="3C289478" w14:textId="77777777" w:rsidR="00B56045" w:rsidRDefault="00B56045" w:rsidP="00B56045">
      <w:pPr>
        <w:pStyle w:val="Heading5"/>
        <w:widowControl/>
        <w:numPr>
          <w:ilvl w:val="4"/>
          <w:numId w:val="35"/>
        </w:numPr>
        <w:tabs>
          <w:tab w:val="clear" w:pos="5103"/>
        </w:tabs>
        <w:jc w:val="both"/>
        <w:rPr>
          <w:rFonts w:ascii="Arial" w:hAnsi="Arial" w:cs="Arial"/>
        </w:rPr>
      </w:pPr>
      <w:bookmarkStart w:id="667" w:name="_DV_M407"/>
      <w:bookmarkEnd w:id="667"/>
      <w:r>
        <w:rPr>
          <w:rFonts w:ascii="Arial" w:hAnsi="Arial" w:cs="Arial"/>
        </w:rPr>
        <w:t>the</w:t>
      </w:r>
      <w:r>
        <w:rPr>
          <w:rFonts w:ascii="Arial" w:hAnsi="Arial" w:cs="Arial"/>
          <w:b/>
          <w:bCs/>
        </w:rPr>
        <w:t xml:space="preserve"> CUSC Modification Proposal </w:t>
      </w:r>
      <w:r>
        <w:rPr>
          <w:rFonts w:ascii="Arial" w:hAnsi="Arial" w:cs="Arial"/>
        </w:rPr>
        <w:t>is made by</w:t>
      </w:r>
      <w:r>
        <w:rPr>
          <w:rFonts w:ascii="Arial" w:hAnsi="Arial" w:cs="Arial"/>
          <w:b/>
          <w:bCs/>
        </w:rPr>
        <w:t xml:space="preserve"> The Company </w:t>
      </w:r>
      <w:r>
        <w:rPr>
          <w:rFonts w:ascii="Arial" w:hAnsi="Arial" w:cs="Arial"/>
        </w:rPr>
        <w:t>pursuant to Paragraph 8.17.6.</w:t>
      </w:r>
      <w:bookmarkEnd w:id="666"/>
    </w:p>
    <w:p w14:paraId="7BD4A51E"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668" w:name="_BPDC_LN_INS_1015"/>
      <w:bookmarkStart w:id="669" w:name="_DV_M408"/>
      <w:bookmarkStart w:id="670" w:name="OLE_LINK1"/>
      <w:bookmarkEnd w:id="668"/>
      <w:bookmarkEnd w:id="669"/>
      <w:r>
        <w:rPr>
          <w:rFonts w:ascii="Arial" w:hAnsi="Arial" w:cs="Arial"/>
        </w:rPr>
        <w:t xml:space="preserve">Where a direction under </w:t>
      </w:r>
      <w:bookmarkStart w:id="671" w:name="_DV_M409"/>
      <w:bookmarkStart w:id="672" w:name="_BPDCI_96"/>
      <w:bookmarkEnd w:id="671"/>
      <w:r>
        <w:rPr>
          <w:rFonts w:ascii="Arial" w:hAnsi="Arial" w:cs="Arial"/>
        </w:rPr>
        <w:t xml:space="preserve">Paragraph </w:t>
      </w:r>
      <w:bookmarkStart w:id="673" w:name="_DV_M410"/>
      <w:bookmarkEnd w:id="672"/>
      <w:bookmarkEnd w:id="673"/>
      <w:r>
        <w:rPr>
          <w:rFonts w:ascii="Arial" w:hAnsi="Arial" w:cs="Arial"/>
        </w:rPr>
        <w:t xml:space="preserve">8.17.3 has not been issued, paragraph 8.17.4 does not apply and the </w:t>
      </w:r>
      <w:r>
        <w:rPr>
          <w:rFonts w:ascii="Arial" w:hAnsi="Arial" w:cs="Arial"/>
          <w:b/>
          <w:bCs/>
        </w:rPr>
        <w:t xml:space="preserve">CUSC Modifications Panel </w:t>
      </w:r>
      <w:r>
        <w:rPr>
          <w:rFonts w:ascii="Arial" w:hAnsi="Arial" w:cs="Arial"/>
        </w:rPr>
        <w:t xml:space="preserve">considers that a </w:t>
      </w:r>
      <w:r>
        <w:rPr>
          <w:rFonts w:ascii="Arial" w:hAnsi="Arial" w:cs="Arial"/>
          <w:b/>
          <w:bCs/>
        </w:rPr>
        <w:t>CUSC Modification Proposal</w:t>
      </w:r>
      <w:r>
        <w:rPr>
          <w:rFonts w:ascii="Arial" w:hAnsi="Arial" w:cs="Arial"/>
        </w:rPr>
        <w:t xml:space="preserve"> made during a </w:t>
      </w:r>
      <w:r>
        <w:rPr>
          <w:rFonts w:ascii="Arial" w:hAnsi="Arial" w:cs="Arial"/>
          <w:b/>
          <w:bCs/>
        </w:rPr>
        <w:t xml:space="preserve">Significant Code </w:t>
      </w:r>
      <w:bookmarkStart w:id="674" w:name="_DV_M411"/>
      <w:bookmarkStart w:id="675" w:name="_BPDCD_97"/>
      <w:bookmarkEnd w:id="674"/>
      <w:r>
        <w:rPr>
          <w:rFonts w:ascii="Arial" w:hAnsi="Arial" w:cs="Arial"/>
          <w:b/>
          <w:bCs/>
        </w:rPr>
        <w:t xml:space="preserve">Review Phase </w:t>
      </w:r>
      <w:bookmarkStart w:id="676" w:name="_DV_M412"/>
      <w:bookmarkEnd w:id="675"/>
      <w:bookmarkEnd w:id="676"/>
      <w:r>
        <w:rPr>
          <w:rFonts w:ascii="Arial" w:hAnsi="Arial" w:cs="Arial"/>
        </w:rPr>
        <w:t xml:space="preserve">falls within the scope of a </w:t>
      </w:r>
      <w:r>
        <w:rPr>
          <w:rFonts w:ascii="Arial" w:hAnsi="Arial" w:cs="Arial"/>
          <w:b/>
          <w:bCs/>
        </w:rPr>
        <w:t>Significant Code Review</w:t>
      </w:r>
      <w:r>
        <w:rPr>
          <w:rFonts w:ascii="Arial" w:hAnsi="Arial" w:cs="Arial"/>
        </w:rPr>
        <w:t xml:space="preserve">, the </w:t>
      </w:r>
      <w:r>
        <w:rPr>
          <w:rFonts w:ascii="Arial" w:hAnsi="Arial" w:cs="Arial"/>
          <w:b/>
          <w:bCs/>
        </w:rPr>
        <w:t xml:space="preserve">CUSC Modifications </w:t>
      </w:r>
      <w:r>
        <w:rPr>
          <w:rFonts w:ascii="Arial" w:hAnsi="Arial" w:cs="Arial"/>
          <w:b/>
          <w:bCs/>
        </w:rPr>
        <w:lastRenderedPageBreak/>
        <w:t>Panel</w:t>
      </w:r>
      <w:r>
        <w:rPr>
          <w:rFonts w:ascii="Arial" w:hAnsi="Arial" w:cs="Arial"/>
        </w:rPr>
        <w:t xml:space="preserve"> may consult on its suitability as part of the </w:t>
      </w:r>
      <w:r>
        <w:rPr>
          <w:rFonts w:ascii="Arial" w:hAnsi="Arial" w:cs="Arial"/>
          <w:b/>
          <w:bCs/>
        </w:rPr>
        <w:t xml:space="preserve">Standard CUSC Modification Proposal </w:t>
      </w:r>
      <w:r>
        <w:rPr>
          <w:rFonts w:ascii="Arial" w:hAnsi="Arial" w:cs="Arial"/>
        </w:rPr>
        <w:t xml:space="preserve">route set out in Paragraphs 8.19, 8.20, 8.22 and 8.23.  </w:t>
      </w:r>
    </w:p>
    <w:p w14:paraId="27CF74D3" w14:textId="77777777" w:rsidR="00B56045" w:rsidRDefault="00B56045" w:rsidP="00B56045">
      <w:pPr>
        <w:pStyle w:val="Heading4"/>
        <w:widowControl/>
        <w:tabs>
          <w:tab w:val="clear" w:pos="4253"/>
          <w:tab w:val="num" w:pos="1701"/>
        </w:tabs>
        <w:ind w:left="851"/>
        <w:jc w:val="both"/>
        <w:rPr>
          <w:rFonts w:ascii="Arial" w:hAnsi="Arial" w:cs="Arial"/>
          <w:u w:val="single"/>
        </w:rPr>
      </w:pPr>
      <w:bookmarkStart w:id="677" w:name="_DV_M413"/>
      <w:bookmarkEnd w:id="670"/>
      <w:bookmarkEnd w:id="677"/>
      <w:r>
        <w:rPr>
          <w:rFonts w:ascii="Arial" w:hAnsi="Arial" w:cs="Arial"/>
          <w:u w:val="single"/>
        </w:rPr>
        <w:t>End of Significant Code Review Phase</w:t>
      </w:r>
    </w:p>
    <w:p w14:paraId="5CC17F1E"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678" w:name="_BPDCD_100"/>
      <w:bookmarkStart w:id="679" w:name="_BPDCD_99"/>
      <w:bookmarkStart w:id="680" w:name="_BPDC_LN_INS_1014"/>
      <w:bookmarkStart w:id="681" w:name="_DV_M414"/>
      <w:bookmarkEnd w:id="678"/>
      <w:bookmarkEnd w:id="679"/>
      <w:bookmarkEnd w:id="680"/>
      <w:bookmarkEnd w:id="681"/>
      <w:r>
        <w:rPr>
          <w:rFonts w:ascii="Arial" w:hAnsi="Arial" w:cs="Arial"/>
        </w:rPr>
        <w:t xml:space="preserve">Within twenty-eight (28) days after the </w:t>
      </w:r>
      <w:r>
        <w:rPr>
          <w:rFonts w:ascii="Arial" w:hAnsi="Arial" w:cs="Arial"/>
          <w:b/>
          <w:bCs/>
        </w:rPr>
        <w:t>Authority</w:t>
      </w:r>
      <w:r>
        <w:rPr>
          <w:rFonts w:ascii="Arial" w:hAnsi="Arial" w:cs="Arial"/>
        </w:rPr>
        <w:t xml:space="preserve"> has published its </w:t>
      </w:r>
      <w:r>
        <w:rPr>
          <w:rFonts w:ascii="Arial" w:hAnsi="Arial" w:cs="Arial"/>
          <w:b/>
          <w:bCs/>
        </w:rPr>
        <w:t>Significant Code Review</w:t>
      </w:r>
      <w:r>
        <w:rPr>
          <w:rFonts w:ascii="Arial" w:hAnsi="Arial" w:cs="Arial"/>
        </w:rPr>
        <w:t xml:space="preserve"> conclusions, the </w:t>
      </w:r>
      <w:r>
        <w:rPr>
          <w:rFonts w:ascii="Arial" w:hAnsi="Arial" w:cs="Arial"/>
          <w:b/>
          <w:bCs/>
        </w:rPr>
        <w:t>Authority</w:t>
      </w:r>
      <w:r>
        <w:rPr>
          <w:rFonts w:ascii="Arial" w:hAnsi="Arial" w:cs="Arial"/>
        </w:rPr>
        <w:t xml:space="preserve"> </w:t>
      </w:r>
      <w:bookmarkStart w:id="682" w:name="_DV_M415"/>
      <w:bookmarkStart w:id="683" w:name="_BPDCD_101"/>
      <w:bookmarkEnd w:id="682"/>
      <w:r>
        <w:rPr>
          <w:rFonts w:ascii="Arial" w:hAnsi="Arial" w:cs="Arial"/>
        </w:rPr>
        <w:t>may:</w:t>
      </w:r>
    </w:p>
    <w:p w14:paraId="06369225" w14:textId="77777777" w:rsidR="00B56045" w:rsidRPr="00EE6050" w:rsidRDefault="00B56045" w:rsidP="00B56045">
      <w:pPr>
        <w:pStyle w:val="Heading4"/>
        <w:tabs>
          <w:tab w:val="clear" w:pos="4253"/>
        </w:tabs>
        <w:ind w:left="1701" w:firstLine="0"/>
        <w:jc w:val="both"/>
        <w:rPr>
          <w:rFonts w:ascii="Arial" w:hAnsi="Arial" w:cs="Arial"/>
        </w:rPr>
      </w:pPr>
      <w:r>
        <w:rPr>
          <w:rFonts w:ascii="Arial" w:hAnsi="Arial" w:cs="Arial"/>
        </w:rPr>
        <w:t xml:space="preserve">(a)  issue </w:t>
      </w:r>
      <w:bookmarkStart w:id="684" w:name="_DV_M416"/>
      <w:bookmarkEnd w:id="683"/>
      <w:bookmarkEnd w:id="684"/>
      <w:r>
        <w:rPr>
          <w:rFonts w:ascii="Arial" w:hAnsi="Arial" w:cs="Arial"/>
        </w:rPr>
        <w:t xml:space="preserve">to </w:t>
      </w:r>
      <w:r>
        <w:rPr>
          <w:rFonts w:ascii="Arial" w:hAnsi="Arial" w:cs="Arial"/>
          <w:b/>
          <w:bCs/>
        </w:rPr>
        <w:t xml:space="preserve">The Company </w:t>
      </w:r>
      <w:r>
        <w:rPr>
          <w:rFonts w:ascii="Arial" w:hAnsi="Arial" w:cs="Arial"/>
        </w:rPr>
        <w:t xml:space="preserve">directions, including directions to </w:t>
      </w:r>
      <w:r>
        <w:rPr>
          <w:rFonts w:ascii="Arial" w:hAnsi="Arial" w:cs="Arial"/>
          <w:b/>
          <w:bCs/>
        </w:rPr>
        <w:t>The Company</w:t>
      </w:r>
      <w:r>
        <w:rPr>
          <w:rFonts w:ascii="Arial" w:hAnsi="Arial" w:cs="Arial"/>
        </w:rPr>
        <w:t xml:space="preserve"> to make </w:t>
      </w:r>
      <w:r w:rsidRPr="001C22C9">
        <w:rPr>
          <w:rFonts w:ascii="Arial" w:hAnsi="Arial" w:cs="Arial"/>
          <w:b/>
          <w:bCs/>
        </w:rPr>
        <w:t>CUSC Modification Proposals</w:t>
      </w:r>
      <w:r w:rsidRPr="00EE6050">
        <w:rPr>
          <w:rFonts w:ascii="Arial" w:hAnsi="Arial" w:cs="Arial"/>
        </w:rPr>
        <w:t xml:space="preserve">; or </w:t>
      </w:r>
    </w:p>
    <w:p w14:paraId="76914CA9" w14:textId="77777777" w:rsidR="00B56045" w:rsidRPr="00EE6050" w:rsidRDefault="00B56045" w:rsidP="00B56045">
      <w:pPr>
        <w:pStyle w:val="Heading4"/>
        <w:tabs>
          <w:tab w:val="clear" w:pos="4253"/>
        </w:tabs>
        <w:ind w:left="1701" w:firstLine="0"/>
        <w:jc w:val="both"/>
        <w:rPr>
          <w:rFonts w:ascii="Arial" w:hAnsi="Arial" w:cs="Arial"/>
        </w:rPr>
      </w:pPr>
      <w:r w:rsidRPr="00EE6050">
        <w:rPr>
          <w:rFonts w:ascii="Arial" w:hAnsi="Arial" w:cs="Arial"/>
        </w:rPr>
        <w:t xml:space="preserve">(b) itself make a </w:t>
      </w:r>
      <w:r w:rsidRPr="00EE6050">
        <w:rPr>
          <w:rFonts w:ascii="Arial" w:hAnsi="Arial" w:cs="Arial"/>
          <w:b/>
        </w:rPr>
        <w:t>CUSC Modification Proposal</w:t>
      </w:r>
      <w:r w:rsidRPr="00EE6050">
        <w:rPr>
          <w:rFonts w:ascii="Arial" w:hAnsi="Arial" w:cs="Arial"/>
        </w:rPr>
        <w:t xml:space="preserve"> arising from the relevant </w:t>
      </w:r>
      <w:r w:rsidRPr="00EE6050">
        <w:rPr>
          <w:rFonts w:ascii="Arial" w:hAnsi="Arial" w:cs="Arial"/>
          <w:b/>
        </w:rPr>
        <w:t>Significant Code Review</w:t>
      </w:r>
      <w:r w:rsidRPr="00EE6050">
        <w:rPr>
          <w:rFonts w:ascii="Arial" w:hAnsi="Arial" w:cs="Arial"/>
        </w:rPr>
        <w:t xml:space="preserve"> </w:t>
      </w:r>
    </w:p>
    <w:p w14:paraId="3F36EA94" w14:textId="2DCB9F91" w:rsidR="00B56045" w:rsidRPr="00EE6050" w:rsidRDefault="00B56045" w:rsidP="00B56045">
      <w:pPr>
        <w:pStyle w:val="Heading4"/>
        <w:tabs>
          <w:tab w:val="clear" w:pos="4253"/>
        </w:tabs>
        <w:ind w:left="1701" w:hanging="850"/>
        <w:jc w:val="both"/>
        <w:rPr>
          <w:rFonts w:ascii="Arial" w:hAnsi="Arial" w:cs="Arial"/>
        </w:rPr>
      </w:pPr>
      <w:r w:rsidRPr="00EE6050">
        <w:rPr>
          <w:rFonts w:ascii="Arial" w:hAnsi="Arial" w:cs="Arial"/>
        </w:rPr>
        <w:t xml:space="preserve">8.17.6A If the </w:t>
      </w:r>
      <w:r w:rsidRPr="00EE6050">
        <w:rPr>
          <w:rFonts w:ascii="Arial" w:hAnsi="Arial" w:cs="Arial"/>
          <w:b/>
        </w:rPr>
        <w:t>Authority</w:t>
      </w:r>
      <w:r w:rsidRPr="00EE6050">
        <w:rPr>
          <w:rFonts w:ascii="Arial" w:hAnsi="Arial" w:cs="Arial"/>
        </w:rPr>
        <w:t xml:space="preserve"> issues a statement that it will continue work and/or </w:t>
      </w:r>
      <w:r>
        <w:rPr>
          <w:rFonts w:ascii="Arial" w:hAnsi="Arial" w:cs="Arial"/>
        </w:rPr>
        <w:t>issues</w:t>
      </w:r>
      <w:r w:rsidRPr="00EE6050">
        <w:rPr>
          <w:rFonts w:ascii="Arial" w:hAnsi="Arial" w:cs="Arial"/>
        </w:rPr>
        <w:t xml:space="preserve"> a direction in accordance with Paragraph </w:t>
      </w:r>
      <w:r>
        <w:rPr>
          <w:rFonts w:ascii="Arial" w:hAnsi="Arial" w:cs="Arial"/>
        </w:rPr>
        <w:t xml:space="preserve">8.17.C.1 </w:t>
      </w:r>
      <w:r w:rsidRPr="00EE6050">
        <w:rPr>
          <w:rFonts w:ascii="Arial" w:hAnsi="Arial" w:cs="Arial"/>
        </w:rPr>
        <w:t xml:space="preserve">then the </w:t>
      </w:r>
      <w:r w:rsidRPr="00EE6050">
        <w:rPr>
          <w:rFonts w:ascii="Arial" w:hAnsi="Arial" w:cs="Arial"/>
          <w:b/>
        </w:rPr>
        <w:t>Significant Code Review Phase</w:t>
      </w:r>
      <w:r w:rsidRPr="00EE6050">
        <w:rPr>
          <w:rFonts w:ascii="Arial" w:hAnsi="Arial" w:cs="Arial"/>
        </w:rPr>
        <w:t xml:space="preserve"> will be deemed to have ended when: </w:t>
      </w:r>
    </w:p>
    <w:p w14:paraId="38D1FAEB" w14:textId="77777777" w:rsidR="00B56045" w:rsidRPr="00EE6050" w:rsidRDefault="00B56045" w:rsidP="00B56045">
      <w:pPr>
        <w:pStyle w:val="Heading4"/>
        <w:tabs>
          <w:tab w:val="clear" w:pos="4253"/>
        </w:tabs>
        <w:ind w:left="1701" w:firstLine="0"/>
        <w:jc w:val="both"/>
        <w:rPr>
          <w:rFonts w:ascii="Arial" w:hAnsi="Arial" w:cs="Arial"/>
        </w:rPr>
      </w:pPr>
      <w:r w:rsidRPr="00EE6050">
        <w:rPr>
          <w:rFonts w:ascii="Arial" w:hAnsi="Arial" w:cs="Arial"/>
        </w:rPr>
        <w:t xml:space="preserve">(a) the </w:t>
      </w:r>
      <w:r w:rsidRPr="00EE6050">
        <w:rPr>
          <w:rFonts w:ascii="Arial" w:hAnsi="Arial" w:cs="Arial"/>
          <w:b/>
        </w:rPr>
        <w:t>Authority</w:t>
      </w:r>
      <w:r w:rsidRPr="00EE6050">
        <w:rPr>
          <w:rFonts w:ascii="Arial" w:hAnsi="Arial" w:cs="Arial"/>
        </w:rPr>
        <w:t xml:space="preserve"> issues a statement that the </w:t>
      </w:r>
      <w:r w:rsidRPr="00EE6050">
        <w:rPr>
          <w:rFonts w:ascii="Arial" w:hAnsi="Arial" w:cs="Arial"/>
          <w:b/>
        </w:rPr>
        <w:t>Significant Code Review Phase</w:t>
      </w:r>
      <w:r w:rsidRPr="00EE6050">
        <w:rPr>
          <w:rFonts w:ascii="Arial" w:hAnsi="Arial" w:cs="Arial"/>
        </w:rPr>
        <w:t xml:space="preserve"> has ended; </w:t>
      </w:r>
    </w:p>
    <w:p w14:paraId="6A93EA53" w14:textId="477CFB43" w:rsidR="00B56045" w:rsidRPr="00EE6050" w:rsidRDefault="00B56045" w:rsidP="00B56045">
      <w:pPr>
        <w:pStyle w:val="Heading4"/>
        <w:tabs>
          <w:tab w:val="clear" w:pos="4253"/>
        </w:tabs>
        <w:ind w:left="1701" w:firstLine="0"/>
        <w:jc w:val="both"/>
        <w:rPr>
          <w:rFonts w:ascii="Arial" w:hAnsi="Arial" w:cs="Arial"/>
        </w:rPr>
      </w:pPr>
      <w:r w:rsidRPr="00EE6050">
        <w:rPr>
          <w:rFonts w:ascii="Arial" w:hAnsi="Arial" w:cs="Arial"/>
        </w:rPr>
        <w:t xml:space="preserve">(b) one of the circumstances in Paragraphs 8.17.6(a) or 8.17.8 occurs (irrespective of whether such circumstance occurs within 28 days after the </w:t>
      </w:r>
      <w:r w:rsidRPr="00EE6050">
        <w:rPr>
          <w:rFonts w:ascii="Arial" w:hAnsi="Arial" w:cs="Arial"/>
          <w:b/>
        </w:rPr>
        <w:t>Authority</w:t>
      </w:r>
      <w:r w:rsidRPr="00EE6050">
        <w:rPr>
          <w:rFonts w:ascii="Arial" w:hAnsi="Arial" w:cs="Arial"/>
        </w:rPr>
        <w:t xml:space="preserve"> has </w:t>
      </w:r>
      <w:r w:rsidR="0025275F">
        <w:rPr>
          <w:rFonts w:ascii="Arial" w:hAnsi="Arial" w:cs="Arial"/>
          <w:color w:val="FF0000"/>
        </w:rPr>
        <w:t xml:space="preserve"> </w:t>
      </w:r>
      <w:r w:rsidR="0041486E" w:rsidRPr="0041486E">
        <w:rPr>
          <w:rFonts w:ascii="Arial" w:hAnsi="Arial" w:cs="Arial"/>
        </w:rPr>
        <w:t>published</w:t>
      </w:r>
      <w:r w:rsidRPr="0041486E">
        <w:rPr>
          <w:rFonts w:ascii="Arial" w:hAnsi="Arial" w:cs="Arial"/>
        </w:rPr>
        <w:t xml:space="preserve"> </w:t>
      </w:r>
      <w:r w:rsidRPr="00EE6050">
        <w:rPr>
          <w:rFonts w:ascii="Arial" w:hAnsi="Arial" w:cs="Arial"/>
        </w:rPr>
        <w:t xml:space="preserve">its </w:t>
      </w:r>
      <w:r w:rsidRPr="00EE6050">
        <w:rPr>
          <w:rFonts w:ascii="Arial" w:hAnsi="Arial" w:cs="Arial"/>
          <w:b/>
        </w:rPr>
        <w:t xml:space="preserve">Significant Code Review </w:t>
      </w:r>
      <w:r w:rsidRPr="00EE6050">
        <w:rPr>
          <w:rFonts w:ascii="Arial" w:hAnsi="Arial" w:cs="Arial"/>
        </w:rPr>
        <w:t xml:space="preserve">conclusions); or </w:t>
      </w:r>
      <w:bookmarkStart w:id="685" w:name="_BPDCD_102"/>
      <w:bookmarkStart w:id="686" w:name="_DV_M417"/>
      <w:bookmarkEnd w:id="685"/>
      <w:bookmarkEnd w:id="686"/>
    </w:p>
    <w:p w14:paraId="47917401" w14:textId="77777777" w:rsidR="00B56045" w:rsidRDefault="00B56045" w:rsidP="00B56045">
      <w:pPr>
        <w:pStyle w:val="Heading4"/>
        <w:tabs>
          <w:tab w:val="clear" w:pos="4253"/>
          <w:tab w:val="left" w:pos="1843"/>
        </w:tabs>
        <w:ind w:left="1701" w:hanging="850"/>
        <w:jc w:val="both"/>
        <w:rPr>
          <w:rFonts w:ascii="Arial" w:hAnsi="Arial" w:cs="Arial"/>
        </w:rPr>
      </w:pPr>
      <w:r>
        <w:rPr>
          <w:rFonts w:ascii="Arial" w:hAnsi="Arial" w:cs="Arial"/>
          <w:bCs/>
        </w:rPr>
        <w:t xml:space="preserve">8.17.7  Where the </w:t>
      </w:r>
      <w:r w:rsidRPr="003A7BE6">
        <w:rPr>
          <w:rFonts w:ascii="Arial" w:hAnsi="Arial" w:cs="Arial"/>
          <w:b/>
          <w:bCs/>
        </w:rPr>
        <w:t>Authority</w:t>
      </w:r>
      <w:r>
        <w:rPr>
          <w:rFonts w:ascii="Arial" w:hAnsi="Arial" w:cs="Arial"/>
          <w:bCs/>
        </w:rPr>
        <w:t xml:space="preserve"> issues directions pursuant to Paragraph 8.17.6(a) </w:t>
      </w:r>
      <w:r>
        <w:rPr>
          <w:rFonts w:ascii="Arial" w:hAnsi="Arial" w:cs="Arial"/>
          <w:b/>
          <w:bCs/>
        </w:rPr>
        <w:t>The Company</w:t>
      </w:r>
      <w:r>
        <w:rPr>
          <w:rFonts w:ascii="Arial" w:hAnsi="Arial" w:cs="Arial"/>
        </w:rPr>
        <w:t xml:space="preserve"> shall comply with those directions and the </w:t>
      </w:r>
      <w:r>
        <w:rPr>
          <w:rFonts w:ascii="Arial" w:hAnsi="Arial" w:cs="Arial"/>
          <w:b/>
          <w:bCs/>
        </w:rPr>
        <w:t>Significant Code Review Phase</w:t>
      </w:r>
      <w:r>
        <w:rPr>
          <w:rFonts w:ascii="Arial" w:hAnsi="Arial" w:cs="Arial"/>
        </w:rPr>
        <w:t xml:space="preserve"> shall be deemed to have ended on the date on which </w:t>
      </w:r>
      <w:r>
        <w:rPr>
          <w:rFonts w:ascii="Arial" w:hAnsi="Arial" w:cs="Arial"/>
          <w:b/>
          <w:bCs/>
        </w:rPr>
        <w:t>The Company</w:t>
      </w:r>
      <w:r>
        <w:rPr>
          <w:rFonts w:ascii="Arial" w:hAnsi="Arial" w:cs="Arial"/>
        </w:rPr>
        <w:t xml:space="preserve"> makes a </w:t>
      </w:r>
      <w:r>
        <w:rPr>
          <w:rFonts w:ascii="Arial" w:hAnsi="Arial" w:cs="Arial"/>
          <w:b/>
          <w:bCs/>
        </w:rPr>
        <w:t xml:space="preserve">CUSC Modification Proposal </w:t>
      </w:r>
      <w:r>
        <w:rPr>
          <w:rFonts w:ascii="Arial" w:hAnsi="Arial" w:cs="Arial"/>
        </w:rPr>
        <w:t>in accordance with the</w:t>
      </w:r>
      <w:r>
        <w:rPr>
          <w:rFonts w:ascii="Arial" w:hAnsi="Arial" w:cs="Arial"/>
          <w:b/>
          <w:bCs/>
        </w:rPr>
        <w:t xml:space="preserve"> Authority’s </w:t>
      </w:r>
      <w:r>
        <w:rPr>
          <w:rFonts w:ascii="Arial" w:hAnsi="Arial" w:cs="Arial"/>
        </w:rPr>
        <w:t xml:space="preserve">directions. </w:t>
      </w:r>
      <w:bookmarkStart w:id="687" w:name="_DV_M418"/>
      <w:bookmarkStart w:id="688" w:name="_BPDCD_105"/>
      <w:bookmarkEnd w:id="687"/>
    </w:p>
    <w:p w14:paraId="321C1BE3" w14:textId="77B53B0A" w:rsidR="00B56045" w:rsidRDefault="00B56045" w:rsidP="00B56045">
      <w:pPr>
        <w:pStyle w:val="Heading4"/>
        <w:tabs>
          <w:tab w:val="clear" w:pos="4253"/>
        </w:tabs>
        <w:ind w:left="1701" w:hanging="850"/>
        <w:jc w:val="both"/>
        <w:rPr>
          <w:rFonts w:ascii="Arial" w:hAnsi="Arial" w:cs="Arial"/>
        </w:rPr>
      </w:pPr>
      <w:r>
        <w:rPr>
          <w:rFonts w:ascii="Arial" w:hAnsi="Arial" w:cs="Arial"/>
        </w:rPr>
        <w:t xml:space="preserve">8.17.8  Where </w:t>
      </w:r>
      <w:r w:rsidRPr="00EE6050">
        <w:rPr>
          <w:rFonts w:ascii="Arial" w:hAnsi="Arial" w:cs="Arial"/>
          <w:bCs/>
        </w:rPr>
        <w:t>the</w:t>
      </w:r>
      <w:r>
        <w:rPr>
          <w:rFonts w:ascii="Arial" w:hAnsi="Arial" w:cs="Arial"/>
          <w:b/>
          <w:bCs/>
        </w:rPr>
        <w:t xml:space="preserve"> Authority </w:t>
      </w:r>
      <w:r>
        <w:rPr>
          <w:rFonts w:ascii="Arial" w:hAnsi="Arial" w:cs="Arial"/>
        </w:rPr>
        <w:t xml:space="preserve"> makes a </w:t>
      </w:r>
      <w:bookmarkStart w:id="689" w:name="_DV_M419"/>
      <w:bookmarkStart w:id="690" w:name="_BPDCI_106"/>
      <w:bookmarkEnd w:id="688"/>
      <w:bookmarkEnd w:id="689"/>
      <w:r>
        <w:rPr>
          <w:rFonts w:ascii="Arial" w:hAnsi="Arial" w:cs="Arial"/>
          <w:b/>
          <w:bCs/>
        </w:rPr>
        <w:t>CUSC Modification Proposal</w:t>
      </w:r>
      <w:r>
        <w:rPr>
          <w:rFonts w:ascii="Arial" w:hAnsi="Arial" w:cs="Arial"/>
        </w:rPr>
        <w:t xml:space="preserve"> pursuant to 8.17.6(b), the </w:t>
      </w:r>
      <w:r w:rsidRPr="00EE6050">
        <w:rPr>
          <w:rFonts w:ascii="Arial" w:hAnsi="Arial" w:cs="Arial"/>
          <w:b/>
        </w:rPr>
        <w:t>Significant Code Review Phase</w:t>
      </w:r>
      <w:r>
        <w:rPr>
          <w:rFonts w:ascii="Arial" w:hAnsi="Arial" w:cs="Arial"/>
        </w:rPr>
        <w:t xml:space="preserve"> shall be deemed to have ended on the date on which the Authority makes such </w:t>
      </w:r>
      <w:r w:rsidRPr="00EE6050">
        <w:rPr>
          <w:rFonts w:ascii="Arial" w:hAnsi="Arial" w:cs="Arial"/>
          <w:b/>
        </w:rPr>
        <w:t>CUSC Modification Proposal.</w:t>
      </w:r>
      <w:r>
        <w:rPr>
          <w:rFonts w:ascii="Arial" w:hAnsi="Arial" w:cs="Arial"/>
        </w:rPr>
        <w:t xml:space="preserve"> </w:t>
      </w:r>
      <w:bookmarkStart w:id="691" w:name="_BPDCI_107"/>
      <w:bookmarkEnd w:id="690"/>
      <w:r>
        <w:rPr>
          <w:rFonts w:ascii="Arial" w:hAnsi="Arial" w:cs="Arial"/>
        </w:rPr>
        <w:t xml:space="preserve"> </w:t>
      </w:r>
    </w:p>
    <w:p w14:paraId="7B669EEA" w14:textId="77777777" w:rsidR="00B56045" w:rsidRDefault="00B56045" w:rsidP="00B56045">
      <w:pPr>
        <w:pStyle w:val="Heading4"/>
        <w:tabs>
          <w:tab w:val="clear" w:pos="4253"/>
          <w:tab w:val="left" w:pos="1560"/>
        </w:tabs>
        <w:ind w:left="1701" w:hanging="850"/>
        <w:jc w:val="both"/>
        <w:rPr>
          <w:rFonts w:ascii="Arial" w:hAnsi="Arial" w:cs="Arial"/>
        </w:rPr>
      </w:pPr>
      <w:r>
        <w:rPr>
          <w:rFonts w:ascii="Arial" w:hAnsi="Arial" w:cs="Arial"/>
        </w:rPr>
        <w:t xml:space="preserve">8.17.9  Where a </w:t>
      </w:r>
      <w:r w:rsidRPr="00EE6050">
        <w:rPr>
          <w:rFonts w:ascii="Arial" w:hAnsi="Arial" w:cs="Arial"/>
          <w:b/>
        </w:rPr>
        <w:t>CUSC Modification Proposal</w:t>
      </w:r>
      <w:r>
        <w:rPr>
          <w:rFonts w:ascii="Arial" w:hAnsi="Arial" w:cs="Arial"/>
        </w:rPr>
        <w:t xml:space="preserve"> is raised pursuant to Paragraph 8.17.6, that </w:t>
      </w:r>
      <w:r>
        <w:rPr>
          <w:rFonts w:ascii="Arial" w:hAnsi="Arial" w:cs="Arial"/>
          <w:b/>
          <w:bCs/>
        </w:rPr>
        <w:t>CUSC Modification Proposal</w:t>
      </w:r>
      <w:r>
        <w:rPr>
          <w:rFonts w:ascii="Arial" w:hAnsi="Arial" w:cs="Arial"/>
        </w:rPr>
        <w:t xml:space="preserve"> shall be treated as a </w:t>
      </w:r>
      <w:r>
        <w:rPr>
          <w:rFonts w:ascii="Arial" w:hAnsi="Arial" w:cs="Arial"/>
          <w:b/>
          <w:bCs/>
        </w:rPr>
        <w:t>Standard CUSC Modification Proposal</w:t>
      </w:r>
      <w:r>
        <w:rPr>
          <w:rFonts w:ascii="Arial" w:hAnsi="Arial" w:cs="Arial"/>
        </w:rPr>
        <w:t xml:space="preserve"> and shall proceed through the process for </w:t>
      </w:r>
      <w:r>
        <w:rPr>
          <w:rFonts w:ascii="Arial" w:hAnsi="Arial" w:cs="Arial"/>
          <w:b/>
          <w:bCs/>
        </w:rPr>
        <w:t>Standard CUSC Modification Proposals</w:t>
      </w:r>
      <w:r>
        <w:rPr>
          <w:rFonts w:ascii="Arial" w:hAnsi="Arial" w:cs="Arial"/>
        </w:rPr>
        <w:t xml:space="preserve"> set out in Paragraphs 8.18, 8.19, 8.20, 8.22 and 8.23. </w:t>
      </w:r>
      <w:r w:rsidRPr="003A7BE6">
        <w:rPr>
          <w:rFonts w:ascii="Arial" w:hAnsi="Arial" w:cs="Arial"/>
        </w:rPr>
        <w:t>Such</w:t>
      </w:r>
      <w:r>
        <w:rPr>
          <w:rFonts w:ascii="Arial" w:hAnsi="Arial" w:cs="Arial"/>
          <w:u w:val="single"/>
        </w:rPr>
        <w:t xml:space="preserve"> </w:t>
      </w:r>
      <w:r>
        <w:rPr>
          <w:rFonts w:ascii="Arial" w:hAnsi="Arial" w:cs="Arial"/>
          <w:b/>
          <w:bCs/>
        </w:rPr>
        <w:t>Authority</w:t>
      </w:r>
      <w:r>
        <w:rPr>
          <w:rFonts w:ascii="Arial" w:hAnsi="Arial" w:cs="Arial"/>
        </w:rPr>
        <w:t xml:space="preserve"> </w:t>
      </w:r>
      <w:bookmarkStart w:id="692" w:name="_DV_M421"/>
      <w:bookmarkEnd w:id="691"/>
      <w:bookmarkEnd w:id="692"/>
      <w:r>
        <w:rPr>
          <w:rFonts w:ascii="Arial" w:hAnsi="Arial" w:cs="Arial"/>
        </w:rPr>
        <w:t xml:space="preserve">conclusions and directions shall not fetter the voting rights of the </w:t>
      </w:r>
      <w:r>
        <w:rPr>
          <w:rFonts w:ascii="Arial" w:hAnsi="Arial" w:cs="Arial"/>
          <w:b/>
          <w:bCs/>
        </w:rPr>
        <w:t>Panel Members</w:t>
      </w:r>
      <w:r>
        <w:rPr>
          <w:rFonts w:ascii="Arial" w:hAnsi="Arial" w:cs="Arial"/>
        </w:rPr>
        <w:t xml:space="preserve"> or any recommendation it makes in relation to any </w:t>
      </w:r>
      <w:r>
        <w:rPr>
          <w:rFonts w:ascii="Arial" w:hAnsi="Arial" w:cs="Arial"/>
          <w:b/>
          <w:bCs/>
        </w:rPr>
        <w:t>CUSC Modification Proposal</w:t>
      </w:r>
      <w:bookmarkStart w:id="693" w:name="_DV_M422"/>
      <w:bookmarkStart w:id="694" w:name="_BPDCI_108"/>
      <w:bookmarkEnd w:id="693"/>
      <w:r>
        <w:rPr>
          <w:rFonts w:ascii="Arial" w:hAnsi="Arial" w:cs="Arial"/>
        </w:rPr>
        <w:t xml:space="preserve"> or the recommendation procedures informing the </w:t>
      </w:r>
      <w:r>
        <w:rPr>
          <w:rFonts w:ascii="Arial" w:hAnsi="Arial" w:cs="Arial"/>
          <w:b/>
          <w:bCs/>
        </w:rPr>
        <w:t>CUSC Modification Report</w:t>
      </w:r>
      <w:r>
        <w:rPr>
          <w:rFonts w:ascii="Arial" w:hAnsi="Arial" w:cs="Arial"/>
        </w:rPr>
        <w:t>.</w:t>
      </w:r>
      <w:bookmarkEnd w:id="694"/>
    </w:p>
    <w:p w14:paraId="2AEB73D7" w14:textId="77777777" w:rsidR="00B56045" w:rsidRDefault="00B56045" w:rsidP="00B56045">
      <w:pPr>
        <w:pStyle w:val="Heading4"/>
        <w:tabs>
          <w:tab w:val="clear" w:pos="4253"/>
        </w:tabs>
        <w:ind w:left="1701" w:hanging="850"/>
        <w:jc w:val="both"/>
        <w:rPr>
          <w:rFonts w:ascii="Arial" w:hAnsi="Arial" w:cs="Arial"/>
        </w:rPr>
      </w:pPr>
      <w:bookmarkStart w:id="695" w:name="_BPDC_LN_INS_1013"/>
      <w:bookmarkStart w:id="696" w:name="_DV_M423"/>
      <w:bookmarkEnd w:id="695"/>
      <w:bookmarkEnd w:id="696"/>
      <w:r w:rsidRPr="00EE6050">
        <w:rPr>
          <w:rFonts w:ascii="Arial" w:hAnsi="Arial" w:cs="Arial"/>
          <w:bCs/>
        </w:rPr>
        <w:t>8.17.10</w:t>
      </w:r>
      <w:r>
        <w:rPr>
          <w:rFonts w:ascii="Arial" w:hAnsi="Arial" w:cs="Arial"/>
          <w:b/>
          <w:bCs/>
        </w:rPr>
        <w:t xml:space="preserve">  The Company</w:t>
      </w:r>
      <w:r>
        <w:rPr>
          <w:rFonts w:ascii="Arial" w:hAnsi="Arial" w:cs="Arial"/>
        </w:rPr>
        <w:t xml:space="preserve"> may not, without the prior consent of the </w:t>
      </w:r>
      <w:r>
        <w:rPr>
          <w:rFonts w:ascii="Arial" w:hAnsi="Arial" w:cs="Arial"/>
          <w:b/>
          <w:bCs/>
        </w:rPr>
        <w:t>Authority</w:t>
      </w:r>
      <w:r>
        <w:rPr>
          <w:rFonts w:ascii="Arial" w:hAnsi="Arial" w:cs="Arial"/>
        </w:rPr>
        <w:t xml:space="preserve">, withdraw a </w:t>
      </w:r>
      <w:r>
        <w:rPr>
          <w:rFonts w:ascii="Arial" w:hAnsi="Arial" w:cs="Arial"/>
          <w:b/>
          <w:bCs/>
        </w:rPr>
        <w:t>CUSC Modification Proposal</w:t>
      </w:r>
      <w:r>
        <w:rPr>
          <w:rFonts w:ascii="Arial" w:hAnsi="Arial" w:cs="Arial"/>
        </w:rPr>
        <w:t xml:space="preserve"> made pursuant to a direction issued by the </w:t>
      </w:r>
      <w:r>
        <w:rPr>
          <w:rFonts w:ascii="Arial" w:hAnsi="Arial" w:cs="Arial"/>
          <w:b/>
          <w:bCs/>
        </w:rPr>
        <w:t>Authority</w:t>
      </w:r>
      <w:r>
        <w:rPr>
          <w:rFonts w:ascii="Arial" w:hAnsi="Arial" w:cs="Arial"/>
        </w:rPr>
        <w:t xml:space="preserve"> pursuant to Paragraph </w:t>
      </w:r>
      <w:bookmarkStart w:id="697" w:name="_DV_M424"/>
      <w:bookmarkStart w:id="698" w:name="_BPDCD_111"/>
      <w:bookmarkEnd w:id="697"/>
      <w:r>
        <w:rPr>
          <w:rFonts w:ascii="Arial" w:hAnsi="Arial" w:cs="Arial"/>
        </w:rPr>
        <w:t>8.17.6</w:t>
      </w:r>
      <w:r>
        <w:rPr>
          <w:rFonts w:ascii="Arial" w:hAnsi="Arial" w:cs="Arial"/>
          <w:color w:val="0000FF"/>
        </w:rPr>
        <w:t xml:space="preserve"> </w:t>
      </w:r>
      <w:r w:rsidRPr="00EE6050">
        <w:rPr>
          <w:rFonts w:ascii="Arial" w:hAnsi="Arial" w:cs="Arial"/>
        </w:rPr>
        <w:t>(a).</w:t>
      </w:r>
      <w:r>
        <w:rPr>
          <w:rFonts w:ascii="Arial" w:hAnsi="Arial" w:cs="Arial"/>
          <w:color w:val="0000FF"/>
        </w:rPr>
        <w:t xml:space="preserve"> </w:t>
      </w:r>
      <w:bookmarkEnd w:id="698"/>
    </w:p>
    <w:p w14:paraId="25C7CA43" w14:textId="77777777" w:rsidR="00B56045" w:rsidRDefault="00B56045" w:rsidP="00B56045">
      <w:pPr>
        <w:pStyle w:val="Heading4"/>
        <w:tabs>
          <w:tab w:val="clear" w:pos="4253"/>
        </w:tabs>
        <w:ind w:left="1701" w:hanging="850"/>
        <w:jc w:val="both"/>
        <w:rPr>
          <w:rFonts w:ascii="Arial" w:hAnsi="Arial" w:cs="Arial"/>
        </w:rPr>
      </w:pPr>
      <w:bookmarkStart w:id="699" w:name="_BPDC_LN_INS_1012"/>
      <w:bookmarkStart w:id="700" w:name="_DV_M425"/>
      <w:bookmarkEnd w:id="699"/>
      <w:bookmarkEnd w:id="700"/>
      <w:r>
        <w:rPr>
          <w:rFonts w:ascii="Arial" w:hAnsi="Arial" w:cs="Arial"/>
        </w:rPr>
        <w:t xml:space="preserve">8.17.11 If within twenty-eight (28) days after the </w:t>
      </w:r>
      <w:r>
        <w:rPr>
          <w:rFonts w:ascii="Arial" w:hAnsi="Arial" w:cs="Arial"/>
          <w:b/>
          <w:bCs/>
        </w:rPr>
        <w:t>Authority</w:t>
      </w:r>
      <w:r>
        <w:rPr>
          <w:rFonts w:ascii="Arial" w:hAnsi="Arial" w:cs="Arial"/>
        </w:rPr>
        <w:t xml:space="preserve"> has published its </w:t>
      </w:r>
      <w:r>
        <w:rPr>
          <w:rFonts w:ascii="Arial" w:hAnsi="Arial" w:cs="Arial"/>
          <w:b/>
          <w:bCs/>
        </w:rPr>
        <w:t xml:space="preserve">Significant Code Review </w:t>
      </w:r>
      <w:r>
        <w:rPr>
          <w:rFonts w:ascii="Arial" w:hAnsi="Arial" w:cs="Arial"/>
        </w:rPr>
        <w:t xml:space="preserve">conclusions, the </w:t>
      </w:r>
      <w:r>
        <w:rPr>
          <w:rFonts w:ascii="Arial" w:hAnsi="Arial" w:cs="Arial"/>
          <w:b/>
          <w:bCs/>
        </w:rPr>
        <w:t>Authority</w:t>
      </w:r>
      <w:r>
        <w:rPr>
          <w:rFonts w:ascii="Arial" w:hAnsi="Arial" w:cs="Arial"/>
        </w:rPr>
        <w:t xml:space="preserve"> issues to </w:t>
      </w:r>
      <w:r>
        <w:rPr>
          <w:rFonts w:ascii="Arial" w:hAnsi="Arial" w:cs="Arial"/>
          <w:b/>
          <w:bCs/>
        </w:rPr>
        <w:t>The Company</w:t>
      </w:r>
      <w:r>
        <w:rPr>
          <w:rFonts w:ascii="Arial" w:hAnsi="Arial" w:cs="Arial"/>
        </w:rPr>
        <w:t xml:space="preserve"> a statement that no directions will be issued in relation to the </w:t>
      </w:r>
      <w:r>
        <w:rPr>
          <w:rFonts w:ascii="Arial" w:hAnsi="Arial" w:cs="Arial"/>
          <w:b/>
          <w:bCs/>
        </w:rPr>
        <w:t>CUSC</w:t>
      </w:r>
      <w:r>
        <w:rPr>
          <w:rFonts w:ascii="Arial" w:hAnsi="Arial" w:cs="Arial"/>
        </w:rPr>
        <w:t xml:space="preserve">, then the </w:t>
      </w:r>
      <w:r>
        <w:rPr>
          <w:rFonts w:ascii="Arial" w:hAnsi="Arial" w:cs="Arial"/>
          <w:b/>
          <w:bCs/>
        </w:rPr>
        <w:t>Significant Code Review Phase</w:t>
      </w:r>
      <w:r>
        <w:rPr>
          <w:rFonts w:ascii="Arial" w:hAnsi="Arial" w:cs="Arial"/>
        </w:rPr>
        <w:t xml:space="preserve"> shall be deemed to have ended on the date of such statement.</w:t>
      </w:r>
    </w:p>
    <w:p w14:paraId="7CA726EE" w14:textId="77777777" w:rsidR="00B56045" w:rsidRDefault="00B56045" w:rsidP="00B56045">
      <w:pPr>
        <w:pStyle w:val="Heading4"/>
        <w:numPr>
          <w:ilvl w:val="0"/>
          <w:numId w:val="34"/>
        </w:numPr>
        <w:tabs>
          <w:tab w:val="clear" w:pos="4253"/>
        </w:tabs>
        <w:ind w:left="1701"/>
        <w:jc w:val="both"/>
        <w:rPr>
          <w:rFonts w:ascii="Arial" w:hAnsi="Arial" w:cs="Arial"/>
        </w:rPr>
      </w:pPr>
      <w:bookmarkStart w:id="701" w:name="_BPDC_LN_INS_1011"/>
      <w:bookmarkStart w:id="702" w:name="_DV_M426"/>
      <w:bookmarkEnd w:id="701"/>
      <w:bookmarkEnd w:id="702"/>
      <w:r>
        <w:rPr>
          <w:rFonts w:ascii="Arial" w:hAnsi="Arial" w:cs="Arial"/>
        </w:rPr>
        <w:t xml:space="preserve">8.17.12 Unless the </w:t>
      </w:r>
      <w:r w:rsidRPr="008708A9">
        <w:rPr>
          <w:rFonts w:ascii="Arial" w:hAnsi="Arial" w:cs="Arial"/>
          <w:b/>
        </w:rPr>
        <w:t>Authority</w:t>
      </w:r>
      <w:r>
        <w:rPr>
          <w:rFonts w:ascii="Arial" w:hAnsi="Arial" w:cs="Arial"/>
          <w:b/>
        </w:rPr>
        <w:t xml:space="preserve"> </w:t>
      </w:r>
      <w:r>
        <w:rPr>
          <w:rFonts w:ascii="Arial" w:hAnsi="Arial" w:cs="Arial"/>
        </w:rPr>
        <w:t xml:space="preserve">issues a statement in accordance with Paragraph 8.17.6A, if   up to </w:t>
      </w:r>
      <w:smartTag w:uri="urn:schemas-microsoft-com:office:smarttags" w:element="PersonName">
        <w:r>
          <w:rPr>
            <w:rFonts w:ascii="Arial" w:hAnsi="Arial" w:cs="Arial"/>
          </w:rPr>
          <w:t>and</w:t>
        </w:r>
      </w:smartTag>
      <w:r>
        <w:rPr>
          <w:rFonts w:ascii="Arial" w:hAnsi="Arial" w:cs="Arial"/>
        </w:rPr>
        <w:t xml:space="preserve"> including twenty-eight (28) days from the </w:t>
      </w:r>
      <w:r>
        <w:rPr>
          <w:rFonts w:ascii="Arial" w:hAnsi="Arial" w:cs="Arial"/>
          <w:b/>
          <w:bCs/>
        </w:rPr>
        <w:t>Authority’s</w:t>
      </w:r>
      <w:r>
        <w:rPr>
          <w:rFonts w:ascii="Arial" w:hAnsi="Arial" w:cs="Arial"/>
        </w:rPr>
        <w:t xml:space="preserve"> publication </w:t>
      </w:r>
      <w:r>
        <w:rPr>
          <w:rFonts w:ascii="Arial" w:hAnsi="Arial" w:cs="Arial"/>
        </w:rPr>
        <w:lastRenderedPageBreak/>
        <w:t xml:space="preserve">of its </w:t>
      </w:r>
      <w:r>
        <w:rPr>
          <w:rFonts w:ascii="Arial" w:hAnsi="Arial" w:cs="Arial"/>
          <w:b/>
          <w:bCs/>
        </w:rPr>
        <w:t xml:space="preserve">Significant Code Review </w:t>
      </w:r>
      <w:r>
        <w:rPr>
          <w:rFonts w:ascii="Arial" w:hAnsi="Arial" w:cs="Arial"/>
        </w:rPr>
        <w:t xml:space="preserve">conclusions, the </w:t>
      </w:r>
      <w:r>
        <w:rPr>
          <w:rFonts w:ascii="Arial" w:hAnsi="Arial" w:cs="Arial"/>
          <w:b/>
          <w:bCs/>
        </w:rPr>
        <w:t>Authority</w:t>
      </w:r>
      <w:r>
        <w:rPr>
          <w:rFonts w:ascii="Arial" w:hAnsi="Arial" w:cs="Arial"/>
        </w:rPr>
        <w:t xml:space="preserve"> has issued to </w:t>
      </w:r>
      <w:r>
        <w:rPr>
          <w:rFonts w:ascii="Arial" w:hAnsi="Arial" w:cs="Arial"/>
          <w:b/>
          <w:bCs/>
        </w:rPr>
        <w:t xml:space="preserve">The Company </w:t>
      </w:r>
      <w:r>
        <w:rPr>
          <w:rFonts w:ascii="Arial" w:hAnsi="Arial" w:cs="Arial"/>
        </w:rPr>
        <w:t xml:space="preserve">neither directions pursuant to Paragraph </w:t>
      </w:r>
      <w:bookmarkStart w:id="703" w:name="_DV_M427"/>
      <w:bookmarkStart w:id="704" w:name="_BPDCD_116"/>
      <w:bookmarkEnd w:id="703"/>
      <w:r>
        <w:rPr>
          <w:rFonts w:ascii="Arial" w:hAnsi="Arial" w:cs="Arial"/>
        </w:rPr>
        <w:t xml:space="preserve">8.17.6(a) nor a statement pursuant to Paragraph </w:t>
      </w:r>
      <w:bookmarkStart w:id="705" w:name="_DV_M428"/>
      <w:bookmarkStart w:id="706" w:name="_BPDCD_117"/>
      <w:bookmarkEnd w:id="704"/>
      <w:bookmarkEnd w:id="705"/>
      <w:r>
        <w:rPr>
          <w:rFonts w:ascii="Arial" w:hAnsi="Arial" w:cs="Arial"/>
        </w:rPr>
        <w:t xml:space="preserve">8.17.11, nor has the </w:t>
      </w:r>
      <w:r w:rsidRPr="008708A9">
        <w:rPr>
          <w:rFonts w:ascii="Arial" w:hAnsi="Arial" w:cs="Arial"/>
          <w:b/>
        </w:rPr>
        <w:t xml:space="preserve">Authority </w:t>
      </w:r>
      <w:r>
        <w:rPr>
          <w:rFonts w:ascii="Arial" w:hAnsi="Arial" w:cs="Arial"/>
        </w:rPr>
        <w:t xml:space="preserve">made a </w:t>
      </w:r>
      <w:r w:rsidRPr="008708A9">
        <w:rPr>
          <w:rFonts w:ascii="Arial" w:hAnsi="Arial" w:cs="Arial"/>
          <w:b/>
        </w:rPr>
        <w:t>CUSC Modification Proposal</w:t>
      </w:r>
      <w:r>
        <w:rPr>
          <w:rFonts w:ascii="Arial" w:hAnsi="Arial" w:cs="Arial"/>
        </w:rPr>
        <w:t xml:space="preserve"> as described in Paragraph 8.17.6(b)  then the </w:t>
      </w:r>
      <w:bookmarkStart w:id="707" w:name="_DV_M429"/>
      <w:bookmarkEnd w:id="706"/>
      <w:bookmarkEnd w:id="707"/>
      <w:r>
        <w:rPr>
          <w:rFonts w:ascii="Arial" w:hAnsi="Arial" w:cs="Arial"/>
          <w:b/>
          <w:bCs/>
        </w:rPr>
        <w:t>Significant Code Review Phase</w:t>
      </w:r>
      <w:r>
        <w:rPr>
          <w:rFonts w:ascii="Arial" w:hAnsi="Arial" w:cs="Arial"/>
        </w:rPr>
        <w:t xml:space="preserve"> will be deemed to have ended.</w:t>
      </w:r>
    </w:p>
    <w:p w14:paraId="338D7A50" w14:textId="77777777" w:rsidR="00B56045" w:rsidRDefault="00B56045" w:rsidP="00B56045">
      <w:pPr>
        <w:pStyle w:val="Heading4"/>
        <w:tabs>
          <w:tab w:val="clear" w:pos="4253"/>
        </w:tabs>
        <w:ind w:left="851" w:firstLine="0"/>
        <w:jc w:val="both"/>
        <w:rPr>
          <w:rFonts w:ascii="Arial" w:hAnsi="Arial" w:cs="Arial"/>
        </w:rPr>
      </w:pPr>
    </w:p>
    <w:p w14:paraId="559A20A9" w14:textId="77777777" w:rsidR="00B56045" w:rsidRPr="001223DC" w:rsidRDefault="00B56045" w:rsidP="00B56045">
      <w:pPr>
        <w:pStyle w:val="Heading4"/>
        <w:tabs>
          <w:tab w:val="left" w:pos="1701"/>
        </w:tabs>
        <w:ind w:left="2520" w:hanging="1669"/>
        <w:rPr>
          <w:rFonts w:ascii="Arial" w:hAnsi="Arial" w:cs="Arial"/>
          <w:b/>
        </w:rPr>
      </w:pPr>
      <w:r w:rsidRPr="001223DC">
        <w:rPr>
          <w:rFonts w:ascii="Arial" w:hAnsi="Arial" w:cs="Arial"/>
          <w:b/>
        </w:rPr>
        <w:t>8.17A</w:t>
      </w:r>
      <w:r w:rsidRPr="001223DC">
        <w:rPr>
          <w:rFonts w:ascii="Arial" w:hAnsi="Arial" w:cs="Arial"/>
          <w:b/>
        </w:rPr>
        <w:tab/>
        <w:t>AUTHORITY RAISED OR DIRECTED MODIFICATION</w:t>
      </w:r>
    </w:p>
    <w:p w14:paraId="14E3C5D2" w14:textId="77777777" w:rsidR="00B56045" w:rsidRPr="001223DC" w:rsidRDefault="00B56045" w:rsidP="00B56045">
      <w:pPr>
        <w:pStyle w:val="Heading4"/>
        <w:tabs>
          <w:tab w:val="left" w:pos="2520"/>
        </w:tabs>
        <w:ind w:left="2520" w:hanging="1669"/>
        <w:rPr>
          <w:rFonts w:ascii="Arial" w:hAnsi="Arial" w:cs="Arial"/>
        </w:rPr>
      </w:pPr>
      <w:r w:rsidRPr="001223DC">
        <w:rPr>
          <w:rFonts w:ascii="Arial" w:hAnsi="Arial" w:cs="Arial"/>
        </w:rPr>
        <w:t>8.17A.1</w:t>
      </w:r>
      <w:r w:rsidRPr="001223DC">
        <w:rPr>
          <w:rFonts w:ascii="Arial" w:hAnsi="Arial" w:cs="Arial"/>
        </w:rPr>
        <w:tab/>
        <w:t xml:space="preserve">The </w:t>
      </w:r>
      <w:r w:rsidRPr="001223DC">
        <w:rPr>
          <w:rFonts w:ascii="Arial" w:hAnsi="Arial" w:cs="Arial"/>
          <w:b/>
        </w:rPr>
        <w:t>Authority</w:t>
      </w:r>
      <w:r w:rsidRPr="001223DC">
        <w:rPr>
          <w:rFonts w:ascii="Arial" w:hAnsi="Arial" w:cs="Arial"/>
        </w:rPr>
        <w:t xml:space="preserve"> may:</w:t>
      </w:r>
    </w:p>
    <w:p w14:paraId="0128B547" w14:textId="77777777" w:rsidR="00B56045" w:rsidRPr="001223DC" w:rsidRDefault="00B56045" w:rsidP="00B56045">
      <w:pPr>
        <w:pStyle w:val="Heading4"/>
        <w:tabs>
          <w:tab w:val="clear" w:pos="4253"/>
          <w:tab w:val="left" w:pos="2520"/>
          <w:tab w:val="left" w:pos="2552"/>
        </w:tabs>
        <w:ind w:left="2520" w:hanging="720"/>
        <w:rPr>
          <w:rFonts w:ascii="Arial" w:hAnsi="Arial" w:cs="Arial"/>
        </w:rPr>
      </w:pPr>
      <w:r w:rsidRPr="001223DC">
        <w:rPr>
          <w:rFonts w:ascii="Arial" w:hAnsi="Arial" w:cs="Arial"/>
        </w:rPr>
        <w:tab/>
      </w:r>
      <w:r w:rsidRPr="001223DC">
        <w:rPr>
          <w:rFonts w:ascii="Arial" w:hAnsi="Arial" w:cs="Arial"/>
        </w:rPr>
        <w:tab/>
        <w:t>(a) itself; or</w:t>
      </w:r>
    </w:p>
    <w:p w14:paraId="11BF09D0" w14:textId="77777777" w:rsidR="00B56045" w:rsidRPr="001223DC" w:rsidRDefault="00B56045" w:rsidP="00B56045">
      <w:pPr>
        <w:pStyle w:val="Heading4"/>
        <w:tabs>
          <w:tab w:val="clear" w:pos="4253"/>
          <w:tab w:val="left" w:pos="2520"/>
          <w:tab w:val="left" w:pos="2552"/>
        </w:tabs>
        <w:ind w:left="2520" w:hanging="720"/>
        <w:rPr>
          <w:rFonts w:ascii="Arial" w:hAnsi="Arial" w:cs="Arial"/>
        </w:rPr>
      </w:pPr>
      <w:r w:rsidRPr="001223DC">
        <w:rPr>
          <w:rFonts w:ascii="Arial" w:hAnsi="Arial" w:cs="Arial"/>
        </w:rPr>
        <w:tab/>
      </w:r>
      <w:r w:rsidRPr="001223DC">
        <w:rPr>
          <w:rFonts w:ascii="Arial" w:hAnsi="Arial" w:cs="Arial"/>
        </w:rPr>
        <w:tab/>
        <w:t xml:space="preserve">(b) direct </w:t>
      </w:r>
      <w:r w:rsidRPr="001223DC">
        <w:rPr>
          <w:rFonts w:ascii="Arial" w:hAnsi="Arial" w:cs="Arial"/>
          <w:b/>
        </w:rPr>
        <w:t xml:space="preserve">The Company </w:t>
      </w:r>
      <w:r w:rsidRPr="001223DC">
        <w:rPr>
          <w:rFonts w:ascii="Arial" w:hAnsi="Arial" w:cs="Arial"/>
        </w:rPr>
        <w:t>to</w:t>
      </w:r>
    </w:p>
    <w:p w14:paraId="68E819B2" w14:textId="7F4B87DC" w:rsidR="00B56045" w:rsidRPr="001223DC" w:rsidRDefault="00B56045" w:rsidP="00B56045">
      <w:pPr>
        <w:pStyle w:val="Heading4"/>
        <w:tabs>
          <w:tab w:val="left" w:pos="2520"/>
        </w:tabs>
        <w:ind w:left="2552" w:hanging="392"/>
        <w:rPr>
          <w:rFonts w:ascii="Arial" w:hAnsi="Arial" w:cs="Arial"/>
        </w:rPr>
      </w:pPr>
      <w:r w:rsidRPr="001223DC">
        <w:rPr>
          <w:rFonts w:ascii="Arial" w:hAnsi="Arial" w:cs="Arial"/>
        </w:rPr>
        <w:tab/>
      </w:r>
      <w:r w:rsidRPr="001223DC">
        <w:rPr>
          <w:rFonts w:ascii="Arial" w:hAnsi="Arial" w:cs="Arial"/>
        </w:rPr>
        <w:tab/>
        <w:t xml:space="preserve">raise a </w:t>
      </w:r>
      <w:r w:rsidRPr="001223DC">
        <w:rPr>
          <w:rFonts w:ascii="Arial" w:hAnsi="Arial" w:cs="Arial"/>
          <w:b/>
        </w:rPr>
        <w:t>CUSC Modification Proposal</w:t>
      </w:r>
      <w:r w:rsidRPr="001223DC">
        <w:rPr>
          <w:rFonts w:ascii="Arial" w:hAnsi="Arial" w:cs="Arial"/>
        </w:rPr>
        <w:t xml:space="preserve"> where the </w:t>
      </w:r>
      <w:r w:rsidRPr="001223DC">
        <w:rPr>
          <w:rFonts w:ascii="Arial" w:hAnsi="Arial" w:cs="Arial"/>
          <w:b/>
        </w:rPr>
        <w:t>Authority</w:t>
      </w:r>
      <w:r w:rsidRPr="001223DC">
        <w:rPr>
          <w:rFonts w:ascii="Arial" w:hAnsi="Arial" w:cs="Arial"/>
        </w:rPr>
        <w:t xml:space="preserve"> reasonably considers that such </w:t>
      </w:r>
      <w:r w:rsidRPr="001223DC">
        <w:rPr>
          <w:rFonts w:ascii="Arial" w:hAnsi="Arial" w:cs="Arial"/>
          <w:b/>
        </w:rPr>
        <w:t>CUSC Modification Proposal</w:t>
      </w:r>
      <w:r w:rsidRPr="001223DC">
        <w:rPr>
          <w:rFonts w:ascii="Arial" w:hAnsi="Arial" w:cs="Arial"/>
        </w:rPr>
        <w:t xml:space="preserve"> is necessary to comply with or implement the </w:t>
      </w:r>
      <w:r w:rsidRPr="001223DC">
        <w:rPr>
          <w:rFonts w:ascii="Arial" w:hAnsi="Arial" w:cs="Arial"/>
          <w:b/>
        </w:rPr>
        <w:t>Electricity Regulation</w:t>
      </w:r>
      <w:r w:rsidRPr="001223DC">
        <w:rPr>
          <w:rFonts w:ascii="Arial" w:hAnsi="Arial" w:cs="Arial"/>
        </w:rPr>
        <w:t xml:space="preserve"> and/or any relevant </w:t>
      </w:r>
      <w:r w:rsidR="00C24511">
        <w:rPr>
          <w:rFonts w:ascii="Arial" w:hAnsi="Arial" w:cs="Arial"/>
          <w:b/>
          <w:bCs/>
        </w:rPr>
        <w:t>Legally Binding Decisions of the European Commission and/or The Agency</w:t>
      </w:r>
      <w:r w:rsidR="00C24511" w:rsidRPr="001223DC" w:rsidDel="00C24511">
        <w:rPr>
          <w:rFonts w:ascii="Arial" w:hAnsi="Arial" w:cs="Arial"/>
        </w:rPr>
        <w:t xml:space="preserve"> </w:t>
      </w:r>
      <w:r>
        <w:rPr>
          <w:rFonts w:ascii="Arial" w:hAnsi="Arial" w:cs="Arial"/>
        </w:rPr>
        <w:t xml:space="preserve">or in respect of </w:t>
      </w:r>
      <w:r w:rsidR="00456E10" w:rsidRPr="00456E10">
        <w:rPr>
          <w:rFonts w:ascii="Arial" w:hAnsi="Arial" w:cs="Arial"/>
          <w:b/>
        </w:rPr>
        <w:t>Significant Code Review</w:t>
      </w:r>
      <w:r w:rsidR="00456E10">
        <w:rPr>
          <w:rFonts w:ascii="Arial" w:hAnsi="Arial" w:cs="Arial"/>
        </w:rPr>
        <w:t xml:space="preserve"> </w:t>
      </w:r>
      <w:r>
        <w:rPr>
          <w:rFonts w:ascii="Arial" w:hAnsi="Arial" w:cs="Arial"/>
        </w:rPr>
        <w:t xml:space="preserve">. </w:t>
      </w:r>
      <w:r w:rsidRPr="001223DC">
        <w:rPr>
          <w:rFonts w:ascii="Arial" w:hAnsi="Arial" w:cs="Arial"/>
        </w:rPr>
        <w:t xml:space="preserve">  </w:t>
      </w:r>
    </w:p>
    <w:p w14:paraId="2B2EC2A8" w14:textId="77777777" w:rsidR="00B56045" w:rsidRPr="001223DC" w:rsidRDefault="00B56045" w:rsidP="00B56045">
      <w:pPr>
        <w:pStyle w:val="Heading4"/>
        <w:tabs>
          <w:tab w:val="left" w:pos="2520"/>
        </w:tabs>
        <w:ind w:left="2552" w:hanging="1701"/>
        <w:rPr>
          <w:rFonts w:ascii="Arial" w:hAnsi="Arial" w:cs="Arial"/>
        </w:rPr>
      </w:pPr>
      <w:r w:rsidRPr="001223DC">
        <w:rPr>
          <w:rFonts w:ascii="Arial" w:hAnsi="Arial" w:cs="Arial"/>
        </w:rPr>
        <w:t xml:space="preserve">8.17A.2 </w:t>
      </w:r>
      <w:r w:rsidRPr="001223DC">
        <w:rPr>
          <w:rFonts w:ascii="Arial" w:hAnsi="Arial" w:cs="Arial"/>
        </w:rPr>
        <w:tab/>
      </w:r>
      <w:r w:rsidRPr="001223DC">
        <w:rPr>
          <w:rFonts w:ascii="Arial" w:hAnsi="Arial" w:cs="Arial"/>
          <w:b/>
        </w:rPr>
        <w:t xml:space="preserve">The Company </w:t>
      </w:r>
      <w:r w:rsidRPr="001223DC">
        <w:rPr>
          <w:rFonts w:ascii="Arial" w:hAnsi="Arial" w:cs="Arial"/>
        </w:rPr>
        <w:t xml:space="preserve">shall comply with any directions from the </w:t>
      </w:r>
      <w:r w:rsidRPr="001223DC">
        <w:rPr>
          <w:rFonts w:ascii="Arial" w:hAnsi="Arial" w:cs="Arial"/>
          <w:b/>
        </w:rPr>
        <w:t>Authority</w:t>
      </w:r>
      <w:r w:rsidRPr="001223DC">
        <w:rPr>
          <w:rFonts w:ascii="Arial" w:hAnsi="Arial" w:cs="Arial"/>
        </w:rPr>
        <w:t xml:space="preserve"> in relation to setting </w:t>
      </w:r>
      <w:smartTag w:uri="urn:schemas-microsoft-com:office:smarttags" w:element="PersonName">
        <w:r w:rsidRPr="001223DC">
          <w:rPr>
            <w:rFonts w:ascii="Arial" w:hAnsi="Arial" w:cs="Arial"/>
          </w:rPr>
          <w:t>and</w:t>
        </w:r>
      </w:smartTag>
      <w:r w:rsidRPr="001223DC">
        <w:rPr>
          <w:rFonts w:ascii="Arial" w:hAnsi="Arial" w:cs="Arial"/>
        </w:rPr>
        <w:t xml:space="preserve">/or amending a timetable for; </w:t>
      </w:r>
    </w:p>
    <w:p w14:paraId="3BEE61ED" w14:textId="77777777" w:rsidR="00B56045" w:rsidRPr="001223DC" w:rsidRDefault="00B56045" w:rsidP="00B56045">
      <w:pPr>
        <w:pStyle w:val="Heading4"/>
        <w:ind w:left="2552" w:hanging="1701"/>
        <w:rPr>
          <w:rFonts w:ascii="Arial" w:hAnsi="Arial" w:cs="Arial"/>
        </w:rPr>
      </w:pPr>
      <w:r w:rsidRPr="001223DC">
        <w:rPr>
          <w:rFonts w:ascii="Arial" w:hAnsi="Arial" w:cs="Arial"/>
        </w:rPr>
        <w:tab/>
        <w:t xml:space="preserve">(a) the raising of a </w:t>
      </w:r>
      <w:r w:rsidRPr="001223DC">
        <w:rPr>
          <w:rFonts w:ascii="Arial" w:hAnsi="Arial" w:cs="Arial"/>
          <w:b/>
        </w:rPr>
        <w:t>CUSC Modification Proposal</w:t>
      </w:r>
      <w:r w:rsidRPr="001223DC">
        <w:rPr>
          <w:rFonts w:ascii="Arial" w:hAnsi="Arial" w:cs="Arial"/>
        </w:rPr>
        <w:t xml:space="preserve"> pursuant to Paragraph 8.17A.1(b); </w:t>
      </w:r>
      <w:smartTag w:uri="urn:schemas-microsoft-com:office:smarttags" w:element="PersonName">
        <w:r w:rsidRPr="001223DC">
          <w:rPr>
            <w:rFonts w:ascii="Arial" w:hAnsi="Arial" w:cs="Arial"/>
          </w:rPr>
          <w:t>and</w:t>
        </w:r>
      </w:smartTag>
      <w:r w:rsidRPr="001223DC">
        <w:rPr>
          <w:rFonts w:ascii="Arial" w:hAnsi="Arial" w:cs="Arial"/>
        </w:rPr>
        <w:t>/or</w:t>
      </w:r>
    </w:p>
    <w:p w14:paraId="432F9218" w14:textId="77777777" w:rsidR="00B56045" w:rsidRPr="001223DC" w:rsidRDefault="00B56045" w:rsidP="00B56045">
      <w:pPr>
        <w:pStyle w:val="Heading4"/>
        <w:ind w:left="2552" w:hanging="1701"/>
        <w:rPr>
          <w:rFonts w:ascii="Arial" w:hAnsi="Arial" w:cs="Arial"/>
        </w:rPr>
      </w:pPr>
      <w:r w:rsidRPr="001223DC">
        <w:rPr>
          <w:rFonts w:ascii="Arial" w:hAnsi="Arial" w:cs="Arial"/>
        </w:rPr>
        <w:tab/>
        <w:t xml:space="preserve">(b) where the </w:t>
      </w:r>
      <w:r w:rsidRPr="001223DC">
        <w:rPr>
          <w:rFonts w:ascii="Arial" w:hAnsi="Arial" w:cs="Arial"/>
          <w:b/>
        </w:rPr>
        <w:t>Authority</w:t>
      </w:r>
      <w:r w:rsidRPr="001223DC">
        <w:rPr>
          <w:rFonts w:ascii="Arial" w:hAnsi="Arial" w:cs="Arial"/>
        </w:rPr>
        <w:t xml:space="preserve"> has approved a </w:t>
      </w:r>
      <w:r w:rsidRPr="001223DC">
        <w:rPr>
          <w:rFonts w:ascii="Arial" w:hAnsi="Arial" w:cs="Arial"/>
          <w:b/>
        </w:rPr>
        <w:t>CUSC Modification Proposal</w:t>
      </w:r>
      <w:r w:rsidRPr="001223DC">
        <w:rPr>
          <w:rFonts w:ascii="Arial" w:hAnsi="Arial" w:cs="Arial"/>
        </w:rPr>
        <w:t xml:space="preserve"> raised pursuant to Paragraph 8.17A.1, implementation of such </w:t>
      </w:r>
      <w:r w:rsidRPr="001223DC">
        <w:rPr>
          <w:rFonts w:ascii="Arial" w:hAnsi="Arial" w:cs="Arial"/>
          <w:b/>
        </w:rPr>
        <w:t>CUSC Modification Proposal</w:t>
      </w:r>
      <w:r w:rsidRPr="001223DC">
        <w:rPr>
          <w:rFonts w:ascii="Arial" w:hAnsi="Arial" w:cs="Arial"/>
        </w:rPr>
        <w:t xml:space="preserve">. </w:t>
      </w:r>
    </w:p>
    <w:p w14:paraId="13048A1F" w14:textId="77777777" w:rsidR="00B56045" w:rsidRPr="001223DC" w:rsidRDefault="00B56045" w:rsidP="00B56045">
      <w:pPr>
        <w:pStyle w:val="Heading4"/>
        <w:ind w:left="2552" w:hanging="1701"/>
        <w:rPr>
          <w:rFonts w:ascii="Arial" w:hAnsi="Arial" w:cs="Arial"/>
        </w:rPr>
      </w:pPr>
      <w:r w:rsidRPr="001223DC">
        <w:rPr>
          <w:rFonts w:ascii="Arial" w:hAnsi="Arial" w:cs="Arial"/>
        </w:rPr>
        <w:t xml:space="preserve">8.17A.3 </w:t>
      </w:r>
      <w:r w:rsidRPr="001223DC">
        <w:rPr>
          <w:rFonts w:ascii="Arial" w:hAnsi="Arial" w:cs="Arial"/>
        </w:rPr>
        <w:tab/>
        <w:t xml:space="preserve">In respect of a </w:t>
      </w:r>
      <w:r w:rsidRPr="001223DC">
        <w:rPr>
          <w:rFonts w:ascii="Arial" w:hAnsi="Arial" w:cs="Arial"/>
          <w:b/>
        </w:rPr>
        <w:t>CUSC Modification Proposal</w:t>
      </w:r>
      <w:r w:rsidRPr="001223DC">
        <w:rPr>
          <w:rFonts w:ascii="Arial" w:hAnsi="Arial" w:cs="Arial"/>
        </w:rPr>
        <w:t xml:space="preserve"> raised pursuant to Paragraph 8.17A.1, the</w:t>
      </w:r>
      <w:r w:rsidRPr="001223DC">
        <w:rPr>
          <w:rFonts w:ascii="Arial" w:hAnsi="Arial" w:cs="Arial"/>
          <w:b/>
        </w:rPr>
        <w:t xml:space="preserve"> CUSC Modification Panel </w:t>
      </w:r>
      <w:r w:rsidRPr="001223DC">
        <w:rPr>
          <w:rFonts w:ascii="Arial" w:hAnsi="Arial" w:cs="Arial"/>
        </w:rPr>
        <w:t xml:space="preserve">shall comply with any timetable(s) directed by the </w:t>
      </w:r>
      <w:r w:rsidRPr="001223DC">
        <w:rPr>
          <w:rFonts w:ascii="Arial" w:hAnsi="Arial" w:cs="Arial"/>
          <w:b/>
        </w:rPr>
        <w:t>Authority</w:t>
      </w:r>
      <w:r w:rsidRPr="001223DC">
        <w:rPr>
          <w:rFonts w:ascii="Arial" w:hAnsi="Arial" w:cs="Arial"/>
        </w:rPr>
        <w:t xml:space="preserve"> in relation to setting </w:t>
      </w:r>
      <w:smartTag w:uri="urn:schemas-microsoft-com:office:smarttags" w:element="PersonName">
        <w:r w:rsidRPr="001223DC">
          <w:rPr>
            <w:rFonts w:ascii="Arial" w:hAnsi="Arial" w:cs="Arial"/>
          </w:rPr>
          <w:t>and</w:t>
        </w:r>
      </w:smartTag>
      <w:r w:rsidRPr="001223DC">
        <w:rPr>
          <w:rFonts w:ascii="Arial" w:hAnsi="Arial" w:cs="Arial"/>
        </w:rPr>
        <w:t xml:space="preserve">/or amending a timetable for the completion of all relevant steps of the </w:t>
      </w:r>
      <w:r w:rsidRPr="001223DC">
        <w:rPr>
          <w:rFonts w:ascii="Arial" w:hAnsi="Arial" w:cs="Arial"/>
          <w:b/>
        </w:rPr>
        <w:t xml:space="preserve">CUSC Modification Process </w:t>
      </w:r>
      <w:r w:rsidRPr="001223DC">
        <w:rPr>
          <w:rFonts w:ascii="Arial" w:hAnsi="Arial" w:cs="Arial"/>
        </w:rPr>
        <w:t>or such other processes set out in this Section 8.</w:t>
      </w:r>
    </w:p>
    <w:p w14:paraId="30339437" w14:textId="77777777" w:rsidR="00B56045" w:rsidRPr="001223DC" w:rsidRDefault="00B56045" w:rsidP="00B56045">
      <w:pPr>
        <w:pStyle w:val="Heading4"/>
        <w:ind w:left="2552" w:hanging="1701"/>
        <w:rPr>
          <w:rFonts w:ascii="Arial" w:hAnsi="Arial" w:cs="Arial"/>
        </w:rPr>
      </w:pPr>
      <w:r w:rsidRPr="001223DC">
        <w:rPr>
          <w:rFonts w:ascii="Arial" w:hAnsi="Arial" w:cs="Arial"/>
        </w:rPr>
        <w:t>8.17A.4</w:t>
      </w:r>
      <w:r w:rsidRPr="001223DC">
        <w:rPr>
          <w:rFonts w:ascii="Arial" w:hAnsi="Arial" w:cs="Arial"/>
        </w:rPr>
        <w:tab/>
        <w:t>Notwithst</w:t>
      </w:r>
      <w:smartTag w:uri="urn:schemas-microsoft-com:office:smarttags" w:element="PersonName">
        <w:r w:rsidRPr="001223DC">
          <w:rPr>
            <w:rFonts w:ascii="Arial" w:hAnsi="Arial" w:cs="Arial"/>
          </w:rPr>
          <w:t>and</w:t>
        </w:r>
      </w:smartTag>
      <w:r w:rsidRPr="001223DC">
        <w:rPr>
          <w:rFonts w:ascii="Arial" w:hAnsi="Arial" w:cs="Arial"/>
        </w:rPr>
        <w:t xml:space="preserve">ing any other Paragraphs in this Section 8, a </w:t>
      </w:r>
      <w:r w:rsidRPr="001223DC">
        <w:rPr>
          <w:rFonts w:ascii="Arial" w:hAnsi="Arial" w:cs="Arial"/>
          <w:b/>
        </w:rPr>
        <w:t>CUSC Modification Proposal</w:t>
      </w:r>
      <w:r w:rsidRPr="001223DC">
        <w:rPr>
          <w:rFonts w:ascii="Arial" w:hAnsi="Arial" w:cs="Arial"/>
        </w:rPr>
        <w:t xml:space="preserve"> raised pursuant to Paragraph 8.17A.1:</w:t>
      </w:r>
    </w:p>
    <w:p w14:paraId="45C9CA5C" w14:textId="77777777" w:rsidR="00B56045" w:rsidRPr="001223DC" w:rsidRDefault="00B56045" w:rsidP="00B56045">
      <w:pPr>
        <w:pStyle w:val="Heading4"/>
        <w:ind w:left="2552" w:hanging="720"/>
        <w:rPr>
          <w:rFonts w:ascii="Arial" w:hAnsi="Arial" w:cs="Arial"/>
        </w:rPr>
      </w:pPr>
      <w:r w:rsidRPr="001223DC">
        <w:rPr>
          <w:rFonts w:ascii="Arial" w:hAnsi="Arial" w:cs="Arial"/>
        </w:rPr>
        <w:tab/>
        <w:t xml:space="preserve">(a) shall not be withdrawn by the </w:t>
      </w:r>
      <w:r w:rsidRPr="001223DC">
        <w:rPr>
          <w:rFonts w:ascii="Arial" w:hAnsi="Arial" w:cs="Arial"/>
          <w:b/>
        </w:rPr>
        <w:t>Transmission Company</w:t>
      </w:r>
      <w:r w:rsidRPr="001223DC">
        <w:rPr>
          <w:rFonts w:ascii="Arial" w:hAnsi="Arial" w:cs="Arial"/>
        </w:rPr>
        <w:t xml:space="preserve"> </w:t>
      </w:r>
      <w:smartTag w:uri="urn:schemas-microsoft-com:office:smarttags" w:element="PersonName">
        <w:r w:rsidRPr="001223DC">
          <w:rPr>
            <w:rFonts w:ascii="Arial" w:hAnsi="Arial" w:cs="Arial"/>
          </w:rPr>
          <w:t>and</w:t>
        </w:r>
      </w:smartTag>
      <w:r w:rsidRPr="001223DC">
        <w:rPr>
          <w:rFonts w:ascii="Arial" w:hAnsi="Arial" w:cs="Arial"/>
        </w:rPr>
        <w:t xml:space="preserve">/or the </w:t>
      </w:r>
      <w:r w:rsidRPr="001223DC">
        <w:rPr>
          <w:rFonts w:ascii="Arial" w:hAnsi="Arial" w:cs="Arial"/>
          <w:b/>
        </w:rPr>
        <w:t>CUSC Modification Panel</w:t>
      </w:r>
      <w:r w:rsidRPr="001223DC">
        <w:rPr>
          <w:rFonts w:ascii="Arial" w:hAnsi="Arial" w:cs="Arial"/>
        </w:rPr>
        <w:t xml:space="preserve"> without the prior consent of the </w:t>
      </w:r>
      <w:r w:rsidRPr="001223DC">
        <w:rPr>
          <w:rFonts w:ascii="Arial" w:hAnsi="Arial" w:cs="Arial"/>
          <w:b/>
        </w:rPr>
        <w:t>Authority</w:t>
      </w:r>
      <w:r w:rsidRPr="001223DC">
        <w:rPr>
          <w:rFonts w:ascii="Arial" w:hAnsi="Arial" w:cs="Arial"/>
        </w:rPr>
        <w:t>.</w:t>
      </w:r>
    </w:p>
    <w:p w14:paraId="69651717" w14:textId="77777777" w:rsidR="00B56045" w:rsidRPr="001223DC" w:rsidRDefault="00B56045" w:rsidP="00B56045">
      <w:pPr>
        <w:rPr>
          <w:rFonts w:ascii="Arial" w:hAnsi="Arial" w:cs="Arial"/>
        </w:rPr>
      </w:pPr>
    </w:p>
    <w:p w14:paraId="6633CE3B" w14:textId="77777777" w:rsidR="00B56045" w:rsidRPr="001223DC" w:rsidRDefault="00B56045" w:rsidP="00B56045">
      <w:pPr>
        <w:pStyle w:val="Heading4"/>
        <w:ind w:left="2552" w:firstLine="0"/>
        <w:rPr>
          <w:rFonts w:ascii="Arial" w:hAnsi="Arial" w:cs="Arial"/>
        </w:rPr>
      </w:pPr>
      <w:r w:rsidRPr="001223DC">
        <w:rPr>
          <w:rFonts w:ascii="Arial" w:hAnsi="Arial" w:cs="Arial"/>
        </w:rPr>
        <w:t xml:space="preserve">(b)shall not be amalgamated with any other </w:t>
      </w:r>
      <w:r w:rsidRPr="001223DC">
        <w:rPr>
          <w:rFonts w:ascii="Arial" w:hAnsi="Arial" w:cs="Arial"/>
          <w:b/>
        </w:rPr>
        <w:t>CUSC Modification Proposal</w:t>
      </w:r>
      <w:r w:rsidRPr="001223DC">
        <w:rPr>
          <w:rFonts w:ascii="Arial" w:hAnsi="Arial" w:cs="Arial"/>
        </w:rPr>
        <w:t xml:space="preserve"> without the prior consent of the </w:t>
      </w:r>
      <w:r w:rsidRPr="001223DC">
        <w:rPr>
          <w:rFonts w:ascii="Arial" w:hAnsi="Arial" w:cs="Arial"/>
          <w:b/>
        </w:rPr>
        <w:t>Authority</w:t>
      </w:r>
      <w:r w:rsidRPr="001223DC">
        <w:rPr>
          <w:rFonts w:ascii="Arial" w:hAnsi="Arial" w:cs="Arial"/>
        </w:rPr>
        <w:t xml:space="preserve">. </w:t>
      </w:r>
    </w:p>
    <w:p w14:paraId="6C7B9774" w14:textId="77777777" w:rsidR="00B56045" w:rsidRPr="001223DC" w:rsidRDefault="00B56045" w:rsidP="00B56045">
      <w:pPr>
        <w:pStyle w:val="Heading4"/>
        <w:ind w:left="2552" w:hanging="1701"/>
        <w:rPr>
          <w:rFonts w:ascii="Arial" w:hAnsi="Arial" w:cs="Arial"/>
        </w:rPr>
      </w:pPr>
      <w:r w:rsidRPr="001223DC">
        <w:rPr>
          <w:rFonts w:ascii="Arial" w:hAnsi="Arial" w:cs="Arial"/>
        </w:rPr>
        <w:t xml:space="preserve">8.17A.5 </w:t>
      </w:r>
      <w:r w:rsidRPr="001223DC">
        <w:rPr>
          <w:rFonts w:ascii="Arial" w:hAnsi="Arial" w:cs="Arial"/>
        </w:rPr>
        <w:tab/>
        <w:t xml:space="preserve">If, pursuant to paragraph 8.17A.4(a), the </w:t>
      </w:r>
      <w:r w:rsidRPr="001223DC">
        <w:rPr>
          <w:rFonts w:ascii="Arial" w:hAnsi="Arial" w:cs="Arial"/>
          <w:b/>
        </w:rPr>
        <w:t>Authority</w:t>
      </w:r>
      <w:r w:rsidRPr="001223DC">
        <w:rPr>
          <w:rFonts w:ascii="Arial" w:hAnsi="Arial" w:cs="Arial"/>
        </w:rPr>
        <w:t xml:space="preserve"> consents to the withdrawal of a </w:t>
      </w:r>
      <w:r w:rsidRPr="001223DC">
        <w:rPr>
          <w:rFonts w:ascii="Arial" w:hAnsi="Arial" w:cs="Arial"/>
          <w:b/>
        </w:rPr>
        <w:t>CUSC Modification Proposal</w:t>
      </w:r>
      <w:r w:rsidRPr="001223DC">
        <w:rPr>
          <w:rFonts w:ascii="Arial" w:hAnsi="Arial" w:cs="Arial"/>
        </w:rPr>
        <w:t xml:space="preserve">, the provisions of Paragraph 8.16.10 shall apply to such </w:t>
      </w:r>
      <w:r w:rsidRPr="001223DC">
        <w:rPr>
          <w:rFonts w:ascii="Arial" w:hAnsi="Arial" w:cs="Arial"/>
          <w:b/>
        </w:rPr>
        <w:t>CUSC Modification Proposal</w:t>
      </w:r>
      <w:r w:rsidRPr="001223DC">
        <w:rPr>
          <w:rFonts w:ascii="Arial" w:hAnsi="Arial" w:cs="Arial"/>
        </w:rPr>
        <w:t>.</w:t>
      </w:r>
    </w:p>
    <w:p w14:paraId="5C6E3E2A" w14:textId="77777777" w:rsidR="00B56045" w:rsidRPr="001223DC" w:rsidRDefault="00B56045" w:rsidP="00B56045">
      <w:pPr>
        <w:pStyle w:val="Heading4"/>
        <w:ind w:left="2552" w:hanging="1701"/>
        <w:rPr>
          <w:rFonts w:ascii="Arial" w:hAnsi="Arial" w:cs="Arial"/>
        </w:rPr>
      </w:pPr>
      <w:r w:rsidRPr="001223DC">
        <w:rPr>
          <w:rFonts w:ascii="Arial" w:hAnsi="Arial" w:cs="Arial"/>
        </w:rPr>
        <w:t>8.17A.6</w:t>
      </w:r>
      <w:r w:rsidRPr="001223DC">
        <w:rPr>
          <w:rFonts w:ascii="Arial" w:hAnsi="Arial" w:cs="Arial"/>
        </w:rPr>
        <w:tab/>
        <w:t xml:space="preserve">In respect of any </w:t>
      </w:r>
      <w:r w:rsidRPr="001223DC">
        <w:rPr>
          <w:rFonts w:ascii="Arial" w:hAnsi="Arial" w:cs="Arial"/>
          <w:b/>
        </w:rPr>
        <w:t xml:space="preserve">CUSC Modification Proposal </w:t>
      </w:r>
      <w:r w:rsidRPr="001223DC">
        <w:rPr>
          <w:rFonts w:ascii="Arial" w:hAnsi="Arial" w:cs="Arial"/>
        </w:rPr>
        <w:t xml:space="preserve">which has been </w:t>
      </w:r>
      <w:r w:rsidRPr="001223DC">
        <w:rPr>
          <w:rFonts w:ascii="Arial" w:hAnsi="Arial" w:cs="Arial"/>
        </w:rPr>
        <w:lastRenderedPageBreak/>
        <w:t xml:space="preserve">raised pursuant to Paragraph 8.17A.9, the views of the relevant </w:t>
      </w:r>
      <w:r w:rsidRPr="001223DC">
        <w:rPr>
          <w:rFonts w:ascii="Arial" w:hAnsi="Arial" w:cs="Arial"/>
          <w:b/>
        </w:rPr>
        <w:t>Workgroup</w:t>
      </w:r>
      <w:r w:rsidRPr="001223DC">
        <w:rPr>
          <w:rFonts w:ascii="Arial" w:hAnsi="Arial" w:cs="Arial"/>
        </w:rPr>
        <w:t xml:space="preserve">, the voting rights of the </w:t>
      </w:r>
      <w:r w:rsidRPr="001223DC">
        <w:rPr>
          <w:rFonts w:ascii="Arial" w:hAnsi="Arial" w:cs="Arial"/>
          <w:b/>
        </w:rPr>
        <w:t>CUSC Modifications Panel</w:t>
      </w:r>
      <w:r w:rsidRPr="001223DC">
        <w:rPr>
          <w:rFonts w:ascii="Arial" w:hAnsi="Arial" w:cs="Arial"/>
        </w:rPr>
        <w:t xml:space="preserve"> or the recommendation of the </w:t>
      </w:r>
      <w:r w:rsidRPr="001223DC">
        <w:rPr>
          <w:rFonts w:ascii="Arial" w:hAnsi="Arial" w:cs="Arial"/>
          <w:b/>
        </w:rPr>
        <w:t>CUSC Modifications Panel</w:t>
      </w:r>
      <w:r w:rsidRPr="001223DC">
        <w:rPr>
          <w:rFonts w:ascii="Arial" w:hAnsi="Arial" w:cs="Arial"/>
        </w:rPr>
        <w:t xml:space="preserve"> shall not be fettered or restricted notwithst</w:t>
      </w:r>
      <w:smartTag w:uri="urn:schemas-microsoft-com:office:smarttags" w:element="PersonName">
        <w:r w:rsidRPr="001223DC">
          <w:rPr>
            <w:rFonts w:ascii="Arial" w:hAnsi="Arial" w:cs="Arial"/>
          </w:rPr>
          <w:t>and</w:t>
        </w:r>
      </w:smartTag>
      <w:r w:rsidRPr="001223DC">
        <w:rPr>
          <w:rFonts w:ascii="Arial" w:hAnsi="Arial" w:cs="Arial"/>
        </w:rPr>
        <w:t xml:space="preserve">ing that such </w:t>
      </w:r>
      <w:r w:rsidRPr="001223DC">
        <w:rPr>
          <w:rFonts w:ascii="Arial" w:hAnsi="Arial" w:cs="Arial"/>
          <w:b/>
        </w:rPr>
        <w:t>CUSC Modification Proposal</w:t>
      </w:r>
      <w:r w:rsidRPr="001223DC">
        <w:rPr>
          <w:rFonts w:ascii="Arial" w:hAnsi="Arial" w:cs="Arial"/>
        </w:rPr>
        <w:t xml:space="preserve"> has been raised under Paragraph 8.17A.9</w:t>
      </w:r>
      <w:r w:rsidRPr="001223DC">
        <w:rPr>
          <w:rFonts w:ascii="Arial" w:hAnsi="Arial" w:cs="Arial"/>
          <w:b/>
        </w:rPr>
        <w:t xml:space="preserve">. </w:t>
      </w:r>
    </w:p>
    <w:p w14:paraId="0C53C95F" w14:textId="77777777" w:rsidR="00B56045" w:rsidRPr="001223DC" w:rsidRDefault="00B56045" w:rsidP="00B56045">
      <w:pPr>
        <w:pStyle w:val="Heading4"/>
        <w:ind w:left="2552" w:hanging="1701"/>
        <w:rPr>
          <w:rStyle w:val="DeltaViewInsertion"/>
          <w:rFonts w:ascii="Arial" w:hAnsi="Arial" w:cs="Arial"/>
          <w:bCs/>
          <w:color w:val="auto"/>
          <w:u w:val="none"/>
        </w:rPr>
      </w:pPr>
      <w:r w:rsidRPr="001223DC">
        <w:rPr>
          <w:rStyle w:val="DeltaViewInsertion"/>
          <w:rFonts w:ascii="Arial" w:hAnsi="Arial" w:cs="Arial"/>
          <w:bCs/>
          <w:color w:val="auto"/>
          <w:u w:val="none"/>
        </w:rPr>
        <w:t>8.17A.7</w:t>
      </w:r>
      <w:r w:rsidRPr="001223DC">
        <w:rPr>
          <w:rStyle w:val="DeltaViewInsertion"/>
          <w:rFonts w:ascii="Arial" w:hAnsi="Arial" w:cs="Arial"/>
          <w:bCs/>
          <w:color w:val="auto"/>
          <w:u w:val="none"/>
        </w:rPr>
        <w:tab/>
        <w:t>A</w:t>
      </w:r>
      <w:r w:rsidRPr="001223DC">
        <w:rPr>
          <w:rStyle w:val="DeltaViewInsertion"/>
          <w:rFonts w:ascii="Arial" w:hAnsi="Arial" w:cs="Arial"/>
          <w:b/>
          <w:bCs/>
          <w:color w:val="auto"/>
          <w:u w:val="none"/>
        </w:rPr>
        <w:t xml:space="preserve"> CUSC Modification Proposal </w:t>
      </w:r>
      <w:r w:rsidRPr="001223DC">
        <w:rPr>
          <w:rStyle w:val="DeltaViewInsertion"/>
          <w:rFonts w:ascii="Arial" w:hAnsi="Arial" w:cs="Arial"/>
          <w:bCs/>
          <w:color w:val="auto"/>
          <w:u w:val="none"/>
        </w:rPr>
        <w:t>shall still be assessed against the</w:t>
      </w:r>
      <w:r w:rsidRPr="001223DC">
        <w:rPr>
          <w:rStyle w:val="DeltaViewInsertion"/>
          <w:rFonts w:ascii="Arial" w:hAnsi="Arial" w:cs="Arial"/>
          <w:b/>
          <w:bCs/>
          <w:color w:val="auto"/>
          <w:u w:val="none"/>
        </w:rPr>
        <w:t xml:space="preserve"> Self Governance Criteria </w:t>
      </w:r>
      <w:smartTag w:uri="urn:schemas-microsoft-com:office:smarttags" w:element="PersonName">
        <w:r w:rsidRPr="001223DC">
          <w:rPr>
            <w:rStyle w:val="DeltaViewInsertion"/>
            <w:rFonts w:ascii="Arial" w:hAnsi="Arial" w:cs="Arial"/>
            <w:bCs/>
            <w:color w:val="auto"/>
            <w:u w:val="none"/>
          </w:rPr>
          <w:t>and</w:t>
        </w:r>
      </w:smartTag>
      <w:r w:rsidRPr="001223DC">
        <w:rPr>
          <w:rStyle w:val="DeltaViewInsertion"/>
          <w:rFonts w:ascii="Arial" w:hAnsi="Arial" w:cs="Arial"/>
          <w:b/>
          <w:bCs/>
          <w:color w:val="auto"/>
          <w:u w:val="none"/>
        </w:rPr>
        <w:t xml:space="preserve"> Fast Track Criteria </w:t>
      </w:r>
      <w:r w:rsidRPr="001223DC">
        <w:rPr>
          <w:rStyle w:val="DeltaViewInsertion"/>
          <w:rFonts w:ascii="Arial" w:hAnsi="Arial" w:cs="Arial"/>
          <w:bCs/>
          <w:color w:val="auto"/>
          <w:u w:val="none"/>
        </w:rPr>
        <w:t>notwithst</w:t>
      </w:r>
      <w:smartTag w:uri="urn:schemas-microsoft-com:office:smarttags" w:element="PersonName">
        <w:r w:rsidRPr="001223DC">
          <w:rPr>
            <w:rStyle w:val="DeltaViewInsertion"/>
            <w:rFonts w:ascii="Arial" w:hAnsi="Arial" w:cs="Arial"/>
            <w:bCs/>
            <w:color w:val="auto"/>
            <w:u w:val="none"/>
          </w:rPr>
          <w:t>and</w:t>
        </w:r>
      </w:smartTag>
      <w:r w:rsidRPr="001223DC">
        <w:rPr>
          <w:rStyle w:val="DeltaViewInsertion"/>
          <w:rFonts w:ascii="Arial" w:hAnsi="Arial" w:cs="Arial"/>
          <w:bCs/>
          <w:color w:val="auto"/>
          <w:u w:val="none"/>
        </w:rPr>
        <w:t>ing that it has been raised pursuant to Paragraph 8.17A.1.</w:t>
      </w:r>
    </w:p>
    <w:p w14:paraId="0560FB83" w14:textId="77777777" w:rsidR="00B56045" w:rsidRPr="001223DC" w:rsidRDefault="00B56045" w:rsidP="00B56045">
      <w:pPr>
        <w:pStyle w:val="Heading4"/>
        <w:ind w:left="2552" w:hanging="1701"/>
        <w:rPr>
          <w:rStyle w:val="DeltaViewInsertion"/>
          <w:rFonts w:ascii="Arial" w:hAnsi="Arial" w:cs="Arial"/>
          <w:bCs/>
          <w:color w:val="auto"/>
          <w:u w:val="none"/>
        </w:rPr>
      </w:pPr>
      <w:r w:rsidRPr="001223DC">
        <w:rPr>
          <w:rStyle w:val="DeltaViewInsertion"/>
          <w:rFonts w:ascii="Arial" w:hAnsi="Arial" w:cs="Arial"/>
          <w:bCs/>
          <w:color w:val="auto"/>
          <w:u w:val="none"/>
        </w:rPr>
        <w:t>8.17A.8</w:t>
      </w:r>
      <w:r w:rsidRPr="001223DC">
        <w:rPr>
          <w:rStyle w:val="DeltaViewInsertion"/>
          <w:rFonts w:ascii="Arial" w:hAnsi="Arial" w:cs="Arial"/>
          <w:bCs/>
          <w:color w:val="auto"/>
          <w:u w:val="none"/>
        </w:rPr>
        <w:tab/>
        <w:t xml:space="preserve">A </w:t>
      </w:r>
      <w:r w:rsidRPr="001223DC">
        <w:rPr>
          <w:rStyle w:val="DeltaViewInsertion"/>
          <w:rFonts w:ascii="Arial" w:hAnsi="Arial" w:cs="Arial"/>
          <w:b/>
          <w:bCs/>
          <w:color w:val="auto"/>
          <w:u w:val="none"/>
        </w:rPr>
        <w:t xml:space="preserve">CUSC Modification Proposal </w:t>
      </w:r>
      <w:r w:rsidRPr="001223DC">
        <w:rPr>
          <w:rStyle w:val="DeltaViewInsertion"/>
          <w:rFonts w:ascii="Arial" w:hAnsi="Arial" w:cs="Arial"/>
          <w:bCs/>
          <w:color w:val="auto"/>
          <w:u w:val="none"/>
        </w:rPr>
        <w:t>raised pursuant to Paragraph</w:t>
      </w:r>
      <w:r w:rsidRPr="001223DC">
        <w:rPr>
          <w:rStyle w:val="DeltaViewInsertion"/>
          <w:rFonts w:ascii="Arial" w:hAnsi="Arial" w:cs="Arial"/>
          <w:bCs/>
          <w:u w:val="none"/>
        </w:rPr>
        <w:t xml:space="preserve"> </w:t>
      </w:r>
      <w:r w:rsidRPr="001223DC">
        <w:rPr>
          <w:rStyle w:val="DeltaViewInsertion"/>
          <w:rFonts w:ascii="Arial" w:hAnsi="Arial" w:cs="Arial"/>
          <w:bCs/>
          <w:color w:val="auto"/>
          <w:u w:val="none"/>
        </w:rPr>
        <w:t xml:space="preserve">8.17A.1 shall not be rejected by the </w:t>
      </w:r>
      <w:r w:rsidRPr="001223DC">
        <w:rPr>
          <w:rStyle w:val="DeltaViewInsertion"/>
          <w:rFonts w:ascii="Arial" w:hAnsi="Arial" w:cs="Arial"/>
          <w:b/>
          <w:bCs/>
          <w:color w:val="auto"/>
          <w:u w:val="none"/>
        </w:rPr>
        <w:t>Panel Secretary</w:t>
      </w:r>
      <w:r w:rsidRPr="001223DC">
        <w:rPr>
          <w:rStyle w:val="DeltaViewInsertion"/>
          <w:rFonts w:ascii="Arial" w:hAnsi="Arial" w:cs="Arial"/>
          <w:bCs/>
          <w:color w:val="auto"/>
          <w:u w:val="none"/>
        </w:rPr>
        <w:t xml:space="preserve"> pursuant to Paragraphs 8.16.5 or 8.16.6.</w:t>
      </w:r>
    </w:p>
    <w:p w14:paraId="749D7454" w14:textId="36DAB854" w:rsidR="00B56045" w:rsidRDefault="00B56045" w:rsidP="00B56045">
      <w:pPr>
        <w:pStyle w:val="Heading4"/>
        <w:ind w:left="2552" w:hanging="1701"/>
        <w:rPr>
          <w:rStyle w:val="DeltaViewInsertion"/>
          <w:rFonts w:ascii="Arial" w:hAnsi="Arial" w:cs="Arial"/>
          <w:bCs/>
          <w:color w:val="auto"/>
          <w:u w:val="none"/>
        </w:rPr>
      </w:pPr>
      <w:r w:rsidRPr="001223DC">
        <w:rPr>
          <w:rStyle w:val="DeltaViewInsertion"/>
          <w:rFonts w:ascii="Arial" w:hAnsi="Arial" w:cs="Arial"/>
          <w:bCs/>
          <w:color w:val="auto"/>
          <w:u w:val="none"/>
        </w:rPr>
        <w:t>8.17A.9</w:t>
      </w:r>
      <w:r w:rsidRPr="001223DC">
        <w:rPr>
          <w:rStyle w:val="DeltaViewInsertion"/>
          <w:rFonts w:ascii="Arial" w:hAnsi="Arial" w:cs="Arial"/>
          <w:bCs/>
          <w:color w:val="auto"/>
          <w:u w:val="none"/>
        </w:rPr>
        <w:tab/>
        <w:t xml:space="preserve">In relation to any </w:t>
      </w:r>
      <w:r w:rsidRPr="001223DC">
        <w:rPr>
          <w:rStyle w:val="DeltaViewInsertion"/>
          <w:rFonts w:ascii="Arial" w:hAnsi="Arial" w:cs="Arial"/>
          <w:b/>
          <w:bCs/>
          <w:color w:val="auto"/>
          <w:u w:val="none"/>
        </w:rPr>
        <w:t xml:space="preserve">CUSC Modification Proposal </w:t>
      </w:r>
      <w:r w:rsidRPr="001223DC">
        <w:rPr>
          <w:rStyle w:val="DeltaViewInsertion"/>
          <w:rFonts w:ascii="Arial" w:hAnsi="Arial" w:cs="Arial"/>
          <w:bCs/>
          <w:color w:val="auto"/>
          <w:u w:val="none"/>
        </w:rPr>
        <w:t xml:space="preserve">raised by </w:t>
      </w:r>
      <w:r w:rsidRPr="001223DC">
        <w:rPr>
          <w:rStyle w:val="DeltaViewInsertion"/>
          <w:rFonts w:ascii="Arial" w:hAnsi="Arial" w:cs="Arial"/>
          <w:b/>
          <w:color w:val="auto"/>
          <w:u w:val="none"/>
        </w:rPr>
        <w:t>The</w:t>
      </w:r>
      <w:r w:rsidRPr="001223DC">
        <w:rPr>
          <w:rStyle w:val="DeltaViewInsertion"/>
          <w:rFonts w:ascii="Arial" w:hAnsi="Arial" w:cs="Arial"/>
          <w:bCs/>
          <w:color w:val="auto"/>
          <w:u w:val="none"/>
        </w:rPr>
        <w:t xml:space="preserve"> </w:t>
      </w:r>
      <w:r w:rsidRPr="001223DC">
        <w:rPr>
          <w:rStyle w:val="DeltaViewInsertion"/>
          <w:rFonts w:ascii="Arial" w:hAnsi="Arial" w:cs="Arial"/>
          <w:b/>
          <w:bCs/>
          <w:color w:val="auto"/>
          <w:u w:val="none"/>
        </w:rPr>
        <w:t xml:space="preserve">Company </w:t>
      </w:r>
      <w:r w:rsidRPr="001223DC">
        <w:rPr>
          <w:rStyle w:val="DeltaViewInsertion"/>
          <w:rFonts w:ascii="Arial" w:hAnsi="Arial" w:cs="Arial"/>
          <w:bCs/>
          <w:color w:val="auto"/>
          <w:u w:val="none"/>
        </w:rPr>
        <w:t xml:space="preserve">other than pursuant to Paragraph 8.17A.1, where the </w:t>
      </w:r>
      <w:r w:rsidRPr="001223DC">
        <w:rPr>
          <w:rStyle w:val="DeltaViewInsertion"/>
          <w:rFonts w:ascii="Arial" w:hAnsi="Arial" w:cs="Arial"/>
          <w:b/>
          <w:bCs/>
          <w:color w:val="auto"/>
          <w:u w:val="none"/>
        </w:rPr>
        <w:t xml:space="preserve">Authority </w:t>
      </w:r>
      <w:r w:rsidRPr="001223DC">
        <w:rPr>
          <w:rStyle w:val="DeltaViewInsertion"/>
          <w:rFonts w:ascii="Arial" w:hAnsi="Arial" w:cs="Arial"/>
          <w:bCs/>
          <w:color w:val="auto"/>
          <w:u w:val="none"/>
        </w:rPr>
        <w:t>reasonably considers</w:t>
      </w:r>
      <w:r w:rsidRPr="001223DC">
        <w:rPr>
          <w:rStyle w:val="DeltaViewInsertion"/>
          <w:rFonts w:ascii="Arial" w:hAnsi="Arial" w:cs="Arial"/>
          <w:b/>
          <w:bCs/>
          <w:color w:val="auto"/>
          <w:u w:val="none"/>
        </w:rPr>
        <w:t xml:space="preserve"> </w:t>
      </w:r>
      <w:r w:rsidRPr="001223DC">
        <w:rPr>
          <w:rStyle w:val="DeltaViewInsertion"/>
          <w:rFonts w:ascii="Arial" w:hAnsi="Arial" w:cs="Arial"/>
          <w:color w:val="auto"/>
          <w:u w:val="none"/>
        </w:rPr>
        <w:t xml:space="preserve">such </w:t>
      </w:r>
      <w:r w:rsidRPr="001223DC">
        <w:rPr>
          <w:rStyle w:val="DeltaViewInsertion"/>
          <w:rFonts w:ascii="Arial" w:hAnsi="Arial" w:cs="Arial"/>
          <w:b/>
          <w:bCs/>
          <w:color w:val="auto"/>
          <w:u w:val="none"/>
        </w:rPr>
        <w:t>CUSC Modification Proposal</w:t>
      </w:r>
      <w:r w:rsidRPr="001223DC">
        <w:rPr>
          <w:rStyle w:val="DeltaViewInsertion"/>
          <w:rFonts w:ascii="Arial" w:hAnsi="Arial" w:cs="Arial"/>
          <w:bCs/>
          <w:color w:val="auto"/>
          <w:u w:val="none"/>
        </w:rPr>
        <w:t xml:space="preserve"> to be necessary to comply with or implement the </w:t>
      </w:r>
      <w:r w:rsidRPr="001223DC">
        <w:rPr>
          <w:rStyle w:val="DeltaViewInsertion"/>
          <w:rFonts w:ascii="Arial" w:hAnsi="Arial" w:cs="Arial"/>
          <w:b/>
          <w:bCs/>
          <w:color w:val="auto"/>
          <w:u w:val="none"/>
        </w:rPr>
        <w:t xml:space="preserve">Electricity Regulation </w:t>
      </w:r>
      <w:r w:rsidRPr="001223DC">
        <w:rPr>
          <w:rStyle w:val="DeltaViewInsertion"/>
          <w:rFonts w:ascii="Arial" w:hAnsi="Arial" w:cs="Arial"/>
          <w:bCs/>
          <w:color w:val="auto"/>
          <w:u w:val="none"/>
        </w:rPr>
        <w:t xml:space="preserve">and/or any relevant </w:t>
      </w:r>
      <w:r w:rsidR="00C55C97">
        <w:rPr>
          <w:rFonts w:ascii="Arial" w:hAnsi="Arial" w:cs="Arial"/>
          <w:b/>
          <w:bCs/>
        </w:rPr>
        <w:t xml:space="preserve">Legally Binding Decisions of the European Commission and/or The Agency </w:t>
      </w:r>
      <w:r w:rsidRPr="001223DC">
        <w:rPr>
          <w:rStyle w:val="DeltaViewInsertion"/>
          <w:rFonts w:ascii="Arial" w:hAnsi="Arial" w:cs="Arial"/>
          <w:bCs/>
          <w:color w:val="auto"/>
          <w:u w:val="none"/>
        </w:rPr>
        <w:t xml:space="preserve">, the provisions of Paragraphs 8.17A.2 to 8.17A.8 shall apply.  </w:t>
      </w:r>
    </w:p>
    <w:p w14:paraId="5784AD01" w14:textId="77777777" w:rsidR="00B56045" w:rsidRDefault="00B56045" w:rsidP="00B56045">
      <w:pPr>
        <w:pStyle w:val="Heading4"/>
        <w:ind w:left="2552" w:hanging="2410"/>
        <w:rPr>
          <w:rStyle w:val="DeltaViewInsertion"/>
          <w:rFonts w:ascii="Arial" w:hAnsi="Arial" w:cs="Arial"/>
          <w:b/>
          <w:bCs/>
          <w:color w:val="auto"/>
          <w:u w:val="none"/>
        </w:rPr>
      </w:pPr>
    </w:p>
    <w:p w14:paraId="17EDEE2F" w14:textId="77777777" w:rsidR="00B56045" w:rsidRDefault="00B56045" w:rsidP="00B56045">
      <w:pPr>
        <w:pStyle w:val="Heading4"/>
        <w:ind w:left="2552" w:hanging="2410"/>
        <w:rPr>
          <w:rStyle w:val="DeltaViewInsertion"/>
          <w:rFonts w:ascii="Arial" w:hAnsi="Arial" w:cs="Arial"/>
          <w:bCs/>
          <w:color w:val="auto"/>
          <w:u w:val="none"/>
        </w:rPr>
      </w:pPr>
      <w:r w:rsidRPr="008708A9">
        <w:rPr>
          <w:rStyle w:val="DeltaViewInsertion"/>
          <w:rFonts w:ascii="Arial" w:hAnsi="Arial" w:cs="Arial"/>
          <w:b/>
          <w:bCs/>
          <w:color w:val="auto"/>
          <w:u w:val="none"/>
        </w:rPr>
        <w:t>8.17B   AUTHORITY LED SCR MODIFICATION</w:t>
      </w:r>
      <w:r>
        <w:rPr>
          <w:rStyle w:val="DeltaViewInsertion"/>
          <w:rFonts w:ascii="Arial" w:hAnsi="Arial" w:cs="Arial"/>
          <w:bCs/>
          <w:color w:val="auto"/>
          <w:u w:val="none"/>
        </w:rPr>
        <w:t xml:space="preserve"> </w:t>
      </w:r>
    </w:p>
    <w:p w14:paraId="1DD74D5B" w14:textId="77777777" w:rsidR="00B56045" w:rsidRDefault="00B56045" w:rsidP="00B56045">
      <w:pPr>
        <w:pStyle w:val="Heading4"/>
        <w:ind w:left="1843" w:hanging="850"/>
        <w:jc w:val="both"/>
        <w:rPr>
          <w:rStyle w:val="DeltaViewInsertion"/>
          <w:rFonts w:ascii="Arial" w:hAnsi="Arial" w:cs="Arial"/>
          <w:b/>
          <w:bCs/>
          <w:color w:val="auto"/>
          <w:u w:val="none"/>
        </w:rPr>
      </w:pPr>
      <w:r>
        <w:rPr>
          <w:rStyle w:val="DeltaViewInsertion"/>
          <w:rFonts w:ascii="Arial" w:hAnsi="Arial" w:cs="Arial"/>
          <w:bCs/>
          <w:color w:val="auto"/>
          <w:u w:val="none"/>
        </w:rPr>
        <w:t xml:space="preserve">8.17B.1 Where the </w:t>
      </w:r>
      <w:r w:rsidRPr="008708A9">
        <w:rPr>
          <w:rStyle w:val="DeltaViewInsertion"/>
          <w:rFonts w:ascii="Arial" w:hAnsi="Arial" w:cs="Arial"/>
          <w:b/>
          <w:bCs/>
          <w:color w:val="auto"/>
          <w:u w:val="none"/>
        </w:rPr>
        <w:t xml:space="preserve">Authority </w:t>
      </w:r>
      <w:r>
        <w:rPr>
          <w:rStyle w:val="DeltaViewInsertion"/>
          <w:rFonts w:ascii="Arial" w:hAnsi="Arial" w:cs="Arial"/>
          <w:bCs/>
          <w:color w:val="auto"/>
          <w:u w:val="none"/>
        </w:rPr>
        <w:t xml:space="preserve">has issued a statement in accordance with Paragraph 8.17.6A and/or a </w:t>
      </w:r>
      <w:r w:rsidRPr="008708A9">
        <w:rPr>
          <w:rStyle w:val="DeltaViewInsertion"/>
          <w:rFonts w:ascii="Arial" w:hAnsi="Arial" w:cs="Arial"/>
          <w:b/>
          <w:bCs/>
          <w:color w:val="auto"/>
          <w:u w:val="none"/>
        </w:rPr>
        <w:t>Backstop Direction</w:t>
      </w:r>
      <w:r>
        <w:rPr>
          <w:rStyle w:val="DeltaViewInsertion"/>
          <w:rFonts w:ascii="Arial" w:hAnsi="Arial" w:cs="Arial"/>
          <w:bCs/>
          <w:color w:val="auto"/>
          <w:u w:val="none"/>
        </w:rPr>
        <w:t xml:space="preserve"> in accordance with Paragraph 8.17C,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may submit an </w:t>
      </w:r>
      <w:r w:rsidRPr="008708A9">
        <w:rPr>
          <w:rStyle w:val="DeltaViewInsertion"/>
          <w:rFonts w:ascii="Arial" w:hAnsi="Arial" w:cs="Arial"/>
          <w:b/>
          <w:bCs/>
          <w:color w:val="auto"/>
          <w:u w:val="none"/>
        </w:rPr>
        <w:t>Authority Led CUSC Modification Proposal</w:t>
      </w:r>
      <w:r>
        <w:rPr>
          <w:rStyle w:val="DeltaViewInsertion"/>
          <w:rFonts w:ascii="Arial" w:hAnsi="Arial" w:cs="Arial"/>
          <w:bCs/>
          <w:color w:val="auto"/>
          <w:u w:val="none"/>
        </w:rPr>
        <w:t xml:space="preserve"> for an </w:t>
      </w:r>
      <w:r w:rsidRPr="008708A9">
        <w:rPr>
          <w:rStyle w:val="DeltaViewInsertion"/>
          <w:rFonts w:ascii="Arial" w:hAnsi="Arial" w:cs="Arial"/>
          <w:b/>
          <w:bCs/>
          <w:color w:val="auto"/>
          <w:u w:val="none"/>
        </w:rPr>
        <w:t xml:space="preserve">Authority Led CUSC Modification </w:t>
      </w:r>
      <w:r>
        <w:rPr>
          <w:rStyle w:val="DeltaViewInsertion"/>
          <w:rFonts w:ascii="Arial" w:hAnsi="Arial" w:cs="Arial"/>
          <w:bCs/>
          <w:color w:val="auto"/>
          <w:u w:val="none"/>
        </w:rPr>
        <w:t xml:space="preserve">directly to the </w:t>
      </w:r>
      <w:r w:rsidRPr="008708A9">
        <w:rPr>
          <w:rStyle w:val="DeltaViewInsertion"/>
          <w:rFonts w:ascii="Arial" w:hAnsi="Arial" w:cs="Arial"/>
          <w:b/>
          <w:bCs/>
          <w:color w:val="auto"/>
          <w:u w:val="none"/>
        </w:rPr>
        <w:t xml:space="preserve">CUSC Panel. </w:t>
      </w:r>
    </w:p>
    <w:p w14:paraId="67BF4C16"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8.17B.2 In response to an </w:t>
      </w:r>
      <w:r w:rsidRPr="008708A9">
        <w:rPr>
          <w:rStyle w:val="DeltaViewInsertion"/>
          <w:rFonts w:ascii="Arial" w:hAnsi="Arial" w:cs="Arial"/>
          <w:b/>
          <w:bCs/>
          <w:color w:val="auto"/>
          <w:u w:val="none"/>
        </w:rPr>
        <w:t xml:space="preserve">Authority Led CUSC Modification Proposal </w:t>
      </w:r>
      <w:r>
        <w:rPr>
          <w:rStyle w:val="DeltaViewInsertion"/>
          <w:rFonts w:ascii="Arial" w:hAnsi="Arial" w:cs="Arial"/>
          <w:bCs/>
          <w:color w:val="auto"/>
          <w:u w:val="none"/>
        </w:rPr>
        <w:t xml:space="preserve">the </w:t>
      </w:r>
      <w:r w:rsidRPr="008708A9">
        <w:rPr>
          <w:rStyle w:val="DeltaViewInsertion"/>
          <w:rFonts w:ascii="Arial" w:hAnsi="Arial" w:cs="Arial"/>
          <w:b/>
          <w:bCs/>
          <w:color w:val="auto"/>
          <w:u w:val="none"/>
        </w:rPr>
        <w:t>CUSC Panel</w:t>
      </w:r>
      <w:r>
        <w:rPr>
          <w:rStyle w:val="DeltaViewInsertion"/>
          <w:rFonts w:ascii="Arial" w:hAnsi="Arial" w:cs="Arial"/>
          <w:bCs/>
          <w:color w:val="auto"/>
          <w:u w:val="none"/>
        </w:rPr>
        <w:t xml:space="preserve"> shall prepare an </w:t>
      </w:r>
      <w:r w:rsidRPr="008708A9">
        <w:rPr>
          <w:rStyle w:val="DeltaViewInsertion"/>
          <w:rFonts w:ascii="Arial" w:hAnsi="Arial" w:cs="Arial"/>
          <w:b/>
          <w:bCs/>
          <w:color w:val="auto"/>
          <w:u w:val="none"/>
        </w:rPr>
        <w:t xml:space="preserve">Authority Led CUSC Modification Report </w:t>
      </w:r>
      <w:r>
        <w:rPr>
          <w:rStyle w:val="DeltaViewInsertion"/>
          <w:rFonts w:ascii="Arial" w:hAnsi="Arial" w:cs="Arial"/>
          <w:bCs/>
          <w:color w:val="auto"/>
          <w:u w:val="none"/>
        </w:rPr>
        <w:t xml:space="preserve">which shall include all the items listed in 8.23.2 (a)-(k) and in particular, as identified in the Licence: </w:t>
      </w:r>
    </w:p>
    <w:p w14:paraId="30D6D264"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(a) an evaluation of the proposed modification; and </w:t>
      </w:r>
    </w:p>
    <w:p w14:paraId="3C521D78"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(b) an assessment of the extent to which the proposed modification would better facilitate achievement of the applicable </w:t>
      </w:r>
      <w:r w:rsidRPr="008708A9">
        <w:rPr>
          <w:rStyle w:val="DeltaViewInsertion"/>
          <w:rFonts w:ascii="Arial" w:hAnsi="Arial" w:cs="Arial"/>
          <w:b/>
          <w:bCs/>
          <w:color w:val="auto"/>
          <w:u w:val="none"/>
        </w:rPr>
        <w:t xml:space="preserve">CUSC </w:t>
      </w:r>
      <w:r>
        <w:rPr>
          <w:rStyle w:val="DeltaViewInsertion"/>
          <w:rFonts w:ascii="Arial" w:hAnsi="Arial" w:cs="Arial"/>
          <w:bCs/>
          <w:color w:val="auto"/>
          <w:u w:val="none"/>
        </w:rPr>
        <w:t xml:space="preserve">objective(s); and </w:t>
      </w:r>
    </w:p>
    <w:p w14:paraId="354167F3"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(c) a detailed explanation of the </w:t>
      </w:r>
      <w:r w:rsidRPr="008708A9">
        <w:rPr>
          <w:rStyle w:val="DeltaViewInsertion"/>
          <w:rFonts w:ascii="Arial" w:hAnsi="Arial" w:cs="Arial"/>
          <w:b/>
          <w:bCs/>
          <w:color w:val="auto"/>
          <w:u w:val="none"/>
        </w:rPr>
        <w:t>CUSC</w:t>
      </w:r>
      <w:r>
        <w:rPr>
          <w:rStyle w:val="DeltaViewInsertion"/>
          <w:rFonts w:ascii="Arial" w:hAnsi="Arial" w:cs="Arial"/>
          <w:bCs/>
          <w:color w:val="auto"/>
          <w:u w:val="none"/>
        </w:rPr>
        <w:t xml:space="preserve"> </w:t>
      </w:r>
      <w:r w:rsidRPr="008708A9">
        <w:rPr>
          <w:rStyle w:val="DeltaViewInsertion"/>
          <w:rFonts w:ascii="Arial" w:hAnsi="Arial" w:cs="Arial"/>
          <w:b/>
          <w:bCs/>
          <w:color w:val="auto"/>
          <w:u w:val="none"/>
        </w:rPr>
        <w:t>Panel</w:t>
      </w:r>
      <w:r>
        <w:rPr>
          <w:rStyle w:val="DeltaViewInsertion"/>
          <w:rFonts w:ascii="Arial" w:hAnsi="Arial" w:cs="Arial"/>
          <w:bCs/>
          <w:color w:val="auto"/>
          <w:u w:val="none"/>
        </w:rPr>
        <w:t xml:space="preserve">’s reasons for that assessment (such assessment to include, where the impact is likely to be material, an assessment of the proposal on greenhouse gas emissions, to be conducted in accordance with such guidance on the treatment of carbon costs and evaluation of the greenhouse gas emissions as may be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from time to time); and </w:t>
      </w:r>
    </w:p>
    <w:p w14:paraId="293DA993" w14:textId="77777777" w:rsidR="00B56045" w:rsidRDefault="00B56045" w:rsidP="00B56045">
      <w:pPr>
        <w:pStyle w:val="Heading4"/>
        <w:ind w:left="1843" w:firstLine="0"/>
        <w:jc w:val="both"/>
        <w:rPr>
          <w:rStyle w:val="DeltaViewInsertion"/>
          <w:rFonts w:ascii="Arial" w:hAnsi="Arial" w:cs="Arial"/>
          <w:bCs/>
          <w:color w:val="auto"/>
          <w:u w:val="none"/>
        </w:rPr>
      </w:pPr>
      <w:r>
        <w:rPr>
          <w:rStyle w:val="DeltaViewInsertion"/>
          <w:rFonts w:ascii="Arial" w:hAnsi="Arial" w:cs="Arial"/>
          <w:bCs/>
          <w:color w:val="auto"/>
          <w:u w:val="none"/>
        </w:rPr>
        <w:t xml:space="preserve">(d) a timetable for implementation of the proposed modification, including the date with effect from which such proposed modification could take effect. </w:t>
      </w:r>
    </w:p>
    <w:p w14:paraId="3D9F2D24"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8.17B.3 The </w:t>
      </w:r>
      <w:r w:rsidRPr="008708A9">
        <w:rPr>
          <w:rStyle w:val="DeltaViewInsertion"/>
          <w:rFonts w:ascii="Arial" w:hAnsi="Arial" w:cs="Arial"/>
          <w:b/>
          <w:bCs/>
          <w:color w:val="auto"/>
          <w:u w:val="none"/>
        </w:rPr>
        <w:t xml:space="preserve">Authority Led CUSC Modification Report </w:t>
      </w:r>
      <w:r>
        <w:rPr>
          <w:rStyle w:val="DeltaViewInsertion"/>
          <w:rFonts w:ascii="Arial" w:hAnsi="Arial" w:cs="Arial"/>
          <w:bCs/>
          <w:color w:val="auto"/>
          <w:u w:val="none"/>
        </w:rPr>
        <w:t xml:space="preserve">shall be submitted to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taking into account the complexity, importance and urgency of the proposed modification, and in accordance with the time periods specified in the CUSC, which shall not be extended unless approved by the Panel and not objected to by the Authority after receiving notice in accordance with the </w:t>
      </w:r>
      <w:r>
        <w:rPr>
          <w:rStyle w:val="DeltaViewInsertion"/>
          <w:rFonts w:ascii="Arial" w:hAnsi="Arial" w:cs="Arial"/>
          <w:bCs/>
          <w:color w:val="auto"/>
          <w:u w:val="none"/>
        </w:rPr>
        <w:lastRenderedPageBreak/>
        <w:t xml:space="preserve">timetable set by the Authority in Paragraph 8.17B.6. </w:t>
      </w:r>
    </w:p>
    <w:p w14:paraId="1E939586"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8.17B.4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can require the revision and re-submission of the </w:t>
      </w:r>
      <w:r w:rsidRPr="008708A9">
        <w:rPr>
          <w:rStyle w:val="DeltaViewInsertion"/>
          <w:rFonts w:ascii="Arial" w:hAnsi="Arial" w:cs="Arial"/>
          <w:b/>
          <w:bCs/>
          <w:color w:val="auto"/>
          <w:u w:val="none"/>
        </w:rPr>
        <w:t>Authority Led CUSC Modification Report</w:t>
      </w:r>
      <w:r>
        <w:rPr>
          <w:rStyle w:val="DeltaViewInsertion"/>
          <w:rFonts w:ascii="Arial" w:hAnsi="Arial" w:cs="Arial"/>
          <w:bCs/>
          <w:color w:val="auto"/>
          <w:u w:val="none"/>
        </w:rPr>
        <w:t xml:space="preserve">, such resubmission to be made, if required by a direction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in accordance with Paragraph 8.23.12, as soon after the </w:t>
      </w:r>
      <w:r w:rsidRPr="008708A9">
        <w:rPr>
          <w:rStyle w:val="DeltaViewInsertion"/>
          <w:rFonts w:ascii="Arial" w:hAnsi="Arial" w:cs="Arial"/>
          <w:b/>
          <w:bCs/>
          <w:color w:val="auto"/>
          <w:u w:val="none"/>
        </w:rPr>
        <w:t>Authority’s</w:t>
      </w:r>
      <w:r>
        <w:rPr>
          <w:rStyle w:val="DeltaViewInsertion"/>
          <w:rFonts w:ascii="Arial" w:hAnsi="Arial" w:cs="Arial"/>
          <w:bCs/>
          <w:color w:val="auto"/>
          <w:u w:val="none"/>
        </w:rPr>
        <w:t xml:space="preserve"> direction as is appropriate taking into account the complexity, importance and urgency of the proposed modification and in accordance with the time periods specified in the CUSC, which shall not be extended unless approved by the Panel and not objected to by the Authority after receiving notice in accordance with the timetable set by the Authority in Paragraph 8.17B.6. </w:t>
      </w:r>
    </w:p>
    <w:p w14:paraId="1EDBE82F"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8.17B.5 The timetable referred to in Paragraph 8.17B.2 (d) for implementation of any proposed modification shall be in accordance with any direction(s)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for the implementation of a proposed modification where no such direction has been issued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the timetable shall be such as will enable the modification to take effect as soon as practicable after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has directed that such modification should be made, account being taken of the complexity, importance of the proposed modification and in accordance with the time periods specified in the CUSC, which shall not be extended unless approved by the Panel and not objected to by the Authority after receiving notice with the</w:t>
      </w:r>
      <w:r w:rsidRPr="008708A9">
        <w:rPr>
          <w:rStyle w:val="DeltaViewInsertion"/>
          <w:rFonts w:ascii="Arial" w:hAnsi="Arial" w:cs="Arial"/>
          <w:b/>
          <w:bCs/>
          <w:color w:val="auto"/>
          <w:u w:val="none"/>
        </w:rPr>
        <w:t xml:space="preserve"> Authority</w:t>
      </w:r>
      <w:r>
        <w:rPr>
          <w:rStyle w:val="DeltaViewInsertion"/>
          <w:rFonts w:ascii="Arial" w:hAnsi="Arial" w:cs="Arial"/>
          <w:bCs/>
          <w:color w:val="auto"/>
          <w:u w:val="none"/>
        </w:rPr>
        <w:t xml:space="preserve"> having discretion to change the timetable. </w:t>
      </w:r>
    </w:p>
    <w:p w14:paraId="756716E2"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8.17B.6 The timetable </w:t>
      </w:r>
      <w:proofErr w:type="spellStart"/>
      <w:r>
        <w:rPr>
          <w:rStyle w:val="DeltaViewInsertion"/>
          <w:rFonts w:ascii="Arial" w:hAnsi="Arial" w:cs="Arial"/>
          <w:bCs/>
          <w:color w:val="auto"/>
          <w:u w:val="none"/>
        </w:rPr>
        <w:t>fr</w:t>
      </w:r>
      <w:proofErr w:type="spellEnd"/>
      <w:r>
        <w:rPr>
          <w:rStyle w:val="DeltaViewInsertion"/>
          <w:rFonts w:ascii="Arial" w:hAnsi="Arial" w:cs="Arial"/>
          <w:bCs/>
          <w:color w:val="auto"/>
          <w:u w:val="none"/>
        </w:rPr>
        <w:t xml:space="preserve"> the completion of the procedural steps for an </w:t>
      </w:r>
      <w:r w:rsidRPr="008708A9">
        <w:rPr>
          <w:rStyle w:val="DeltaViewInsertion"/>
          <w:rFonts w:ascii="Arial" w:hAnsi="Arial" w:cs="Arial"/>
          <w:b/>
          <w:bCs/>
          <w:color w:val="auto"/>
          <w:u w:val="none"/>
        </w:rPr>
        <w:t>Authority Led CUSC Modification</w:t>
      </w:r>
      <w:r>
        <w:rPr>
          <w:rStyle w:val="DeltaViewInsertion"/>
          <w:rFonts w:ascii="Arial" w:hAnsi="Arial" w:cs="Arial"/>
          <w:bCs/>
          <w:color w:val="auto"/>
          <w:u w:val="none"/>
        </w:rPr>
        <w:t xml:space="preserve">, as outlined in Paragraphs 8.17B.2, 8.17B.3, 8.17B.4, shall be set by the </w:t>
      </w:r>
      <w:r w:rsidRPr="008708A9">
        <w:rPr>
          <w:rStyle w:val="DeltaViewInsertion"/>
          <w:rFonts w:ascii="Arial" w:hAnsi="Arial" w:cs="Arial"/>
          <w:b/>
          <w:bCs/>
          <w:color w:val="auto"/>
          <w:u w:val="none"/>
        </w:rPr>
        <w:t>Authority</w:t>
      </w:r>
      <w:r>
        <w:rPr>
          <w:rStyle w:val="DeltaViewInsertion"/>
          <w:rFonts w:ascii="Arial" w:hAnsi="Arial" w:cs="Arial"/>
          <w:bCs/>
          <w:color w:val="auto"/>
          <w:u w:val="none"/>
        </w:rPr>
        <w:t xml:space="preserve"> in its sole discretion. </w:t>
      </w:r>
    </w:p>
    <w:p w14:paraId="0EE5C4B4" w14:textId="77777777" w:rsidR="00B56045" w:rsidRDefault="00B56045" w:rsidP="00B56045">
      <w:pPr>
        <w:pStyle w:val="Heading4"/>
        <w:ind w:left="1843" w:hanging="850"/>
        <w:jc w:val="both"/>
        <w:rPr>
          <w:rStyle w:val="DeltaViewInsertion"/>
          <w:rFonts w:ascii="Arial" w:hAnsi="Arial" w:cs="Arial"/>
          <w:bCs/>
          <w:color w:val="auto"/>
          <w:u w:val="none"/>
        </w:rPr>
      </w:pPr>
      <w:r>
        <w:rPr>
          <w:rStyle w:val="DeltaViewInsertion"/>
          <w:rFonts w:ascii="Arial" w:hAnsi="Arial" w:cs="Arial"/>
          <w:bCs/>
          <w:color w:val="auto"/>
          <w:u w:val="none"/>
        </w:rPr>
        <w:t xml:space="preserve">8.17B.7 The </w:t>
      </w:r>
      <w:r w:rsidRPr="008708A9">
        <w:rPr>
          <w:rStyle w:val="DeltaViewInsertion"/>
          <w:rFonts w:ascii="Arial" w:hAnsi="Arial" w:cs="Arial"/>
          <w:b/>
          <w:bCs/>
          <w:color w:val="auto"/>
          <w:u w:val="none"/>
        </w:rPr>
        <w:t>Authority’s</w:t>
      </w:r>
      <w:r>
        <w:rPr>
          <w:rStyle w:val="DeltaViewInsertion"/>
          <w:rFonts w:ascii="Arial" w:hAnsi="Arial" w:cs="Arial"/>
          <w:bCs/>
          <w:color w:val="auto"/>
          <w:u w:val="none"/>
        </w:rPr>
        <w:t xml:space="preserve"> published conclusions and directions and the </w:t>
      </w:r>
      <w:r w:rsidRPr="008708A9">
        <w:rPr>
          <w:rStyle w:val="DeltaViewInsertion"/>
          <w:rFonts w:ascii="Arial" w:hAnsi="Arial" w:cs="Arial"/>
          <w:b/>
          <w:bCs/>
          <w:color w:val="auto"/>
          <w:u w:val="none"/>
        </w:rPr>
        <w:t>Authority Led CUSC Modification Proposal</w:t>
      </w:r>
      <w:r>
        <w:rPr>
          <w:rStyle w:val="DeltaViewInsertion"/>
          <w:rFonts w:ascii="Arial" w:hAnsi="Arial" w:cs="Arial"/>
          <w:bCs/>
          <w:color w:val="auto"/>
          <w:u w:val="none"/>
        </w:rPr>
        <w:t xml:space="preserve"> shall not fetter the voting rights of the </w:t>
      </w:r>
      <w:r w:rsidRPr="008708A9">
        <w:rPr>
          <w:rStyle w:val="DeltaViewInsertion"/>
          <w:rFonts w:ascii="Arial" w:hAnsi="Arial" w:cs="Arial"/>
          <w:b/>
          <w:bCs/>
          <w:color w:val="auto"/>
          <w:u w:val="none"/>
        </w:rPr>
        <w:t>Panel Members</w:t>
      </w:r>
      <w:r>
        <w:rPr>
          <w:rStyle w:val="DeltaViewInsertion"/>
          <w:rFonts w:ascii="Arial" w:hAnsi="Arial" w:cs="Arial"/>
          <w:bCs/>
          <w:color w:val="auto"/>
          <w:u w:val="none"/>
        </w:rPr>
        <w:t xml:space="preserve"> or any recommendation it makes in relation to any </w:t>
      </w:r>
      <w:r w:rsidRPr="008708A9">
        <w:rPr>
          <w:rStyle w:val="DeltaViewInsertion"/>
          <w:rFonts w:ascii="Arial" w:hAnsi="Arial" w:cs="Arial"/>
          <w:b/>
          <w:bCs/>
          <w:color w:val="auto"/>
          <w:u w:val="none"/>
        </w:rPr>
        <w:t>Authority Led CUSC Modification Proposal</w:t>
      </w:r>
      <w:r>
        <w:rPr>
          <w:rStyle w:val="DeltaViewInsertion"/>
          <w:rFonts w:ascii="Arial" w:hAnsi="Arial" w:cs="Arial"/>
          <w:bCs/>
          <w:color w:val="auto"/>
          <w:u w:val="none"/>
        </w:rPr>
        <w:t xml:space="preserve"> or the procedures informing the report described at Paragraph 8.17B.2. </w:t>
      </w:r>
    </w:p>
    <w:p w14:paraId="1FB7F6BF" w14:textId="77777777" w:rsidR="00B56045" w:rsidRDefault="00B56045" w:rsidP="00B56045">
      <w:pPr>
        <w:pStyle w:val="Heading4"/>
        <w:ind w:left="284" w:firstLine="142"/>
        <w:rPr>
          <w:rStyle w:val="DeltaViewInsertion"/>
          <w:rFonts w:ascii="Arial" w:hAnsi="Arial" w:cs="Arial"/>
          <w:b/>
          <w:bCs/>
          <w:color w:val="auto"/>
          <w:u w:val="none"/>
        </w:rPr>
      </w:pPr>
      <w:r w:rsidRPr="008708A9">
        <w:rPr>
          <w:rStyle w:val="DeltaViewInsertion"/>
          <w:rFonts w:ascii="Arial" w:hAnsi="Arial" w:cs="Arial"/>
          <w:b/>
          <w:bCs/>
          <w:color w:val="auto"/>
          <w:u w:val="none"/>
        </w:rPr>
        <w:t xml:space="preserve">8.17C BACKSTOP DIRECTION </w:t>
      </w:r>
    </w:p>
    <w:p w14:paraId="6F81D08E" w14:textId="77777777" w:rsidR="00B56045" w:rsidRPr="00467B67" w:rsidRDefault="00B56045" w:rsidP="00B56045">
      <w:pPr>
        <w:pStyle w:val="Heading4"/>
        <w:ind w:left="1985"/>
        <w:jc w:val="both"/>
        <w:rPr>
          <w:rStyle w:val="DeltaViewInsertion"/>
          <w:rFonts w:ascii="Arial" w:hAnsi="Arial" w:cs="Arial"/>
          <w:bCs/>
          <w:color w:val="auto"/>
          <w:u w:val="none"/>
        </w:rPr>
      </w:pPr>
      <w:r>
        <w:rPr>
          <w:rStyle w:val="DeltaViewInsertion"/>
          <w:rFonts w:ascii="Arial" w:hAnsi="Arial" w:cs="Arial"/>
          <w:b/>
          <w:bCs/>
          <w:color w:val="auto"/>
          <w:u w:val="none"/>
        </w:rPr>
        <w:t xml:space="preserve">8.17C.1 </w:t>
      </w:r>
      <w:r>
        <w:rPr>
          <w:rStyle w:val="DeltaViewInsertion"/>
          <w:rFonts w:ascii="Arial" w:hAnsi="Arial" w:cs="Arial"/>
          <w:bCs/>
          <w:color w:val="auto"/>
          <w:u w:val="none"/>
        </w:rPr>
        <w:t xml:space="preserve">Where a CUSC Modification Proposal has been made in relation to a Significant Code Review in accordance with Paragraph 8.17A.1 the Authority may issue a direction (a “Backstop Direction”), which requires such proposal(s) and any alternatives to be withdrawn and which causes the Significant Code Review phase to recommence. </w:t>
      </w:r>
    </w:p>
    <w:p w14:paraId="622AC940" w14:textId="77777777" w:rsidR="00B56045" w:rsidRPr="001223DC" w:rsidRDefault="00B56045" w:rsidP="00B56045">
      <w:pPr>
        <w:pStyle w:val="Heading4"/>
        <w:ind w:left="2552" w:hanging="1701"/>
        <w:rPr>
          <w:rStyle w:val="DeltaViewInsertion"/>
          <w:rFonts w:ascii="Arial" w:hAnsi="Arial" w:cs="Arial"/>
          <w:bCs/>
          <w:color w:val="auto"/>
          <w:u w:val="none"/>
        </w:rPr>
      </w:pPr>
    </w:p>
    <w:p w14:paraId="1E778B39"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bookmarkStart w:id="708" w:name="_DV_M430"/>
      <w:bookmarkEnd w:id="708"/>
    </w:p>
    <w:p w14:paraId="6B24BD8E"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7B88E519"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4DC9DB4E"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53EF167A"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163E29AE" w14:textId="77777777" w:rsidR="00B56045" w:rsidRPr="00AE7866" w:rsidRDefault="00B56045" w:rsidP="00B56045">
      <w:pPr>
        <w:pStyle w:val="ListParagraph"/>
        <w:numPr>
          <w:ilvl w:val="0"/>
          <w:numId w:val="21"/>
        </w:numPr>
        <w:spacing w:after="240"/>
        <w:ind w:left="851" w:hanging="851"/>
        <w:outlineLvl w:val="2"/>
        <w:rPr>
          <w:rFonts w:ascii="Arial" w:hAnsi="Arial" w:cs="Arial"/>
          <w:b/>
          <w:bCs/>
          <w:vanish/>
        </w:rPr>
      </w:pPr>
    </w:p>
    <w:p w14:paraId="69D1A624"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2ADF9A2E"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5F2AAE27"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0367E709"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44170814"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429DCFDE"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3B3C4101"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11969689" w14:textId="77777777" w:rsidR="00B56045" w:rsidRPr="00AE7866" w:rsidRDefault="00B56045" w:rsidP="00B56045">
      <w:pPr>
        <w:pStyle w:val="ListParagraph"/>
        <w:numPr>
          <w:ilvl w:val="1"/>
          <w:numId w:val="21"/>
        </w:numPr>
        <w:spacing w:after="240"/>
        <w:outlineLvl w:val="2"/>
        <w:rPr>
          <w:rFonts w:ascii="Arial" w:hAnsi="Arial" w:cs="Arial"/>
          <w:b/>
          <w:bCs/>
          <w:vanish/>
        </w:rPr>
      </w:pPr>
    </w:p>
    <w:p w14:paraId="5919D112"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4E768E6F"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35430B92"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681FB24F"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23086B79"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150FD494"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1B5B0085"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0D2F9E20"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76D1E0C0"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6CA82F9E"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0B37A2A2"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7066D96B"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34AFE365"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5AB3678A"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2F980EC6"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777B7C25"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57569CD0" w14:textId="77777777" w:rsidR="00B56045" w:rsidRPr="00AE7866" w:rsidRDefault="00B56045" w:rsidP="00B56045">
      <w:pPr>
        <w:pStyle w:val="ListParagraph"/>
        <w:numPr>
          <w:ilvl w:val="2"/>
          <w:numId w:val="21"/>
        </w:numPr>
        <w:spacing w:after="240"/>
        <w:outlineLvl w:val="2"/>
        <w:rPr>
          <w:rFonts w:ascii="Arial" w:hAnsi="Arial" w:cs="Arial"/>
          <w:b/>
          <w:bCs/>
          <w:vanish/>
        </w:rPr>
      </w:pPr>
    </w:p>
    <w:p w14:paraId="30CABDB1" w14:textId="77777777" w:rsidR="00B56045" w:rsidRDefault="00B56045" w:rsidP="00B56045">
      <w:pPr>
        <w:pStyle w:val="Heading3"/>
        <w:numPr>
          <w:ilvl w:val="2"/>
          <w:numId w:val="21"/>
        </w:numPr>
        <w:tabs>
          <w:tab w:val="clear" w:pos="3402"/>
        </w:tabs>
        <w:rPr>
          <w:rFonts w:ascii="Arial" w:hAnsi="Arial" w:cs="Arial"/>
          <w:b/>
          <w:bCs/>
        </w:rPr>
      </w:pPr>
      <w:r>
        <w:rPr>
          <w:rFonts w:ascii="Arial" w:hAnsi="Arial" w:cs="Arial"/>
          <w:b/>
          <w:bCs/>
        </w:rPr>
        <w:t>CUSC MODIFICATION PROPOSAL EVALUATION</w:t>
      </w:r>
    </w:p>
    <w:p w14:paraId="6CDBF8E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09" w:name="_DV_M431"/>
      <w:bookmarkEnd w:id="709"/>
      <w:r>
        <w:rPr>
          <w:rFonts w:ascii="Arial" w:hAnsi="Arial" w:cs="Arial"/>
        </w:rPr>
        <w:t xml:space="preserve">This Paragraph 8.18 is subject to the </w:t>
      </w:r>
      <w:r>
        <w:rPr>
          <w:rFonts w:ascii="Arial" w:hAnsi="Arial" w:cs="Arial"/>
          <w:b/>
          <w:bCs/>
        </w:rPr>
        <w:t>Urgent</w:t>
      </w:r>
      <w:r>
        <w:rPr>
          <w:rFonts w:ascii="Arial" w:hAnsi="Arial" w:cs="Arial"/>
        </w:rPr>
        <w:t xml:space="preserve"> </w:t>
      </w:r>
      <w:r>
        <w:rPr>
          <w:rFonts w:ascii="Arial" w:hAnsi="Arial" w:cs="Arial"/>
          <w:b/>
          <w:bCs/>
        </w:rPr>
        <w:t xml:space="preserve">CUSC Modification Proposals </w:t>
      </w:r>
      <w:r>
        <w:rPr>
          <w:rFonts w:ascii="Arial" w:hAnsi="Arial" w:cs="Arial"/>
        </w:rPr>
        <w:t xml:space="preserve">procedures set out in Paragraph 8.24 and the </w:t>
      </w:r>
      <w:r>
        <w:rPr>
          <w:rFonts w:ascii="Arial" w:hAnsi="Arial" w:cs="Arial"/>
          <w:b/>
          <w:bCs/>
        </w:rPr>
        <w:t>Significant Code Review</w:t>
      </w:r>
      <w:r>
        <w:rPr>
          <w:rFonts w:ascii="Arial" w:hAnsi="Arial" w:cs="Arial"/>
        </w:rPr>
        <w:t xml:space="preserve"> procedures set out in Paragraph 8.17.</w:t>
      </w:r>
      <w:r>
        <w:rPr>
          <w:rFonts w:ascii="Arial" w:hAnsi="Arial" w:cs="Arial"/>
          <w:b/>
          <w:bCs/>
        </w:rPr>
        <w:t xml:space="preserve"> </w:t>
      </w:r>
    </w:p>
    <w:p w14:paraId="4DE7B7D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10" w:name="_DV_M432"/>
      <w:bookmarkEnd w:id="710"/>
      <w:r>
        <w:rPr>
          <w:rFonts w:ascii="Arial" w:hAnsi="Arial" w:cs="Arial"/>
        </w:rPr>
        <w:t xml:space="preserve">A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shall, subject to Paragraph 8.16.8, be discussed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at the next following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convened. </w:t>
      </w:r>
    </w:p>
    <w:p w14:paraId="4D838BF1" w14:textId="33C151FD"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11" w:name="_DV_M433"/>
      <w:bookmarkEnd w:id="711"/>
      <w:r>
        <w:rPr>
          <w:rFonts w:ascii="Arial" w:hAnsi="Arial" w:cs="Arial"/>
        </w:rPr>
        <w:t xml:space="preserve">The </w:t>
      </w:r>
      <w:r>
        <w:rPr>
          <w:rFonts w:ascii="Arial" w:hAnsi="Arial" w:cs="Arial"/>
          <w:b/>
          <w:bCs/>
        </w:rPr>
        <w:t>Proposer’s</w:t>
      </w:r>
      <w:r>
        <w:rPr>
          <w:rFonts w:ascii="Arial" w:hAnsi="Arial" w:cs="Arial"/>
        </w:rPr>
        <w:t xml:space="preserve"> representative shall attend such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 and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may invite the </w:t>
      </w:r>
      <w:r>
        <w:rPr>
          <w:rFonts w:ascii="Arial" w:hAnsi="Arial" w:cs="Arial"/>
          <w:b/>
          <w:bCs/>
        </w:rPr>
        <w:t>Proposer’s</w:t>
      </w:r>
      <w:r>
        <w:rPr>
          <w:rFonts w:ascii="Arial" w:hAnsi="Arial" w:cs="Arial"/>
        </w:rPr>
        <w:t xml:space="preserve"> </w:t>
      </w:r>
      <w:r>
        <w:rPr>
          <w:rFonts w:ascii="Arial" w:hAnsi="Arial" w:cs="Arial"/>
        </w:rPr>
        <w:lastRenderedPageBreak/>
        <w:t xml:space="preserve">representative to present </w:t>
      </w:r>
      <w:del w:id="712" w:author="Akhtar (ESO), Shazia" w:date="2021-11-01T11:59:00Z">
        <w:r w:rsidDel="007D4164">
          <w:rPr>
            <w:rFonts w:ascii="Arial" w:hAnsi="Arial" w:cs="Arial"/>
          </w:rPr>
          <w:delText xml:space="preserve">his </w:delText>
        </w:r>
      </w:del>
      <w:ins w:id="713" w:author="Akhtar (ESO), Shazia" w:date="2021-11-01T11:59:00Z">
        <w:r w:rsidR="007D4164">
          <w:rPr>
            <w:rFonts w:ascii="Arial" w:hAnsi="Arial" w:cs="Arial"/>
          </w:rPr>
          <w:t xml:space="preserve">their </w:t>
        </w:r>
      </w:ins>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to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t>
      </w:r>
    </w:p>
    <w:p w14:paraId="4A9C6D2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14" w:name="_DV_M434"/>
      <w:bookmarkEnd w:id="714"/>
      <w:r>
        <w:rPr>
          <w:rFonts w:ascii="Arial" w:hAnsi="Arial" w:cs="Arial"/>
        </w:rPr>
        <w:t xml:space="preserve">The </w:t>
      </w:r>
      <w:r>
        <w:rPr>
          <w:rFonts w:ascii="Arial" w:hAnsi="Arial" w:cs="Arial"/>
          <w:b/>
          <w:bCs/>
        </w:rPr>
        <w:t>CUSC Modifications Panel</w:t>
      </w:r>
      <w:r>
        <w:rPr>
          <w:rFonts w:ascii="Arial" w:hAnsi="Arial" w:cs="Arial"/>
        </w:rPr>
        <w:t xml:space="preserve"> shall evaluate each </w:t>
      </w:r>
      <w:r>
        <w:rPr>
          <w:rFonts w:ascii="Arial" w:hAnsi="Arial" w:cs="Arial"/>
          <w:b/>
          <w:bCs/>
        </w:rPr>
        <w:t>CUSC Modification Proposal</w:t>
      </w:r>
      <w:r>
        <w:rPr>
          <w:rFonts w:ascii="Arial" w:hAnsi="Arial" w:cs="Arial"/>
        </w:rPr>
        <w:t xml:space="preserve"> against the </w:t>
      </w:r>
      <w:r>
        <w:rPr>
          <w:rFonts w:ascii="Arial" w:hAnsi="Arial" w:cs="Arial"/>
          <w:b/>
          <w:bCs/>
        </w:rPr>
        <w:t>Self-Governance Criteria</w:t>
      </w:r>
      <w:r>
        <w:rPr>
          <w:rFonts w:ascii="Arial" w:hAnsi="Arial" w:cs="Arial"/>
        </w:rPr>
        <w:t xml:space="preserve">.  </w:t>
      </w:r>
    </w:p>
    <w:p w14:paraId="6E151BE8"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715" w:name="_BPDC_LN_INS_1010"/>
      <w:bookmarkStart w:id="716" w:name="_DV_M435"/>
      <w:bookmarkEnd w:id="715"/>
      <w:bookmarkEnd w:id="716"/>
      <w:r>
        <w:rPr>
          <w:rFonts w:ascii="Arial" w:hAnsi="Arial" w:cs="Arial"/>
        </w:rPr>
        <w:t>The</w:t>
      </w:r>
      <w:r>
        <w:rPr>
          <w:rFonts w:ascii="Arial" w:hAnsi="Arial" w:cs="Arial"/>
          <w:b/>
          <w:bCs/>
        </w:rPr>
        <w:t xml:space="preserve"> CUSC Modifications Panel</w:t>
      </w:r>
      <w:r>
        <w:rPr>
          <w:rFonts w:ascii="Arial" w:hAnsi="Arial" w:cs="Arial"/>
        </w:rPr>
        <w:t xml:space="preserve"> shall follow the procedure set out in Paragraph 8.25 in respect of any </w:t>
      </w:r>
      <w:r>
        <w:rPr>
          <w:rFonts w:ascii="Arial" w:hAnsi="Arial" w:cs="Arial"/>
          <w:b/>
          <w:bCs/>
        </w:rPr>
        <w:t>CUSC Modification Proposal</w:t>
      </w:r>
      <w:r>
        <w:rPr>
          <w:rFonts w:ascii="Arial" w:hAnsi="Arial" w:cs="Arial"/>
        </w:rPr>
        <w:t xml:space="preserve"> </w:t>
      </w:r>
      <w:bookmarkStart w:id="717" w:name="_DV_M436"/>
      <w:bookmarkStart w:id="718" w:name="_BPDCD_119"/>
      <w:bookmarkEnd w:id="717"/>
      <w:r>
        <w:rPr>
          <w:rFonts w:ascii="Arial" w:hAnsi="Arial" w:cs="Arial"/>
        </w:rPr>
        <w:t xml:space="preserve">that </w:t>
      </w:r>
      <w:bookmarkStart w:id="719" w:name="_DV_M437"/>
      <w:bookmarkEnd w:id="718"/>
      <w:bookmarkEnd w:id="719"/>
      <w:r>
        <w:rPr>
          <w:rFonts w:ascii="Arial" w:hAnsi="Arial" w:cs="Arial"/>
        </w:rPr>
        <w:t xml:space="preserve">the </w:t>
      </w:r>
      <w:r>
        <w:rPr>
          <w:rFonts w:ascii="Arial" w:hAnsi="Arial" w:cs="Arial"/>
          <w:b/>
          <w:bCs/>
        </w:rPr>
        <w:t>CUSC Modifications Panel</w:t>
      </w:r>
      <w:r>
        <w:rPr>
          <w:rFonts w:ascii="Arial" w:hAnsi="Arial" w:cs="Arial"/>
        </w:rPr>
        <w:t xml:space="preserve"> </w:t>
      </w:r>
      <w:bookmarkStart w:id="720" w:name="_DV_M438"/>
      <w:bookmarkStart w:id="721" w:name="_BPDCD_120"/>
      <w:bookmarkEnd w:id="720"/>
      <w:r>
        <w:rPr>
          <w:rFonts w:ascii="Arial" w:hAnsi="Arial" w:cs="Arial"/>
        </w:rPr>
        <w:t xml:space="preserve">considers meets </w:t>
      </w:r>
      <w:bookmarkStart w:id="722" w:name="_DV_M439"/>
      <w:bookmarkEnd w:id="721"/>
      <w:bookmarkEnd w:id="722"/>
      <w:r>
        <w:rPr>
          <w:rFonts w:ascii="Arial" w:hAnsi="Arial" w:cs="Arial"/>
        </w:rPr>
        <w:t xml:space="preserve">the </w:t>
      </w:r>
      <w:r>
        <w:rPr>
          <w:rFonts w:ascii="Arial" w:hAnsi="Arial" w:cs="Arial"/>
          <w:b/>
          <w:bCs/>
        </w:rPr>
        <w:t>Self-Governance Criteria</w:t>
      </w:r>
      <w:bookmarkStart w:id="723" w:name="_DV_M440"/>
      <w:bookmarkStart w:id="724" w:name="_BPDCI_121"/>
      <w:bookmarkEnd w:id="723"/>
      <w:r>
        <w:rPr>
          <w:rFonts w:ascii="Arial" w:hAnsi="Arial" w:cs="Arial"/>
          <w:b/>
          <w:bCs/>
        </w:rPr>
        <w:t xml:space="preserve"> </w:t>
      </w:r>
      <w:r>
        <w:rPr>
          <w:rFonts w:ascii="Arial" w:hAnsi="Arial" w:cs="Arial"/>
        </w:rPr>
        <w:t>unless the</w:t>
      </w:r>
      <w:r>
        <w:rPr>
          <w:rFonts w:ascii="Arial" w:hAnsi="Arial" w:cs="Arial"/>
          <w:b/>
          <w:bCs/>
        </w:rPr>
        <w:t xml:space="preserve"> Authority </w:t>
      </w:r>
      <w:r>
        <w:rPr>
          <w:rFonts w:ascii="Arial" w:hAnsi="Arial" w:cs="Arial"/>
        </w:rPr>
        <w:t>makes a</w:t>
      </w:r>
      <w:r>
        <w:rPr>
          <w:rFonts w:ascii="Arial" w:hAnsi="Arial" w:cs="Arial"/>
          <w:b/>
          <w:bCs/>
        </w:rPr>
        <w:t xml:space="preserve"> </w:t>
      </w:r>
      <w:r>
        <w:rPr>
          <w:rFonts w:ascii="Arial" w:hAnsi="Arial" w:cs="Arial"/>
        </w:rPr>
        <w:t xml:space="preserve">direction in accordance with Paragraph 8.25.2 and in such a case that </w:t>
      </w:r>
      <w:r>
        <w:rPr>
          <w:rFonts w:ascii="Arial" w:hAnsi="Arial" w:cs="Arial"/>
          <w:b/>
          <w:bCs/>
        </w:rPr>
        <w:t xml:space="preserve">CUSC Modification Proposal </w:t>
      </w:r>
      <w:r>
        <w:rPr>
          <w:rFonts w:ascii="Arial" w:hAnsi="Arial" w:cs="Arial"/>
        </w:rPr>
        <w:t>shall be a</w:t>
      </w:r>
      <w:r>
        <w:rPr>
          <w:rFonts w:ascii="Arial" w:hAnsi="Arial" w:cs="Arial"/>
          <w:b/>
          <w:bCs/>
        </w:rPr>
        <w:t xml:space="preserve"> Standard CUSC Modification Proposal </w:t>
      </w:r>
      <w:r>
        <w:rPr>
          <w:rFonts w:ascii="Arial" w:hAnsi="Arial" w:cs="Arial"/>
        </w:rPr>
        <w:t>and shall follow the procedure set out in Paragraphs 8.19, 8.20, 8.22 and 8.23.</w:t>
      </w:r>
      <w:r>
        <w:rPr>
          <w:rFonts w:ascii="Arial" w:hAnsi="Arial" w:cs="Arial"/>
          <w:highlight w:val="green"/>
        </w:rPr>
        <w:t xml:space="preserve"> </w:t>
      </w:r>
      <w:bookmarkEnd w:id="724"/>
    </w:p>
    <w:p w14:paraId="3ADC74D7" w14:textId="77777777" w:rsidR="00B56045" w:rsidRDefault="00B56045" w:rsidP="00B56045">
      <w:pPr>
        <w:pStyle w:val="Heading4"/>
        <w:widowControl/>
        <w:numPr>
          <w:ilvl w:val="3"/>
          <w:numId w:val="34"/>
        </w:numPr>
        <w:tabs>
          <w:tab w:val="clear" w:pos="4253"/>
        </w:tabs>
        <w:ind w:left="1702" w:hanging="851"/>
        <w:jc w:val="both"/>
        <w:rPr>
          <w:rFonts w:ascii="Arial" w:hAnsi="Arial" w:cs="Arial"/>
        </w:rPr>
      </w:pPr>
      <w:bookmarkStart w:id="725" w:name="_BPDC_LN_INS_1009"/>
      <w:bookmarkStart w:id="726" w:name="_DV_M441"/>
      <w:bookmarkEnd w:id="725"/>
      <w:bookmarkEnd w:id="726"/>
      <w:r>
        <w:rPr>
          <w:rFonts w:ascii="Arial" w:hAnsi="Arial" w:cs="Arial"/>
        </w:rPr>
        <w:t xml:space="preserve">Unless the </w:t>
      </w:r>
      <w:r>
        <w:rPr>
          <w:rFonts w:ascii="Arial" w:hAnsi="Arial" w:cs="Arial"/>
          <w:b/>
          <w:bCs/>
        </w:rPr>
        <w:t>Authority</w:t>
      </w:r>
      <w:r>
        <w:rPr>
          <w:rFonts w:ascii="Arial" w:hAnsi="Arial" w:cs="Arial"/>
        </w:rPr>
        <w:t xml:space="preserve"> </w:t>
      </w:r>
      <w:bookmarkStart w:id="727" w:name="_DV_M442"/>
      <w:bookmarkStart w:id="728" w:name="_BPDCD_125"/>
      <w:bookmarkEnd w:id="727"/>
      <w:r>
        <w:rPr>
          <w:rFonts w:ascii="Arial" w:hAnsi="Arial" w:cs="Arial"/>
        </w:rPr>
        <w:t>makes a direction</w:t>
      </w:r>
      <w:r>
        <w:t xml:space="preserve"> </w:t>
      </w:r>
      <w:r>
        <w:rPr>
          <w:rFonts w:ascii="Arial" w:hAnsi="Arial" w:cs="Arial"/>
        </w:rPr>
        <w:t xml:space="preserve">in accordance with Paragraph 8.25.4, a </w:t>
      </w:r>
      <w:bookmarkStart w:id="729" w:name="_DV_M443"/>
      <w:bookmarkEnd w:id="728"/>
      <w:bookmarkEnd w:id="729"/>
      <w:r>
        <w:rPr>
          <w:rFonts w:ascii="Arial" w:hAnsi="Arial" w:cs="Arial"/>
          <w:b/>
          <w:bCs/>
        </w:rPr>
        <w:t xml:space="preserve">CUSC Modification Proposal </w:t>
      </w:r>
      <w:bookmarkStart w:id="730" w:name="_DV_M444"/>
      <w:bookmarkStart w:id="731" w:name="_BPDCD_126"/>
      <w:bookmarkEnd w:id="730"/>
      <w:r>
        <w:rPr>
          <w:rFonts w:ascii="Arial" w:hAnsi="Arial" w:cs="Arial"/>
        </w:rPr>
        <w:t xml:space="preserve">that </w:t>
      </w:r>
      <w:bookmarkStart w:id="732" w:name="_DV_M445"/>
      <w:bookmarkEnd w:id="731"/>
      <w:bookmarkEnd w:id="732"/>
      <w:r>
        <w:rPr>
          <w:rFonts w:ascii="Arial" w:hAnsi="Arial" w:cs="Arial"/>
        </w:rPr>
        <w:t xml:space="preserve">the </w:t>
      </w:r>
      <w:r>
        <w:rPr>
          <w:rFonts w:ascii="Arial" w:hAnsi="Arial" w:cs="Arial"/>
          <w:b/>
          <w:bCs/>
        </w:rPr>
        <w:t xml:space="preserve">CUSC Modifications Panel </w:t>
      </w:r>
      <w:bookmarkStart w:id="733" w:name="_DV_M446"/>
      <w:bookmarkStart w:id="734" w:name="_BPDCI_127"/>
      <w:bookmarkEnd w:id="733"/>
      <w:r>
        <w:rPr>
          <w:rFonts w:ascii="Arial" w:hAnsi="Arial" w:cs="Arial"/>
        </w:rPr>
        <w:t xml:space="preserve">considers does </w:t>
      </w:r>
      <w:bookmarkStart w:id="735" w:name="_DV_M447"/>
      <w:bookmarkEnd w:id="734"/>
      <w:bookmarkEnd w:id="735"/>
      <w:r>
        <w:rPr>
          <w:rFonts w:ascii="Arial" w:hAnsi="Arial" w:cs="Arial"/>
        </w:rPr>
        <w:t xml:space="preserve">not </w:t>
      </w:r>
      <w:bookmarkStart w:id="736" w:name="_DV_M448"/>
      <w:bookmarkStart w:id="737" w:name="_BPDCD_128"/>
      <w:bookmarkEnd w:id="736"/>
      <w:r>
        <w:rPr>
          <w:rFonts w:ascii="Arial" w:hAnsi="Arial" w:cs="Arial"/>
        </w:rPr>
        <w:t xml:space="preserve">meet </w:t>
      </w:r>
      <w:bookmarkStart w:id="738" w:name="_DV_M449"/>
      <w:bookmarkEnd w:id="737"/>
      <w:bookmarkEnd w:id="738"/>
      <w:r>
        <w:rPr>
          <w:rFonts w:ascii="Arial" w:hAnsi="Arial" w:cs="Arial"/>
        </w:rPr>
        <w:t>the</w:t>
      </w:r>
      <w:r>
        <w:rPr>
          <w:rFonts w:ascii="Arial" w:hAnsi="Arial" w:cs="Arial"/>
          <w:b/>
          <w:bCs/>
        </w:rPr>
        <w:t xml:space="preserve"> Self-Governance Criteria</w:t>
      </w:r>
      <w:r>
        <w:rPr>
          <w:rFonts w:ascii="Arial" w:hAnsi="Arial" w:cs="Arial"/>
        </w:rPr>
        <w:t xml:space="preserve"> shall be a </w:t>
      </w:r>
      <w:r>
        <w:rPr>
          <w:rFonts w:ascii="Arial" w:hAnsi="Arial" w:cs="Arial"/>
          <w:b/>
          <w:bCs/>
        </w:rPr>
        <w:t xml:space="preserve">Standard CUSC Modification Proposal </w:t>
      </w:r>
      <w:r>
        <w:rPr>
          <w:rFonts w:ascii="Arial" w:hAnsi="Arial" w:cs="Arial"/>
        </w:rPr>
        <w:t xml:space="preserve">and shall follow the procedure set out in Paragraphs 8.19, 8.20, 8.22 and </w:t>
      </w:r>
      <w:bookmarkStart w:id="739" w:name="_BPDCD_129"/>
      <w:bookmarkStart w:id="740" w:name="_DV_M450"/>
      <w:bookmarkEnd w:id="739"/>
      <w:bookmarkEnd w:id="740"/>
      <w:r>
        <w:rPr>
          <w:rFonts w:ascii="Arial" w:hAnsi="Arial" w:cs="Arial"/>
        </w:rPr>
        <w:t>8.23.</w:t>
      </w:r>
      <w:bookmarkStart w:id="741" w:name="_DV_C22"/>
    </w:p>
    <w:p w14:paraId="367B22C4" w14:textId="77777777" w:rsidR="00B56045" w:rsidRPr="008D517D" w:rsidRDefault="00B56045" w:rsidP="00B56045">
      <w:pPr>
        <w:pStyle w:val="Heading4"/>
        <w:widowControl/>
        <w:numPr>
          <w:ilvl w:val="3"/>
          <w:numId w:val="42"/>
        </w:numPr>
        <w:tabs>
          <w:tab w:val="clear" w:pos="1560"/>
          <w:tab w:val="clear" w:pos="4253"/>
          <w:tab w:val="num" w:pos="1701"/>
        </w:tabs>
        <w:ind w:left="1702" w:hanging="851"/>
        <w:jc w:val="both"/>
        <w:rPr>
          <w:rFonts w:ascii="Arial" w:hAnsi="Arial" w:cs="Arial"/>
        </w:rPr>
      </w:pPr>
      <w:bookmarkStart w:id="742" w:name="_DV_C23"/>
      <w:bookmarkEnd w:id="741"/>
      <w:r w:rsidRPr="008D517D">
        <w:rPr>
          <w:rStyle w:val="DeltaViewInsertion"/>
          <w:rFonts w:ascii="Arial" w:hAnsi="Arial" w:cs="Arial"/>
          <w:color w:val="auto"/>
          <w:u w:val="none"/>
        </w:rPr>
        <w:t xml:space="preserve">The </w:t>
      </w:r>
      <w:r w:rsidRPr="008D517D">
        <w:rPr>
          <w:rStyle w:val="DeltaViewInsertion"/>
          <w:rFonts w:ascii="Arial" w:hAnsi="Arial" w:cs="Arial"/>
          <w:b/>
          <w:bCs/>
          <w:color w:val="auto"/>
          <w:u w:val="none"/>
        </w:rPr>
        <w:t>CUSC Modifications Panel</w:t>
      </w:r>
      <w:r w:rsidRPr="008D517D">
        <w:rPr>
          <w:rStyle w:val="DeltaViewInsertion"/>
          <w:rFonts w:ascii="Arial" w:hAnsi="Arial" w:cs="Arial"/>
          <w:color w:val="auto"/>
          <w:u w:val="none"/>
        </w:rPr>
        <w:t xml:space="preserve"> shall evaluate each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against the </w:t>
      </w:r>
      <w:r w:rsidRPr="008D517D">
        <w:rPr>
          <w:rStyle w:val="DeltaViewInsertion"/>
          <w:rFonts w:ascii="Arial" w:hAnsi="Arial" w:cs="Arial"/>
          <w:b/>
          <w:bCs/>
          <w:color w:val="auto"/>
          <w:u w:val="none"/>
        </w:rPr>
        <w:t>Fast Track Criteria.</w:t>
      </w:r>
      <w:bookmarkStart w:id="743" w:name="_DV_C24"/>
      <w:bookmarkEnd w:id="742"/>
    </w:p>
    <w:p w14:paraId="2CF177B2" w14:textId="77777777" w:rsidR="00B56045" w:rsidRDefault="00B56045" w:rsidP="00B56045">
      <w:pPr>
        <w:pStyle w:val="Heading4"/>
        <w:widowControl/>
        <w:numPr>
          <w:ilvl w:val="3"/>
          <w:numId w:val="42"/>
        </w:numPr>
        <w:tabs>
          <w:tab w:val="clear" w:pos="1560"/>
          <w:tab w:val="clear" w:pos="4253"/>
          <w:tab w:val="num" w:pos="1701"/>
        </w:tabs>
        <w:ind w:left="1702" w:hanging="851"/>
        <w:jc w:val="both"/>
        <w:rPr>
          <w:rStyle w:val="DeltaViewInsertion"/>
          <w:rFonts w:ascii="Arial" w:hAnsi="Arial" w:cs="Arial"/>
          <w:color w:val="auto"/>
          <w:u w:val="none"/>
        </w:rPr>
      </w:pPr>
      <w:bookmarkStart w:id="744" w:name="_DV_C25"/>
      <w:bookmarkEnd w:id="743"/>
      <w:r w:rsidRPr="008D517D">
        <w:rPr>
          <w:rStyle w:val="DeltaViewInsertion"/>
          <w:rFonts w:ascii="Arial" w:hAnsi="Arial" w:cs="Arial"/>
          <w:color w:val="auto"/>
          <w:u w:val="none"/>
        </w:rPr>
        <w:t>The</w:t>
      </w:r>
      <w:r w:rsidRPr="008D517D">
        <w:rPr>
          <w:rStyle w:val="DeltaViewInsertion"/>
          <w:rFonts w:ascii="Arial" w:hAnsi="Arial" w:cs="Arial"/>
          <w:b/>
          <w:bCs/>
          <w:color w:val="auto"/>
          <w:u w:val="none"/>
        </w:rPr>
        <w:t xml:space="preserve"> CUSC Modifications Panel</w:t>
      </w:r>
      <w:r w:rsidRPr="008D517D">
        <w:rPr>
          <w:rStyle w:val="DeltaViewInsertion"/>
          <w:rFonts w:ascii="Arial" w:hAnsi="Arial" w:cs="Arial"/>
          <w:color w:val="auto"/>
          <w:u w:val="none"/>
        </w:rPr>
        <w:t xml:space="preserve"> shall follow the procedure set out in Paragraph 8.29 in respect of any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 xml:space="preserve">.  The provisions of Paragraphs 8.19 to 8.25 shall not apply to a </w:t>
      </w:r>
      <w:r w:rsidRPr="008D517D">
        <w:rPr>
          <w:rStyle w:val="DeltaViewInsertion"/>
          <w:rFonts w:ascii="Arial" w:hAnsi="Arial" w:cs="Arial"/>
          <w:b/>
          <w:bCs/>
          <w:color w:val="auto"/>
          <w:u w:val="none"/>
        </w:rPr>
        <w:t>CUSC Modification Fast Track Proposal</w:t>
      </w:r>
      <w:r w:rsidRPr="008D517D">
        <w:rPr>
          <w:rStyle w:val="DeltaViewInsertion"/>
          <w:rFonts w:ascii="Arial" w:hAnsi="Arial" w:cs="Arial"/>
          <w:color w:val="auto"/>
          <w:u w:val="none"/>
        </w:rPr>
        <w:t>.</w:t>
      </w:r>
      <w:bookmarkEnd w:id="744"/>
    </w:p>
    <w:p w14:paraId="4689ADDF" w14:textId="3BB03F09" w:rsidR="00B56045" w:rsidRPr="003C4DD8" w:rsidRDefault="00B56045" w:rsidP="00B56045">
      <w:pPr>
        <w:pStyle w:val="Heading4"/>
        <w:tabs>
          <w:tab w:val="clear" w:pos="4253"/>
        </w:tabs>
        <w:ind w:left="1701" w:hanging="992"/>
        <w:jc w:val="both"/>
        <w:rPr>
          <w:rFonts w:ascii="Arial" w:hAnsi="Arial" w:cs="Arial"/>
        </w:rPr>
      </w:pPr>
      <w:r w:rsidRPr="003C4DD8">
        <w:rPr>
          <w:rStyle w:val="DeltaViewInsertion"/>
          <w:rFonts w:ascii="Arial" w:hAnsi="Arial" w:cs="Arial"/>
          <w:color w:val="auto"/>
          <w:u w:val="none"/>
        </w:rPr>
        <w:t>8.18.8A</w:t>
      </w:r>
      <w:r>
        <w:rPr>
          <w:rStyle w:val="DeltaViewInsertion"/>
          <w:rFonts w:ascii="Arial" w:hAnsi="Arial" w:cs="Arial"/>
          <w:color w:val="auto"/>
          <w:u w:val="none"/>
        </w:rPr>
        <w:t xml:space="preserve">  </w:t>
      </w:r>
      <w:r w:rsidRPr="00870721">
        <w:rPr>
          <w:rFonts w:ascii="Arial" w:hAnsi="Arial" w:cs="Arial"/>
        </w:rPr>
        <w:t xml:space="preserve">The </w:t>
      </w:r>
      <w:r w:rsidRPr="00870721">
        <w:rPr>
          <w:rFonts w:ascii="Arial" w:hAnsi="Arial" w:cs="Arial"/>
          <w:b/>
        </w:rPr>
        <w:t>CUSC Modification Panel</w:t>
      </w:r>
      <w:r w:rsidRPr="00870721">
        <w:rPr>
          <w:rFonts w:ascii="Arial" w:hAnsi="Arial" w:cs="Arial"/>
        </w:rPr>
        <w:t xml:space="preserve"> shall evaluate each </w:t>
      </w:r>
      <w:r w:rsidRPr="00870721">
        <w:rPr>
          <w:rFonts w:ascii="Arial" w:hAnsi="Arial" w:cs="Arial"/>
          <w:b/>
        </w:rPr>
        <w:t>CUSC Modification Proposal</w:t>
      </w:r>
      <w:r w:rsidRPr="00870721">
        <w:rPr>
          <w:rFonts w:ascii="Arial" w:hAnsi="Arial" w:cs="Arial"/>
        </w:rPr>
        <w:t xml:space="preserve"> and determine whether the </w:t>
      </w:r>
      <w:r w:rsidRPr="00870721">
        <w:rPr>
          <w:rFonts w:ascii="Arial" w:hAnsi="Arial" w:cs="Arial"/>
          <w:b/>
        </w:rPr>
        <w:t>CUSC Modification Proposal</w:t>
      </w:r>
      <w:r w:rsidRPr="00870721">
        <w:rPr>
          <w:rFonts w:ascii="Arial" w:hAnsi="Arial" w:cs="Arial"/>
        </w:rPr>
        <w:t xml:space="preserve"> constitutes an </w:t>
      </w:r>
      <w:r w:rsidR="006E31CF">
        <w:rPr>
          <w:rFonts w:ascii="Arial" w:hAnsi="Arial" w:cs="Arial"/>
          <w:b/>
          <w:bCs/>
        </w:rPr>
        <w:t xml:space="preserve">EBR Amendment </w:t>
      </w:r>
      <w:r w:rsidR="0091782C" w:rsidRPr="002A7F58">
        <w:rPr>
          <w:rFonts w:ascii="Arial" w:hAnsi="Arial" w:cs="Arial"/>
        </w:rPr>
        <w:t xml:space="preserve">and </w:t>
      </w:r>
      <w:r w:rsidR="007E6B3A">
        <w:rPr>
          <w:rFonts w:ascii="Arial" w:hAnsi="Arial" w:cs="Arial"/>
        </w:rPr>
        <w:t>it</w:t>
      </w:r>
      <w:r w:rsidR="008B6833">
        <w:rPr>
          <w:rFonts w:ascii="Arial" w:hAnsi="Arial" w:cs="Arial"/>
        </w:rPr>
        <w:t>s expected</w:t>
      </w:r>
      <w:r w:rsidR="00730BE6">
        <w:rPr>
          <w:rFonts w:ascii="Arial" w:hAnsi="Arial" w:cs="Arial"/>
        </w:rPr>
        <w:t xml:space="preserve"> impact on the objectives of the </w:t>
      </w:r>
      <w:r w:rsidR="00CA4E15">
        <w:rPr>
          <w:rFonts w:ascii="Arial" w:hAnsi="Arial" w:cs="Arial"/>
        </w:rPr>
        <w:t xml:space="preserve"> </w:t>
      </w:r>
      <w:r w:rsidR="00CA4E15">
        <w:rPr>
          <w:rFonts w:ascii="Arial" w:hAnsi="Arial" w:cs="Arial"/>
          <w:b/>
          <w:bCs/>
        </w:rPr>
        <w:t xml:space="preserve">Electricity Balancing Regulation </w:t>
      </w:r>
      <w:r w:rsidRPr="00870721">
        <w:rPr>
          <w:rFonts w:ascii="Arial" w:hAnsi="Arial" w:cs="Arial"/>
        </w:rPr>
        <w:t xml:space="preserve">(and in the event of disagreement </w:t>
      </w:r>
      <w:r w:rsidRPr="00870721">
        <w:rPr>
          <w:rFonts w:ascii="Arial" w:hAnsi="Arial" w:cs="Arial"/>
          <w:b/>
        </w:rPr>
        <w:t>The Company’s</w:t>
      </w:r>
      <w:r w:rsidRPr="00870721">
        <w:rPr>
          <w:rFonts w:ascii="Arial" w:hAnsi="Arial" w:cs="Arial"/>
        </w:rPr>
        <w:t xml:space="preserve"> view shall prevail).</w:t>
      </w:r>
    </w:p>
    <w:p w14:paraId="2AE0256C"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745" w:name="_DV_M451"/>
      <w:bookmarkEnd w:id="745"/>
      <w:r>
        <w:rPr>
          <w:rFonts w:ascii="Arial" w:hAnsi="Arial" w:cs="Arial"/>
          <w:b/>
          <w:bCs/>
        </w:rPr>
        <w:t>PANEL PROCEEDINGS</w:t>
      </w:r>
    </w:p>
    <w:p w14:paraId="740858C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46" w:name="_DV_M452"/>
      <w:bookmarkEnd w:id="746"/>
      <w:r>
        <w:rPr>
          <w:rFonts w:ascii="Arial" w:hAnsi="Arial" w:cs="Arial"/>
        </w:rPr>
        <w:t>(a)</w:t>
      </w:r>
      <w:r>
        <w:rPr>
          <w:rFonts w:ascii="Arial" w:hAnsi="Arial" w:cs="Arial"/>
        </w:rPr>
        <w:tab/>
        <w:t>The</w:t>
      </w:r>
      <w:r>
        <w:rPr>
          <w:rFonts w:ascii="Arial" w:hAnsi="Arial" w:cs="Arial"/>
          <w:b/>
          <w:bCs/>
        </w:rPr>
        <w:t xml:space="preserve"> </w:t>
      </w:r>
      <w:r>
        <w:rPr>
          <w:rFonts w:ascii="Arial Bold" w:hAnsi="Arial Bold" w:cs="Arial Bold"/>
          <w:b/>
          <w:bCs/>
        </w:rPr>
        <w:t>Code Administrator</w:t>
      </w:r>
      <w:r>
        <w:rPr>
          <w:rFonts w:ascii="Arial" w:hAnsi="Arial" w:cs="Arial"/>
        </w:rPr>
        <w:t xml:space="preserve"> and the </w:t>
      </w:r>
      <w:r>
        <w:rPr>
          <w:rFonts w:ascii="Arial" w:hAnsi="Arial" w:cs="Arial"/>
          <w:b/>
          <w:bCs/>
        </w:rPr>
        <w:t>CUSC Modifications Panel</w:t>
      </w:r>
      <w:r>
        <w:rPr>
          <w:rFonts w:ascii="Arial" w:hAnsi="Arial" w:cs="Arial"/>
        </w:rPr>
        <w:t xml:space="preserve"> shall </w:t>
      </w:r>
      <w:r>
        <w:rPr>
          <w:rFonts w:ascii="Arial" w:hAnsi="Arial" w:cs="Arial"/>
        </w:rPr>
        <w:tab/>
        <w:t xml:space="preserve">together establish a timetable to apply for the </w:t>
      </w:r>
      <w:r>
        <w:rPr>
          <w:rFonts w:ascii="Arial" w:hAnsi="Arial" w:cs="Arial"/>
          <w:b/>
          <w:bCs/>
        </w:rPr>
        <w:t xml:space="preserve">CUSC Modification </w:t>
      </w:r>
      <w:r>
        <w:rPr>
          <w:rFonts w:ascii="Arial" w:hAnsi="Arial" w:cs="Arial"/>
          <w:b/>
          <w:bCs/>
        </w:rPr>
        <w:tab/>
        <w:t>Process</w:t>
      </w:r>
      <w:r>
        <w:rPr>
          <w:rFonts w:ascii="Arial" w:hAnsi="Arial" w:cs="Arial"/>
        </w:rPr>
        <w:t xml:space="preserve">. </w:t>
      </w:r>
    </w:p>
    <w:p w14:paraId="7F43B5FE" w14:textId="77777777" w:rsidR="00B56045" w:rsidRDefault="00B56045" w:rsidP="00B56045">
      <w:pPr>
        <w:pStyle w:val="subclauseindent"/>
        <w:widowControl/>
        <w:tabs>
          <w:tab w:val="left" w:pos="1701"/>
        </w:tabs>
        <w:ind w:left="2552" w:hanging="1701"/>
        <w:jc w:val="both"/>
        <w:rPr>
          <w:rFonts w:ascii="Arial" w:hAnsi="Arial" w:cs="Arial"/>
        </w:rPr>
      </w:pPr>
      <w:bookmarkStart w:id="747" w:name="_DV_M453"/>
      <w:bookmarkEnd w:id="747"/>
      <w:r>
        <w:rPr>
          <w:rFonts w:ascii="Arial" w:hAnsi="Arial" w:cs="Arial"/>
        </w:rPr>
        <w:tab/>
        <w:t>(b)</w:t>
      </w:r>
      <w:r>
        <w:rPr>
          <w:rFonts w:ascii="Arial" w:hAnsi="Arial" w:cs="Arial"/>
        </w:rPr>
        <w:tab/>
        <w:t xml:space="preserve">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establish the part of the timetable for the consideration by the </w:t>
      </w:r>
      <w:r>
        <w:rPr>
          <w:rFonts w:ascii="Arial" w:hAnsi="Arial" w:cs="Arial"/>
          <w:b/>
          <w:bCs/>
        </w:rPr>
        <w:t>CUSC Modifications Panel</w:t>
      </w:r>
      <w:r>
        <w:rPr>
          <w:rFonts w:ascii="Arial" w:hAnsi="Arial" w:cs="Arial"/>
        </w:rPr>
        <w:t xml:space="preserve"> and by a </w:t>
      </w:r>
      <w:r>
        <w:rPr>
          <w:rFonts w:ascii="Arial" w:hAnsi="Arial" w:cs="Arial"/>
          <w:b/>
          <w:bCs/>
        </w:rPr>
        <w:t xml:space="preserve">Workgroup </w:t>
      </w:r>
      <w:r>
        <w:rPr>
          <w:rFonts w:ascii="Arial" w:hAnsi="Arial" w:cs="Arial"/>
        </w:rPr>
        <w:t xml:space="preserve">(if any) which shall be no longer than four months unless in any case the particular circumstances of the </w:t>
      </w:r>
      <w:r>
        <w:rPr>
          <w:rFonts w:ascii="Arial" w:hAnsi="Arial" w:cs="Arial"/>
          <w:b/>
          <w:bCs/>
        </w:rPr>
        <w:t>CUSC Modification Proposal</w:t>
      </w:r>
      <w:r>
        <w:rPr>
          <w:rFonts w:ascii="Arial" w:hAnsi="Arial" w:cs="Arial"/>
        </w:rPr>
        <w:t xml:space="preserve"> (taking due account of its complexity, importance and urgency) justify an extension of such timetable, and provided the </w:t>
      </w:r>
      <w:r>
        <w:rPr>
          <w:rFonts w:ascii="Arial" w:hAnsi="Arial" w:cs="Arial"/>
          <w:b/>
          <w:bCs/>
        </w:rPr>
        <w:t>Authority</w:t>
      </w:r>
      <w:r>
        <w:rPr>
          <w:rFonts w:ascii="Arial" w:hAnsi="Arial" w:cs="Arial"/>
        </w:rPr>
        <w:t>, after receiving notice, does not object, taking into account all those issues.</w:t>
      </w:r>
      <w:r>
        <w:rPr>
          <w:rFonts w:ascii="Arial" w:hAnsi="Arial" w:cs="Arial"/>
        </w:rPr>
        <w:tab/>
      </w:r>
    </w:p>
    <w:p w14:paraId="63A9C57C" w14:textId="77777777" w:rsidR="00B56045" w:rsidRDefault="00B56045" w:rsidP="00B56045">
      <w:pPr>
        <w:pStyle w:val="subclauseindent"/>
        <w:widowControl/>
        <w:tabs>
          <w:tab w:val="left" w:pos="1701"/>
        </w:tabs>
        <w:ind w:left="2552" w:hanging="1701"/>
        <w:jc w:val="both"/>
        <w:rPr>
          <w:rFonts w:ascii="Arial" w:hAnsi="Arial" w:cs="Arial"/>
        </w:rPr>
      </w:pPr>
      <w:bookmarkStart w:id="748" w:name="_DV_M454"/>
      <w:bookmarkEnd w:id="748"/>
      <w:r>
        <w:rPr>
          <w:rFonts w:ascii="Arial" w:hAnsi="Arial" w:cs="Arial"/>
        </w:rPr>
        <w:tab/>
        <w:t>(c)</w:t>
      </w:r>
      <w:r>
        <w:rPr>
          <w:rFonts w:ascii="Arial" w:hAnsi="Arial" w:cs="Arial"/>
        </w:rPr>
        <w:tab/>
        <w:t>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establish the part of the timetable for the consultation to be undertaken by the</w:t>
      </w:r>
      <w:r>
        <w:rPr>
          <w:rFonts w:ascii="Arial" w:hAnsi="Arial" w:cs="Arial"/>
          <w:b/>
          <w:bCs/>
        </w:rPr>
        <w:t xml:space="preserve"> </w:t>
      </w:r>
      <w:r>
        <w:rPr>
          <w:rFonts w:ascii="Arial Bold" w:hAnsi="Arial Bold" w:cs="Arial Bold"/>
          <w:b/>
          <w:bCs/>
        </w:rPr>
        <w:t>Code Administrator</w:t>
      </w:r>
      <w:r>
        <w:rPr>
          <w:rFonts w:ascii="Arial" w:hAnsi="Arial" w:cs="Arial"/>
        </w:rPr>
        <w:t xml:space="preserve"> under this Section 8 and separately the preparation of a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to the </w:t>
      </w:r>
      <w:r>
        <w:rPr>
          <w:rFonts w:ascii="Arial" w:hAnsi="Arial" w:cs="Arial"/>
          <w:b/>
          <w:bCs/>
        </w:rPr>
        <w:t>Authority</w:t>
      </w:r>
      <w:r>
        <w:rPr>
          <w:rFonts w:ascii="Arial" w:hAnsi="Arial" w:cs="Arial"/>
        </w:rPr>
        <w:t xml:space="preserve">.  Where the particular circumstances of the </w:t>
      </w:r>
      <w:r>
        <w:rPr>
          <w:rFonts w:ascii="Arial" w:hAnsi="Arial" w:cs="Arial"/>
          <w:b/>
          <w:bCs/>
        </w:rPr>
        <w:t xml:space="preserve">CUSC Modification Proposal </w:t>
      </w:r>
      <w:r>
        <w:rPr>
          <w:rFonts w:ascii="Arial" w:hAnsi="Arial" w:cs="Arial"/>
        </w:rPr>
        <w:t xml:space="preserve">(taking due account of </w:t>
      </w:r>
      <w:bookmarkStart w:id="749" w:name="_DV_M455"/>
      <w:bookmarkStart w:id="750" w:name="_BPDCD_133"/>
      <w:bookmarkEnd w:id="749"/>
      <w:r>
        <w:rPr>
          <w:rFonts w:ascii="Arial" w:hAnsi="Arial" w:cs="Arial"/>
        </w:rPr>
        <w:t xml:space="preserve">its </w:t>
      </w:r>
      <w:bookmarkStart w:id="751" w:name="_DV_M456"/>
      <w:bookmarkEnd w:id="750"/>
      <w:bookmarkEnd w:id="751"/>
      <w:r>
        <w:rPr>
          <w:rFonts w:ascii="Arial" w:hAnsi="Arial" w:cs="Arial"/>
        </w:rPr>
        <w:t xml:space="preserve">complexity, importance and urgency) justify an extension of such timescales and provided the </w:t>
      </w:r>
      <w:r>
        <w:rPr>
          <w:rFonts w:ascii="Arial" w:hAnsi="Arial" w:cs="Arial"/>
          <w:b/>
          <w:bCs/>
        </w:rPr>
        <w:t>Authority</w:t>
      </w:r>
      <w:r>
        <w:rPr>
          <w:rFonts w:ascii="Arial" w:hAnsi="Arial" w:cs="Arial"/>
        </w:rPr>
        <w:t xml:space="preserve">, after receiving notice, does not object, taking </w:t>
      </w:r>
      <w:r>
        <w:rPr>
          <w:rFonts w:ascii="Arial" w:hAnsi="Arial" w:cs="Arial"/>
        </w:rPr>
        <w:lastRenderedPageBreak/>
        <w:t xml:space="preserve">into account all those issues, the </w:t>
      </w:r>
      <w:r>
        <w:rPr>
          <w:rFonts w:ascii="Arial Bold" w:hAnsi="Arial Bold" w:cs="Arial Bold"/>
          <w:b/>
          <w:bCs/>
        </w:rPr>
        <w:t>Code Administrator</w:t>
      </w:r>
      <w:r>
        <w:rPr>
          <w:rFonts w:ascii="Arial" w:hAnsi="Arial" w:cs="Arial"/>
        </w:rPr>
        <w:t xml:space="preserve"> may revise such part of the timetable.</w:t>
      </w:r>
    </w:p>
    <w:p w14:paraId="030A1BC3" w14:textId="77777777" w:rsidR="00B56045" w:rsidRDefault="00B56045" w:rsidP="00B56045">
      <w:pPr>
        <w:pStyle w:val="subclauseindent"/>
        <w:widowControl/>
        <w:tabs>
          <w:tab w:val="left" w:pos="2835"/>
        </w:tabs>
        <w:ind w:left="2552" w:hanging="851"/>
        <w:jc w:val="both"/>
        <w:rPr>
          <w:rFonts w:ascii="Arial" w:hAnsi="Arial" w:cs="Arial"/>
        </w:rPr>
      </w:pPr>
      <w:bookmarkStart w:id="752" w:name="_DV_M457"/>
      <w:bookmarkEnd w:id="752"/>
      <w:r>
        <w:rPr>
          <w:rFonts w:ascii="Arial" w:hAnsi="Arial" w:cs="Arial"/>
        </w:rPr>
        <w:t>(d)</w:t>
      </w:r>
      <w:r>
        <w:rPr>
          <w:rFonts w:ascii="Arial" w:hAnsi="Arial" w:cs="Arial"/>
        </w:rPr>
        <w:tab/>
        <w:t xml:space="preserve">In setting such a timetable,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exercise their respective discretions such that, in respect of each </w:t>
      </w:r>
      <w:r>
        <w:rPr>
          <w:rFonts w:ascii="Arial" w:hAnsi="Arial" w:cs="Arial"/>
          <w:b/>
          <w:bCs/>
        </w:rPr>
        <w:t>CUSC Modification Proposal</w:t>
      </w:r>
      <w:r>
        <w:rPr>
          <w:rFonts w:ascii="Arial" w:hAnsi="Arial" w:cs="Arial"/>
        </w:rPr>
        <w:t xml:space="preserve">, a </w:t>
      </w:r>
      <w:r>
        <w:rPr>
          <w:rFonts w:ascii="Arial" w:hAnsi="Arial" w:cs="Arial"/>
          <w:b/>
          <w:bCs/>
        </w:rPr>
        <w:t>CUSC Modification Report</w:t>
      </w:r>
      <w:r>
        <w:rPr>
          <w:rFonts w:ascii="Arial" w:hAnsi="Arial" w:cs="Arial"/>
        </w:rPr>
        <w:t xml:space="preserve"> may be submitted to the </w:t>
      </w:r>
      <w:r>
        <w:rPr>
          <w:rFonts w:ascii="Arial" w:hAnsi="Arial" w:cs="Arial"/>
          <w:b/>
          <w:bCs/>
        </w:rPr>
        <w:t>Authority</w:t>
      </w:r>
      <w:r>
        <w:rPr>
          <w:rFonts w:ascii="Arial" w:hAnsi="Arial" w:cs="Arial"/>
        </w:rPr>
        <w:t xml:space="preserve"> as soon after the </w:t>
      </w:r>
      <w:r>
        <w:rPr>
          <w:rFonts w:ascii="Arial" w:hAnsi="Arial" w:cs="Arial"/>
          <w:b/>
          <w:bCs/>
        </w:rPr>
        <w:t>CUSC Modification Proposal</w:t>
      </w:r>
      <w:r>
        <w:rPr>
          <w:rFonts w:ascii="Arial" w:hAnsi="Arial" w:cs="Arial"/>
        </w:rPr>
        <w:t xml:space="preserve"> is made as is consistent with the proper evaluation of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taking due account of its complexity, importance and urgency.</w:t>
      </w:r>
    </w:p>
    <w:p w14:paraId="35D7C907" w14:textId="77777777" w:rsidR="00B56045" w:rsidRDefault="00B56045" w:rsidP="00B56045">
      <w:pPr>
        <w:pStyle w:val="subclauseindent"/>
        <w:widowControl/>
        <w:tabs>
          <w:tab w:val="left" w:pos="2552"/>
        </w:tabs>
        <w:ind w:left="2552" w:hanging="709"/>
        <w:jc w:val="both"/>
        <w:rPr>
          <w:rFonts w:ascii="Arial" w:hAnsi="Arial" w:cs="Arial"/>
        </w:rPr>
      </w:pPr>
      <w:bookmarkStart w:id="753" w:name="_DV_M458"/>
      <w:bookmarkEnd w:id="753"/>
      <w:r>
        <w:rPr>
          <w:rFonts w:ascii="Arial" w:hAnsi="Arial" w:cs="Arial"/>
        </w:rPr>
        <w:t>(e)</w:t>
      </w:r>
      <w:r>
        <w:rPr>
          <w:rFonts w:ascii="Arial" w:hAnsi="Arial" w:cs="Arial"/>
        </w:rPr>
        <w:tab/>
        <w:t xml:space="preserve">Having regard to the complexity, importance and urgency of particular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the </w:t>
      </w:r>
      <w:r>
        <w:rPr>
          <w:rFonts w:ascii="Arial" w:hAnsi="Arial" w:cs="Arial"/>
          <w:b/>
          <w:bCs/>
        </w:rPr>
        <w:t>CUSC Modifications Panel</w:t>
      </w:r>
      <w:r>
        <w:rPr>
          <w:rFonts w:ascii="Arial" w:hAnsi="Arial" w:cs="Arial"/>
        </w:rPr>
        <w:t xml:space="preserve"> may determine the priority of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and may (subject to any objection from the </w:t>
      </w:r>
      <w:r>
        <w:rPr>
          <w:rFonts w:ascii="Arial" w:hAnsi="Arial" w:cs="Arial"/>
          <w:b/>
          <w:bCs/>
        </w:rPr>
        <w:t>Authority</w:t>
      </w:r>
      <w:r>
        <w:rPr>
          <w:rFonts w:ascii="Arial" w:hAnsi="Arial" w:cs="Arial"/>
        </w:rPr>
        <w:t xml:space="preserve"> taking into account all those issues) adjust the priority of the relevant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accordingly.</w:t>
      </w:r>
    </w:p>
    <w:p w14:paraId="3247EC6F" w14:textId="736F0000" w:rsidR="00B56045" w:rsidRDefault="00B56045" w:rsidP="00B56045">
      <w:pPr>
        <w:pStyle w:val="subclauseindent"/>
        <w:widowControl/>
        <w:tabs>
          <w:tab w:val="left" w:pos="2552"/>
        </w:tabs>
        <w:ind w:left="2552" w:hanging="709"/>
        <w:jc w:val="both"/>
        <w:rPr>
          <w:rFonts w:ascii="Arial" w:hAnsi="Arial" w:cs="Arial"/>
        </w:rPr>
      </w:pPr>
      <w:r>
        <w:rPr>
          <w:rFonts w:ascii="Arial" w:hAnsi="Arial" w:cs="Arial"/>
        </w:rPr>
        <w:t xml:space="preserve">(f) </w:t>
      </w:r>
      <w:r>
        <w:rPr>
          <w:rFonts w:ascii="Arial" w:hAnsi="Arial" w:cs="Arial"/>
        </w:rPr>
        <w:tab/>
      </w:r>
      <w:r w:rsidRPr="00870721">
        <w:rPr>
          <w:rFonts w:ascii="Arial" w:hAnsi="Arial" w:cs="Arial"/>
        </w:rPr>
        <w:t xml:space="preserve">where the </w:t>
      </w:r>
      <w:r w:rsidRPr="00870721">
        <w:rPr>
          <w:rFonts w:ascii="Arial" w:hAnsi="Arial" w:cs="Arial"/>
          <w:b/>
        </w:rPr>
        <w:t>CUSC Modification Proposal</w:t>
      </w:r>
      <w:r w:rsidRPr="00870721">
        <w:rPr>
          <w:rFonts w:ascii="Arial" w:hAnsi="Arial" w:cs="Arial"/>
        </w:rPr>
        <w:t xml:space="preserve"> constitutes an </w:t>
      </w:r>
      <w:r w:rsidR="006E1D9E">
        <w:rPr>
          <w:rFonts w:ascii="Arial" w:hAnsi="Arial" w:cs="Arial"/>
          <w:b/>
        </w:rPr>
        <w:t xml:space="preserve"> EBR Amendment</w:t>
      </w:r>
      <w:r w:rsidRPr="00870721">
        <w:rPr>
          <w:rFonts w:ascii="Arial" w:hAnsi="Arial" w:cs="Arial"/>
        </w:rPr>
        <w:t xml:space="preserve"> the timetable shall be such that the </w:t>
      </w:r>
      <w:r w:rsidRPr="00870721">
        <w:rPr>
          <w:rFonts w:ascii="Arial" w:hAnsi="Arial" w:cs="Arial"/>
          <w:b/>
        </w:rPr>
        <w:t>Code Administrator’s</w:t>
      </w:r>
      <w:r w:rsidRPr="00870721">
        <w:rPr>
          <w:rFonts w:ascii="Arial" w:hAnsi="Arial" w:cs="Arial"/>
        </w:rPr>
        <w:t xml:space="preserve"> consultation is not less than one month.</w:t>
      </w:r>
    </w:p>
    <w:p w14:paraId="0C46357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54" w:name="_DV_M459"/>
      <w:bookmarkEnd w:id="754"/>
      <w:r>
        <w:rPr>
          <w:rFonts w:ascii="Arial" w:hAnsi="Arial" w:cs="Arial"/>
        </w:rPr>
        <w:t xml:space="preserve">In relation to each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determine at any meeting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whether to: </w:t>
      </w:r>
    </w:p>
    <w:p w14:paraId="7C7DF995" w14:textId="6D1BA0A9" w:rsidR="00B56045" w:rsidRDefault="00B56045" w:rsidP="00B56045">
      <w:pPr>
        <w:pStyle w:val="Heading5"/>
        <w:widowControl/>
        <w:numPr>
          <w:ilvl w:val="4"/>
          <w:numId w:val="21"/>
        </w:numPr>
        <w:tabs>
          <w:tab w:val="clear" w:pos="5103"/>
          <w:tab w:val="num" w:pos="0"/>
        </w:tabs>
        <w:spacing w:after="120"/>
        <w:jc w:val="both"/>
        <w:rPr>
          <w:rFonts w:ascii="Arial" w:hAnsi="Arial" w:cs="Arial"/>
        </w:rPr>
      </w:pPr>
      <w:bookmarkStart w:id="755" w:name="_DV_M460"/>
      <w:bookmarkEnd w:id="755"/>
      <w:r>
        <w:rPr>
          <w:rFonts w:ascii="Arial" w:hAnsi="Arial" w:cs="Arial"/>
        </w:rPr>
        <w:t xml:space="preserve">amalgamate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with any other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p>
    <w:p w14:paraId="57EF61B0" w14:textId="691BE462" w:rsidR="00B05ED7" w:rsidRDefault="00B05ED7" w:rsidP="6E0EFD03">
      <w:pPr>
        <w:pStyle w:val="Heading5"/>
        <w:widowControl/>
        <w:numPr>
          <w:ilvl w:val="4"/>
          <w:numId w:val="21"/>
        </w:numPr>
        <w:tabs>
          <w:tab w:val="clear" w:pos="5103"/>
        </w:tabs>
        <w:spacing w:after="120"/>
        <w:jc w:val="both"/>
        <w:rPr>
          <w:rFonts w:ascii="Arial" w:hAnsi="Arial" w:cs="Arial"/>
        </w:rPr>
      </w:pPr>
      <w:r>
        <w:rPr>
          <w:rFonts w:ascii="Arial" w:hAnsi="Arial" w:cs="Arial"/>
        </w:rPr>
        <w:t xml:space="preserve">invite the </w:t>
      </w:r>
      <w:r>
        <w:rPr>
          <w:rFonts w:ascii="Arial" w:hAnsi="Arial" w:cs="Arial"/>
          <w:b/>
        </w:rPr>
        <w:t>Proposer</w:t>
      </w:r>
      <w:r>
        <w:rPr>
          <w:rFonts w:ascii="Arial" w:hAnsi="Arial" w:cs="Arial"/>
        </w:rPr>
        <w:t xml:space="preserve"> to further develop their </w:t>
      </w:r>
      <w:r>
        <w:rPr>
          <w:rFonts w:ascii="Arial" w:hAnsi="Arial" w:cs="Arial"/>
          <w:b/>
        </w:rPr>
        <w:t>CUSC</w:t>
      </w:r>
      <w:r w:rsidR="00690442">
        <w:rPr>
          <w:rFonts w:ascii="Arial" w:hAnsi="Arial" w:cs="Arial"/>
          <w:b/>
        </w:rPr>
        <w:t xml:space="preserve"> Modification Proposal </w:t>
      </w:r>
      <w:r w:rsidR="00690442">
        <w:rPr>
          <w:rFonts w:ascii="Arial" w:hAnsi="Arial" w:cs="Arial"/>
        </w:rPr>
        <w:t xml:space="preserve">before presenting to a subsequent meeting of the </w:t>
      </w:r>
      <w:r w:rsidR="00690442">
        <w:rPr>
          <w:rFonts w:ascii="Arial" w:hAnsi="Arial" w:cs="Arial"/>
          <w:b/>
        </w:rPr>
        <w:t>CUSC Modifications Panel</w:t>
      </w:r>
      <w:r w:rsidR="00F06EFE">
        <w:rPr>
          <w:rFonts w:ascii="Arial" w:hAnsi="Arial" w:cs="Arial"/>
        </w:rPr>
        <w:t xml:space="preserve"> or to withdraw their</w:t>
      </w:r>
      <w:r w:rsidR="00477731">
        <w:rPr>
          <w:rFonts w:ascii="Arial" w:hAnsi="Arial" w:cs="Arial"/>
        </w:rPr>
        <w:t xml:space="preserve"> </w:t>
      </w:r>
      <w:r w:rsidR="00E0469D">
        <w:rPr>
          <w:rFonts w:ascii="Arial" w:hAnsi="Arial" w:cs="Arial"/>
          <w:b/>
        </w:rPr>
        <w:t>CUSC</w:t>
      </w:r>
      <w:r w:rsidR="008C5CB3">
        <w:rPr>
          <w:rFonts w:ascii="Arial" w:hAnsi="Arial" w:cs="Arial"/>
          <w:b/>
        </w:rPr>
        <w:t xml:space="preserve"> Modification proposal;</w:t>
      </w:r>
    </w:p>
    <w:p w14:paraId="07DCC3CA" w14:textId="77777777" w:rsidR="00B56045" w:rsidRDefault="00B56045" w:rsidP="00B56045">
      <w:pPr>
        <w:pStyle w:val="Heading5"/>
        <w:widowControl/>
        <w:numPr>
          <w:ilvl w:val="4"/>
          <w:numId w:val="21"/>
        </w:numPr>
        <w:tabs>
          <w:tab w:val="clear" w:pos="5103"/>
          <w:tab w:val="num" w:pos="0"/>
        </w:tabs>
        <w:spacing w:after="120"/>
        <w:jc w:val="both"/>
        <w:rPr>
          <w:rFonts w:ascii="Arial" w:hAnsi="Arial" w:cs="Arial"/>
        </w:rPr>
      </w:pPr>
      <w:bookmarkStart w:id="756" w:name="_DV_M461"/>
      <w:bookmarkEnd w:id="756"/>
      <w:r>
        <w:rPr>
          <w:rFonts w:ascii="Arial" w:hAnsi="Arial" w:cs="Arial"/>
        </w:rPr>
        <w:t xml:space="preserve">establish a </w:t>
      </w:r>
      <w:r>
        <w:rPr>
          <w:rFonts w:ascii="Arial" w:hAnsi="Arial" w:cs="Arial"/>
          <w:b/>
          <w:bCs/>
        </w:rPr>
        <w:t>Workgroup</w:t>
      </w:r>
      <w:r>
        <w:rPr>
          <w:rFonts w:ascii="Arial" w:hAnsi="Arial" w:cs="Arial"/>
        </w:rPr>
        <w:t xml:space="preserve"> of the </w:t>
      </w:r>
      <w:r>
        <w:rPr>
          <w:rFonts w:ascii="Arial" w:hAnsi="Arial" w:cs="Arial"/>
          <w:b/>
          <w:bCs/>
        </w:rPr>
        <w:t>CUSC Modifications Panel</w:t>
      </w:r>
      <w:r>
        <w:rPr>
          <w:rFonts w:ascii="Arial" w:hAnsi="Arial" w:cs="Arial"/>
        </w:rPr>
        <w:t xml:space="preserve">, to consider the </w:t>
      </w:r>
      <w:r>
        <w:rPr>
          <w:rFonts w:ascii="Arial" w:hAnsi="Arial" w:cs="Arial"/>
          <w:b/>
          <w:bCs/>
        </w:rPr>
        <w:t xml:space="preserve">CUSC Modification </w:t>
      </w:r>
      <w:bookmarkStart w:id="757" w:name="_DV_M462"/>
      <w:bookmarkStart w:id="758" w:name="OLE_LINK9"/>
      <w:bookmarkEnd w:id="757"/>
      <w:r>
        <w:rPr>
          <w:rFonts w:ascii="Arial" w:hAnsi="Arial" w:cs="Arial"/>
          <w:b/>
          <w:bCs/>
        </w:rPr>
        <w:t>Proposal</w:t>
      </w:r>
      <w:r>
        <w:rPr>
          <w:rFonts w:ascii="Arial" w:hAnsi="Arial" w:cs="Arial"/>
        </w:rPr>
        <w:t>;</w:t>
      </w:r>
      <w:bookmarkEnd w:id="758"/>
    </w:p>
    <w:p w14:paraId="3B4FDD32" w14:textId="77777777" w:rsidR="00B56045" w:rsidRDefault="00B56045" w:rsidP="00B56045">
      <w:pPr>
        <w:pStyle w:val="Heading5"/>
        <w:widowControl/>
        <w:numPr>
          <w:ilvl w:val="4"/>
          <w:numId w:val="21"/>
        </w:numPr>
        <w:tabs>
          <w:tab w:val="clear" w:pos="5103"/>
          <w:tab w:val="num" w:pos="0"/>
        </w:tabs>
        <w:spacing w:after="120"/>
        <w:jc w:val="both"/>
        <w:rPr>
          <w:rFonts w:ascii="Arial" w:hAnsi="Arial" w:cs="Arial"/>
        </w:rPr>
      </w:pPr>
      <w:bookmarkStart w:id="759" w:name="_DV_M463"/>
      <w:bookmarkEnd w:id="759"/>
      <w:r>
        <w:rPr>
          <w:rFonts w:ascii="Arial" w:hAnsi="Arial" w:cs="Arial"/>
        </w:rPr>
        <w:t>review the evaluation made pursuant to Paragraph 8.18.4, taking into account any new information received; or</w:t>
      </w:r>
    </w:p>
    <w:p w14:paraId="01E5A594" w14:textId="53AD45BE" w:rsidR="00B56045" w:rsidRDefault="00B56045" w:rsidP="00B56045">
      <w:pPr>
        <w:pStyle w:val="Heading5"/>
        <w:widowControl/>
        <w:numPr>
          <w:ilvl w:val="4"/>
          <w:numId w:val="21"/>
        </w:numPr>
        <w:tabs>
          <w:tab w:val="clear" w:pos="5103"/>
          <w:tab w:val="num" w:pos="0"/>
        </w:tabs>
        <w:jc w:val="both"/>
        <w:rPr>
          <w:rFonts w:ascii="Arial" w:hAnsi="Arial" w:cs="Arial"/>
        </w:rPr>
      </w:pPr>
      <w:bookmarkStart w:id="760" w:name="_DV_M464"/>
      <w:bookmarkEnd w:id="760"/>
      <w:r>
        <w:rPr>
          <w:rFonts w:ascii="Arial" w:hAnsi="Arial" w:cs="Arial"/>
        </w:rPr>
        <w:t>proceed directly to wider consultation</w:t>
      </w:r>
      <w:r>
        <w:rPr>
          <w:rFonts w:ascii="Arial" w:hAnsi="Arial" w:cs="Arial"/>
          <w:b/>
          <w:bCs/>
        </w:rPr>
        <w:t xml:space="preserve"> </w:t>
      </w:r>
      <w:r>
        <w:rPr>
          <w:rFonts w:ascii="Arial" w:hAnsi="Arial" w:cs="Arial"/>
        </w:rPr>
        <w:t>(in which case the</w:t>
      </w:r>
      <w:r>
        <w:rPr>
          <w:rFonts w:ascii="Arial" w:hAnsi="Arial" w:cs="Arial"/>
          <w:b/>
          <w:bCs/>
        </w:rPr>
        <w:t xml:space="preserve"> Proposer</w:t>
      </w:r>
      <w:r>
        <w:rPr>
          <w:rFonts w:ascii="Arial" w:hAnsi="Arial" w:cs="Arial"/>
        </w:rPr>
        <w:t xml:space="preserve">’s right to vary </w:t>
      </w:r>
      <w:del w:id="761" w:author="Akhtar (ESO), Shazia" w:date="2021-11-01T11:59:00Z">
        <w:r w:rsidDel="007D4164">
          <w:rPr>
            <w:rFonts w:ascii="Arial" w:hAnsi="Arial" w:cs="Arial"/>
          </w:rPr>
          <w:delText xml:space="preserve">his </w:delText>
        </w:r>
      </w:del>
      <w:ins w:id="762" w:author="Akhtar (ESO), Shazia" w:date="2021-11-01T11:59:00Z">
        <w:r w:rsidR="007D4164">
          <w:rPr>
            <w:rFonts w:ascii="Arial" w:hAnsi="Arial" w:cs="Arial"/>
          </w:rPr>
          <w:t xml:space="preserve">their </w:t>
        </w:r>
      </w:ins>
      <w:r>
        <w:rPr>
          <w:rFonts w:ascii="Arial" w:hAnsi="Arial" w:cs="Arial"/>
          <w:b/>
          <w:bCs/>
        </w:rPr>
        <w:t xml:space="preserve">CUSC Modification Proposal </w:t>
      </w:r>
      <w:r>
        <w:rPr>
          <w:rFonts w:ascii="Arial" w:hAnsi="Arial" w:cs="Arial"/>
        </w:rPr>
        <w:t>shall lapse).</w:t>
      </w:r>
    </w:p>
    <w:p w14:paraId="620DCD2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63" w:name="_DV_M465"/>
      <w:bookmarkStart w:id="764" w:name="_BPDCD_134"/>
      <w:bookmarkEnd w:id="763"/>
      <w:r>
        <w:rPr>
          <w:rFonts w:ascii="Arial" w:hAnsi="Arial" w:cs="Arial"/>
        </w:rPr>
        <w:t xml:space="preserve">Subject to Paragraphs 8.14.3 </w:t>
      </w:r>
      <w:smartTag w:uri="urn:schemas-microsoft-com:office:smarttags" w:element="PersonName">
        <w:r>
          <w:rPr>
            <w:rFonts w:ascii="Arial" w:hAnsi="Arial" w:cs="Arial"/>
          </w:rPr>
          <w:t>and</w:t>
        </w:r>
      </w:smartTag>
      <w:r>
        <w:rPr>
          <w:rFonts w:ascii="Arial" w:hAnsi="Arial" w:cs="Arial"/>
        </w:rPr>
        <w:t xml:space="preserve"> 8.17A.4(b), the </w:t>
      </w:r>
      <w:bookmarkStart w:id="765" w:name="_DV_M466"/>
      <w:bookmarkEnd w:id="764"/>
      <w:bookmarkEnd w:id="765"/>
      <w:r>
        <w:rPr>
          <w:rFonts w:ascii="Arial" w:hAnsi="Arial" w:cs="Arial"/>
          <w:b/>
          <w:bCs/>
        </w:rPr>
        <w:t>CUSC Modifications Panel</w:t>
      </w:r>
      <w:r>
        <w:rPr>
          <w:rFonts w:ascii="Arial" w:hAnsi="Arial" w:cs="Arial"/>
        </w:rPr>
        <w:t xml:space="preserve"> may decide to amalgamate a</w:t>
      </w:r>
      <w:r>
        <w:rPr>
          <w:rFonts w:ascii="Arial" w:hAnsi="Arial" w:cs="Arial"/>
          <w:b/>
          <w:bCs/>
        </w:rPr>
        <w:t xml:space="preserve"> CUSC Modification</w:t>
      </w:r>
      <w:r>
        <w:rPr>
          <w:rFonts w:ascii="Arial" w:hAnsi="Arial" w:cs="Arial"/>
        </w:rPr>
        <w:t xml:space="preserve"> </w:t>
      </w:r>
      <w:r>
        <w:rPr>
          <w:rFonts w:ascii="Arial" w:hAnsi="Arial" w:cs="Arial"/>
          <w:b/>
          <w:bCs/>
        </w:rPr>
        <w:t>Proposal</w:t>
      </w:r>
      <w:r>
        <w:rPr>
          <w:rFonts w:ascii="Arial" w:hAnsi="Arial" w:cs="Arial"/>
        </w:rPr>
        <w:t xml:space="preserve"> with one or more other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where the subject-matter of such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is sufficiently proximate to justify amalgamation on the grounds of efficiency </w:t>
      </w:r>
      <w:smartTag w:uri="urn:schemas-microsoft-com:office:smarttags" w:element="PersonName">
        <w:r>
          <w:rPr>
            <w:rFonts w:ascii="Arial" w:hAnsi="Arial" w:cs="Arial"/>
          </w:rPr>
          <w:t>and</w:t>
        </w:r>
      </w:smartTag>
      <w:r>
        <w:rPr>
          <w:rFonts w:ascii="Arial" w:hAnsi="Arial" w:cs="Arial"/>
        </w:rPr>
        <w:t xml:space="preserve">/or where such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are logically dependent on each other.</w:t>
      </w:r>
    </w:p>
    <w:p w14:paraId="4683EEFE" w14:textId="69A73DCD"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66" w:name="_DV_M467"/>
      <w:bookmarkEnd w:id="766"/>
      <w:r>
        <w:rPr>
          <w:rFonts w:ascii="Arial" w:hAnsi="Arial" w:cs="Arial"/>
        </w:rPr>
        <w:t xml:space="preserve">Without prejudice to each </w:t>
      </w:r>
      <w:r>
        <w:rPr>
          <w:rFonts w:ascii="Arial" w:hAnsi="Arial" w:cs="Arial"/>
          <w:b/>
          <w:bCs/>
        </w:rPr>
        <w:t>Proposer</w:t>
      </w:r>
      <w:r>
        <w:rPr>
          <w:rFonts w:ascii="Arial" w:hAnsi="Arial" w:cs="Arial"/>
        </w:rPr>
        <w:t xml:space="preserve">’s right to withdraw </w:t>
      </w:r>
      <w:del w:id="767" w:author="Akhtar (ESO), Shazia" w:date="2021-11-01T12:00:00Z">
        <w:r w:rsidDel="007D4164">
          <w:rPr>
            <w:rFonts w:ascii="Arial" w:hAnsi="Arial" w:cs="Arial"/>
          </w:rPr>
          <w:delText xml:space="preserve">his </w:delText>
        </w:r>
      </w:del>
      <w:ins w:id="768" w:author="Akhtar (ESO), Shazia" w:date="2021-11-01T12:00:00Z">
        <w:r w:rsidR="007D4164">
          <w:rPr>
            <w:rFonts w:ascii="Arial" w:hAnsi="Arial" w:cs="Arial"/>
          </w:rPr>
          <w:t xml:space="preserve">their </w:t>
        </w:r>
      </w:ins>
      <w:r>
        <w:rPr>
          <w:rFonts w:ascii="Arial" w:hAnsi="Arial" w:cs="Arial"/>
          <w:b/>
          <w:bCs/>
        </w:rPr>
        <w:t>CUSC Modification Proposal</w:t>
      </w:r>
      <w:r>
        <w:rPr>
          <w:rFonts w:ascii="Arial" w:hAnsi="Arial" w:cs="Arial"/>
        </w:rPr>
        <w:t xml:space="preserve"> prior to the amalgamation of </w:t>
      </w:r>
      <w:del w:id="769" w:author="Akhtar (ESO), Shazia" w:date="2021-11-01T12:00:00Z">
        <w:r w:rsidDel="007D4164">
          <w:rPr>
            <w:rFonts w:ascii="Arial" w:hAnsi="Arial" w:cs="Arial"/>
          </w:rPr>
          <w:delText xml:space="preserve">his </w:delText>
        </w:r>
      </w:del>
      <w:ins w:id="770" w:author="Akhtar (ESO), Shazia" w:date="2021-11-01T12:00:00Z">
        <w:r w:rsidR="007D4164">
          <w:rPr>
            <w:rFonts w:ascii="Arial" w:hAnsi="Arial" w:cs="Arial"/>
          </w:rPr>
          <w:t xml:space="preserve">their </w:t>
        </w:r>
      </w:ins>
      <w:r>
        <w:rPr>
          <w:rFonts w:ascii="Arial" w:hAnsi="Arial" w:cs="Arial"/>
          <w:b/>
          <w:bCs/>
        </w:rPr>
        <w:t xml:space="preserve">CUSC Modification Proposal </w:t>
      </w:r>
      <w:r>
        <w:rPr>
          <w:rFonts w:ascii="Arial" w:hAnsi="Arial" w:cs="Arial"/>
        </w:rPr>
        <w:t xml:space="preserve">where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are amalgamated pursuant to Paragraph 8.19.3:</w:t>
      </w:r>
    </w:p>
    <w:p w14:paraId="4E745BFE" w14:textId="77777777" w:rsidR="00B56045" w:rsidRDefault="00B56045" w:rsidP="00B56045">
      <w:pPr>
        <w:pStyle w:val="subsubclauseindent"/>
        <w:widowControl/>
        <w:ind w:hanging="851"/>
        <w:jc w:val="both"/>
        <w:rPr>
          <w:rFonts w:ascii="Arial" w:hAnsi="Arial" w:cs="Arial"/>
        </w:rPr>
      </w:pPr>
      <w:bookmarkStart w:id="771" w:name="_DV_M468"/>
      <w:bookmarkEnd w:id="771"/>
      <w:r>
        <w:rPr>
          <w:rFonts w:ascii="Arial" w:hAnsi="Arial" w:cs="Arial"/>
        </w:rPr>
        <w:t>(a)</w:t>
      </w:r>
      <w:r>
        <w:rPr>
          <w:rFonts w:ascii="Arial" w:hAnsi="Arial" w:cs="Arial"/>
        </w:rPr>
        <w:tab/>
        <w:t xml:space="preserve">such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shall be treated as a single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w:t>
      </w:r>
    </w:p>
    <w:p w14:paraId="60F9F151" w14:textId="77777777" w:rsidR="00B56045" w:rsidRDefault="00B56045" w:rsidP="00B56045">
      <w:pPr>
        <w:pStyle w:val="subsubclauseindent"/>
        <w:widowControl/>
        <w:ind w:hanging="851"/>
        <w:jc w:val="both"/>
        <w:rPr>
          <w:rFonts w:ascii="Arial" w:hAnsi="Arial" w:cs="Arial"/>
        </w:rPr>
      </w:pPr>
      <w:bookmarkStart w:id="772" w:name="_DV_M469"/>
      <w:bookmarkEnd w:id="772"/>
      <w:r>
        <w:rPr>
          <w:rFonts w:ascii="Arial" w:hAnsi="Arial" w:cs="Arial"/>
        </w:rPr>
        <w:lastRenderedPageBreak/>
        <w:t>(b)</w:t>
      </w:r>
      <w:r>
        <w:rPr>
          <w:rFonts w:ascii="Arial" w:hAnsi="Arial" w:cs="Arial"/>
        </w:rPr>
        <w:tab/>
        <w:t>references in this Section 8 to a</w:t>
      </w:r>
      <w:r>
        <w:rPr>
          <w:rFonts w:ascii="Arial" w:hAnsi="Arial" w:cs="Arial"/>
          <w:b/>
          <w:bCs/>
        </w:rPr>
        <w:t xml:space="preserve"> CUSC Modification</w:t>
      </w:r>
      <w:r>
        <w:rPr>
          <w:rFonts w:ascii="Arial" w:hAnsi="Arial" w:cs="Arial"/>
        </w:rPr>
        <w:t xml:space="preserve"> </w:t>
      </w:r>
      <w:r>
        <w:rPr>
          <w:rFonts w:ascii="Arial" w:hAnsi="Arial" w:cs="Arial"/>
          <w:b/>
          <w:bCs/>
        </w:rPr>
        <w:t>Proposal</w:t>
      </w:r>
      <w:r>
        <w:rPr>
          <w:rFonts w:ascii="Arial" w:hAnsi="Arial" w:cs="Arial"/>
        </w:rPr>
        <w:t xml:space="preserve"> shall include and apply to a group of two or more </w:t>
      </w:r>
      <w:r>
        <w:rPr>
          <w:rFonts w:ascii="Arial" w:hAnsi="Arial" w:cs="Arial"/>
          <w:b/>
          <w:bCs/>
        </w:rPr>
        <w:t>CUSC Modification</w:t>
      </w:r>
      <w:r>
        <w:rPr>
          <w:rFonts w:ascii="Arial" w:hAnsi="Arial" w:cs="Arial"/>
        </w:rPr>
        <w:t xml:space="preserve"> </w:t>
      </w:r>
      <w:r>
        <w:rPr>
          <w:rFonts w:ascii="Arial" w:hAnsi="Arial" w:cs="Arial"/>
          <w:b/>
          <w:bCs/>
        </w:rPr>
        <w:t>Proposals</w:t>
      </w:r>
      <w:r>
        <w:rPr>
          <w:rFonts w:ascii="Arial" w:hAnsi="Arial" w:cs="Arial"/>
        </w:rPr>
        <w:t xml:space="preserve"> so amalgamated;</w:t>
      </w:r>
    </w:p>
    <w:p w14:paraId="6FABACA8" w14:textId="69897293" w:rsidR="00B56045" w:rsidRDefault="00B56045" w:rsidP="00B56045">
      <w:pPr>
        <w:pStyle w:val="subsubclauseindent"/>
        <w:widowControl/>
        <w:ind w:hanging="851"/>
        <w:jc w:val="both"/>
        <w:rPr>
          <w:rFonts w:ascii="Arial" w:hAnsi="Arial" w:cs="Arial"/>
        </w:rPr>
      </w:pPr>
      <w:bookmarkStart w:id="773" w:name="_DV_M470"/>
      <w:bookmarkEnd w:id="773"/>
      <w:r>
        <w:rPr>
          <w:rFonts w:ascii="Arial" w:hAnsi="Arial" w:cs="Arial"/>
        </w:rPr>
        <w:t>(c)</w:t>
      </w:r>
      <w:r>
        <w:rPr>
          <w:rFonts w:ascii="Arial" w:hAnsi="Arial" w:cs="Arial"/>
        </w:rPr>
        <w:tab/>
        <w:t xml:space="preserve">the </w:t>
      </w:r>
      <w:r>
        <w:rPr>
          <w:rFonts w:ascii="Arial" w:hAnsi="Arial" w:cs="Arial"/>
          <w:b/>
          <w:bCs/>
        </w:rPr>
        <w:t>Proposers</w:t>
      </w:r>
      <w:r>
        <w:rPr>
          <w:rFonts w:ascii="Arial" w:hAnsi="Arial" w:cs="Arial"/>
        </w:rPr>
        <w:t xml:space="preserve"> of each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shall co-operate in deciding which of them is to provide a representative for any </w:t>
      </w:r>
      <w:r>
        <w:rPr>
          <w:rFonts w:ascii="Arial" w:hAnsi="Arial" w:cs="Arial"/>
          <w:b/>
          <w:bCs/>
        </w:rPr>
        <w:t>Workgroup</w:t>
      </w:r>
      <w:r>
        <w:rPr>
          <w:rFonts w:ascii="Arial" w:hAnsi="Arial" w:cs="Arial"/>
        </w:rPr>
        <w:t xml:space="preserve"> in respect of the amalgamated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and, in default of agreement, the </w:t>
      </w:r>
      <w:r>
        <w:rPr>
          <w:rFonts w:ascii="Arial" w:hAnsi="Arial" w:cs="Arial"/>
          <w:b/>
          <w:bCs/>
        </w:rPr>
        <w:t>Panel Chair</w:t>
      </w:r>
      <w:del w:id="774" w:author="Akhtar (ESO), Shazia" w:date="2021-11-01T12:10:00Z">
        <w:r w:rsidDel="008E0D82">
          <w:rPr>
            <w:rFonts w:ascii="Arial" w:hAnsi="Arial" w:cs="Arial"/>
            <w:b/>
            <w:bCs/>
          </w:rPr>
          <w:delText>man</w:delText>
        </w:r>
      </w:del>
      <w:r>
        <w:rPr>
          <w:rFonts w:ascii="Arial" w:hAnsi="Arial" w:cs="Arial"/>
        </w:rPr>
        <w:t xml:space="preserve"> shall nominate one of the </w:t>
      </w:r>
      <w:r>
        <w:rPr>
          <w:rFonts w:ascii="Arial" w:hAnsi="Arial" w:cs="Arial"/>
          <w:b/>
          <w:bCs/>
        </w:rPr>
        <w:t>Proposers</w:t>
      </w:r>
      <w:r>
        <w:rPr>
          <w:rFonts w:ascii="Arial" w:hAnsi="Arial" w:cs="Arial"/>
        </w:rPr>
        <w:t xml:space="preserve"> for that purpose.</w:t>
      </w:r>
    </w:p>
    <w:p w14:paraId="280B8904" w14:textId="7C5BB60C" w:rsidR="00B56045" w:rsidRDefault="00B56045" w:rsidP="00B56045">
      <w:pPr>
        <w:pStyle w:val="Heading4"/>
        <w:widowControl/>
        <w:numPr>
          <w:ilvl w:val="3"/>
          <w:numId w:val="21"/>
        </w:numPr>
        <w:tabs>
          <w:tab w:val="clear" w:pos="4253"/>
          <w:tab w:val="num" w:pos="0"/>
        </w:tabs>
        <w:ind w:left="1702" w:hanging="851"/>
        <w:jc w:val="both"/>
        <w:rPr>
          <w:rStyle w:val="DeltaViewInsertion"/>
          <w:rFonts w:ascii="Arial" w:hAnsi="Arial" w:cs="Arial"/>
          <w:color w:val="000000"/>
          <w:u w:val="none"/>
        </w:rPr>
      </w:pPr>
      <w:bookmarkStart w:id="775" w:name="_DV_M471"/>
      <w:bookmarkEnd w:id="775"/>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the </w:t>
      </w:r>
      <w:bookmarkStart w:id="776" w:name="_DV_M472"/>
      <w:bookmarkStart w:id="777" w:name="OLE_LINK3"/>
      <w:bookmarkEnd w:id="776"/>
      <w:r>
        <w:rPr>
          <w:rStyle w:val="DeltaViewInsertion"/>
          <w:rFonts w:ascii="Arial" w:hAnsi="Arial" w:cs="Arial"/>
          <w:b/>
          <w:bCs/>
          <w:color w:val="000000"/>
          <w:u w:val="none"/>
        </w:rPr>
        <w:t xml:space="preserve">CUSC Modifications Panel </w:t>
      </w:r>
      <w:bookmarkStart w:id="778" w:name="_DV_M473"/>
      <w:bookmarkEnd w:id="777"/>
      <w:bookmarkEnd w:id="778"/>
      <w:r>
        <w:rPr>
          <w:rStyle w:val="DeltaViewInsertion"/>
          <w:rFonts w:ascii="Arial" w:hAnsi="Arial" w:cs="Arial"/>
          <w:color w:val="000000"/>
          <w:u w:val="none"/>
        </w:rPr>
        <w:t xml:space="preserve">determines to proceed directly to wider consultation in accordance with Paragraph 8.19.2, the </w:t>
      </w:r>
      <w:r>
        <w:rPr>
          <w:rStyle w:val="DeltaViewInsertion"/>
          <w:rFonts w:ascii="Arial" w:hAnsi="Arial" w:cs="Arial"/>
          <w:b/>
          <w:bCs/>
          <w:color w:val="000000"/>
          <w:u w:val="none"/>
        </w:rPr>
        <w:t xml:space="preserve">CUSC </w:t>
      </w:r>
      <w:bookmarkStart w:id="779" w:name="_DV_M474"/>
      <w:bookmarkStart w:id="780" w:name="_BPDCD_135"/>
      <w:bookmarkEnd w:id="779"/>
      <w:r>
        <w:rPr>
          <w:rStyle w:val="DeltaViewInsertion"/>
          <w:rFonts w:ascii="Arial Bold" w:hAnsi="Arial Bold" w:cs="Arial Bold"/>
          <w:b/>
          <w:bCs/>
          <w:color w:val="000000"/>
          <w:u w:val="none"/>
        </w:rPr>
        <w:t>Modifications Panel</w:t>
      </w:r>
      <w:r>
        <w:rPr>
          <w:rStyle w:val="DeltaViewInsertion"/>
          <w:rFonts w:ascii="Arial" w:hAnsi="Arial" w:cs="Arial"/>
          <w:color w:val="000000"/>
          <w:u w:val="none"/>
        </w:rPr>
        <w:t xml:space="preserve">, may at any time prior to the </w:t>
      </w:r>
      <w:bookmarkStart w:id="781" w:name="_DV_M475"/>
      <w:bookmarkEnd w:id="780"/>
      <w:bookmarkEnd w:id="781"/>
      <w:r>
        <w:rPr>
          <w:rStyle w:val="DeltaViewInsertion"/>
          <w:rFonts w:ascii="Arial" w:hAnsi="Arial" w:cs="Arial"/>
          <w:b/>
          <w:bCs/>
          <w:color w:val="000000"/>
          <w:u w:val="none"/>
        </w:rPr>
        <w:t>CUSC Modifications</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 xml:space="preserve">Panel Recommendation Vote </w:t>
      </w:r>
      <w:r>
        <w:rPr>
          <w:rStyle w:val="DeltaViewInsertion"/>
          <w:rFonts w:ascii="Arial" w:hAnsi="Arial" w:cs="Arial"/>
          <w:color w:val="000000"/>
          <w:u w:val="none"/>
        </w:rPr>
        <w:t>having taken place decide to establish a</w:t>
      </w:r>
      <w:r>
        <w:rPr>
          <w:rStyle w:val="DeltaViewInsertion"/>
          <w:rFonts w:ascii="Arial" w:hAnsi="Arial" w:cs="Arial"/>
          <w:b/>
          <w:bCs/>
          <w:color w:val="000000"/>
          <w:u w:val="none"/>
        </w:rPr>
        <w:t xml:space="preserve"> Workgroup</w:t>
      </w:r>
      <w:r>
        <w:rPr>
          <w:rStyle w:val="DeltaViewInsertion"/>
          <w:rFonts w:ascii="Arial" w:hAnsi="Arial" w:cs="Arial"/>
          <w:color w:val="000000"/>
          <w:u w:val="none"/>
        </w:rPr>
        <w:t xml:space="preserve"> of the</w:t>
      </w:r>
      <w:r>
        <w:rPr>
          <w:rStyle w:val="DeltaViewInsertion"/>
          <w:rFonts w:ascii="Arial" w:hAnsi="Arial" w:cs="Arial"/>
          <w:b/>
          <w:bCs/>
          <w:color w:val="000000"/>
          <w:u w:val="none"/>
        </w:rPr>
        <w:t xml:space="preserve"> CUSC Modifications Panel</w:t>
      </w:r>
      <w:r>
        <w:rPr>
          <w:rStyle w:val="DeltaViewInsertion"/>
          <w:rFonts w:ascii="Arial" w:hAnsi="Arial" w:cs="Arial"/>
          <w:color w:val="000000"/>
          <w:u w:val="none"/>
        </w:rPr>
        <w:t xml:space="preserve"> and the provisions of Paragraph 8.20 shall apply. In such case the </w:t>
      </w:r>
      <w:r>
        <w:rPr>
          <w:rStyle w:val="DeltaViewInsertion"/>
          <w:rFonts w:ascii="Arial" w:hAnsi="Arial" w:cs="Arial"/>
          <w:b/>
          <w:bCs/>
          <w:color w:val="000000"/>
          <w:u w:val="none"/>
        </w:rPr>
        <w:t xml:space="preserve">CUSC Modifications Panel </w:t>
      </w:r>
      <w:r>
        <w:rPr>
          <w:rStyle w:val="DeltaViewInsertion"/>
          <w:rFonts w:ascii="Arial" w:hAnsi="Arial" w:cs="Arial"/>
          <w:color w:val="000000"/>
          <w:u w:val="none"/>
        </w:rPr>
        <w:t xml:space="preserve">shall be entitled to adjust the timetable referred to </w:t>
      </w:r>
      <w:proofErr w:type="spellStart"/>
      <w:r>
        <w:rPr>
          <w:rStyle w:val="DeltaViewInsertion"/>
          <w:rFonts w:ascii="Arial" w:hAnsi="Arial" w:cs="Arial"/>
          <w:color w:val="000000"/>
          <w:u w:val="none"/>
        </w:rPr>
        <w:t>at</w:t>
      </w:r>
      <w:proofErr w:type="spellEnd"/>
      <w:r>
        <w:rPr>
          <w:rStyle w:val="DeltaViewInsertion"/>
          <w:rFonts w:ascii="Arial" w:hAnsi="Arial" w:cs="Arial"/>
          <w:color w:val="000000"/>
          <w:u w:val="none"/>
        </w:rPr>
        <w:t xml:space="preserve"> Paragraph 8.19.1(b) and the</w:t>
      </w:r>
      <w:r>
        <w:rPr>
          <w:rStyle w:val="DeltaViewInsertion"/>
          <w:rFonts w:ascii="Arial" w:hAnsi="Arial" w:cs="Arial"/>
          <w:b/>
          <w:bCs/>
          <w:color w:val="000000"/>
          <w:u w:val="none"/>
        </w:rPr>
        <w:t xml:space="preserve"> </w:t>
      </w:r>
      <w:r>
        <w:rPr>
          <w:rStyle w:val="DeltaViewInsertion"/>
          <w:rFonts w:ascii="Arial Bold" w:hAnsi="Arial Bold" w:cs="Arial Bold"/>
          <w:b/>
          <w:bCs/>
          <w:color w:val="000000"/>
          <w:u w:val="none"/>
        </w:rPr>
        <w:t>Code Administrator</w:t>
      </w:r>
      <w:r>
        <w:rPr>
          <w:rStyle w:val="DeltaViewInsertion"/>
          <w:rFonts w:ascii="Arial" w:hAnsi="Arial" w:cs="Arial"/>
          <w:color w:val="000000"/>
          <w:u w:val="none"/>
        </w:rPr>
        <w:t xml:space="preserve"> shall be entitled to adjust the timetable referred to </w:t>
      </w:r>
      <w:proofErr w:type="spellStart"/>
      <w:r>
        <w:rPr>
          <w:rStyle w:val="DeltaViewInsertion"/>
          <w:rFonts w:ascii="Arial" w:hAnsi="Arial" w:cs="Arial"/>
          <w:color w:val="000000"/>
          <w:u w:val="none"/>
        </w:rPr>
        <w:t>at</w:t>
      </w:r>
      <w:proofErr w:type="spellEnd"/>
      <w:r>
        <w:rPr>
          <w:rStyle w:val="DeltaViewInsertion"/>
          <w:rFonts w:ascii="Arial" w:hAnsi="Arial" w:cs="Arial"/>
          <w:color w:val="000000"/>
          <w:u w:val="none"/>
        </w:rPr>
        <w:t xml:space="preserve"> Paragraph 8.19.1(c), provided that the </w:t>
      </w:r>
      <w:r>
        <w:rPr>
          <w:rStyle w:val="DeltaViewInsertion"/>
          <w:rFonts w:ascii="Arial" w:hAnsi="Arial" w:cs="Arial"/>
          <w:b/>
          <w:bCs/>
          <w:color w:val="000000"/>
          <w:u w:val="none"/>
        </w:rPr>
        <w:t>Authority</w:t>
      </w:r>
      <w:r>
        <w:rPr>
          <w:rFonts w:ascii="Arial" w:hAnsi="Arial" w:cs="Arial"/>
        </w:rPr>
        <w:t>, after receiving notice,</w:t>
      </w:r>
      <w:r>
        <w:rPr>
          <w:rStyle w:val="DeltaViewInsertion"/>
          <w:rFonts w:ascii="Arial" w:hAnsi="Arial" w:cs="Arial"/>
          <w:color w:val="000000"/>
          <w:u w:val="none"/>
        </w:rPr>
        <w:t xml:space="preserve"> does not object.</w:t>
      </w:r>
    </w:p>
    <w:p w14:paraId="6563E551" w14:textId="6A3EF529" w:rsidR="00771D6C" w:rsidRPr="00FB3970" w:rsidRDefault="00771D6C" w:rsidP="6E0EFD03">
      <w:pPr>
        <w:pStyle w:val="Heading4"/>
        <w:widowControl/>
        <w:numPr>
          <w:ilvl w:val="3"/>
          <w:numId w:val="21"/>
        </w:numPr>
        <w:tabs>
          <w:tab w:val="clear" w:pos="4253"/>
        </w:tabs>
        <w:ind w:left="1702" w:hanging="851"/>
        <w:jc w:val="both"/>
        <w:rPr>
          <w:rStyle w:val="DeltaViewInsertion"/>
          <w:rFonts w:ascii="Arial" w:hAnsi="Arial" w:cs="Arial"/>
          <w:color w:val="000000"/>
          <w:u w:val="none"/>
        </w:rPr>
      </w:pPr>
      <w:r w:rsidRPr="00FB3970">
        <w:rPr>
          <w:rStyle w:val="DeltaViewInsertion"/>
          <w:rFonts w:ascii="Arial" w:hAnsi="Arial" w:cs="Arial"/>
          <w:color w:val="000000" w:themeColor="text1"/>
          <w:u w:val="none"/>
        </w:rPr>
        <w:t>Where</w:t>
      </w:r>
      <w:r w:rsidR="00A421FF" w:rsidRPr="00FB3970">
        <w:rPr>
          <w:rStyle w:val="DeltaViewInsertion"/>
          <w:rFonts w:ascii="Arial" w:hAnsi="Arial" w:cs="Arial"/>
          <w:color w:val="000000" w:themeColor="text1"/>
          <w:u w:val="none"/>
        </w:rPr>
        <w:t xml:space="preserve"> </w:t>
      </w:r>
      <w:r w:rsidR="00A421FF" w:rsidRPr="00FB3970">
        <w:rPr>
          <w:rStyle w:val="DeltaViewInsertion"/>
          <w:rFonts w:ascii="Arial" w:hAnsi="Arial" w:cs="Arial"/>
          <w:color w:val="000000"/>
          <w:u w:val="none"/>
        </w:rPr>
        <w:t xml:space="preserve">the </w:t>
      </w:r>
      <w:r w:rsidR="00A421FF" w:rsidRPr="00FB3970">
        <w:rPr>
          <w:rStyle w:val="DeltaViewInsertion"/>
          <w:rFonts w:ascii="Arial" w:hAnsi="Arial" w:cs="Arial"/>
          <w:b/>
          <w:color w:val="000000"/>
          <w:u w:val="none"/>
        </w:rPr>
        <w:t>CUSC Modifications Panel</w:t>
      </w:r>
      <w:r w:rsidR="00A421FF" w:rsidRPr="00FB3970">
        <w:rPr>
          <w:rStyle w:val="DeltaViewInsertion"/>
          <w:rFonts w:ascii="Arial" w:hAnsi="Arial" w:cs="Arial"/>
          <w:color w:val="000000"/>
          <w:u w:val="none"/>
        </w:rPr>
        <w:t xml:space="preserve"> </w:t>
      </w:r>
      <w:r w:rsidR="00A421FF" w:rsidRPr="00FB3970">
        <w:rPr>
          <w:rFonts w:ascii="Arial" w:hAnsi="Arial" w:cs="Arial"/>
        </w:rPr>
        <w:t>in accordance with Paragraph to 8.19.2(b) invites the Proposer to further develop their CUSC Modification Proposal, and the Proposer agrees, on the Proposer</w:t>
      </w:r>
      <w:r w:rsidR="00A421FF" w:rsidRPr="00FB3970">
        <w:rPr>
          <w:rStyle w:val="DeltaViewInsertion"/>
          <w:rFonts w:ascii="Arial" w:hAnsi="Arial" w:cs="Arial"/>
          <w:color w:val="000000"/>
          <w:u w:val="none"/>
        </w:rPr>
        <w:t xml:space="preserve"> presenting this to a subsequent meeting of the </w:t>
      </w:r>
      <w:r w:rsidR="00A421FF" w:rsidRPr="00FB3970">
        <w:rPr>
          <w:rStyle w:val="DeltaViewInsertion"/>
          <w:rFonts w:ascii="Arial" w:hAnsi="Arial" w:cs="Arial"/>
          <w:b/>
          <w:color w:val="000000"/>
          <w:u w:val="none"/>
        </w:rPr>
        <w:t xml:space="preserve">CUSC Modifications Panel, </w:t>
      </w:r>
      <w:r w:rsidR="00A421FF" w:rsidRPr="00FB3970">
        <w:rPr>
          <w:rStyle w:val="DeltaViewInsertion"/>
          <w:rFonts w:ascii="Arial" w:hAnsi="Arial" w:cs="Arial"/>
          <w:color w:val="000000"/>
          <w:u w:val="none"/>
        </w:rPr>
        <w:t xml:space="preserve">the </w:t>
      </w:r>
      <w:r w:rsidR="00A421FF" w:rsidRPr="00FB3970">
        <w:rPr>
          <w:rStyle w:val="DeltaViewInsertion"/>
          <w:rFonts w:ascii="Arial" w:hAnsi="Arial" w:cs="Arial"/>
          <w:b/>
          <w:color w:val="000000"/>
          <w:u w:val="none"/>
        </w:rPr>
        <w:t xml:space="preserve">Panel </w:t>
      </w:r>
      <w:r w:rsidR="00A421FF" w:rsidRPr="00FB3970">
        <w:rPr>
          <w:rStyle w:val="DeltaViewInsertion"/>
          <w:rFonts w:ascii="Arial" w:hAnsi="Arial" w:cs="Arial"/>
          <w:color w:val="000000"/>
          <w:u w:val="none"/>
        </w:rPr>
        <w:t xml:space="preserve">will determine a way forward from the options in 8.19.2 (a), (c), (d) and (e) or invite the </w:t>
      </w:r>
      <w:r w:rsidR="00A421FF" w:rsidRPr="00FB3970">
        <w:rPr>
          <w:rStyle w:val="DeltaViewInsertion"/>
          <w:rFonts w:ascii="Arial" w:hAnsi="Arial" w:cs="Arial"/>
          <w:b/>
          <w:color w:val="000000"/>
          <w:u w:val="none"/>
        </w:rPr>
        <w:t>Proposer</w:t>
      </w:r>
      <w:r w:rsidR="00A421FF" w:rsidRPr="00FB3970">
        <w:rPr>
          <w:rStyle w:val="DeltaViewInsertion"/>
          <w:rFonts w:ascii="Arial" w:hAnsi="Arial" w:cs="Arial"/>
          <w:color w:val="000000"/>
          <w:u w:val="none"/>
        </w:rPr>
        <w:t xml:space="preserve"> to withdraw their modification proposal.</w:t>
      </w:r>
      <w:r w:rsidRPr="00FB3970">
        <w:rPr>
          <w:rStyle w:val="DeltaViewInsertion"/>
          <w:rFonts w:ascii="Arial" w:hAnsi="Arial" w:cs="Arial"/>
          <w:color w:val="000000" w:themeColor="text1"/>
          <w:u w:val="none"/>
        </w:rPr>
        <w:t xml:space="preserve"> </w:t>
      </w:r>
    </w:p>
    <w:p w14:paraId="420D50DD" w14:textId="41AF0581" w:rsidR="00E66E2A" w:rsidRDefault="00E66E2A" w:rsidP="6E0EFD03">
      <w:pPr>
        <w:pStyle w:val="Heading4"/>
        <w:widowControl/>
        <w:numPr>
          <w:ilvl w:val="3"/>
          <w:numId w:val="21"/>
        </w:numPr>
        <w:tabs>
          <w:tab w:val="clear" w:pos="1701"/>
          <w:tab w:val="clear" w:pos="4253"/>
          <w:tab w:val="num" w:pos="2409"/>
        </w:tabs>
        <w:ind w:left="1702" w:hanging="851"/>
        <w:jc w:val="both"/>
        <w:rPr>
          <w:rFonts w:ascii="Arial" w:hAnsi="Arial" w:cs="Arial"/>
        </w:rPr>
      </w:pPr>
      <w:r w:rsidRPr="0038547C">
        <w:rPr>
          <w:rFonts w:ascii="Arial" w:hAnsi="Arial" w:cs="Arial"/>
        </w:rPr>
        <w:t xml:space="preserve">Where the </w:t>
      </w:r>
      <w:r w:rsidRPr="0038547C">
        <w:rPr>
          <w:rStyle w:val="DeltaViewInsertion"/>
          <w:rFonts w:ascii="Arial" w:hAnsi="Arial" w:cs="Arial"/>
          <w:b/>
          <w:bCs/>
          <w:color w:val="auto"/>
          <w:u w:val="none"/>
        </w:rPr>
        <w:t>CUSC Modifications Panel</w:t>
      </w:r>
      <w:r w:rsidR="000435FF">
        <w:rPr>
          <w:rStyle w:val="DeltaViewInsertion"/>
          <w:rFonts w:ascii="Arial" w:hAnsi="Arial" w:cs="Arial"/>
          <w:b/>
          <w:bCs/>
          <w:color w:val="auto"/>
          <w:u w:val="none"/>
        </w:rPr>
        <w:t xml:space="preserve"> </w:t>
      </w:r>
      <w:r w:rsidR="000435FF">
        <w:rPr>
          <w:rStyle w:val="DeltaViewInsertion"/>
          <w:rFonts w:ascii="Arial" w:hAnsi="Arial" w:cs="Arial"/>
          <w:bCs/>
          <w:color w:val="auto"/>
          <w:u w:val="none"/>
        </w:rPr>
        <w:t>in accordance with Paragraphs</w:t>
      </w:r>
      <w:r w:rsidR="2E45CBDC" w:rsidRPr="6E0EFD03">
        <w:rPr>
          <w:rFonts w:ascii="Arial" w:hAnsi="Arial" w:cs="Arial"/>
        </w:rPr>
        <w:t xml:space="preserve"> </w:t>
      </w:r>
      <w:r w:rsidRPr="0038547C">
        <w:rPr>
          <w:rFonts w:ascii="Arial" w:hAnsi="Arial" w:cs="Arial"/>
        </w:rPr>
        <w:t xml:space="preserve"> 8.19.2(b) or 8.19.6 invites the </w:t>
      </w:r>
      <w:r w:rsidRPr="0038547C">
        <w:rPr>
          <w:rFonts w:ascii="Arial" w:hAnsi="Arial" w:cs="Arial"/>
          <w:b/>
        </w:rPr>
        <w:t>Proposer</w:t>
      </w:r>
      <w:r w:rsidRPr="0038547C">
        <w:rPr>
          <w:rFonts w:ascii="Arial" w:hAnsi="Arial" w:cs="Arial"/>
        </w:rPr>
        <w:t xml:space="preserve"> to further develop or withdraw their </w:t>
      </w:r>
      <w:r w:rsidR="00D21402" w:rsidRPr="00E62AE0">
        <w:rPr>
          <w:rFonts w:ascii="Arial" w:hAnsi="Arial" w:cs="Arial"/>
          <w:b/>
        </w:rPr>
        <w:t>CUSC M</w:t>
      </w:r>
      <w:r w:rsidRPr="00E62AE0">
        <w:rPr>
          <w:rFonts w:ascii="Arial" w:hAnsi="Arial" w:cs="Arial"/>
          <w:b/>
          <w:bCs/>
        </w:rPr>
        <w:t>odification</w:t>
      </w:r>
      <w:r w:rsidRPr="6E0EFD03">
        <w:rPr>
          <w:rFonts w:ascii="Arial" w:hAnsi="Arial" w:cs="Arial"/>
        </w:rPr>
        <w:t xml:space="preserve"> </w:t>
      </w:r>
      <w:r w:rsidR="00E62AE0">
        <w:rPr>
          <w:rFonts w:ascii="Arial" w:hAnsi="Arial" w:cs="Arial"/>
          <w:b/>
          <w:bCs/>
        </w:rPr>
        <w:t xml:space="preserve">Proposal </w:t>
      </w:r>
      <w:r w:rsidRPr="0038547C">
        <w:rPr>
          <w:rFonts w:ascii="Arial" w:hAnsi="Arial" w:cs="Arial"/>
        </w:rPr>
        <w:t xml:space="preserve">and this is declined, the </w:t>
      </w:r>
      <w:r w:rsidRPr="0038547C">
        <w:rPr>
          <w:rFonts w:ascii="Arial" w:hAnsi="Arial" w:cs="Arial"/>
          <w:b/>
        </w:rPr>
        <w:t>Panel</w:t>
      </w:r>
      <w:r w:rsidRPr="0038547C">
        <w:rPr>
          <w:rFonts w:ascii="Arial" w:hAnsi="Arial" w:cs="Arial"/>
        </w:rPr>
        <w:t xml:space="preserve"> will determine a way forward from the options in 8.19.2 (a), (c), (d) or (e).</w:t>
      </w:r>
    </w:p>
    <w:p w14:paraId="0B7EF1A7" w14:textId="77777777" w:rsidR="00B438D2" w:rsidRDefault="00B438D2" w:rsidP="00E66E2A">
      <w:pPr>
        <w:pStyle w:val="Heading4"/>
        <w:tabs>
          <w:tab w:val="clear" w:pos="4253"/>
        </w:tabs>
        <w:ind w:left="1702" w:firstLine="0"/>
        <w:jc w:val="both"/>
        <w:rPr>
          <w:rStyle w:val="DeltaViewInsertion"/>
          <w:rFonts w:ascii="Arial" w:hAnsi="Arial" w:cs="Arial"/>
          <w:color w:val="000000"/>
          <w:u w:val="none"/>
        </w:rPr>
      </w:pPr>
    </w:p>
    <w:p w14:paraId="5D942C27"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782" w:name="_DV_M476"/>
      <w:bookmarkEnd w:id="782"/>
      <w:r>
        <w:rPr>
          <w:rFonts w:ascii="Arial" w:hAnsi="Arial" w:cs="Arial"/>
          <w:b/>
          <w:bCs/>
        </w:rPr>
        <w:t>WORKGROUPS</w:t>
      </w:r>
    </w:p>
    <w:p w14:paraId="186EBBD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83" w:name="_DV_M477"/>
      <w:bookmarkEnd w:id="783"/>
      <w:r>
        <w:rPr>
          <w:rFonts w:ascii="Arial" w:hAnsi="Arial" w:cs="Arial"/>
        </w:rPr>
        <w:t xml:space="preserve">If the </w:t>
      </w:r>
      <w:r>
        <w:rPr>
          <w:rFonts w:ascii="Arial" w:hAnsi="Arial" w:cs="Arial"/>
          <w:b/>
          <w:bCs/>
        </w:rPr>
        <w:t>CUSC Modifications Panel</w:t>
      </w:r>
      <w:r>
        <w:rPr>
          <w:rFonts w:ascii="Arial" w:hAnsi="Arial" w:cs="Arial"/>
        </w:rPr>
        <w:t xml:space="preserve"> has decided not to proceed directly to wider consultation </w:t>
      </w:r>
      <w:r>
        <w:rPr>
          <w:rStyle w:val="DeltaViewInsertion"/>
          <w:rFonts w:ascii="Arial" w:hAnsi="Arial" w:cs="Arial"/>
          <w:color w:val="000000"/>
          <w:u w:val="none"/>
        </w:rPr>
        <w:t>(or where the provisions of Paragraph 8.19.5 apply)</w:t>
      </w:r>
      <w:r>
        <w:rPr>
          <w:rFonts w:ascii="Arial" w:hAnsi="Arial" w:cs="Arial"/>
        </w:rPr>
        <w:t xml:space="preserve">, a </w:t>
      </w:r>
      <w:r>
        <w:rPr>
          <w:rFonts w:ascii="Arial" w:hAnsi="Arial" w:cs="Arial"/>
          <w:b/>
          <w:bCs/>
        </w:rPr>
        <w:t>Workgroup</w:t>
      </w:r>
      <w:r>
        <w:rPr>
          <w:rFonts w:ascii="Arial" w:hAnsi="Arial" w:cs="Arial"/>
        </w:rPr>
        <w:t xml:space="preserve"> will be established, or an existing </w:t>
      </w:r>
      <w:r>
        <w:rPr>
          <w:rFonts w:ascii="Arial" w:hAnsi="Arial" w:cs="Arial"/>
          <w:b/>
          <w:bCs/>
        </w:rPr>
        <w:t>Standing Group</w:t>
      </w:r>
      <w:r>
        <w:rPr>
          <w:rFonts w:ascii="Arial" w:hAnsi="Arial" w:cs="Arial"/>
        </w:rPr>
        <w:t xml:space="preserve"> identified and actioned,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to assist the </w:t>
      </w:r>
      <w:r>
        <w:rPr>
          <w:rFonts w:ascii="Arial" w:hAnsi="Arial" w:cs="Arial"/>
          <w:b/>
          <w:bCs/>
        </w:rPr>
        <w:t>CUSC Modifications Panel</w:t>
      </w:r>
      <w:r>
        <w:rPr>
          <w:rFonts w:ascii="Arial" w:hAnsi="Arial" w:cs="Arial"/>
        </w:rPr>
        <w:t xml:space="preserve"> in evaluating whether a</w:t>
      </w:r>
      <w:r>
        <w:rPr>
          <w:rFonts w:ascii="Arial" w:hAnsi="Arial" w:cs="Arial"/>
          <w:b/>
          <w:bCs/>
        </w:rPr>
        <w:t xml:space="preserve"> CUSC Modification Proposal</w:t>
      </w:r>
      <w:r>
        <w:rPr>
          <w:rFonts w:ascii="Arial" w:hAnsi="Arial" w:cs="Arial"/>
        </w:rPr>
        <w:t xml:space="preserve"> better facilitates achieving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rPr>
        <w:t xml:space="preserve"> and whether a </w:t>
      </w:r>
      <w:r>
        <w:rPr>
          <w:rFonts w:ascii="Arial" w:hAnsi="Arial" w:cs="Arial"/>
          <w:b/>
          <w:bCs/>
        </w:rPr>
        <w:t>Workgroup Alternative CUSC Modification</w:t>
      </w:r>
      <w:r>
        <w:rPr>
          <w:rFonts w:ascii="Arial Bold" w:hAnsi="Arial Bold" w:cs="Arial Bold"/>
          <w:b/>
          <w:bCs/>
        </w:rPr>
        <w:t>(s)</w:t>
      </w:r>
      <w:bookmarkStart w:id="784" w:name="_BPDCD_136"/>
      <w:bookmarkStart w:id="785" w:name="_DV_M478"/>
      <w:bookmarkEnd w:id="784"/>
      <w:bookmarkEnd w:id="785"/>
      <w:r>
        <w:rPr>
          <w:rFonts w:ascii="Arial Bold" w:hAnsi="Arial Bold" w:cs="Arial Bold"/>
          <w:b/>
          <w:bCs/>
        </w:rPr>
        <w:t xml:space="preserve"> </w:t>
      </w:r>
      <w:r>
        <w:rPr>
          <w:rFonts w:ascii="Arial" w:hAnsi="Arial" w:cs="Arial"/>
        </w:rPr>
        <w:t xml:space="preserve">would, as compared with the </w:t>
      </w:r>
      <w:r>
        <w:rPr>
          <w:rFonts w:ascii="Arial" w:hAnsi="Arial" w:cs="Arial"/>
          <w:b/>
          <w:bCs/>
        </w:rPr>
        <w:t>CUSC Modification Proposal</w:t>
      </w:r>
      <w:r>
        <w:rPr>
          <w:rFonts w:ascii="Arial" w:hAnsi="Arial" w:cs="Arial"/>
        </w:rPr>
        <w:t xml:space="preserve">, better facilitate achieving the </w:t>
      </w:r>
      <w:r>
        <w:rPr>
          <w:rFonts w:ascii="Arial" w:hAnsi="Arial" w:cs="Arial"/>
          <w:b/>
          <w:bCs/>
        </w:rPr>
        <w:t>Applicable CUSC Objectives</w:t>
      </w:r>
      <w:r>
        <w:rPr>
          <w:rFonts w:ascii="Arial" w:hAnsi="Arial" w:cs="Arial"/>
        </w:rPr>
        <w:t xml:space="preserve"> in relation to the issue or defect identified in the </w:t>
      </w:r>
      <w:r>
        <w:rPr>
          <w:rFonts w:ascii="Arial" w:hAnsi="Arial" w:cs="Arial"/>
          <w:b/>
          <w:bCs/>
        </w:rPr>
        <w:t>CUSC Modification Proposal</w:t>
      </w:r>
      <w:r>
        <w:rPr>
          <w:rFonts w:ascii="Arial" w:hAnsi="Arial" w:cs="Arial"/>
        </w:rPr>
        <w:t xml:space="preserve">.  Where a </w:t>
      </w:r>
      <w:r>
        <w:rPr>
          <w:rFonts w:ascii="Arial" w:hAnsi="Arial" w:cs="Arial"/>
          <w:b/>
          <w:bCs/>
        </w:rPr>
        <w:t xml:space="preserve">Standing Group </w:t>
      </w:r>
      <w:r>
        <w:rPr>
          <w:rFonts w:ascii="Arial" w:hAnsi="Arial" w:cs="Arial"/>
        </w:rPr>
        <w:t xml:space="preserve">is identified and actioned in relation to a </w:t>
      </w:r>
      <w:r>
        <w:rPr>
          <w:rFonts w:ascii="Arial" w:hAnsi="Arial" w:cs="Arial"/>
          <w:b/>
          <w:bCs/>
        </w:rPr>
        <w:t>CUSC Modification Proposal</w:t>
      </w:r>
      <w:r>
        <w:rPr>
          <w:rFonts w:ascii="Arial" w:hAnsi="Arial" w:cs="Arial"/>
        </w:rPr>
        <w:t xml:space="preserve">, a reference to </w:t>
      </w:r>
      <w:r>
        <w:rPr>
          <w:rFonts w:ascii="Arial" w:hAnsi="Arial" w:cs="Arial"/>
          <w:b/>
          <w:bCs/>
        </w:rPr>
        <w:t xml:space="preserve">Workgroup </w:t>
      </w:r>
      <w:r>
        <w:rPr>
          <w:rFonts w:ascii="Arial" w:hAnsi="Arial" w:cs="Arial"/>
        </w:rPr>
        <w:t xml:space="preserve">in this Section 8 shall, in relation to that </w:t>
      </w:r>
      <w:r>
        <w:rPr>
          <w:rFonts w:ascii="Arial" w:hAnsi="Arial" w:cs="Arial"/>
          <w:b/>
          <w:bCs/>
        </w:rPr>
        <w:t>CUSC Modification Proposal</w:t>
      </w:r>
      <w:r>
        <w:rPr>
          <w:rFonts w:ascii="Arial" w:hAnsi="Arial" w:cs="Arial"/>
        </w:rPr>
        <w:t xml:space="preserve">, be deemed to be a reference to that </w:t>
      </w:r>
      <w:r>
        <w:rPr>
          <w:rFonts w:ascii="Arial" w:hAnsi="Arial" w:cs="Arial"/>
          <w:b/>
          <w:bCs/>
        </w:rPr>
        <w:t xml:space="preserve">Standing Group </w:t>
      </w:r>
      <w:r>
        <w:rPr>
          <w:rFonts w:ascii="Arial" w:hAnsi="Arial" w:cs="Arial"/>
        </w:rPr>
        <w:t xml:space="preserve">acting in that capacity.  Unless specifically appointed pursuant to this Paragraph or permitted pursuant to Paragraph 8.22, a </w:t>
      </w:r>
      <w:r>
        <w:rPr>
          <w:rFonts w:ascii="Arial" w:hAnsi="Arial" w:cs="Arial"/>
          <w:b/>
          <w:bCs/>
        </w:rPr>
        <w:t xml:space="preserve">Standing Group </w:t>
      </w:r>
      <w:r>
        <w:rPr>
          <w:rFonts w:ascii="Arial" w:hAnsi="Arial" w:cs="Arial"/>
        </w:rPr>
        <w:t xml:space="preserve">shall not comment upon any </w:t>
      </w:r>
      <w:r>
        <w:rPr>
          <w:rFonts w:ascii="Arial" w:hAnsi="Arial" w:cs="Arial"/>
          <w:b/>
          <w:bCs/>
        </w:rPr>
        <w:t>CUSC Modification Proposal</w:t>
      </w:r>
      <w:r>
        <w:rPr>
          <w:rFonts w:ascii="Arial" w:hAnsi="Arial" w:cs="Arial"/>
        </w:rPr>
        <w:t>.</w:t>
      </w:r>
    </w:p>
    <w:p w14:paraId="6B2A1C79" w14:textId="050704B0" w:rsidR="00B56045" w:rsidRDefault="00B56045" w:rsidP="6E0EFD03">
      <w:pPr>
        <w:pStyle w:val="Heading4"/>
        <w:widowControl/>
        <w:numPr>
          <w:ilvl w:val="3"/>
          <w:numId w:val="21"/>
        </w:numPr>
        <w:tabs>
          <w:tab w:val="clear" w:pos="4253"/>
        </w:tabs>
        <w:ind w:left="1702" w:hanging="851"/>
        <w:jc w:val="both"/>
        <w:rPr>
          <w:rFonts w:ascii="Arial" w:hAnsi="Arial" w:cs="Arial"/>
        </w:rPr>
      </w:pPr>
      <w:bookmarkStart w:id="786" w:name="_DV_M479"/>
      <w:bookmarkEnd w:id="786"/>
      <w:r>
        <w:rPr>
          <w:rFonts w:ascii="Arial" w:hAnsi="Arial" w:cs="Arial"/>
        </w:rPr>
        <w:t xml:space="preserve">A single </w:t>
      </w:r>
      <w:r>
        <w:rPr>
          <w:rFonts w:ascii="Arial" w:hAnsi="Arial" w:cs="Arial"/>
          <w:b/>
          <w:bCs/>
        </w:rPr>
        <w:t>Workgroup</w:t>
      </w:r>
      <w:r>
        <w:rPr>
          <w:rFonts w:ascii="Arial" w:hAnsi="Arial" w:cs="Arial"/>
        </w:rPr>
        <w:t xml:space="preserve"> may be responsible for the evaluation of more than one </w:t>
      </w:r>
      <w:r>
        <w:rPr>
          <w:rFonts w:ascii="Arial" w:hAnsi="Arial" w:cs="Arial"/>
          <w:b/>
          <w:bCs/>
        </w:rPr>
        <w:t>CUSC Modification Proposal</w:t>
      </w:r>
      <w:r>
        <w:rPr>
          <w:rFonts w:ascii="Arial" w:hAnsi="Arial" w:cs="Arial"/>
        </w:rPr>
        <w:t xml:space="preserve"> at the same </w:t>
      </w:r>
      <w:proofErr w:type="spellStart"/>
      <w:r>
        <w:rPr>
          <w:rFonts w:ascii="Arial" w:hAnsi="Arial" w:cs="Arial"/>
        </w:rPr>
        <w:t>time,but</w:t>
      </w:r>
      <w:proofErr w:type="spellEnd"/>
      <w:r>
        <w:rPr>
          <w:rFonts w:ascii="Arial" w:hAnsi="Arial" w:cs="Arial"/>
        </w:rPr>
        <w:t xml:space="preserve"> need not be so responsible.</w:t>
      </w:r>
    </w:p>
    <w:p w14:paraId="49932C3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87" w:name="_DV_M480"/>
      <w:bookmarkEnd w:id="787"/>
      <w:r>
        <w:rPr>
          <w:rFonts w:ascii="Arial" w:hAnsi="Arial" w:cs="Arial"/>
        </w:rPr>
        <w:lastRenderedPageBreak/>
        <w:t xml:space="preserve">A </w:t>
      </w:r>
      <w:r>
        <w:rPr>
          <w:rFonts w:ascii="Arial" w:hAnsi="Arial" w:cs="Arial"/>
          <w:b/>
          <w:bCs/>
        </w:rPr>
        <w:t>Workgroup</w:t>
      </w:r>
      <w:r>
        <w:rPr>
          <w:rFonts w:ascii="Arial" w:hAnsi="Arial" w:cs="Arial"/>
        </w:rPr>
        <w:t xml:space="preserve"> shall comprise at least five (5) persons (who may be </w:t>
      </w:r>
      <w:r>
        <w:rPr>
          <w:rFonts w:ascii="Arial" w:hAnsi="Arial" w:cs="Arial"/>
          <w:b/>
          <w:bCs/>
        </w:rPr>
        <w:t>Panel Members</w:t>
      </w:r>
      <w:r>
        <w:rPr>
          <w:rFonts w:ascii="Arial" w:hAnsi="Arial" w:cs="Arial"/>
        </w:rPr>
        <w:t xml:space="preserve">) selected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from those nominated by </w:t>
      </w:r>
      <w:r>
        <w:rPr>
          <w:rFonts w:ascii="Arial" w:hAnsi="Arial" w:cs="Arial"/>
          <w:b/>
          <w:bCs/>
        </w:rPr>
        <w:t xml:space="preserve">CUSC Parties, BSC Parties, </w:t>
      </w:r>
      <w:r w:rsidRPr="00E75772">
        <w:rPr>
          <w:rFonts w:ascii="Arial" w:hAnsi="Arial" w:cs="Arial"/>
          <w:bCs/>
        </w:rPr>
        <w:t>the</w:t>
      </w:r>
      <w:r>
        <w:rPr>
          <w:rFonts w:ascii="Arial" w:hAnsi="Arial" w:cs="Arial"/>
          <w:b/>
          <w:bCs/>
        </w:rPr>
        <w:t xml:space="preserve"> Citizens Advice </w:t>
      </w:r>
      <w:r w:rsidRPr="00E75772">
        <w:rPr>
          <w:rFonts w:ascii="Arial" w:hAnsi="Arial" w:cs="Arial"/>
          <w:bCs/>
        </w:rPr>
        <w:t>or the</w:t>
      </w:r>
      <w:r>
        <w:rPr>
          <w:rFonts w:ascii="Arial" w:hAnsi="Arial" w:cs="Arial"/>
          <w:b/>
          <w:bCs/>
        </w:rPr>
        <w:t xml:space="preserve"> Citizens Advice Scotland </w:t>
      </w:r>
      <w:r>
        <w:rPr>
          <w:rFonts w:ascii="Arial" w:hAnsi="Arial" w:cs="Arial"/>
        </w:rPr>
        <w:t xml:space="preserve">for their relevant experience and/or expertise in the areas forming the subject-matter of the </w:t>
      </w:r>
      <w:r>
        <w:rPr>
          <w:rFonts w:ascii="Arial" w:hAnsi="Arial" w:cs="Arial"/>
          <w:b/>
          <w:bCs/>
        </w:rPr>
        <w:t>CUSC Modification Proposal(s)</w:t>
      </w:r>
      <w:r>
        <w:rPr>
          <w:rFonts w:ascii="Arial" w:hAnsi="Arial" w:cs="Arial"/>
        </w:rPr>
        <w:t xml:space="preserve"> to be considered by such </w:t>
      </w:r>
      <w:r>
        <w:rPr>
          <w:rFonts w:ascii="Arial" w:hAnsi="Arial" w:cs="Arial"/>
          <w:b/>
          <w:bCs/>
        </w:rPr>
        <w:t>Workgroup</w:t>
      </w:r>
      <w:r>
        <w:rPr>
          <w:rFonts w:ascii="Arial" w:hAnsi="Arial" w:cs="Arial"/>
        </w:rPr>
        <w:t xml:space="preserve"> (and the </w:t>
      </w:r>
      <w:r>
        <w:rPr>
          <w:rFonts w:ascii="Arial" w:hAnsi="Arial" w:cs="Arial"/>
          <w:b/>
          <w:bCs/>
        </w:rPr>
        <w:t>CUSC Modifications Panel</w:t>
      </w:r>
      <w:r>
        <w:rPr>
          <w:rFonts w:ascii="Arial" w:hAnsi="Arial" w:cs="Arial"/>
        </w:rPr>
        <w:t xml:space="preserve"> shall ensure, as far as possible, that an appropriate cross-section of representation, experience and expertise is represented on such </w:t>
      </w:r>
      <w:r>
        <w:rPr>
          <w:rFonts w:ascii="Arial" w:hAnsi="Arial" w:cs="Arial"/>
          <w:b/>
          <w:bCs/>
        </w:rPr>
        <w:t>Workgroup</w:t>
      </w:r>
      <w:r>
        <w:rPr>
          <w:rFonts w:ascii="Arial" w:hAnsi="Arial" w:cs="Arial"/>
        </w:rPr>
        <w:t xml:space="preserve">) provided that there shall always be at least one member representing </w:t>
      </w:r>
      <w:r>
        <w:rPr>
          <w:rFonts w:ascii="Arial" w:hAnsi="Arial" w:cs="Arial"/>
          <w:b/>
          <w:bCs/>
        </w:rPr>
        <w:t>The Company</w:t>
      </w:r>
      <w:r>
        <w:rPr>
          <w:rFonts w:ascii="Arial" w:hAnsi="Arial" w:cs="Arial"/>
        </w:rPr>
        <w:t xml:space="preserve"> and if, and only if, the </w:t>
      </w:r>
      <w:r>
        <w:rPr>
          <w:rFonts w:ascii="Arial" w:hAnsi="Arial" w:cs="Arial"/>
          <w:b/>
          <w:bCs/>
        </w:rPr>
        <w:t>CUSC Modifications Panel</w:t>
      </w:r>
      <w:r>
        <w:rPr>
          <w:rFonts w:ascii="Arial" w:hAnsi="Arial" w:cs="Arial"/>
        </w:rPr>
        <w:t xml:space="preserve"> is of the view that a </w:t>
      </w:r>
      <w:r>
        <w:rPr>
          <w:rFonts w:ascii="Arial" w:hAnsi="Arial" w:cs="Arial"/>
          <w:b/>
          <w:bCs/>
        </w:rPr>
        <w:t>CUSC Modification Proposal</w:t>
      </w:r>
      <w:r>
        <w:rPr>
          <w:rFonts w:ascii="Arial" w:hAnsi="Arial" w:cs="Arial"/>
        </w:rPr>
        <w:t xml:space="preserve"> is likely to have an impact on the </w:t>
      </w:r>
      <w:r>
        <w:rPr>
          <w:rFonts w:ascii="Arial" w:hAnsi="Arial" w:cs="Arial"/>
          <w:b/>
          <w:bCs/>
        </w:rPr>
        <w:t>STC</w:t>
      </w:r>
      <w:r>
        <w:rPr>
          <w:rFonts w:ascii="Arial" w:hAnsi="Arial" w:cs="Arial"/>
        </w:rPr>
        <w:t xml:space="preserve">, the </w:t>
      </w:r>
      <w:r>
        <w:rPr>
          <w:rFonts w:ascii="Arial" w:hAnsi="Arial" w:cs="Arial"/>
          <w:b/>
          <w:bCs/>
        </w:rPr>
        <w:t>CUSC Modifications Panel</w:t>
      </w:r>
      <w:r>
        <w:rPr>
          <w:rFonts w:ascii="Arial" w:hAnsi="Arial" w:cs="Arial"/>
        </w:rPr>
        <w:t xml:space="preserve"> may invite the </w:t>
      </w:r>
      <w:r>
        <w:rPr>
          <w:rFonts w:ascii="Arial" w:hAnsi="Arial" w:cs="Arial"/>
          <w:b/>
          <w:bCs/>
        </w:rPr>
        <w:t xml:space="preserve">STC </w:t>
      </w:r>
      <w:r>
        <w:rPr>
          <w:rFonts w:ascii="Arial" w:hAnsi="Arial" w:cs="Arial"/>
        </w:rPr>
        <w:t xml:space="preserve">committee to appoint a representative to become a member of the </w:t>
      </w:r>
      <w:r>
        <w:rPr>
          <w:rFonts w:ascii="Arial" w:hAnsi="Arial" w:cs="Arial"/>
          <w:b/>
          <w:bCs/>
        </w:rPr>
        <w:t>Workgroup</w:t>
      </w:r>
      <w:r>
        <w:rPr>
          <w:rFonts w:ascii="Arial" w:hAnsi="Arial" w:cs="Arial"/>
        </w:rPr>
        <w:t xml:space="preserve">.  A representative of the </w:t>
      </w:r>
      <w:r>
        <w:rPr>
          <w:rFonts w:ascii="Arial" w:hAnsi="Arial" w:cs="Arial"/>
          <w:b/>
          <w:bCs/>
        </w:rPr>
        <w:t xml:space="preserve">Authority </w:t>
      </w:r>
      <w:r>
        <w:rPr>
          <w:rFonts w:ascii="Arial" w:hAnsi="Arial" w:cs="Arial"/>
        </w:rPr>
        <w:t xml:space="preserve">may attend any meeting of a </w:t>
      </w:r>
      <w:r>
        <w:rPr>
          <w:rFonts w:ascii="Arial" w:hAnsi="Arial" w:cs="Arial"/>
          <w:b/>
          <w:bCs/>
        </w:rPr>
        <w:t xml:space="preserve">Workgroup </w:t>
      </w:r>
      <w:r>
        <w:rPr>
          <w:rFonts w:ascii="Arial" w:hAnsi="Arial" w:cs="Arial"/>
        </w:rPr>
        <w:t>as an observer and may speak at such meeting.</w:t>
      </w:r>
    </w:p>
    <w:p w14:paraId="2E14274D" w14:textId="0D949DA4"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88" w:name="_DV_M481"/>
      <w:bookmarkEnd w:id="788"/>
      <w:r>
        <w:rPr>
          <w:rFonts w:ascii="Arial" w:hAnsi="Arial" w:cs="Arial"/>
        </w:rPr>
        <w:t>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in consultation with the </w:t>
      </w:r>
      <w:r>
        <w:rPr>
          <w:rFonts w:ascii="Arial" w:hAnsi="Arial" w:cs="Arial"/>
          <w:b/>
          <w:bCs/>
        </w:rPr>
        <w:t>CUSC Modifications Panel</w:t>
      </w:r>
      <w:r>
        <w:rPr>
          <w:rFonts w:ascii="Arial" w:hAnsi="Arial" w:cs="Arial"/>
        </w:rPr>
        <w:t xml:space="preserve"> appoint the chair</w:t>
      </w:r>
      <w:del w:id="789" w:author="Akhtar (ESO), Shazia" w:date="2021-11-01T12:10:00Z">
        <w:r w:rsidDel="008E0D82">
          <w:rPr>
            <w:rFonts w:ascii="Arial" w:hAnsi="Arial" w:cs="Arial"/>
          </w:rPr>
          <w:delText>man</w:delText>
        </w:r>
      </w:del>
      <w:r>
        <w:rPr>
          <w:rFonts w:ascii="Arial" w:hAnsi="Arial" w:cs="Arial"/>
        </w:rPr>
        <w:t xml:space="preserve"> of the </w:t>
      </w:r>
      <w:r>
        <w:rPr>
          <w:rFonts w:ascii="Arial" w:hAnsi="Arial" w:cs="Arial"/>
          <w:b/>
          <w:bCs/>
        </w:rPr>
        <w:t xml:space="preserve">Workgroup </w:t>
      </w:r>
      <w:r>
        <w:rPr>
          <w:rFonts w:ascii="Arial" w:hAnsi="Arial" w:cs="Arial"/>
        </w:rPr>
        <w:t>who shall act impartially and as an independent chair</w:t>
      </w:r>
      <w:del w:id="790" w:author="Akhtar (ESO), Shazia" w:date="2021-11-01T12:10:00Z">
        <w:r w:rsidDel="008E0D82">
          <w:rPr>
            <w:rFonts w:ascii="Arial" w:hAnsi="Arial" w:cs="Arial"/>
          </w:rPr>
          <w:delText>man</w:delText>
        </w:r>
      </w:del>
      <w:r>
        <w:rPr>
          <w:rFonts w:ascii="Arial" w:hAnsi="Arial" w:cs="Arial"/>
        </w:rPr>
        <w:t>.</w:t>
      </w:r>
    </w:p>
    <w:p w14:paraId="56348F56" w14:textId="0DABB074" w:rsidR="00B56045" w:rsidRPr="00B56045" w:rsidRDefault="00B56045" w:rsidP="6E0EFD03">
      <w:pPr>
        <w:widowControl/>
        <w:numPr>
          <w:ilvl w:val="3"/>
          <w:numId w:val="21"/>
        </w:numPr>
        <w:tabs>
          <w:tab w:val="num" w:pos="2409"/>
        </w:tabs>
        <w:spacing w:after="240" w:line="240" w:lineRule="auto"/>
        <w:ind w:left="1702" w:hanging="851"/>
        <w:jc w:val="both"/>
        <w:outlineLvl w:val="3"/>
        <w:rPr>
          <w:rFonts w:ascii="Arial" w:hAnsi="Arial" w:cs="Arial"/>
        </w:rPr>
      </w:pPr>
      <w:bookmarkStart w:id="791" w:name="_DV_M482"/>
      <w:bookmarkEnd w:id="791"/>
      <w:r w:rsidRPr="6E0EFD03">
        <w:rPr>
          <w:rFonts w:ascii="Arial" w:eastAsia="Times New Roman" w:hAnsi="Arial" w:cs="Arial"/>
        </w:rPr>
        <w:t xml:space="preserve">No </w:t>
      </w:r>
      <w:r w:rsidRPr="6E0EFD03">
        <w:rPr>
          <w:rFonts w:ascii="Arial" w:eastAsia="Times New Roman" w:hAnsi="Arial" w:cs="Arial"/>
          <w:b/>
        </w:rPr>
        <w:t>Workgroup</w:t>
      </w:r>
      <w:r w:rsidRPr="6E0EFD03">
        <w:rPr>
          <w:rFonts w:ascii="Arial" w:eastAsia="Times New Roman" w:hAnsi="Arial" w:cs="Arial"/>
        </w:rPr>
        <w:t xml:space="preserve"> or meeting of a </w:t>
      </w:r>
      <w:r w:rsidRPr="6E0EFD03">
        <w:rPr>
          <w:rFonts w:ascii="Arial" w:eastAsia="Times New Roman" w:hAnsi="Arial" w:cs="Arial"/>
          <w:b/>
        </w:rPr>
        <w:t>Workgroup</w:t>
      </w:r>
      <w:r w:rsidRPr="6E0EFD03">
        <w:rPr>
          <w:rFonts w:ascii="Arial" w:eastAsia="Times New Roman" w:hAnsi="Arial" w:cs="Arial"/>
        </w:rPr>
        <w:t xml:space="preserve"> will be considered quorate with less than five (5) persons,</w:t>
      </w:r>
      <w:r w:rsidR="00FD4BBB">
        <w:rPr>
          <w:rFonts w:ascii="Arial" w:eastAsia="Times New Roman" w:hAnsi="Arial" w:cs="Arial"/>
        </w:rPr>
        <w:t xml:space="preserve"> in addition to</w:t>
      </w:r>
      <w:r w:rsidRPr="6E0EFD03">
        <w:rPr>
          <w:rFonts w:ascii="Arial" w:eastAsia="Times New Roman" w:hAnsi="Arial" w:cs="Arial"/>
        </w:rPr>
        <w:t xml:space="preserve"> the </w:t>
      </w:r>
      <w:r w:rsidRPr="6E0EFD03">
        <w:rPr>
          <w:rFonts w:ascii="Arial" w:eastAsia="Times New Roman" w:hAnsi="Arial" w:cs="Arial"/>
          <w:b/>
        </w:rPr>
        <w:t>Code Administrator</w:t>
      </w:r>
      <w:r w:rsidRPr="6E0EFD03">
        <w:rPr>
          <w:rFonts w:ascii="Arial" w:eastAsia="Times New Roman" w:hAnsi="Arial" w:cs="Arial"/>
        </w:rPr>
        <w:t xml:space="preserve"> representative or the chair of the </w:t>
      </w:r>
      <w:r w:rsidRPr="6E0EFD03">
        <w:rPr>
          <w:rFonts w:ascii="Arial" w:eastAsia="Times New Roman" w:hAnsi="Arial" w:cs="Arial"/>
          <w:b/>
        </w:rPr>
        <w:t>Workgroup</w:t>
      </w:r>
      <w:r w:rsidRPr="6E0EFD03">
        <w:rPr>
          <w:rFonts w:ascii="Arial" w:eastAsia="Times New Roman" w:hAnsi="Arial" w:cs="Arial"/>
        </w:rPr>
        <w:t xml:space="preserve">. Where insufficient persons are nominated to a </w:t>
      </w:r>
      <w:r w:rsidRPr="6E0EFD03">
        <w:rPr>
          <w:rFonts w:ascii="Arial" w:eastAsia="Times New Roman" w:hAnsi="Arial" w:cs="Arial"/>
          <w:b/>
        </w:rPr>
        <w:t>Workgroup</w:t>
      </w:r>
      <w:r w:rsidRPr="6E0EFD03">
        <w:rPr>
          <w:rFonts w:ascii="Arial" w:eastAsia="Times New Roman" w:hAnsi="Arial" w:cs="Arial"/>
        </w:rPr>
        <w:t xml:space="preserve"> for it to be quorate, the </w:t>
      </w:r>
      <w:r w:rsidRPr="6E0EFD03">
        <w:rPr>
          <w:rFonts w:ascii="Arial" w:eastAsia="Times New Roman" w:hAnsi="Arial" w:cs="Arial"/>
          <w:b/>
        </w:rPr>
        <w:t>Code Administrator</w:t>
      </w:r>
      <w:r w:rsidRPr="6E0EFD03">
        <w:rPr>
          <w:rFonts w:ascii="Arial" w:eastAsia="Times New Roman" w:hAnsi="Arial" w:cs="Arial"/>
        </w:rPr>
        <w:t xml:space="preserve"> will report this to the next meeting of the </w:t>
      </w:r>
      <w:r w:rsidRPr="00B56045">
        <w:rPr>
          <w:rFonts w:ascii="Arial" w:eastAsia="Times New Roman" w:hAnsi="Arial" w:cs="Arial"/>
          <w:b/>
          <w:bCs/>
          <w:lang w:eastAsia="en-GB"/>
        </w:rPr>
        <w:t>CUSC Modifications Pane</w:t>
      </w:r>
      <w:r w:rsidRPr="6E0EFD03">
        <w:rPr>
          <w:rFonts w:ascii="Arial" w:eastAsia="Times New Roman" w:hAnsi="Arial" w:cs="Arial"/>
          <w:b/>
        </w:rPr>
        <w:t>l</w:t>
      </w:r>
      <w:r w:rsidRPr="6E0EFD03">
        <w:rPr>
          <w:rFonts w:ascii="Arial" w:eastAsia="Times New Roman" w:hAnsi="Arial" w:cs="Arial"/>
        </w:rPr>
        <w:t xml:space="preserve">. The </w:t>
      </w:r>
      <w:r w:rsidRPr="6E0EFD03">
        <w:rPr>
          <w:rFonts w:ascii="Arial" w:eastAsia="Times New Roman" w:hAnsi="Arial" w:cs="Arial"/>
          <w:b/>
        </w:rPr>
        <w:t>Panel</w:t>
      </w:r>
      <w:r w:rsidRPr="6E0EFD03">
        <w:rPr>
          <w:rFonts w:ascii="Arial" w:eastAsia="Times New Roman" w:hAnsi="Arial" w:cs="Arial"/>
        </w:rPr>
        <w:t xml:space="preserve"> may:</w:t>
      </w:r>
    </w:p>
    <w:p w14:paraId="396BB254" w14:textId="77777777" w:rsidR="00B56045" w:rsidRPr="00B56045" w:rsidRDefault="00B56045" w:rsidP="00B56045">
      <w:pPr>
        <w:widowControl w:val="0"/>
        <w:autoSpaceDE w:val="0"/>
        <w:autoSpaceDN w:val="0"/>
        <w:adjustRightInd w:val="0"/>
        <w:snapToGrid w:val="0"/>
        <w:spacing w:after="0" w:line="240" w:lineRule="auto"/>
        <w:ind w:left="1843" w:firstLine="425"/>
        <w:rPr>
          <w:rFonts w:ascii="Arial" w:eastAsia="Times New Roman" w:hAnsi="Arial" w:cs="Arial"/>
          <w:snapToGrid w:val="0"/>
          <w:szCs w:val="20"/>
        </w:rPr>
      </w:pPr>
    </w:p>
    <w:p w14:paraId="73A5236B" w14:textId="77777777" w:rsidR="00B56045" w:rsidRPr="00B56045" w:rsidRDefault="00B56045" w:rsidP="0080543B">
      <w:pPr>
        <w:numPr>
          <w:ilvl w:val="0"/>
          <w:numId w:val="51"/>
        </w:numPr>
        <w:snapToGrid w:val="0"/>
        <w:spacing w:after="0" w:line="264" w:lineRule="auto"/>
        <w:rPr>
          <w:rFonts w:ascii="Arial" w:eastAsia="Times New Roman" w:hAnsi="Arial" w:cs="Arial"/>
          <w:snapToGrid w:val="0"/>
          <w:szCs w:val="20"/>
          <w:lang w:val="x-none"/>
        </w:rPr>
      </w:pPr>
      <w:r w:rsidRPr="00B56045">
        <w:rPr>
          <w:rFonts w:ascii="Arial" w:eastAsia="Times New Roman" w:hAnsi="Arial" w:cs="Arial"/>
          <w:snapToGrid w:val="0"/>
          <w:szCs w:val="20"/>
          <w:lang w:val="x-none"/>
        </w:rPr>
        <w:t xml:space="preserve">Request the </w:t>
      </w:r>
      <w:r w:rsidRPr="00B56045">
        <w:rPr>
          <w:rFonts w:ascii="Arial" w:eastAsia="Times New Roman" w:hAnsi="Arial" w:cs="Arial"/>
          <w:b/>
          <w:snapToGrid w:val="0"/>
          <w:szCs w:val="20"/>
          <w:lang w:val="x-none"/>
        </w:rPr>
        <w:t>Code Administrator</w:t>
      </w:r>
      <w:r w:rsidRPr="00B56045">
        <w:rPr>
          <w:rFonts w:ascii="Arial" w:eastAsia="Times New Roman" w:hAnsi="Arial" w:cs="Arial"/>
          <w:snapToGrid w:val="0"/>
          <w:szCs w:val="20"/>
          <w:lang w:val="x-none"/>
        </w:rPr>
        <w:t xml:space="preserve"> to seek further nominations;</w:t>
      </w:r>
    </w:p>
    <w:p w14:paraId="214CB716" w14:textId="77777777" w:rsidR="00B56045" w:rsidRPr="00B56045" w:rsidRDefault="00B56045" w:rsidP="00B56045">
      <w:pPr>
        <w:widowControl w:val="0"/>
        <w:autoSpaceDE w:val="0"/>
        <w:autoSpaceDN w:val="0"/>
        <w:adjustRightInd w:val="0"/>
        <w:snapToGrid w:val="0"/>
        <w:spacing w:after="0" w:line="240" w:lineRule="auto"/>
        <w:ind w:left="2055"/>
        <w:rPr>
          <w:rFonts w:ascii="Arial" w:eastAsia="Times New Roman" w:hAnsi="Arial" w:cs="Arial"/>
          <w:snapToGrid w:val="0"/>
          <w:szCs w:val="20"/>
          <w:lang w:val="x-none"/>
        </w:rPr>
      </w:pPr>
    </w:p>
    <w:p w14:paraId="17187A2C" w14:textId="77777777" w:rsidR="00B56045" w:rsidRPr="00B56045" w:rsidRDefault="00B56045" w:rsidP="0080543B">
      <w:pPr>
        <w:numPr>
          <w:ilvl w:val="0"/>
          <w:numId w:val="51"/>
        </w:numPr>
        <w:snapToGrid w:val="0"/>
        <w:spacing w:after="0" w:line="264" w:lineRule="auto"/>
        <w:rPr>
          <w:rFonts w:ascii="Arial" w:eastAsia="Times New Roman" w:hAnsi="Arial" w:cs="Arial"/>
          <w:snapToGrid w:val="0"/>
          <w:szCs w:val="20"/>
          <w:lang w:val="x-none"/>
        </w:rPr>
      </w:pPr>
      <w:r w:rsidRPr="00B56045">
        <w:rPr>
          <w:rFonts w:ascii="Arial" w:eastAsia="Times New Roman" w:hAnsi="Arial" w:cs="Arial"/>
          <w:snapToGrid w:val="0"/>
          <w:szCs w:val="20"/>
          <w:lang w:val="x-none"/>
        </w:rPr>
        <w:t>Reconsider their decision on how to progress the</w:t>
      </w:r>
      <w:r w:rsidRPr="00B56045">
        <w:rPr>
          <w:rFonts w:ascii="Arial" w:eastAsia="Times New Roman" w:hAnsi="Arial" w:cs="Arial"/>
          <w:snapToGrid w:val="0"/>
          <w:szCs w:val="20"/>
        </w:rPr>
        <w:t xml:space="preserve"> </w:t>
      </w:r>
      <w:r w:rsidRPr="00B56045">
        <w:rPr>
          <w:rFonts w:ascii="Arial" w:eastAsia="Times New Roman" w:hAnsi="Arial" w:cs="Arial"/>
          <w:b/>
          <w:bCs/>
          <w:lang w:eastAsia="en-GB"/>
        </w:rPr>
        <w:t xml:space="preserve">CUSC </w:t>
      </w:r>
      <w:r w:rsidRPr="00B56045">
        <w:rPr>
          <w:rFonts w:ascii="Arial" w:eastAsia="Times New Roman" w:hAnsi="Arial" w:cs="Arial"/>
          <w:b/>
          <w:snapToGrid w:val="0"/>
          <w:szCs w:val="20"/>
          <w:lang w:val="x-none"/>
        </w:rPr>
        <w:t>Modification Proposal</w:t>
      </w:r>
      <w:r w:rsidRPr="00B56045">
        <w:rPr>
          <w:rFonts w:ascii="Arial" w:eastAsia="Times New Roman" w:hAnsi="Arial" w:cs="Arial"/>
          <w:snapToGrid w:val="0"/>
          <w:szCs w:val="20"/>
          <w:lang w:val="x-none"/>
        </w:rPr>
        <w:t xml:space="preserve"> as allowed under </w:t>
      </w:r>
      <w:r w:rsidRPr="00B56045">
        <w:rPr>
          <w:rFonts w:ascii="Arial" w:eastAsia="Times New Roman" w:hAnsi="Arial" w:cs="Arial"/>
          <w:snapToGrid w:val="0"/>
          <w:szCs w:val="20"/>
        </w:rPr>
        <w:t>8</w:t>
      </w:r>
      <w:r w:rsidRPr="00B56045">
        <w:rPr>
          <w:rFonts w:ascii="Arial" w:eastAsia="Times New Roman" w:hAnsi="Arial" w:cs="Arial"/>
          <w:snapToGrid w:val="0"/>
          <w:szCs w:val="20"/>
          <w:lang w:val="x-none"/>
        </w:rPr>
        <w:t>.19.2; or</w:t>
      </w:r>
    </w:p>
    <w:p w14:paraId="21139FC9" w14:textId="77777777" w:rsidR="00B56045" w:rsidRPr="00B56045" w:rsidRDefault="00B56045" w:rsidP="00B56045">
      <w:pPr>
        <w:widowControl w:val="0"/>
        <w:autoSpaceDE w:val="0"/>
        <w:autoSpaceDN w:val="0"/>
        <w:adjustRightInd w:val="0"/>
        <w:snapToGrid w:val="0"/>
        <w:spacing w:after="0" w:line="240" w:lineRule="auto"/>
        <w:ind w:left="2055"/>
        <w:rPr>
          <w:rFonts w:ascii="Arial" w:eastAsia="Times New Roman" w:hAnsi="Arial" w:cs="Arial"/>
          <w:snapToGrid w:val="0"/>
          <w:szCs w:val="20"/>
          <w:lang w:val="x-none"/>
        </w:rPr>
      </w:pPr>
    </w:p>
    <w:p w14:paraId="08E5A589" w14:textId="77777777" w:rsidR="00B56045" w:rsidRPr="00B56045" w:rsidRDefault="00B56045" w:rsidP="0080543B">
      <w:pPr>
        <w:numPr>
          <w:ilvl w:val="0"/>
          <w:numId w:val="51"/>
        </w:numPr>
        <w:snapToGrid w:val="0"/>
        <w:spacing w:after="0" w:line="264" w:lineRule="auto"/>
        <w:rPr>
          <w:rFonts w:ascii="Arial" w:eastAsia="Times New Roman" w:hAnsi="Arial" w:cs="Arial"/>
          <w:snapToGrid w:val="0"/>
          <w:lang w:val="x-none"/>
        </w:rPr>
      </w:pPr>
      <w:r w:rsidRPr="6E0EFD03">
        <w:rPr>
          <w:rFonts w:ascii="Arial" w:eastAsia="Times New Roman" w:hAnsi="Arial" w:cs="Arial"/>
        </w:rPr>
        <w:t xml:space="preserve">Request that those parties that have nominated themselves to a </w:t>
      </w:r>
      <w:r w:rsidRPr="00FD4BBB">
        <w:rPr>
          <w:rFonts w:ascii="Arial" w:eastAsia="Times New Roman" w:hAnsi="Arial" w:cs="Arial"/>
          <w:b/>
        </w:rPr>
        <w:t>Workgroup</w:t>
      </w:r>
      <w:r w:rsidRPr="6E0EFD03">
        <w:rPr>
          <w:rFonts w:ascii="Arial" w:eastAsia="Times New Roman" w:hAnsi="Arial" w:cs="Arial"/>
        </w:rPr>
        <w:t xml:space="preserve"> which is less than quorate should proceed as a </w:t>
      </w:r>
      <w:r w:rsidRPr="6E0EFD03">
        <w:rPr>
          <w:rFonts w:ascii="Arial" w:eastAsia="Times New Roman" w:hAnsi="Arial" w:cs="Arial"/>
          <w:b/>
        </w:rPr>
        <w:t>Limited Membership Workgroup</w:t>
      </w:r>
      <w:r w:rsidRPr="6E0EFD03">
        <w:rPr>
          <w:rFonts w:ascii="Arial" w:eastAsia="Times New Roman" w:hAnsi="Arial" w:cs="Arial"/>
        </w:rPr>
        <w:t>, subject to the following additional checks and balances:</w:t>
      </w:r>
    </w:p>
    <w:p w14:paraId="6D0C1F21" w14:textId="77777777" w:rsidR="00B56045" w:rsidRPr="00B56045" w:rsidRDefault="00B56045" w:rsidP="0080543B">
      <w:pPr>
        <w:numPr>
          <w:ilvl w:val="0"/>
          <w:numId w:val="50"/>
        </w:numPr>
        <w:spacing w:after="0" w:line="264" w:lineRule="auto"/>
        <w:ind w:left="2977" w:hanging="283"/>
        <w:rPr>
          <w:rFonts w:ascii="Arial" w:eastAsia="Times New Roman" w:hAnsi="Arial" w:cs="Arial"/>
          <w:snapToGrid w:val="0"/>
          <w:szCs w:val="20"/>
        </w:rPr>
      </w:pPr>
      <w:r w:rsidRPr="00B56045">
        <w:rPr>
          <w:rFonts w:ascii="Arial" w:eastAsia="Times New Roman" w:hAnsi="Arial" w:cs="Arial"/>
          <w:snapToGrid w:val="0"/>
          <w:szCs w:val="20"/>
        </w:rPr>
        <w:t xml:space="preserve">A </w:t>
      </w:r>
      <w:r w:rsidRPr="00B56045">
        <w:rPr>
          <w:rFonts w:ascii="Arial" w:eastAsia="Times New Roman" w:hAnsi="Arial" w:cs="Arial"/>
          <w:b/>
          <w:snapToGrid w:val="0"/>
          <w:szCs w:val="20"/>
        </w:rPr>
        <w:t>Limited Membership Workgroup</w:t>
      </w:r>
      <w:r w:rsidRPr="00B56045">
        <w:rPr>
          <w:rFonts w:ascii="Arial" w:eastAsia="Times New Roman" w:hAnsi="Arial" w:cs="Arial"/>
          <w:snapToGrid w:val="0"/>
          <w:szCs w:val="20"/>
        </w:rPr>
        <w:t xml:space="preserve"> shall always hold a </w:t>
      </w:r>
      <w:r w:rsidRPr="00B56045">
        <w:rPr>
          <w:rFonts w:ascii="Arial" w:eastAsia="Times New Roman" w:hAnsi="Arial" w:cs="Arial"/>
          <w:b/>
          <w:snapToGrid w:val="0"/>
          <w:szCs w:val="20"/>
        </w:rPr>
        <w:t>Workgroup Consultation</w:t>
      </w:r>
      <w:r w:rsidRPr="00B56045">
        <w:rPr>
          <w:rFonts w:ascii="Arial" w:eastAsia="Times New Roman" w:hAnsi="Arial" w:cs="Arial"/>
          <w:snapToGrid w:val="0"/>
          <w:szCs w:val="20"/>
        </w:rPr>
        <w:t xml:space="preserve"> in addition to the mandatory </w:t>
      </w:r>
      <w:r w:rsidRPr="00B56045">
        <w:rPr>
          <w:rFonts w:ascii="Arial" w:eastAsia="Times New Roman" w:hAnsi="Arial" w:cs="Arial"/>
          <w:b/>
          <w:snapToGrid w:val="0"/>
          <w:szCs w:val="20"/>
        </w:rPr>
        <w:t>Code Administrator Consultation</w:t>
      </w:r>
      <w:r w:rsidRPr="00B56045">
        <w:rPr>
          <w:rFonts w:ascii="Arial" w:eastAsia="Times New Roman" w:hAnsi="Arial" w:cs="Arial"/>
          <w:snapToGrid w:val="0"/>
          <w:szCs w:val="20"/>
        </w:rPr>
        <w:t>.</w:t>
      </w:r>
    </w:p>
    <w:p w14:paraId="05133532" w14:textId="1EBFF53D" w:rsidR="00B56045" w:rsidRPr="00B56045" w:rsidRDefault="00B56045" w:rsidP="0080543B">
      <w:pPr>
        <w:numPr>
          <w:ilvl w:val="0"/>
          <w:numId w:val="50"/>
        </w:numPr>
        <w:spacing w:after="0" w:line="264" w:lineRule="auto"/>
        <w:ind w:left="2977" w:hanging="283"/>
        <w:rPr>
          <w:rFonts w:ascii="Arial" w:eastAsia="Times New Roman" w:hAnsi="Arial" w:cs="Arial"/>
          <w:snapToGrid w:val="0"/>
        </w:rPr>
      </w:pPr>
      <w:r w:rsidRPr="6E0EFD03">
        <w:rPr>
          <w:rFonts w:ascii="Arial" w:eastAsia="Times New Roman" w:hAnsi="Arial" w:cs="Arial"/>
        </w:rPr>
        <w:t xml:space="preserve">Prior to the </w:t>
      </w:r>
      <w:r w:rsidRPr="6E0EFD03">
        <w:rPr>
          <w:rFonts w:ascii="Arial" w:eastAsia="Times New Roman" w:hAnsi="Arial" w:cs="Arial"/>
          <w:b/>
        </w:rPr>
        <w:t>Workgroup Consultation</w:t>
      </w:r>
      <w:r w:rsidRPr="6E0EFD03">
        <w:rPr>
          <w:rFonts w:ascii="Arial" w:eastAsia="Times New Roman" w:hAnsi="Arial" w:cs="Arial"/>
        </w:rPr>
        <w:t xml:space="preserve">, a draft of this shall be circulated to the </w:t>
      </w:r>
      <w:r w:rsidRPr="00B56045">
        <w:rPr>
          <w:rFonts w:ascii="Arial" w:eastAsia="Times New Roman" w:hAnsi="Arial" w:cs="Arial"/>
          <w:b/>
          <w:bCs/>
          <w:lang w:eastAsia="en-GB"/>
        </w:rPr>
        <w:t>CUSC Modifications Panel</w:t>
      </w:r>
      <w:r w:rsidRPr="00B56045">
        <w:rPr>
          <w:rFonts w:ascii="Arial" w:eastAsia="Times New Roman" w:hAnsi="Arial" w:cs="Arial"/>
          <w:lang w:eastAsia="en-GB"/>
        </w:rPr>
        <w:t xml:space="preserve"> </w:t>
      </w:r>
      <w:r w:rsidRPr="6E0EFD03">
        <w:rPr>
          <w:rFonts w:ascii="Arial" w:eastAsia="Times New Roman" w:hAnsi="Arial" w:cs="Arial"/>
        </w:rPr>
        <w:t xml:space="preserve">for five (5) days or another timescale as agreed by the </w:t>
      </w:r>
      <w:r w:rsidR="00FD4BBB" w:rsidRPr="6E0EFD03">
        <w:rPr>
          <w:rFonts w:ascii="Arial" w:eastAsia="Times New Roman" w:hAnsi="Arial" w:cs="Arial"/>
          <w:b/>
          <w:bCs/>
        </w:rPr>
        <w:t>CUSC Modifications</w:t>
      </w:r>
      <w:r w:rsidR="5D8A096F" w:rsidRPr="6E0EFD03">
        <w:rPr>
          <w:rFonts w:ascii="Arial" w:eastAsia="Times New Roman" w:hAnsi="Arial" w:cs="Arial"/>
          <w:b/>
          <w:bCs/>
        </w:rPr>
        <w:t xml:space="preserve"> </w:t>
      </w:r>
      <w:r w:rsidRPr="6E0EFD03">
        <w:rPr>
          <w:rFonts w:ascii="Arial" w:eastAsia="Times New Roman" w:hAnsi="Arial" w:cs="Arial"/>
          <w:b/>
        </w:rPr>
        <w:t>Panel</w:t>
      </w:r>
      <w:r w:rsidRPr="6E0EFD03">
        <w:rPr>
          <w:rFonts w:ascii="Arial" w:eastAsia="Times New Roman" w:hAnsi="Arial" w:cs="Arial"/>
        </w:rPr>
        <w:t xml:space="preserve"> for approval.</w:t>
      </w:r>
    </w:p>
    <w:p w14:paraId="4CEC6A8C" w14:textId="286EAACF" w:rsidR="00B56045" w:rsidRPr="00B56045" w:rsidRDefault="00B56045" w:rsidP="0080543B">
      <w:pPr>
        <w:numPr>
          <w:ilvl w:val="0"/>
          <w:numId w:val="50"/>
        </w:numPr>
        <w:spacing w:after="0" w:line="264" w:lineRule="auto"/>
        <w:ind w:left="2977" w:hanging="283"/>
        <w:rPr>
          <w:rFonts w:ascii="Arial" w:eastAsia="Times New Roman" w:hAnsi="Arial" w:cs="Arial"/>
          <w:snapToGrid w:val="0"/>
        </w:rPr>
      </w:pPr>
      <w:r w:rsidRPr="6E0EFD03">
        <w:rPr>
          <w:rFonts w:ascii="Arial" w:eastAsia="Times New Roman" w:hAnsi="Arial" w:cs="Arial"/>
        </w:rPr>
        <w:t xml:space="preserve">At the same time as the </w:t>
      </w:r>
      <w:r w:rsidRPr="6E0EFD03">
        <w:rPr>
          <w:rFonts w:ascii="Arial" w:eastAsia="Times New Roman" w:hAnsi="Arial" w:cs="Arial"/>
          <w:b/>
        </w:rPr>
        <w:t xml:space="preserve">Workgroup Consultation </w:t>
      </w:r>
      <w:r w:rsidRPr="6E0EFD03">
        <w:rPr>
          <w:rFonts w:ascii="Arial" w:eastAsia="Times New Roman" w:hAnsi="Arial" w:cs="Arial"/>
        </w:rPr>
        <w:t xml:space="preserve">is initiated, the </w:t>
      </w:r>
      <w:r w:rsidRPr="6E0EFD03">
        <w:rPr>
          <w:rFonts w:ascii="Arial" w:eastAsia="Times New Roman" w:hAnsi="Arial" w:cs="Arial"/>
          <w:b/>
        </w:rPr>
        <w:t>Code Administrator</w:t>
      </w:r>
      <w:r w:rsidRPr="6E0EFD03">
        <w:rPr>
          <w:rFonts w:ascii="Arial" w:eastAsia="Times New Roman" w:hAnsi="Arial" w:cs="Arial"/>
        </w:rPr>
        <w:t xml:space="preserve"> shall again formally seek nominations and if quoracy is not established then again seek advice from the </w:t>
      </w:r>
      <w:r w:rsidR="00FD4BBB" w:rsidRPr="6E0EFD03">
        <w:rPr>
          <w:rFonts w:ascii="Arial" w:eastAsia="Times New Roman" w:hAnsi="Arial" w:cs="Arial"/>
          <w:b/>
          <w:bCs/>
        </w:rPr>
        <w:t xml:space="preserve">CUSC Modifications </w:t>
      </w:r>
      <w:r w:rsidRPr="6E0EFD03">
        <w:rPr>
          <w:rFonts w:ascii="Arial" w:eastAsia="Times New Roman" w:hAnsi="Arial" w:cs="Arial"/>
          <w:b/>
        </w:rPr>
        <w:t>Panel</w:t>
      </w:r>
      <w:r w:rsidRPr="6E0EFD03">
        <w:rPr>
          <w:rFonts w:ascii="Arial" w:eastAsia="Times New Roman" w:hAnsi="Arial" w:cs="Arial"/>
        </w:rPr>
        <w:t xml:space="preserve"> on how to proceed from the options set out in </w:t>
      </w:r>
      <w:r w:rsidR="00FD4BBB">
        <w:rPr>
          <w:rFonts w:ascii="Arial" w:eastAsia="Times New Roman" w:hAnsi="Arial" w:cs="Arial"/>
        </w:rPr>
        <w:t>this</w:t>
      </w:r>
      <w:r w:rsidR="0AC46CBD" w:rsidRPr="6E0EFD03">
        <w:rPr>
          <w:rFonts w:ascii="Arial" w:eastAsia="Times New Roman" w:hAnsi="Arial" w:cs="Arial"/>
        </w:rPr>
        <w:t xml:space="preserve"> </w:t>
      </w:r>
      <w:r w:rsidRPr="6E0EFD03">
        <w:rPr>
          <w:rFonts w:ascii="Arial" w:eastAsia="Times New Roman" w:hAnsi="Arial" w:cs="Arial"/>
        </w:rPr>
        <w:t>8.20.5.</w:t>
      </w:r>
    </w:p>
    <w:p w14:paraId="24C05D38" w14:textId="77777777" w:rsidR="00B56045" w:rsidRPr="00B56045" w:rsidRDefault="00B56045" w:rsidP="00B56045">
      <w:pPr>
        <w:widowControl w:val="0"/>
        <w:spacing w:after="0" w:line="264" w:lineRule="auto"/>
        <w:ind w:left="1440"/>
        <w:rPr>
          <w:rFonts w:ascii="Arial" w:eastAsia="Times New Roman" w:hAnsi="Arial" w:cs="Arial"/>
          <w:snapToGrid w:val="0"/>
          <w:szCs w:val="20"/>
        </w:rPr>
      </w:pPr>
    </w:p>
    <w:p w14:paraId="02C4F774" w14:textId="1CA3CC92" w:rsidR="00B56045" w:rsidRPr="00B56045" w:rsidRDefault="00B56045" w:rsidP="00B56045">
      <w:pPr>
        <w:widowControl w:val="0"/>
        <w:spacing w:after="0" w:line="264" w:lineRule="auto"/>
        <w:ind w:left="1440"/>
        <w:rPr>
          <w:rFonts w:ascii="Arial" w:eastAsia="Times New Roman" w:hAnsi="Arial" w:cs="Arial"/>
          <w:snapToGrid w:val="0"/>
        </w:rPr>
      </w:pPr>
      <w:r w:rsidRPr="6E0EFD03">
        <w:rPr>
          <w:rFonts w:ascii="Arial" w:eastAsia="Times New Roman" w:hAnsi="Arial" w:cs="Arial"/>
        </w:rPr>
        <w:t xml:space="preserve">Where a </w:t>
      </w:r>
      <w:r w:rsidRPr="6E0EFD03">
        <w:rPr>
          <w:rFonts w:ascii="Arial" w:eastAsia="Times New Roman" w:hAnsi="Arial" w:cs="Arial"/>
          <w:b/>
        </w:rPr>
        <w:t>Workgroup</w:t>
      </w:r>
      <w:r w:rsidRPr="6E0EFD03">
        <w:rPr>
          <w:rFonts w:ascii="Arial" w:eastAsia="Times New Roman" w:hAnsi="Arial" w:cs="Arial"/>
        </w:rPr>
        <w:t xml:space="preserve"> remains non-quorate, and with the permission of the</w:t>
      </w:r>
      <w:r w:rsidR="00FD4BBB">
        <w:rPr>
          <w:rFonts w:ascii="Arial" w:eastAsia="Times New Roman" w:hAnsi="Arial" w:cs="Arial"/>
        </w:rPr>
        <w:t xml:space="preserve"> </w:t>
      </w:r>
      <w:r w:rsidR="00FD4BBB" w:rsidRPr="6E0EFD03">
        <w:rPr>
          <w:rFonts w:ascii="Arial" w:eastAsia="Times New Roman" w:hAnsi="Arial" w:cs="Arial"/>
          <w:b/>
          <w:bCs/>
        </w:rPr>
        <w:t>CUSC Modifications</w:t>
      </w:r>
      <w:r w:rsidRPr="6E0EFD03">
        <w:rPr>
          <w:rFonts w:ascii="Arial" w:eastAsia="Times New Roman" w:hAnsi="Arial" w:cs="Arial"/>
        </w:rPr>
        <w:t xml:space="preserve"> </w:t>
      </w:r>
      <w:r w:rsidRPr="6E0EFD03">
        <w:rPr>
          <w:rFonts w:ascii="Arial" w:eastAsia="Times New Roman" w:hAnsi="Arial" w:cs="Arial"/>
          <w:b/>
        </w:rPr>
        <w:t>Panel</w:t>
      </w:r>
      <w:r w:rsidRPr="6E0EFD03">
        <w:rPr>
          <w:rFonts w:ascii="Arial" w:eastAsia="Times New Roman" w:hAnsi="Arial" w:cs="Arial"/>
        </w:rPr>
        <w:t xml:space="preserve">, a </w:t>
      </w:r>
      <w:r w:rsidRPr="6E0EFD03">
        <w:rPr>
          <w:rFonts w:ascii="Arial" w:eastAsia="Times New Roman" w:hAnsi="Arial" w:cs="Arial"/>
          <w:b/>
        </w:rPr>
        <w:t>Limited Membership Workgroup</w:t>
      </w:r>
      <w:r w:rsidRPr="6E0EFD03">
        <w:rPr>
          <w:rFonts w:ascii="Arial" w:eastAsia="Times New Roman" w:hAnsi="Arial" w:cs="Arial"/>
        </w:rPr>
        <w:t xml:space="preserve"> may</w:t>
      </w:r>
      <w:r w:rsidR="00FD4BBB">
        <w:rPr>
          <w:rFonts w:ascii="Arial" w:eastAsia="Times New Roman" w:hAnsi="Arial" w:cs="Arial"/>
        </w:rPr>
        <w:t xml:space="preserve"> </w:t>
      </w:r>
      <w:r w:rsidR="00FD4BBB" w:rsidRPr="03AFAF27">
        <w:rPr>
          <w:rFonts w:ascii="Arial" w:eastAsia="Times New Roman" w:hAnsi="Arial" w:cs="Arial"/>
        </w:rPr>
        <w:t>(</w:t>
      </w:r>
      <w:r w:rsidR="00FD4BBB" w:rsidRPr="2CDEF978">
        <w:rPr>
          <w:rFonts w:ascii="Arial" w:eastAsia="Times New Roman" w:hAnsi="Arial" w:cs="Arial"/>
        </w:rPr>
        <w:t xml:space="preserve">subject to </w:t>
      </w:r>
      <w:r w:rsidR="00FD4BBB" w:rsidRPr="5D79679C">
        <w:rPr>
          <w:rFonts w:ascii="Arial" w:eastAsia="Times New Roman" w:hAnsi="Arial" w:cs="Arial"/>
        </w:rPr>
        <w:t>Paragraph</w:t>
      </w:r>
      <w:r w:rsidR="00FD4BBB" w:rsidRPr="5203F5F7">
        <w:rPr>
          <w:rFonts w:ascii="Arial" w:eastAsia="Times New Roman" w:hAnsi="Arial" w:cs="Arial"/>
        </w:rPr>
        <w:t xml:space="preserve"> 8.20.</w:t>
      </w:r>
      <w:r w:rsidR="00FD4BBB" w:rsidRPr="5D79679C">
        <w:rPr>
          <w:rFonts w:ascii="Arial" w:eastAsia="Times New Roman" w:hAnsi="Arial" w:cs="Arial"/>
        </w:rPr>
        <w:t>6)</w:t>
      </w:r>
      <w:r w:rsidRPr="6E0EFD03">
        <w:rPr>
          <w:rFonts w:ascii="Arial" w:eastAsia="Times New Roman" w:hAnsi="Arial" w:cs="Arial"/>
        </w:rPr>
        <w:t xml:space="preserve"> </w:t>
      </w:r>
      <w:r w:rsidR="573C5A0E" w:rsidRPr="5D79679C">
        <w:rPr>
          <w:rFonts w:ascii="Arial" w:eastAsia="Times New Roman" w:hAnsi="Arial" w:cs="Arial"/>
        </w:rPr>
        <w:t xml:space="preserve"> </w:t>
      </w:r>
      <w:r w:rsidRPr="5203F5F7">
        <w:rPr>
          <w:rFonts w:ascii="Arial" w:eastAsia="Times New Roman" w:hAnsi="Arial" w:cs="Arial"/>
        </w:rPr>
        <w:t>continue</w:t>
      </w:r>
      <w:r w:rsidRPr="6E0EFD03">
        <w:rPr>
          <w:rFonts w:ascii="Arial" w:eastAsia="Times New Roman" w:hAnsi="Arial" w:cs="Arial"/>
        </w:rPr>
        <w:t xml:space="preserve"> following a </w:t>
      </w:r>
      <w:r w:rsidRPr="6E0EFD03">
        <w:rPr>
          <w:rFonts w:ascii="Arial" w:eastAsia="Times New Roman" w:hAnsi="Arial" w:cs="Arial"/>
          <w:b/>
        </w:rPr>
        <w:t>Workgroup Consultation</w:t>
      </w:r>
      <w:r w:rsidRPr="6E0EFD03">
        <w:rPr>
          <w:rFonts w:ascii="Arial" w:eastAsia="Times New Roman" w:hAnsi="Arial" w:cs="Arial"/>
        </w:rPr>
        <w:t xml:space="preserve"> as if it were a standard </w:t>
      </w:r>
      <w:r w:rsidRPr="6E0EFD03">
        <w:rPr>
          <w:rFonts w:ascii="Arial" w:eastAsia="Times New Roman" w:hAnsi="Arial" w:cs="Arial"/>
          <w:b/>
        </w:rPr>
        <w:t>Workgroup</w:t>
      </w:r>
      <w:r w:rsidRPr="6E0EFD03">
        <w:rPr>
          <w:rFonts w:ascii="Arial" w:eastAsia="Times New Roman" w:hAnsi="Arial" w:cs="Arial"/>
        </w:rPr>
        <w:t>.</w:t>
      </w:r>
    </w:p>
    <w:p w14:paraId="5955C2E7" w14:textId="77777777" w:rsidR="00B56045" w:rsidRPr="00B56045" w:rsidRDefault="00B56045" w:rsidP="00B56045">
      <w:pPr>
        <w:widowControl w:val="0"/>
        <w:spacing w:after="0" w:line="264" w:lineRule="auto"/>
        <w:ind w:left="1440"/>
        <w:rPr>
          <w:rFonts w:ascii="Arial" w:eastAsia="Times New Roman" w:hAnsi="Arial" w:cs="Arial"/>
          <w:snapToGrid w:val="0"/>
          <w:szCs w:val="20"/>
        </w:rPr>
      </w:pPr>
    </w:p>
    <w:p w14:paraId="4A2306BD" w14:textId="77777777" w:rsidR="00B56045" w:rsidRPr="00EF1A68" w:rsidRDefault="00B56045" w:rsidP="00B56045">
      <w:pPr>
        <w:pStyle w:val="Heading4"/>
        <w:widowControl/>
        <w:numPr>
          <w:ilvl w:val="3"/>
          <w:numId w:val="21"/>
        </w:numPr>
        <w:tabs>
          <w:tab w:val="clear" w:pos="1701"/>
          <w:tab w:val="clear" w:pos="4253"/>
          <w:tab w:val="num" w:pos="0"/>
          <w:tab w:val="num" w:pos="2409"/>
        </w:tabs>
        <w:ind w:left="1702" w:hanging="851"/>
        <w:jc w:val="both"/>
        <w:rPr>
          <w:rFonts w:ascii="Arial" w:hAnsi="Arial" w:cs="Arial"/>
        </w:rPr>
      </w:pPr>
      <w:r w:rsidRPr="00845F7A">
        <w:rPr>
          <w:rFonts w:ascii="Arial" w:hAnsi="Arial"/>
          <w:snapToGrid w:val="0"/>
          <w:szCs w:val="20"/>
          <w:lang w:eastAsia="en-US"/>
        </w:rPr>
        <w:lastRenderedPageBreak/>
        <w:t xml:space="preserve">A </w:t>
      </w:r>
      <w:r w:rsidRPr="00845F7A">
        <w:rPr>
          <w:rFonts w:ascii="Arial" w:hAnsi="Arial"/>
          <w:b/>
          <w:snapToGrid w:val="0"/>
          <w:szCs w:val="20"/>
          <w:lang w:eastAsia="en-US"/>
        </w:rPr>
        <w:t>Limited Membership Workgroup</w:t>
      </w:r>
      <w:r w:rsidRPr="00845F7A">
        <w:rPr>
          <w:rFonts w:ascii="Arial" w:hAnsi="Arial"/>
          <w:snapToGrid w:val="0"/>
          <w:szCs w:val="20"/>
          <w:lang w:eastAsia="en-US"/>
        </w:rPr>
        <w:t xml:space="preserve"> may at any point be instructed by the </w:t>
      </w:r>
      <w:r w:rsidRPr="00845F7A">
        <w:rPr>
          <w:rFonts w:ascii="Arial" w:hAnsi="Arial"/>
          <w:b/>
          <w:snapToGrid w:val="0"/>
          <w:szCs w:val="20"/>
          <w:lang w:eastAsia="en-US"/>
        </w:rPr>
        <w:t>Authority</w:t>
      </w:r>
      <w:r w:rsidRPr="00845F7A">
        <w:rPr>
          <w:rFonts w:ascii="Arial" w:hAnsi="Arial"/>
          <w:snapToGrid w:val="0"/>
          <w:szCs w:val="20"/>
          <w:lang w:eastAsia="en-US"/>
        </w:rPr>
        <w:t xml:space="preserve"> to either:</w:t>
      </w:r>
    </w:p>
    <w:p w14:paraId="3CC663F1" w14:textId="77777777" w:rsidR="00B56045" w:rsidRDefault="00B56045" w:rsidP="00B56045">
      <w:pPr>
        <w:pStyle w:val="Heading4"/>
        <w:widowControl/>
        <w:numPr>
          <w:ilvl w:val="4"/>
          <w:numId w:val="21"/>
        </w:numPr>
        <w:tabs>
          <w:tab w:val="clear" w:pos="2552"/>
          <w:tab w:val="clear" w:pos="4253"/>
          <w:tab w:val="num" w:pos="2694"/>
        </w:tabs>
        <w:ind w:left="2694"/>
        <w:jc w:val="both"/>
        <w:rPr>
          <w:rFonts w:ascii="Arial" w:hAnsi="Arial" w:cs="Arial"/>
        </w:rPr>
      </w:pPr>
      <w:r>
        <w:rPr>
          <w:rFonts w:ascii="Arial" w:hAnsi="Arial" w:cs="Arial"/>
        </w:rPr>
        <w:t>Stop work: or</w:t>
      </w:r>
    </w:p>
    <w:p w14:paraId="21F4E1E1" w14:textId="77777777" w:rsidR="00B56045" w:rsidRDefault="00B56045" w:rsidP="00CA7162">
      <w:pPr>
        <w:pStyle w:val="Heading4"/>
        <w:widowControl/>
        <w:numPr>
          <w:ilvl w:val="4"/>
          <w:numId w:val="21"/>
        </w:numPr>
        <w:tabs>
          <w:tab w:val="clear" w:pos="2552"/>
          <w:tab w:val="clear" w:pos="4253"/>
          <w:tab w:val="num" w:pos="2694"/>
        </w:tabs>
        <w:ind w:left="2694"/>
        <w:jc w:val="both"/>
        <w:rPr>
          <w:rFonts w:ascii="Arial" w:hAnsi="Arial" w:cs="Arial"/>
          <w:b/>
        </w:rPr>
      </w:pPr>
      <w:r>
        <w:rPr>
          <w:rFonts w:ascii="Arial" w:hAnsi="Arial" w:cs="Arial"/>
        </w:rPr>
        <w:t xml:space="preserve">To provide a report on progress to the next meeting of the </w:t>
      </w:r>
      <w:r w:rsidRPr="00EF1A68">
        <w:rPr>
          <w:rFonts w:ascii="Arial" w:hAnsi="Arial" w:cs="Arial"/>
          <w:b/>
        </w:rPr>
        <w:t>CUSC Modifications Panel</w:t>
      </w:r>
    </w:p>
    <w:p w14:paraId="4A8A3999" w14:textId="77777777" w:rsidR="00B56045" w:rsidRPr="00EF1A68" w:rsidRDefault="00B56045" w:rsidP="00B56045">
      <w:pPr>
        <w:pStyle w:val="Heading4"/>
        <w:widowControl/>
        <w:tabs>
          <w:tab w:val="clear" w:pos="4253"/>
        </w:tabs>
        <w:ind w:left="2553" w:firstLine="0"/>
        <w:jc w:val="both"/>
        <w:rPr>
          <w:rFonts w:ascii="Arial" w:hAnsi="Arial" w:cs="Arial"/>
          <w:b/>
        </w:rPr>
      </w:pPr>
      <w:r>
        <w:rPr>
          <w:rFonts w:ascii="Arial" w:hAnsi="Arial" w:cs="Arial"/>
        </w:rPr>
        <w:t xml:space="preserve">The </w:t>
      </w:r>
      <w:r w:rsidRPr="00EF1A68">
        <w:rPr>
          <w:rFonts w:ascii="Arial" w:hAnsi="Arial" w:cs="Arial"/>
          <w:b/>
        </w:rPr>
        <w:t>Authority</w:t>
      </w:r>
      <w:r>
        <w:rPr>
          <w:rFonts w:ascii="Arial" w:hAnsi="Arial" w:cs="Arial"/>
        </w:rPr>
        <w:t xml:space="preserve"> may also at any point instruct the </w:t>
      </w:r>
      <w:r w:rsidRPr="00EF1A68">
        <w:rPr>
          <w:rFonts w:ascii="Arial" w:hAnsi="Arial" w:cs="Arial"/>
          <w:b/>
        </w:rPr>
        <w:t>Code Administrator</w:t>
      </w:r>
      <w:r>
        <w:rPr>
          <w:rFonts w:ascii="Arial" w:hAnsi="Arial" w:cs="Arial"/>
        </w:rPr>
        <w:t xml:space="preserve"> to seek further nominations for membership</w:t>
      </w:r>
    </w:p>
    <w:p w14:paraId="33D079A6" w14:textId="77777777" w:rsidR="00B56045" w:rsidRPr="00EF1A68" w:rsidRDefault="00B56045" w:rsidP="00B56045">
      <w:pPr>
        <w:pStyle w:val="Heading4"/>
        <w:widowControl/>
        <w:numPr>
          <w:ilvl w:val="3"/>
          <w:numId w:val="21"/>
        </w:numPr>
        <w:tabs>
          <w:tab w:val="clear" w:pos="1701"/>
          <w:tab w:val="clear" w:pos="4253"/>
          <w:tab w:val="num" w:pos="0"/>
          <w:tab w:val="num" w:pos="2409"/>
        </w:tabs>
        <w:ind w:left="1702" w:hanging="851"/>
        <w:jc w:val="both"/>
        <w:rPr>
          <w:rFonts w:ascii="Arial" w:hAnsi="Arial" w:cs="Arial"/>
        </w:rPr>
      </w:pPr>
      <w:r w:rsidRPr="00EF1A68">
        <w:rPr>
          <w:rFonts w:ascii="Arial" w:hAnsi="Arial" w:cs="Arial"/>
          <w:snapToGrid w:val="0"/>
          <w:szCs w:val="20"/>
          <w:lang w:eastAsia="en-US"/>
        </w:rPr>
        <w:t xml:space="preserve">Where a specific meeting of an otherwise quorate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is not quorate, or where member(s) of a </w:t>
      </w:r>
      <w:r w:rsidRPr="00EF1A68">
        <w:rPr>
          <w:rFonts w:ascii="Arial" w:hAnsi="Arial" w:cs="Arial"/>
          <w:b/>
          <w:snapToGrid w:val="0"/>
          <w:szCs w:val="20"/>
          <w:lang w:eastAsia="en-US"/>
        </w:rPr>
        <w:t>Limited Membership Workgroup</w:t>
      </w:r>
      <w:r w:rsidRPr="00EF1A68">
        <w:rPr>
          <w:rFonts w:ascii="Arial" w:hAnsi="Arial" w:cs="Arial"/>
          <w:snapToGrid w:val="0"/>
          <w:szCs w:val="20"/>
          <w:lang w:eastAsia="en-US"/>
        </w:rPr>
        <w:t xml:space="preserve"> are unable to attend a meeting:</w:t>
      </w:r>
    </w:p>
    <w:p w14:paraId="5FD7B1B1" w14:textId="77777777" w:rsidR="00B56045" w:rsidRPr="008119F1" w:rsidRDefault="00B56045" w:rsidP="00B56045">
      <w:pPr>
        <w:snapToGrid w:val="0"/>
        <w:spacing w:line="264" w:lineRule="auto"/>
        <w:rPr>
          <w:rFonts w:ascii="Arial" w:hAnsi="Arial" w:cs="Arial"/>
          <w:snapToGrid w:val="0"/>
          <w:szCs w:val="20"/>
        </w:rPr>
      </w:pPr>
    </w:p>
    <w:p w14:paraId="70C8ABB7" w14:textId="77777777" w:rsidR="00B56045" w:rsidRPr="00EF1A68" w:rsidRDefault="00B56045" w:rsidP="00B56045">
      <w:pPr>
        <w:pStyle w:val="Heading4"/>
        <w:widowControl/>
        <w:numPr>
          <w:ilvl w:val="4"/>
          <w:numId w:val="21"/>
        </w:numPr>
        <w:tabs>
          <w:tab w:val="clear" w:pos="2552"/>
          <w:tab w:val="clear" w:pos="4253"/>
          <w:tab w:val="num" w:pos="2694"/>
        </w:tabs>
        <w:ind w:left="2694"/>
        <w:jc w:val="both"/>
        <w:rPr>
          <w:rFonts w:ascii="Arial" w:hAnsi="Arial" w:cs="Arial"/>
        </w:rPr>
      </w:pPr>
      <w:r w:rsidRPr="008119F1">
        <w:rPr>
          <w:rFonts w:ascii="Arial" w:hAnsi="Arial" w:cs="Arial"/>
          <w:snapToGrid w:val="0"/>
          <w:szCs w:val="20"/>
          <w:lang w:eastAsia="en-US"/>
        </w:rPr>
        <w:t xml:space="preserve">A member of the </w:t>
      </w:r>
      <w:r w:rsidRPr="008119F1">
        <w:rPr>
          <w:rFonts w:ascii="Arial" w:hAnsi="Arial" w:cs="Arial"/>
          <w:b/>
          <w:snapToGrid w:val="0"/>
          <w:szCs w:val="20"/>
          <w:lang w:eastAsia="en-US"/>
        </w:rPr>
        <w:t>Workgroup</w:t>
      </w:r>
      <w:r w:rsidRPr="008119F1">
        <w:rPr>
          <w:rFonts w:ascii="Arial" w:hAnsi="Arial" w:cs="Arial"/>
          <w:snapToGrid w:val="0"/>
          <w:szCs w:val="20"/>
          <w:lang w:eastAsia="en-US"/>
        </w:rPr>
        <w:t xml:space="preserve"> unable to attend will be invited by the </w:t>
      </w:r>
      <w:r w:rsidRPr="008119F1">
        <w:rPr>
          <w:rFonts w:ascii="Arial" w:hAnsi="Arial" w:cs="Arial"/>
          <w:b/>
          <w:snapToGrid w:val="0"/>
          <w:szCs w:val="20"/>
          <w:lang w:eastAsia="en-US"/>
        </w:rPr>
        <w:t>Code Administrator</w:t>
      </w:r>
      <w:r w:rsidRPr="008119F1">
        <w:rPr>
          <w:rFonts w:ascii="Arial" w:hAnsi="Arial" w:cs="Arial"/>
          <w:snapToGrid w:val="0"/>
          <w:szCs w:val="20"/>
          <w:lang w:eastAsia="en-US"/>
        </w:rPr>
        <w:t xml:space="preserve"> to send an alternate</w:t>
      </w:r>
    </w:p>
    <w:p w14:paraId="5D707235" w14:textId="77777777" w:rsidR="00B56045" w:rsidRPr="00EF1A68"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sidRPr="00EF1A68">
        <w:rPr>
          <w:rFonts w:ascii="Arial" w:hAnsi="Arial" w:cs="Arial"/>
          <w:snapToGrid w:val="0"/>
          <w:szCs w:val="20"/>
          <w:lang w:eastAsia="en-US"/>
        </w:rPr>
        <w:t>All members will be invited to participate by telephone, webinar or other equivalent if not able to attend in person</w:t>
      </w:r>
    </w:p>
    <w:p w14:paraId="3DDA364B" w14:textId="77777777" w:rsidR="00B56045" w:rsidRPr="00EF1A68"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sidRPr="00EF1A68">
        <w:rPr>
          <w:rFonts w:ascii="Arial" w:hAnsi="Arial" w:cs="Arial"/>
          <w:snapToGrid w:val="0"/>
          <w:szCs w:val="20"/>
          <w:lang w:eastAsia="en-US"/>
        </w:rPr>
        <w:t xml:space="preserve">A meeting may proceed as a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meeting as long as none of the members either present or absent raise an objection to this, however no voting can take place unless the </w:t>
      </w:r>
      <w:r w:rsidRPr="00EF1A68">
        <w:rPr>
          <w:rFonts w:ascii="Arial" w:hAnsi="Arial" w:cs="Arial"/>
          <w:b/>
          <w:snapToGrid w:val="0"/>
          <w:szCs w:val="20"/>
          <w:lang w:eastAsia="en-US"/>
        </w:rPr>
        <w:t>Code Administrator</w:t>
      </w:r>
      <w:r w:rsidRPr="00EF1A68">
        <w:rPr>
          <w:rFonts w:ascii="Arial" w:hAnsi="Arial" w:cs="Arial"/>
          <w:snapToGrid w:val="0"/>
          <w:szCs w:val="20"/>
          <w:lang w:eastAsia="en-US"/>
        </w:rPr>
        <w:t xml:space="preserve"> has obtained enough votes to be quorate from members not in attendance or from all members of a </w:t>
      </w:r>
      <w:r w:rsidRPr="00EF1A68">
        <w:rPr>
          <w:rFonts w:ascii="Arial" w:hAnsi="Arial" w:cs="Arial"/>
          <w:b/>
          <w:snapToGrid w:val="0"/>
          <w:szCs w:val="20"/>
          <w:lang w:eastAsia="en-US"/>
        </w:rPr>
        <w:t>Limited Membership Workgroup</w:t>
      </w:r>
      <w:r w:rsidRPr="00EF1A68">
        <w:rPr>
          <w:rFonts w:ascii="Arial" w:hAnsi="Arial" w:cs="Arial"/>
          <w:snapToGrid w:val="0"/>
          <w:szCs w:val="20"/>
          <w:lang w:eastAsia="en-US"/>
        </w:rPr>
        <w:t xml:space="preserve">. This shall include where there has not been an opportunity to check with all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members to see if they have an objection (typically where a change of plans or circumstances has occurred too late to achieve this),</w:t>
      </w:r>
    </w:p>
    <w:p w14:paraId="7761A951" w14:textId="77777777" w:rsidR="00B56045" w:rsidRPr="00EF1A68"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Pr>
          <w:rFonts w:ascii="Arial" w:hAnsi="Arial" w:cs="Arial"/>
          <w:snapToGrid w:val="0"/>
          <w:szCs w:val="20"/>
          <w:lang w:eastAsia="en-US"/>
        </w:rPr>
        <w:t>If any</w:t>
      </w:r>
      <w:r w:rsidRPr="00EF1A68">
        <w:rPr>
          <w:rFonts w:ascii="Arial" w:hAnsi="Arial" w:cs="Arial"/>
          <w:b/>
          <w:snapToGrid w:val="0"/>
          <w:szCs w:val="20"/>
          <w:lang w:eastAsia="en-US"/>
        </w:rPr>
        <w:t xml:space="preserve"> Workgroup</w:t>
      </w:r>
      <w:r w:rsidRPr="00EF1A68">
        <w:rPr>
          <w:rFonts w:ascii="Arial" w:hAnsi="Arial" w:cs="Arial"/>
          <w:snapToGrid w:val="0"/>
          <w:szCs w:val="20"/>
          <w:lang w:eastAsia="en-US"/>
        </w:rPr>
        <w:t xml:space="preserve"> member objects to the progressing of a </w:t>
      </w:r>
      <w:r w:rsidRPr="00EF1A68">
        <w:rPr>
          <w:rFonts w:ascii="Arial" w:hAnsi="Arial" w:cs="Arial"/>
          <w:b/>
          <w:snapToGrid w:val="0"/>
          <w:szCs w:val="20"/>
          <w:lang w:eastAsia="en-US"/>
        </w:rPr>
        <w:t>Workgroup</w:t>
      </w:r>
      <w:r w:rsidRPr="00EF1A68">
        <w:rPr>
          <w:rFonts w:ascii="Arial" w:hAnsi="Arial" w:cs="Arial"/>
          <w:snapToGrid w:val="0"/>
          <w:szCs w:val="20"/>
          <w:lang w:eastAsia="en-US"/>
        </w:rPr>
        <w:t xml:space="preserve"> without them, they must communicate this to the </w:t>
      </w:r>
      <w:r w:rsidRPr="00EF1A68">
        <w:rPr>
          <w:rFonts w:ascii="Arial" w:hAnsi="Arial" w:cs="Arial"/>
          <w:b/>
          <w:snapToGrid w:val="0"/>
          <w:szCs w:val="20"/>
          <w:lang w:eastAsia="en-US"/>
        </w:rPr>
        <w:t>Code Administrator</w:t>
      </w:r>
      <w:r w:rsidRPr="00EF1A68">
        <w:rPr>
          <w:rFonts w:ascii="Arial" w:hAnsi="Arial" w:cs="Arial"/>
          <w:snapToGrid w:val="0"/>
          <w:szCs w:val="20"/>
          <w:lang w:eastAsia="en-US"/>
        </w:rPr>
        <w:t xml:space="preserve"> at least 24 hours before the meeting indicating that they will not be present and do not wish the meeting to take place. The </w:t>
      </w:r>
      <w:r w:rsidRPr="00EF1A68">
        <w:rPr>
          <w:rFonts w:ascii="Arial" w:hAnsi="Arial" w:cs="Arial"/>
          <w:b/>
          <w:snapToGrid w:val="0"/>
          <w:szCs w:val="20"/>
          <w:lang w:eastAsia="en-US"/>
        </w:rPr>
        <w:t>Code Administrator</w:t>
      </w:r>
      <w:r w:rsidRPr="00EF1A68">
        <w:rPr>
          <w:rFonts w:ascii="Arial" w:hAnsi="Arial" w:cs="Arial"/>
          <w:snapToGrid w:val="0"/>
          <w:szCs w:val="20"/>
          <w:lang w:eastAsia="en-US"/>
        </w:rPr>
        <w:t xml:space="preserve"> will then endeavour to rearrange the meeting to accommodate such a member’s availability.</w:t>
      </w:r>
    </w:p>
    <w:p w14:paraId="78A992F7" w14:textId="2D19C962" w:rsidR="00B56045" w:rsidRPr="008D3E6D" w:rsidRDefault="00B56045" w:rsidP="00983FD7">
      <w:pPr>
        <w:pStyle w:val="Heading4"/>
        <w:widowControl/>
        <w:numPr>
          <w:ilvl w:val="4"/>
          <w:numId w:val="21"/>
        </w:numPr>
        <w:tabs>
          <w:tab w:val="clear" w:pos="2552"/>
          <w:tab w:val="clear" w:pos="4253"/>
          <w:tab w:val="num" w:pos="2694"/>
        </w:tabs>
        <w:ind w:left="2694"/>
        <w:jc w:val="both"/>
        <w:rPr>
          <w:rFonts w:ascii="Arial" w:hAnsi="Arial" w:cs="Arial"/>
        </w:rPr>
      </w:pPr>
      <w:r w:rsidRPr="6DA8017D">
        <w:rPr>
          <w:rFonts w:ascii="Arial" w:hAnsi="Arial" w:cs="Arial"/>
          <w:lang w:eastAsia="en-US"/>
        </w:rPr>
        <w:t xml:space="preserve">Where a </w:t>
      </w:r>
      <w:r w:rsidRPr="6DA8017D">
        <w:rPr>
          <w:rFonts w:ascii="Arial" w:hAnsi="Arial" w:cs="Arial"/>
          <w:b/>
          <w:lang w:eastAsia="en-US"/>
        </w:rPr>
        <w:t xml:space="preserve">Workgroup </w:t>
      </w:r>
      <w:r w:rsidRPr="6DA8017D">
        <w:rPr>
          <w:rFonts w:ascii="Arial" w:hAnsi="Arial" w:cs="Arial"/>
          <w:lang w:eastAsia="en-US"/>
        </w:rPr>
        <w:t xml:space="preserve">member is repeatedly unavailable, as guidance on 3 consecutive occasions, and does not give permission for the </w:t>
      </w:r>
      <w:r w:rsidRPr="6DA8017D">
        <w:rPr>
          <w:rFonts w:ascii="Arial" w:hAnsi="Arial" w:cs="Arial"/>
          <w:b/>
          <w:lang w:eastAsia="en-US"/>
        </w:rPr>
        <w:t>Workgroup</w:t>
      </w:r>
      <w:r w:rsidRPr="6DA8017D">
        <w:rPr>
          <w:rFonts w:ascii="Arial" w:hAnsi="Arial" w:cs="Arial"/>
          <w:lang w:eastAsia="en-US"/>
        </w:rPr>
        <w:t xml:space="preserve"> to proceed without them as in (d), under 8.20.</w:t>
      </w:r>
      <w:r w:rsidR="00D93194">
        <w:rPr>
          <w:rFonts w:ascii="Arial" w:hAnsi="Arial" w:cs="Arial"/>
          <w:lang w:eastAsia="en-US"/>
        </w:rPr>
        <w:t>9</w:t>
      </w:r>
      <w:r w:rsidRPr="6DA8017D">
        <w:rPr>
          <w:rFonts w:ascii="Arial" w:hAnsi="Arial" w:cs="Arial"/>
          <w:lang w:eastAsia="en-US"/>
        </w:rPr>
        <w:t xml:space="preserve"> the </w:t>
      </w:r>
      <w:r w:rsidRPr="00EF1A68">
        <w:rPr>
          <w:rFonts w:ascii="Arial" w:hAnsi="Arial" w:cs="Arial"/>
          <w:b/>
          <w:bCs/>
        </w:rPr>
        <w:t>CUSC Modifications Panel</w:t>
      </w:r>
      <w:r w:rsidRPr="00EF1A68">
        <w:rPr>
          <w:rFonts w:ascii="Arial" w:hAnsi="Arial" w:cs="Arial"/>
        </w:rPr>
        <w:t xml:space="preserve"> </w:t>
      </w:r>
      <w:r w:rsidRPr="6DA8017D">
        <w:rPr>
          <w:rFonts w:ascii="Arial" w:hAnsi="Arial" w:cs="Arial"/>
          <w:lang w:eastAsia="en-US"/>
        </w:rPr>
        <w:t>may choose to replace or remove them.</w:t>
      </w:r>
    </w:p>
    <w:p w14:paraId="1C780864" w14:textId="77777777" w:rsidR="00B56045" w:rsidRDefault="00B56045" w:rsidP="00983FD7">
      <w:pPr>
        <w:pStyle w:val="Heading4"/>
        <w:tabs>
          <w:tab w:val="clear" w:pos="4253"/>
        </w:tabs>
        <w:ind w:left="1702" w:firstLine="0"/>
        <w:jc w:val="both"/>
        <w:rPr>
          <w:rFonts w:ascii="Arial" w:hAnsi="Arial" w:cs="Arial"/>
        </w:rPr>
      </w:pPr>
    </w:p>
    <w:p w14:paraId="43E6A524" w14:textId="19704A8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r>
        <w:rPr>
          <w:rFonts w:ascii="Arial" w:hAnsi="Arial" w:cs="Arial"/>
        </w:rPr>
        <w:t xml:space="preserve">The </w:t>
      </w:r>
      <w:r>
        <w:rPr>
          <w:rFonts w:ascii="Arial" w:hAnsi="Arial" w:cs="Arial"/>
          <w:b/>
          <w:bCs/>
        </w:rPr>
        <w:t>CUSC Modifications Panel</w:t>
      </w:r>
      <w:r>
        <w:rPr>
          <w:rFonts w:ascii="Arial" w:hAnsi="Arial" w:cs="Arial"/>
        </w:rPr>
        <w:t xml:space="preserve"> may add further members or the </w:t>
      </w:r>
      <w:r>
        <w:rPr>
          <w:rFonts w:ascii="Arial" w:hAnsi="Arial" w:cs="Arial"/>
          <w:b/>
          <w:bCs/>
        </w:rPr>
        <w:t xml:space="preserve">Workgroup </w:t>
      </w:r>
      <w:r>
        <w:rPr>
          <w:rFonts w:ascii="Arial" w:hAnsi="Arial" w:cs="Arial"/>
        </w:rPr>
        <w:t>chair</w:t>
      </w:r>
      <w:del w:id="792" w:author="Akhtar (ESO), Shazia" w:date="2021-11-01T12:10:00Z">
        <w:r w:rsidDel="008E0D82">
          <w:rPr>
            <w:rFonts w:ascii="Arial" w:hAnsi="Arial" w:cs="Arial"/>
          </w:rPr>
          <w:delText>man</w:delText>
        </w:r>
      </w:del>
      <w:r>
        <w:rPr>
          <w:rFonts w:ascii="Arial" w:hAnsi="Arial" w:cs="Arial"/>
        </w:rPr>
        <w:t xml:space="preserve"> may add or vary members to a </w:t>
      </w:r>
      <w:r>
        <w:rPr>
          <w:rFonts w:ascii="Arial" w:hAnsi="Arial" w:cs="Arial"/>
          <w:b/>
          <w:bCs/>
        </w:rPr>
        <w:t>Workgroup</w:t>
      </w:r>
      <w:r>
        <w:rPr>
          <w:rFonts w:ascii="Arial" w:hAnsi="Arial" w:cs="Arial"/>
        </w:rPr>
        <w:t>.</w:t>
      </w:r>
    </w:p>
    <w:p w14:paraId="025A347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93" w:name="_DV_M483"/>
      <w:bookmarkEnd w:id="793"/>
      <w:r>
        <w:rPr>
          <w:rFonts w:ascii="Arial" w:hAnsi="Arial" w:cs="Arial"/>
        </w:rPr>
        <w:t xml:space="preserve">The </w:t>
      </w:r>
      <w:r>
        <w:rPr>
          <w:rFonts w:ascii="Arial" w:hAnsi="Arial" w:cs="Arial"/>
          <w:b/>
          <w:bCs/>
        </w:rPr>
        <w:t>CUSC Modifications Panel</w:t>
      </w:r>
      <w:r>
        <w:rPr>
          <w:rFonts w:ascii="Arial" w:hAnsi="Arial" w:cs="Arial"/>
        </w:rPr>
        <w:t xml:space="preserve"> may (but shall not be obliged to) replace any member or observer of a </w:t>
      </w:r>
      <w:r>
        <w:rPr>
          <w:rFonts w:ascii="Arial" w:hAnsi="Arial" w:cs="Arial"/>
          <w:b/>
          <w:bCs/>
        </w:rPr>
        <w:t>Workgroup</w:t>
      </w:r>
      <w:r>
        <w:rPr>
          <w:rFonts w:ascii="Arial" w:hAnsi="Arial" w:cs="Arial"/>
        </w:rPr>
        <w:t xml:space="preserve"> appointed pursuant to Paragraph 8.20.3 at any time if such member is unwilling or unable for whatever reason to fulfil that function and/or is deliberately and persistently disrupting or frustrating the work of the </w:t>
      </w:r>
      <w:r>
        <w:rPr>
          <w:rFonts w:ascii="Arial" w:hAnsi="Arial" w:cs="Arial"/>
          <w:b/>
          <w:bCs/>
        </w:rPr>
        <w:t>Workgroup</w:t>
      </w:r>
      <w:r>
        <w:rPr>
          <w:rFonts w:ascii="Arial" w:hAnsi="Arial" w:cs="Arial"/>
        </w:rPr>
        <w:t>.</w:t>
      </w:r>
    </w:p>
    <w:p w14:paraId="599C742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94" w:name="_DV_M484"/>
      <w:bookmarkEnd w:id="794"/>
      <w:r>
        <w:rPr>
          <w:rFonts w:ascii="Arial" w:hAnsi="Arial" w:cs="Arial"/>
        </w:rPr>
        <w:lastRenderedPageBreak/>
        <w:t xml:space="preserve">The </w:t>
      </w:r>
      <w:r>
        <w:rPr>
          <w:rFonts w:ascii="Arial" w:hAnsi="Arial" w:cs="Arial"/>
          <w:b/>
          <w:bCs/>
        </w:rPr>
        <w:t>CUSC Modifications Panel</w:t>
      </w:r>
      <w:r>
        <w:rPr>
          <w:rFonts w:ascii="Arial" w:hAnsi="Arial" w:cs="Arial"/>
        </w:rPr>
        <w:t xml:space="preserve"> shall determine the terms of reference of each </w:t>
      </w:r>
      <w:r>
        <w:rPr>
          <w:rFonts w:ascii="Arial" w:hAnsi="Arial" w:cs="Arial"/>
          <w:b/>
          <w:bCs/>
        </w:rPr>
        <w:t xml:space="preserve">Workgroup </w:t>
      </w:r>
      <w:r>
        <w:rPr>
          <w:rFonts w:ascii="Arial" w:hAnsi="Arial" w:cs="Arial"/>
        </w:rPr>
        <w:t>and may change those terms of reference from time to time as it sees fit.</w:t>
      </w:r>
    </w:p>
    <w:p w14:paraId="6220E6B7"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795" w:name="_DV_M485"/>
      <w:bookmarkEnd w:id="795"/>
      <w:r>
        <w:rPr>
          <w:rFonts w:ascii="Arial" w:hAnsi="Arial" w:cs="Arial"/>
        </w:rPr>
        <w:t xml:space="preserve">The terms of reference of a </w:t>
      </w:r>
      <w:r>
        <w:rPr>
          <w:rFonts w:ascii="Arial" w:hAnsi="Arial" w:cs="Arial"/>
          <w:b/>
          <w:bCs/>
        </w:rPr>
        <w:t>Workgroup</w:t>
      </w:r>
      <w:r>
        <w:rPr>
          <w:rFonts w:ascii="Arial" w:hAnsi="Arial" w:cs="Arial"/>
        </w:rPr>
        <w:t xml:space="preserve"> must include provision in respect of the following matters:</w:t>
      </w:r>
    </w:p>
    <w:p w14:paraId="233FF690"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796" w:name="_DV_M486"/>
      <w:bookmarkEnd w:id="796"/>
      <w:r>
        <w:rPr>
          <w:rFonts w:ascii="Arial" w:hAnsi="Arial" w:cs="Arial"/>
        </w:rPr>
        <w:t xml:space="preserve">those areas of a </w:t>
      </w:r>
      <w:r>
        <w:rPr>
          <w:rFonts w:ascii="Arial" w:hAnsi="Arial" w:cs="Arial"/>
          <w:b/>
          <w:bCs/>
        </w:rPr>
        <w:t>Workgroup’s</w:t>
      </w:r>
      <w:r>
        <w:rPr>
          <w:rFonts w:ascii="Arial" w:hAnsi="Arial" w:cs="Arial"/>
        </w:rPr>
        <w:t xml:space="preserve"> powers or activities which require the prior approval of the </w:t>
      </w:r>
      <w:r>
        <w:rPr>
          <w:rFonts w:ascii="Arial" w:hAnsi="Arial" w:cs="Arial"/>
          <w:b/>
          <w:bCs/>
        </w:rPr>
        <w:t>CUSC Modifications Panel</w:t>
      </w:r>
      <w:r>
        <w:rPr>
          <w:rFonts w:ascii="Arial" w:hAnsi="Arial" w:cs="Arial"/>
        </w:rPr>
        <w:t>;</w:t>
      </w:r>
    </w:p>
    <w:p w14:paraId="67E2C45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797" w:name="_DV_M487"/>
      <w:bookmarkEnd w:id="797"/>
      <w:r>
        <w:rPr>
          <w:rFonts w:ascii="Arial" w:hAnsi="Arial" w:cs="Arial"/>
        </w:rPr>
        <w:t xml:space="preserve">the seeking of instructions, clarification or guidance from the </w:t>
      </w:r>
      <w:r>
        <w:rPr>
          <w:rFonts w:ascii="Arial" w:hAnsi="Arial" w:cs="Arial"/>
          <w:b/>
          <w:bCs/>
        </w:rPr>
        <w:t>CUSC Modifications Panel</w:t>
      </w:r>
      <w:r>
        <w:rPr>
          <w:rFonts w:ascii="Arial" w:hAnsi="Arial" w:cs="Arial"/>
        </w:rPr>
        <w:t xml:space="preserve">, including on the suspension of a </w:t>
      </w:r>
      <w:r>
        <w:rPr>
          <w:rFonts w:ascii="Arial" w:hAnsi="Arial" w:cs="Arial"/>
          <w:b/>
          <w:bCs/>
        </w:rPr>
        <w:t>Workgroup Alternative CUSC Modification</w:t>
      </w:r>
      <w:r>
        <w:rPr>
          <w:rFonts w:ascii="Arial Bold" w:hAnsi="Arial Bold" w:cs="Arial Bold"/>
          <w:b/>
          <w:bCs/>
        </w:rPr>
        <w:t xml:space="preserve">(s) </w:t>
      </w:r>
      <w:bookmarkStart w:id="798" w:name="_BPDCD_137"/>
      <w:bookmarkStart w:id="799" w:name="_DV_M488"/>
      <w:bookmarkEnd w:id="798"/>
      <w:bookmarkEnd w:id="799"/>
      <w:r>
        <w:rPr>
          <w:rFonts w:ascii="Arial" w:hAnsi="Arial" w:cs="Arial"/>
        </w:rPr>
        <w:t xml:space="preserve">during a </w:t>
      </w:r>
      <w:r>
        <w:rPr>
          <w:rFonts w:ascii="Arial" w:hAnsi="Arial" w:cs="Arial"/>
          <w:b/>
          <w:bCs/>
        </w:rPr>
        <w:t>Significant Code Review Phase</w:t>
      </w:r>
      <w:r>
        <w:rPr>
          <w:rFonts w:ascii="Arial" w:hAnsi="Arial" w:cs="Arial"/>
        </w:rPr>
        <w:t xml:space="preserve">; </w:t>
      </w:r>
    </w:p>
    <w:p w14:paraId="0193D34B" w14:textId="77777777" w:rsidR="00B56045" w:rsidRDefault="00B56045" w:rsidP="00B56045">
      <w:pPr>
        <w:pStyle w:val="Heading5"/>
        <w:widowControl/>
        <w:numPr>
          <w:ilvl w:val="4"/>
          <w:numId w:val="21"/>
        </w:numPr>
        <w:tabs>
          <w:tab w:val="clear" w:pos="5103"/>
          <w:tab w:val="num" w:pos="0"/>
        </w:tabs>
        <w:jc w:val="both"/>
        <w:rPr>
          <w:rStyle w:val="DeltaViewInsertion"/>
          <w:rFonts w:ascii="Arial" w:hAnsi="Arial" w:cs="Arial"/>
          <w:color w:val="000000"/>
          <w:u w:val="none"/>
        </w:rPr>
      </w:pPr>
      <w:bookmarkStart w:id="800" w:name="_DV_M489"/>
      <w:bookmarkEnd w:id="800"/>
      <w:r>
        <w:rPr>
          <w:rFonts w:ascii="Arial" w:hAnsi="Arial" w:cs="Arial"/>
        </w:rPr>
        <w:t xml:space="preserve">the timetable for the work to be done by the </w:t>
      </w:r>
      <w:r>
        <w:rPr>
          <w:rFonts w:ascii="Arial" w:hAnsi="Arial" w:cs="Arial"/>
          <w:b/>
          <w:bCs/>
        </w:rPr>
        <w:t>Workgroup</w:t>
      </w:r>
      <w:r>
        <w:rPr>
          <w:rFonts w:ascii="Arial" w:hAnsi="Arial" w:cs="Arial"/>
        </w:rPr>
        <w:t xml:space="preserve">, in accordance with the timetable established pursuant to Paragraph 8.19.1 </w:t>
      </w:r>
      <w:r>
        <w:rPr>
          <w:rStyle w:val="DeltaViewInsertion"/>
          <w:rFonts w:ascii="Arial" w:hAnsi="Arial" w:cs="Arial"/>
          <w:color w:val="000000"/>
          <w:u w:val="none"/>
        </w:rPr>
        <w:t>(save where Paragraph 8.19.5 applies); and</w:t>
      </w:r>
    </w:p>
    <w:p w14:paraId="1F1D9DDE"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801" w:name="_DV_M490"/>
      <w:bookmarkEnd w:id="801"/>
      <w:r>
        <w:rPr>
          <w:rFonts w:ascii="Arial" w:hAnsi="Arial" w:cs="Arial"/>
        </w:rPr>
        <w:t xml:space="preserve">the length of any </w:t>
      </w:r>
      <w:r>
        <w:rPr>
          <w:rFonts w:ascii="Arial" w:hAnsi="Arial" w:cs="Arial"/>
          <w:b/>
          <w:bCs/>
        </w:rPr>
        <w:t>Workgroup</w:t>
      </w:r>
      <w:r>
        <w:rPr>
          <w:rFonts w:ascii="Arial" w:hAnsi="Arial" w:cs="Arial"/>
        </w:rPr>
        <w:t xml:space="preserve"> </w:t>
      </w:r>
      <w:r>
        <w:rPr>
          <w:rFonts w:ascii="Arial" w:hAnsi="Arial" w:cs="Arial"/>
          <w:b/>
          <w:bCs/>
        </w:rPr>
        <w:t>Consultation</w:t>
      </w:r>
      <w:r>
        <w:rPr>
          <w:rFonts w:ascii="Arial" w:hAnsi="Arial" w:cs="Arial"/>
        </w:rPr>
        <w:t>.</w:t>
      </w:r>
    </w:p>
    <w:p w14:paraId="4E3E1B46" w14:textId="77777777" w:rsidR="00B56045" w:rsidRDefault="00B56045" w:rsidP="00B56045">
      <w:pPr>
        <w:pStyle w:val="BodyText"/>
        <w:widowControl/>
        <w:ind w:left="1702" w:hanging="851"/>
        <w:jc w:val="both"/>
        <w:rPr>
          <w:rFonts w:ascii="Arial" w:hAnsi="Arial" w:cs="Arial"/>
        </w:rPr>
      </w:pPr>
      <w:bookmarkStart w:id="802" w:name="_DV_M491"/>
      <w:bookmarkEnd w:id="802"/>
      <w:r>
        <w:rPr>
          <w:rFonts w:ascii="Arial" w:hAnsi="Arial" w:cs="Arial"/>
        </w:rPr>
        <w:tab/>
        <w:t xml:space="preserve">In addition, prior to the taking of any steps which would result in the undertaking of a significant amount of work (including the production of draft legal text to modify the </w:t>
      </w:r>
      <w:r>
        <w:rPr>
          <w:rFonts w:ascii="Arial" w:hAnsi="Arial" w:cs="Arial"/>
          <w:b/>
          <w:bCs/>
        </w:rPr>
        <w:t>CUSC</w:t>
      </w:r>
      <w:r>
        <w:rPr>
          <w:rFonts w:ascii="Arial" w:hAnsi="Arial" w:cs="Arial"/>
        </w:rPr>
        <w:t xml:space="preserve"> in order to give effect to a </w:t>
      </w:r>
      <w:r>
        <w:rPr>
          <w:rFonts w:ascii="Arial" w:hAnsi="Arial" w:cs="Arial"/>
          <w:b/>
          <w:bCs/>
        </w:rPr>
        <w:t>CUSC Modification Proposal</w:t>
      </w:r>
      <w:r>
        <w:rPr>
          <w:rFonts w:ascii="Arial" w:hAnsi="Arial" w:cs="Arial"/>
        </w:rPr>
        <w:t xml:space="preserve"> and/or </w:t>
      </w:r>
      <w:r>
        <w:rPr>
          <w:rFonts w:ascii="Arial" w:hAnsi="Arial" w:cs="Arial"/>
          <w:b/>
          <w:bCs/>
        </w:rPr>
        <w:t>Workgroup Alternative CUSC Modification</w:t>
      </w:r>
      <w:r>
        <w:rPr>
          <w:rFonts w:ascii="Arial Bold" w:hAnsi="Arial Bold" w:cs="Arial Bold"/>
          <w:b/>
          <w:bCs/>
        </w:rPr>
        <w:t>(s)</w:t>
      </w:r>
      <w:r>
        <w:rPr>
          <w:rFonts w:ascii="Arial" w:hAnsi="Arial" w:cs="Arial"/>
        </w:rPr>
        <w:t xml:space="preserve">, with the relevant terms of reference setting out what a significant amount of work would be in any given case), the </w:t>
      </w:r>
      <w:bookmarkStart w:id="803" w:name="_BPDCI_138"/>
      <w:bookmarkStart w:id="804" w:name="_DV_M492"/>
      <w:bookmarkEnd w:id="803"/>
      <w:bookmarkEnd w:id="804"/>
      <w:r>
        <w:rPr>
          <w:rFonts w:ascii="Arial" w:hAnsi="Arial" w:cs="Arial"/>
          <w:b/>
          <w:bCs/>
        </w:rPr>
        <w:t>Workgroup</w:t>
      </w:r>
      <w:r>
        <w:rPr>
          <w:rFonts w:ascii="Arial" w:hAnsi="Arial" w:cs="Arial"/>
        </w:rPr>
        <w:t xml:space="preserve"> shall seek the views of the </w:t>
      </w:r>
      <w:r>
        <w:rPr>
          <w:rFonts w:ascii="Arial" w:hAnsi="Arial" w:cs="Arial"/>
          <w:b/>
          <w:bCs/>
        </w:rPr>
        <w:t>CUSC Modifications Panel</w:t>
      </w:r>
      <w:r>
        <w:rPr>
          <w:rFonts w:ascii="Arial" w:hAnsi="Arial" w:cs="Arial"/>
        </w:rPr>
        <w:t xml:space="preserve"> as to whether to proceed with such steps and, in giving its views, the </w:t>
      </w:r>
      <w:r>
        <w:rPr>
          <w:rFonts w:ascii="Arial" w:hAnsi="Arial" w:cs="Arial"/>
          <w:b/>
          <w:bCs/>
        </w:rPr>
        <w:t>CUSC Modifications Panel</w:t>
      </w:r>
      <w:r>
        <w:rPr>
          <w:rFonts w:ascii="Arial" w:hAnsi="Arial" w:cs="Arial"/>
        </w:rPr>
        <w:t xml:space="preserve"> may consult the </w:t>
      </w:r>
      <w:r>
        <w:rPr>
          <w:rFonts w:ascii="Arial" w:hAnsi="Arial" w:cs="Arial"/>
          <w:b/>
          <w:bCs/>
        </w:rPr>
        <w:t>Authority</w:t>
      </w:r>
      <w:r>
        <w:rPr>
          <w:rFonts w:ascii="Arial" w:hAnsi="Arial" w:cs="Arial"/>
        </w:rPr>
        <w:t xml:space="preserve"> in respect thereof.</w:t>
      </w:r>
    </w:p>
    <w:p w14:paraId="3FA938AA" w14:textId="60A27C69" w:rsidR="00B56045" w:rsidRPr="00870721" w:rsidRDefault="00B56045" w:rsidP="00B56045">
      <w:pPr>
        <w:pStyle w:val="BodyText"/>
        <w:numPr>
          <w:ilvl w:val="4"/>
          <w:numId w:val="21"/>
        </w:numPr>
        <w:jc w:val="both"/>
        <w:rPr>
          <w:rFonts w:ascii="Arial" w:hAnsi="Arial" w:cs="Arial"/>
        </w:rPr>
      </w:pPr>
      <w:r w:rsidRPr="00870721">
        <w:rPr>
          <w:rFonts w:ascii="Arial" w:hAnsi="Arial" w:cs="Arial"/>
        </w:rPr>
        <w:t xml:space="preserve">whether, and the extent to which, the </w:t>
      </w:r>
      <w:r w:rsidRPr="00870721">
        <w:rPr>
          <w:rFonts w:ascii="Arial" w:hAnsi="Arial" w:cs="Arial"/>
          <w:b/>
        </w:rPr>
        <w:t xml:space="preserve">CUSC Modification Proposal </w:t>
      </w:r>
      <w:r w:rsidRPr="00870721">
        <w:rPr>
          <w:rFonts w:ascii="Arial" w:hAnsi="Arial" w:cs="Arial"/>
        </w:rPr>
        <w:t>may constitute an amendment to the</w:t>
      </w:r>
      <w:r w:rsidR="00FC489D">
        <w:rPr>
          <w:rFonts w:ascii="Arial" w:hAnsi="Arial" w:cs="Arial"/>
          <w:b/>
        </w:rPr>
        <w:t xml:space="preserve"> </w:t>
      </w:r>
      <w:r w:rsidR="00645DE0">
        <w:rPr>
          <w:rFonts w:ascii="Arial" w:hAnsi="Arial" w:cs="Arial"/>
          <w:b/>
        </w:rPr>
        <w:t>EBR</w:t>
      </w:r>
      <w:r w:rsidR="00FC489D">
        <w:rPr>
          <w:rFonts w:ascii="Arial" w:hAnsi="Arial" w:cs="Arial"/>
          <w:b/>
        </w:rPr>
        <w:t xml:space="preserve"> Article 18 </w:t>
      </w:r>
      <w:r w:rsidR="005C1FF4">
        <w:rPr>
          <w:rFonts w:ascii="Arial" w:hAnsi="Arial" w:cs="Arial"/>
          <w:b/>
        </w:rPr>
        <w:t>T</w:t>
      </w:r>
      <w:r w:rsidR="00FC489D">
        <w:rPr>
          <w:rFonts w:ascii="Arial" w:hAnsi="Arial" w:cs="Arial"/>
          <w:b/>
        </w:rPr>
        <w:t xml:space="preserve">erms and </w:t>
      </w:r>
      <w:r w:rsidR="005C1FF4">
        <w:rPr>
          <w:rFonts w:ascii="Arial" w:hAnsi="Arial" w:cs="Arial"/>
          <w:b/>
        </w:rPr>
        <w:t>C</w:t>
      </w:r>
      <w:r w:rsidR="00FC489D">
        <w:rPr>
          <w:rFonts w:ascii="Arial" w:hAnsi="Arial" w:cs="Arial"/>
          <w:b/>
        </w:rPr>
        <w:t>onditions</w:t>
      </w:r>
      <w:r w:rsidRPr="00870721">
        <w:rPr>
          <w:rFonts w:ascii="Arial" w:hAnsi="Arial" w:cs="Arial"/>
        </w:rPr>
        <w:t>; and</w:t>
      </w:r>
    </w:p>
    <w:p w14:paraId="59EFA706" w14:textId="7742B509" w:rsidR="00B56045" w:rsidRPr="00870721" w:rsidRDefault="00B56045" w:rsidP="00B56045">
      <w:pPr>
        <w:pStyle w:val="BodyText"/>
        <w:numPr>
          <w:ilvl w:val="4"/>
          <w:numId w:val="21"/>
        </w:numPr>
        <w:jc w:val="both"/>
        <w:rPr>
          <w:rFonts w:ascii="Arial" w:hAnsi="Arial" w:cs="Arial"/>
        </w:rPr>
      </w:pPr>
      <w:r w:rsidRPr="00870721">
        <w:rPr>
          <w:rFonts w:ascii="Arial" w:hAnsi="Arial" w:cs="Arial"/>
        </w:rPr>
        <w:t xml:space="preserve">where the </w:t>
      </w:r>
      <w:r w:rsidRPr="00870721">
        <w:rPr>
          <w:rFonts w:ascii="Arial" w:hAnsi="Arial" w:cs="Arial"/>
          <w:b/>
        </w:rPr>
        <w:t>Workgroup</w:t>
      </w:r>
      <w:r w:rsidRPr="00870721">
        <w:rPr>
          <w:rFonts w:ascii="Arial" w:hAnsi="Arial" w:cs="Arial"/>
        </w:rPr>
        <w:t xml:space="preserve"> considers that a </w:t>
      </w:r>
      <w:r w:rsidRPr="00870721">
        <w:rPr>
          <w:rFonts w:ascii="Arial" w:hAnsi="Arial" w:cs="Arial"/>
          <w:b/>
        </w:rPr>
        <w:t>CUSC Modification Proposal</w:t>
      </w:r>
      <w:r w:rsidRPr="00870721">
        <w:rPr>
          <w:rFonts w:ascii="Arial" w:hAnsi="Arial" w:cs="Arial"/>
        </w:rPr>
        <w:t xml:space="preserve"> may constitute an amendment to the</w:t>
      </w:r>
      <w:r w:rsidR="00297481">
        <w:rPr>
          <w:rFonts w:ascii="Arial" w:hAnsi="Arial" w:cs="Arial"/>
          <w:b/>
        </w:rPr>
        <w:t xml:space="preserve"> EBR Article 18 </w:t>
      </w:r>
      <w:r w:rsidR="001441BD">
        <w:rPr>
          <w:rFonts w:ascii="Arial" w:hAnsi="Arial" w:cs="Arial"/>
          <w:b/>
        </w:rPr>
        <w:t>T</w:t>
      </w:r>
      <w:r w:rsidR="00297481">
        <w:rPr>
          <w:rFonts w:ascii="Arial" w:hAnsi="Arial" w:cs="Arial"/>
          <w:b/>
        </w:rPr>
        <w:t xml:space="preserve">erms and </w:t>
      </w:r>
      <w:r w:rsidR="001441BD">
        <w:rPr>
          <w:rFonts w:ascii="Arial" w:hAnsi="Arial" w:cs="Arial"/>
          <w:b/>
        </w:rPr>
        <w:t>C</w:t>
      </w:r>
      <w:r w:rsidR="00297481">
        <w:rPr>
          <w:rFonts w:ascii="Arial" w:hAnsi="Arial" w:cs="Arial"/>
          <w:b/>
        </w:rPr>
        <w:t>onditions</w:t>
      </w:r>
      <w:r w:rsidRPr="00870721">
        <w:rPr>
          <w:rFonts w:ascii="Arial" w:hAnsi="Arial" w:cs="Arial"/>
        </w:rPr>
        <w:t>, the impact of those amendments on the objectives of the</w:t>
      </w:r>
      <w:r w:rsidR="002E7BBA">
        <w:rPr>
          <w:rFonts w:ascii="Arial" w:hAnsi="Arial" w:cs="Arial"/>
          <w:b/>
        </w:rPr>
        <w:t xml:space="preserve"> Electricity Balancing Regulation</w:t>
      </w:r>
      <w:r w:rsidRPr="00870721">
        <w:rPr>
          <w:rFonts w:ascii="Arial" w:hAnsi="Arial" w:cs="Arial"/>
          <w:b/>
        </w:rPr>
        <w:t>.</w:t>
      </w:r>
    </w:p>
    <w:p w14:paraId="59E78624" w14:textId="5A3521F5"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05" w:name="_DV_M493"/>
      <w:bookmarkEnd w:id="805"/>
      <w:r>
        <w:rPr>
          <w:rFonts w:ascii="Arial" w:hAnsi="Arial" w:cs="Arial"/>
        </w:rPr>
        <w:t>Subject to the provisions of this Paragraph 8.20.</w:t>
      </w:r>
      <w:r w:rsidR="00C14D75">
        <w:rPr>
          <w:rFonts w:ascii="Arial" w:hAnsi="Arial" w:cs="Arial"/>
        </w:rPr>
        <w:t>12</w:t>
      </w:r>
      <w:r>
        <w:rPr>
          <w:rFonts w:ascii="Arial" w:hAnsi="Arial" w:cs="Arial"/>
        </w:rPr>
        <w:t xml:space="preserve"> and unless otherwise determined by the </w:t>
      </w:r>
      <w:r>
        <w:rPr>
          <w:rFonts w:ascii="Arial" w:hAnsi="Arial" w:cs="Arial"/>
          <w:b/>
          <w:bCs/>
        </w:rPr>
        <w:t>CUSC Modifications Panel</w:t>
      </w:r>
      <w:r>
        <w:rPr>
          <w:rFonts w:ascii="Arial" w:hAnsi="Arial" w:cs="Arial"/>
        </w:rPr>
        <w:t xml:space="preserve">, the </w:t>
      </w:r>
      <w:r>
        <w:rPr>
          <w:rFonts w:ascii="Arial" w:hAnsi="Arial" w:cs="Arial"/>
          <w:b/>
          <w:bCs/>
        </w:rPr>
        <w:t>Workgroup</w:t>
      </w:r>
      <w:r>
        <w:rPr>
          <w:rFonts w:ascii="Arial" w:hAnsi="Arial" w:cs="Arial"/>
        </w:rPr>
        <w:t xml:space="preserve"> shall develop and adopt its own internal working procedures for the conduct of its business and shall provide a copy of such procedures to the </w:t>
      </w:r>
      <w:r>
        <w:rPr>
          <w:rFonts w:ascii="Arial" w:hAnsi="Arial" w:cs="Arial"/>
          <w:b/>
          <w:bCs/>
        </w:rPr>
        <w:t>Panel Secretary</w:t>
      </w:r>
      <w:r>
        <w:rPr>
          <w:rFonts w:ascii="Arial" w:hAnsi="Arial" w:cs="Arial"/>
        </w:rPr>
        <w:t xml:space="preserve"> in respect of each </w:t>
      </w:r>
      <w:r>
        <w:rPr>
          <w:rFonts w:ascii="Arial" w:hAnsi="Arial" w:cs="Arial"/>
          <w:b/>
          <w:bCs/>
        </w:rPr>
        <w:t>CUSC Modification Proposal</w:t>
      </w:r>
      <w:r>
        <w:rPr>
          <w:rFonts w:ascii="Arial" w:hAnsi="Arial" w:cs="Arial"/>
        </w:rPr>
        <w:t xml:space="preserve"> for which it is responsible. Unless the </w:t>
      </w:r>
      <w:r>
        <w:rPr>
          <w:rFonts w:ascii="Arial" w:hAnsi="Arial" w:cs="Arial"/>
          <w:b/>
          <w:bCs/>
        </w:rPr>
        <w:t>CUSC Modifications Panel</w:t>
      </w:r>
      <w:r>
        <w:rPr>
          <w:rFonts w:ascii="Arial" w:hAnsi="Arial" w:cs="Arial"/>
        </w:rPr>
        <w:t xml:space="preserve"> otherwise determines, meetings of each </w:t>
      </w:r>
      <w:r>
        <w:rPr>
          <w:rFonts w:ascii="Arial" w:hAnsi="Arial" w:cs="Arial"/>
          <w:b/>
          <w:bCs/>
        </w:rPr>
        <w:t>Workgroup</w:t>
      </w:r>
      <w:r>
        <w:rPr>
          <w:rFonts w:ascii="Arial" w:hAnsi="Arial" w:cs="Arial"/>
        </w:rPr>
        <w:t xml:space="preserve"> shall be open to attendance by a representative of any </w:t>
      </w:r>
      <w:r>
        <w:rPr>
          <w:rFonts w:ascii="Arial" w:hAnsi="Arial" w:cs="Arial"/>
          <w:b/>
          <w:bCs/>
        </w:rPr>
        <w:t>CUSC Party</w:t>
      </w:r>
      <w:r>
        <w:rPr>
          <w:rFonts w:ascii="Arial" w:hAnsi="Arial" w:cs="Arial"/>
        </w:rPr>
        <w:t xml:space="preserve">, any </w:t>
      </w:r>
      <w:r>
        <w:rPr>
          <w:rFonts w:ascii="Arial" w:hAnsi="Arial" w:cs="Arial"/>
          <w:b/>
          <w:bCs/>
        </w:rPr>
        <w:t>BSC Party</w:t>
      </w:r>
      <w:r w:rsidRPr="00B4559A">
        <w:rPr>
          <w:rFonts w:ascii="Arial" w:hAnsi="Arial" w:cs="Arial"/>
          <w:bCs/>
        </w:rPr>
        <w:t>,</w:t>
      </w:r>
      <w:r>
        <w:rPr>
          <w:rFonts w:ascii="Arial" w:hAnsi="Arial" w:cs="Arial"/>
          <w:b/>
          <w:bCs/>
        </w:rPr>
        <w:t xml:space="preserve"> </w:t>
      </w:r>
      <w:r w:rsidRPr="00E75772">
        <w:rPr>
          <w:rFonts w:ascii="Arial" w:hAnsi="Arial" w:cs="Arial"/>
          <w:bCs/>
        </w:rPr>
        <w:t>the</w:t>
      </w:r>
      <w:r>
        <w:rPr>
          <w:rFonts w:ascii="Arial" w:hAnsi="Arial" w:cs="Arial"/>
          <w:b/>
          <w:bCs/>
        </w:rPr>
        <w:t xml:space="preserve"> Citizens Advice</w:t>
      </w:r>
      <w:r w:rsidRPr="00B4559A">
        <w:rPr>
          <w:rFonts w:ascii="Arial" w:hAnsi="Arial" w:cs="Arial"/>
          <w:bCs/>
        </w:rPr>
        <w:t>,</w:t>
      </w:r>
      <w:r>
        <w:rPr>
          <w:rFonts w:ascii="Arial" w:hAnsi="Arial" w:cs="Arial"/>
          <w:b/>
          <w:bCs/>
        </w:rPr>
        <w:t xml:space="preserve"> </w:t>
      </w:r>
      <w:r w:rsidRPr="00B4559A">
        <w:rPr>
          <w:rFonts w:ascii="Arial" w:hAnsi="Arial" w:cs="Arial"/>
          <w:bCs/>
        </w:rPr>
        <w:t>the</w:t>
      </w:r>
      <w:r>
        <w:rPr>
          <w:rFonts w:ascii="Arial" w:hAnsi="Arial" w:cs="Arial"/>
          <w:b/>
          <w:bCs/>
        </w:rPr>
        <w:t xml:space="preserve"> Citizens Advice Scotland </w:t>
      </w:r>
      <w:r>
        <w:rPr>
          <w:rFonts w:ascii="Arial" w:hAnsi="Arial" w:cs="Arial"/>
        </w:rPr>
        <w:t>and any person invited by the chair</w:t>
      </w:r>
      <w:del w:id="806" w:author="Akhtar (ESO), Shazia" w:date="2021-11-01T12:11:00Z">
        <w:r w:rsidDel="008E0D82">
          <w:rPr>
            <w:rFonts w:ascii="Arial" w:hAnsi="Arial" w:cs="Arial"/>
          </w:rPr>
          <w:delText>man</w:delText>
        </w:r>
      </w:del>
      <w:r>
        <w:rPr>
          <w:rFonts w:ascii="Arial" w:hAnsi="Arial" w:cs="Arial"/>
        </w:rPr>
        <w:t>, and the chair</w:t>
      </w:r>
      <w:del w:id="807" w:author="Akhtar (ESO), Shazia" w:date="2021-11-01T12:11:00Z">
        <w:r w:rsidDel="008E0D82">
          <w:rPr>
            <w:rFonts w:ascii="Arial" w:hAnsi="Arial" w:cs="Arial"/>
          </w:rPr>
          <w:delText>man</w:delText>
        </w:r>
      </w:del>
      <w:r>
        <w:rPr>
          <w:rFonts w:ascii="Arial" w:hAnsi="Arial" w:cs="Arial"/>
        </w:rPr>
        <w:t xml:space="preserve"> of a </w:t>
      </w:r>
      <w:r>
        <w:rPr>
          <w:rFonts w:ascii="Arial" w:hAnsi="Arial" w:cs="Arial"/>
          <w:b/>
          <w:bCs/>
        </w:rPr>
        <w:t>Workgroup</w:t>
      </w:r>
      <w:r>
        <w:rPr>
          <w:rFonts w:ascii="Arial" w:hAnsi="Arial" w:cs="Arial"/>
        </w:rPr>
        <w:t xml:space="preserve"> may invite any such person to speak at such meetings.</w:t>
      </w:r>
    </w:p>
    <w:p w14:paraId="221201AD" w14:textId="72AE2704"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08" w:name="_DV_M494"/>
      <w:bookmarkEnd w:id="808"/>
      <w:r w:rsidRPr="04848347">
        <w:rPr>
          <w:rStyle w:val="DeltaViewInsertion"/>
          <w:rFonts w:ascii="Arial" w:hAnsi="Arial" w:cs="Arial"/>
          <w:color w:val="000000" w:themeColor="text1"/>
          <w:u w:val="none"/>
        </w:rPr>
        <w:t xml:space="preserve">After development by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of the </w:t>
      </w:r>
      <w:r w:rsidRPr="04848347">
        <w:rPr>
          <w:rStyle w:val="DeltaViewInsertion"/>
          <w:rFonts w:ascii="Arial" w:hAnsi="Arial" w:cs="Arial"/>
          <w:b/>
          <w:color w:val="000000" w:themeColor="text1"/>
          <w:u w:val="none"/>
        </w:rPr>
        <w:t xml:space="preserve">CUSC Modification Proposal, </w:t>
      </w:r>
      <w:r w:rsidRPr="04848347">
        <w:rPr>
          <w:rStyle w:val="DeltaViewInsertion"/>
          <w:rFonts w:ascii="Arial" w:hAnsi="Arial" w:cs="Arial"/>
          <w:color w:val="000000" w:themeColor="text1"/>
          <w:u w:val="none"/>
        </w:rPr>
        <w:t xml:space="preserve">and (if applicable) after development of any draft </w:t>
      </w:r>
      <w:r w:rsidRPr="04848347">
        <w:rPr>
          <w:rStyle w:val="DeltaViewInsertion"/>
          <w:rFonts w:ascii="Arial" w:hAnsi="Arial" w:cs="Arial"/>
          <w:b/>
          <w:color w:val="000000" w:themeColor="text1"/>
          <w:u w:val="none"/>
        </w:rPr>
        <w:t>Workgroup Alternative CUSC Modification</w:t>
      </w:r>
      <w:r w:rsidRPr="04848347">
        <w:rPr>
          <w:rStyle w:val="DeltaViewInsertion"/>
          <w:rFonts w:ascii="Arial Bold" w:hAnsi="Arial Bold" w:cs="Arial Bold"/>
          <w:b/>
          <w:color w:val="000000" w:themeColor="text1"/>
          <w:u w:val="none"/>
        </w:rPr>
        <w:t>(s),</w:t>
      </w:r>
      <w:bookmarkStart w:id="809" w:name="_BPDCI_139"/>
      <w:bookmarkStart w:id="810" w:name="_DV_M495"/>
      <w:bookmarkEnd w:id="809"/>
      <w:bookmarkEnd w:id="810"/>
      <w:r w:rsidRPr="04848347">
        <w:rPr>
          <w:rStyle w:val="DeltaViewInsertion"/>
          <w:rFonts w:ascii="Arial" w:hAnsi="Arial" w:cs="Arial"/>
          <w:color w:val="000000" w:themeColor="text1"/>
          <w:u w:val="none"/>
        </w:rPr>
        <w:t xml:space="preserve">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will (subject to the provisions of Paragraph 8.20.</w:t>
      </w:r>
      <w:r w:rsidR="00B90270" w:rsidRPr="04848347">
        <w:rPr>
          <w:rStyle w:val="DeltaViewInsertion"/>
          <w:rFonts w:ascii="Arial" w:hAnsi="Arial" w:cs="Arial"/>
          <w:color w:val="000000" w:themeColor="text1"/>
          <w:u w:val="none"/>
        </w:rPr>
        <w:t>19</w:t>
      </w:r>
      <w:r w:rsidRPr="04848347">
        <w:rPr>
          <w:rStyle w:val="DeltaViewInsertion"/>
          <w:rFonts w:ascii="Arial" w:hAnsi="Arial" w:cs="Arial"/>
          <w:color w:val="000000" w:themeColor="text1"/>
          <w:u w:val="none"/>
        </w:rPr>
        <w:t>) consult (</w:t>
      </w:r>
      <w:r w:rsidRPr="04848347">
        <w:rPr>
          <w:rStyle w:val="DeltaViewInsertion"/>
          <w:rFonts w:ascii="Arial" w:hAnsi="Arial" w:cs="Arial"/>
          <w:color w:val="000000" w:themeColor="text1"/>
          <w:u w:val="none"/>
          <w:lang w:val="en-US"/>
        </w:rPr>
        <w:t>“</w:t>
      </w:r>
      <w:r w:rsidRPr="04848347">
        <w:rPr>
          <w:rStyle w:val="DeltaViewInsertion"/>
          <w:rFonts w:ascii="Arial" w:hAnsi="Arial" w:cs="Arial"/>
          <w:b/>
          <w:color w:val="000000" w:themeColor="text1"/>
          <w:u w:val="none"/>
        </w:rPr>
        <w:t xml:space="preserve">Workgroup Consultation”) </w:t>
      </w:r>
      <w:r w:rsidRPr="04848347">
        <w:rPr>
          <w:rStyle w:val="DeltaViewInsertion"/>
          <w:rFonts w:ascii="Arial" w:hAnsi="Arial" w:cs="Arial"/>
          <w:color w:val="000000" w:themeColor="text1"/>
          <w:u w:val="none"/>
        </w:rPr>
        <w:t xml:space="preserve">on the </w:t>
      </w:r>
      <w:r w:rsidRPr="04848347">
        <w:rPr>
          <w:rStyle w:val="DeltaViewInsertion"/>
          <w:rFonts w:ascii="Arial" w:hAnsi="Arial" w:cs="Arial"/>
          <w:b/>
          <w:color w:val="000000" w:themeColor="text1"/>
          <w:u w:val="none"/>
        </w:rPr>
        <w:t xml:space="preserve">CUSC Modification Proposal </w:t>
      </w:r>
      <w:r w:rsidRPr="04848347">
        <w:rPr>
          <w:rStyle w:val="DeltaViewInsertion"/>
          <w:rFonts w:ascii="Arial" w:hAnsi="Arial" w:cs="Arial"/>
          <w:color w:val="000000" w:themeColor="text1"/>
          <w:u w:val="none"/>
        </w:rPr>
        <w:t xml:space="preserve">and, if applicable, on any draft </w:t>
      </w:r>
      <w:r w:rsidRPr="04848347">
        <w:rPr>
          <w:rStyle w:val="DeltaViewInsertion"/>
          <w:rFonts w:ascii="Arial" w:hAnsi="Arial" w:cs="Arial"/>
          <w:b/>
          <w:color w:val="000000" w:themeColor="text1"/>
          <w:u w:val="none"/>
        </w:rPr>
        <w:t>Workgroup Alternative CUSC Modification</w:t>
      </w:r>
      <w:r w:rsidRPr="04848347">
        <w:rPr>
          <w:rStyle w:val="DeltaViewInsertion"/>
          <w:rFonts w:ascii="Arial Bold" w:hAnsi="Arial Bold" w:cs="Arial Bold"/>
          <w:b/>
          <w:color w:val="000000" w:themeColor="text1"/>
          <w:u w:val="none"/>
        </w:rPr>
        <w:t>(s)</w:t>
      </w:r>
      <w:bookmarkStart w:id="811" w:name="_DV_M496"/>
      <w:bookmarkStart w:id="812" w:name="_BPDCD_140"/>
      <w:bookmarkEnd w:id="811"/>
      <w:r>
        <w:rPr>
          <w:rStyle w:val="DeltaViewInsertion"/>
          <w:rFonts w:ascii="Arial" w:hAnsi="Arial" w:cs="Arial"/>
          <w:b/>
          <w:bCs/>
          <w:u w:val="none"/>
        </w:rPr>
        <w:t xml:space="preserve"> </w:t>
      </w:r>
      <w:bookmarkStart w:id="813" w:name="_DV_M497"/>
      <w:bookmarkEnd w:id="812"/>
      <w:bookmarkEnd w:id="813"/>
      <w:r w:rsidRPr="04848347">
        <w:rPr>
          <w:rStyle w:val="DeltaViewInsertion"/>
          <w:rFonts w:ascii="Arial" w:hAnsi="Arial" w:cs="Arial"/>
          <w:color w:val="000000" w:themeColor="text1"/>
          <w:u w:val="none"/>
        </w:rPr>
        <w:t>with:</w:t>
      </w:r>
    </w:p>
    <w:p w14:paraId="27D70139" w14:textId="77777777" w:rsidR="00B56045" w:rsidRDefault="00B56045" w:rsidP="00B56045">
      <w:pPr>
        <w:pStyle w:val="Heading6"/>
        <w:widowControl/>
        <w:numPr>
          <w:ilvl w:val="0"/>
          <w:numId w:val="0"/>
        </w:numPr>
        <w:tabs>
          <w:tab w:val="left" w:pos="1701"/>
        </w:tabs>
        <w:ind w:left="851" w:hanging="851"/>
        <w:jc w:val="both"/>
        <w:rPr>
          <w:rFonts w:ascii="Arial" w:hAnsi="Arial" w:cs="Arial"/>
        </w:rPr>
      </w:pPr>
      <w:bookmarkStart w:id="814" w:name="_DV_M498"/>
      <w:bookmarkEnd w:id="814"/>
      <w:r>
        <w:rPr>
          <w:rStyle w:val="DeltaViewInsertion"/>
          <w:rFonts w:ascii="Arial" w:hAnsi="Arial" w:cs="Arial"/>
          <w:color w:val="000000"/>
          <w:u w:val="none"/>
        </w:rPr>
        <w:lastRenderedPageBreak/>
        <w:tab/>
      </w:r>
      <w:r>
        <w:rPr>
          <w:rStyle w:val="DeltaViewInsertion"/>
          <w:rFonts w:ascii="Arial" w:hAnsi="Arial" w:cs="Arial"/>
          <w:color w:val="000000"/>
          <w:u w:val="none"/>
        </w:rPr>
        <w:tab/>
        <w:t>(a)</w:t>
      </w:r>
      <w:r>
        <w:rPr>
          <w:rStyle w:val="DeltaViewInsertion"/>
          <w:rFonts w:ascii="Arial" w:hAnsi="Arial" w:cs="Arial"/>
          <w:b/>
          <w:bCs/>
          <w:color w:val="000000"/>
          <w:u w:val="none"/>
        </w:rPr>
        <w:tab/>
        <w:t>CUSC Parties</w:t>
      </w:r>
      <w:r>
        <w:rPr>
          <w:rStyle w:val="DeltaViewInsertion"/>
          <w:rFonts w:ascii="Arial" w:hAnsi="Arial" w:cs="Arial"/>
          <w:color w:val="000000"/>
          <w:u w:val="none"/>
        </w:rPr>
        <w:t xml:space="preserve">; and </w:t>
      </w:r>
    </w:p>
    <w:p w14:paraId="7E56A419" w14:textId="77777777" w:rsidR="00B56045" w:rsidRDefault="00B56045" w:rsidP="00B56045">
      <w:pPr>
        <w:pStyle w:val="Heading6"/>
        <w:widowControl/>
        <w:numPr>
          <w:ilvl w:val="0"/>
          <w:numId w:val="32"/>
        </w:numPr>
        <w:tabs>
          <w:tab w:val="clear" w:pos="7893"/>
          <w:tab w:val="left" w:pos="2610"/>
        </w:tabs>
        <w:ind w:left="2610" w:hanging="900"/>
        <w:jc w:val="both"/>
        <w:rPr>
          <w:rStyle w:val="DeltaViewInsertion"/>
          <w:rFonts w:ascii="Arial" w:hAnsi="Arial" w:cs="Arial"/>
          <w:color w:val="000000"/>
          <w:u w:val="none"/>
        </w:rPr>
      </w:pPr>
      <w:bookmarkStart w:id="815" w:name="_DV_M499"/>
      <w:bookmarkEnd w:id="815"/>
      <w:r>
        <w:rPr>
          <w:rStyle w:val="DeltaViewInsertion"/>
          <w:rFonts w:ascii="Arial" w:hAnsi="Arial" w:cs="Arial"/>
          <w:color w:val="000000"/>
          <w:u w:val="none"/>
        </w:rPr>
        <w:t xml:space="preserve">such other persons who may properly be considered to have an appropriate interest in it. </w:t>
      </w:r>
    </w:p>
    <w:p w14:paraId="5CE23C5B" w14:textId="77777777" w:rsidR="00B56045" w:rsidRDefault="00B56045" w:rsidP="00B56045">
      <w:pPr>
        <w:tabs>
          <w:tab w:val="left" w:pos="851"/>
          <w:tab w:val="left" w:pos="1701"/>
        </w:tabs>
        <w:ind w:left="1701" w:hanging="851"/>
        <w:jc w:val="both"/>
        <w:rPr>
          <w:rStyle w:val="DeltaViewInsertion"/>
          <w:rFonts w:ascii="Arial" w:hAnsi="Arial" w:cs="Arial"/>
          <w:color w:val="000000"/>
        </w:rPr>
      </w:pPr>
      <w:bookmarkStart w:id="816" w:name="_DV_M500"/>
      <w:bookmarkEnd w:id="816"/>
      <w:r>
        <w:rPr>
          <w:rFonts w:ascii="Arial" w:hAnsi="Arial" w:cs="Arial"/>
        </w:rPr>
        <w:tab/>
      </w:r>
      <w:r>
        <w:rPr>
          <w:rFonts w:ascii="Arial" w:hAnsi="Arial" w:cs="Arial"/>
        </w:rPr>
        <w:tab/>
      </w:r>
      <w:r>
        <w:rPr>
          <w:rStyle w:val="DeltaViewInsertion"/>
          <w:rFonts w:ascii="Arial" w:hAnsi="Arial" w:cs="Arial"/>
          <w:color w:val="000000"/>
          <w:u w:val="none"/>
        </w:rPr>
        <w:t xml:space="preserve">Where following the establishment of a </w:t>
      </w:r>
      <w:r>
        <w:rPr>
          <w:rStyle w:val="DeltaViewInsertion"/>
          <w:rFonts w:ascii="Arial" w:hAnsi="Arial" w:cs="Arial"/>
          <w:b/>
          <w:bCs/>
          <w:color w:val="000000"/>
          <w:u w:val="none"/>
        </w:rPr>
        <w:t xml:space="preserve">Workgroup </w:t>
      </w:r>
      <w:r>
        <w:rPr>
          <w:rStyle w:val="DeltaViewInsertion"/>
          <w:rFonts w:ascii="Arial" w:hAnsi="Arial" w:cs="Arial"/>
          <w:color w:val="000000"/>
          <w:u w:val="none"/>
        </w:rPr>
        <w:t>in relation to a</w:t>
      </w:r>
      <w:r>
        <w:rPr>
          <w:rStyle w:val="DeltaViewInsertion"/>
          <w:rFonts w:ascii="Arial" w:hAnsi="Arial" w:cs="Arial"/>
          <w:b/>
          <w:bCs/>
          <w:color w:val="000000"/>
          <w:u w:val="none"/>
        </w:rPr>
        <w:t xml:space="preserve"> CUSC Modification Proposal</w:t>
      </w:r>
      <w:r>
        <w:rPr>
          <w:rStyle w:val="DeltaViewInsertion"/>
          <w:rFonts w:ascii="Arial" w:hAnsi="Arial" w:cs="Arial"/>
          <w:color w:val="000000"/>
          <w:u w:val="none"/>
        </w:rPr>
        <w:t xml:space="preserve">, the terms of reference of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have been amended by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to include the ability to comment on that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be deemed to fall within sub-paragraph (b) above and therefore shall be able to respond to the </w:t>
      </w:r>
      <w:r>
        <w:rPr>
          <w:rStyle w:val="DeltaViewInsertion"/>
          <w:rFonts w:ascii="Arial" w:hAnsi="Arial" w:cs="Arial"/>
          <w:b/>
          <w:bCs/>
          <w:color w:val="000000"/>
          <w:u w:val="none"/>
        </w:rPr>
        <w:t>Workgroup Consultation</w:t>
      </w:r>
      <w:r>
        <w:rPr>
          <w:rStyle w:val="DeltaViewInsertion"/>
          <w:rFonts w:ascii="Arial" w:hAnsi="Arial" w:cs="Arial"/>
          <w:color w:val="000000"/>
          <w:u w:val="none"/>
        </w:rPr>
        <w:t xml:space="preserve">.  It shall not, however, in so doing undertake the functions of a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In the absence of such a change in terms of reference, the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have no ability to respond to any </w:t>
      </w:r>
      <w:r>
        <w:rPr>
          <w:rStyle w:val="DeltaViewInsertion"/>
          <w:rFonts w:ascii="Arial" w:hAnsi="Arial" w:cs="Arial"/>
          <w:b/>
          <w:bCs/>
          <w:color w:val="000000"/>
          <w:u w:val="none"/>
        </w:rPr>
        <w:t>Workgroup Consultation</w:t>
      </w:r>
      <w:r>
        <w:rPr>
          <w:rStyle w:val="DeltaViewInsertion"/>
          <w:rFonts w:ascii="Arial" w:hAnsi="Arial" w:cs="Arial"/>
          <w:color w:val="000000"/>
          <w:u w:val="none"/>
        </w:rPr>
        <w:t xml:space="preserve">. </w:t>
      </w:r>
    </w:p>
    <w:p w14:paraId="6E3250D6" w14:textId="77777777" w:rsidR="00B56045" w:rsidRDefault="00B56045" w:rsidP="00B56045">
      <w:pPr>
        <w:tabs>
          <w:tab w:val="left" w:pos="851"/>
          <w:tab w:val="left" w:pos="1701"/>
        </w:tabs>
        <w:ind w:left="1701" w:hanging="851"/>
        <w:jc w:val="both"/>
        <w:rPr>
          <w:rFonts w:ascii="Arial" w:hAnsi="Arial" w:cs="Arial"/>
          <w:b/>
          <w:bCs/>
          <w:i/>
          <w:iCs/>
          <w:u w:val="single"/>
        </w:rPr>
      </w:pPr>
    </w:p>
    <w:p w14:paraId="1B54238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17" w:name="_DV_M501"/>
      <w:bookmarkEnd w:id="817"/>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will be undertaken by issuing a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paper (and its provision in electronic form on the</w:t>
      </w:r>
      <w:r w:rsidRPr="04848347">
        <w:rPr>
          <w:rStyle w:val="DeltaViewInsertion"/>
          <w:rFonts w:ascii="Arial" w:hAnsi="Arial" w:cs="Arial"/>
          <w:b/>
          <w:color w:val="000000" w:themeColor="text1"/>
          <w:u w:val="none"/>
        </w:rPr>
        <w:t xml:space="preserve"> Website</w:t>
      </w:r>
      <w:r w:rsidRPr="04848347">
        <w:rPr>
          <w:rStyle w:val="DeltaViewInsertion"/>
          <w:rFonts w:ascii="Arial" w:hAnsi="Arial" w:cs="Arial"/>
          <w:color w:val="000000" w:themeColor="text1"/>
          <w:u w:val="none"/>
        </w:rPr>
        <w:t xml:space="preserve"> and in electronic mails to </w:t>
      </w:r>
      <w:r w:rsidRPr="04848347">
        <w:rPr>
          <w:rStyle w:val="DeltaViewInsertion"/>
          <w:rFonts w:ascii="Arial" w:hAnsi="Arial" w:cs="Arial"/>
          <w:b/>
          <w:color w:val="000000" w:themeColor="text1"/>
          <w:u w:val="none"/>
        </w:rPr>
        <w:t>CUSC Parties</w:t>
      </w:r>
      <w:r w:rsidRPr="04848347">
        <w:rPr>
          <w:rStyle w:val="DeltaViewInsertion"/>
          <w:rFonts w:ascii="Arial" w:hAnsi="Arial" w:cs="Arial"/>
          <w:color w:val="000000" w:themeColor="text1"/>
          <w:u w:val="none"/>
        </w:rPr>
        <w:t xml:space="preserve"> and such other persons, who have supplied relevant details, shall meet this requirement).  Such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Consultation</w:t>
      </w:r>
      <w:r w:rsidRPr="04848347">
        <w:rPr>
          <w:rStyle w:val="DeltaViewInsertion"/>
          <w:rFonts w:ascii="Arial" w:hAnsi="Arial" w:cs="Arial"/>
          <w:color w:val="000000" w:themeColor="text1"/>
          <w:u w:val="none"/>
        </w:rPr>
        <w:t xml:space="preserve"> paper will include:</w:t>
      </w:r>
    </w:p>
    <w:p w14:paraId="05E36FE0" w14:textId="6B4B8717" w:rsidR="00B56045" w:rsidRDefault="00B56045" w:rsidP="00B56045">
      <w:pPr>
        <w:pStyle w:val="Heading6"/>
        <w:widowControl/>
        <w:numPr>
          <w:ilvl w:val="0"/>
          <w:numId w:val="0"/>
        </w:numPr>
        <w:tabs>
          <w:tab w:val="left" w:pos="1701"/>
        </w:tabs>
        <w:ind w:left="851" w:hanging="851"/>
        <w:jc w:val="both"/>
        <w:rPr>
          <w:rFonts w:ascii="Arial" w:hAnsi="Arial" w:cs="Arial"/>
          <w:b/>
          <w:bCs/>
        </w:rPr>
      </w:pPr>
      <w:bookmarkStart w:id="818" w:name="_DV_M502"/>
      <w:bookmarkEnd w:id="818"/>
      <w:r>
        <w:rPr>
          <w:rStyle w:val="DeltaViewInsertion"/>
          <w:rFonts w:ascii="Arial" w:hAnsi="Arial" w:cs="Arial"/>
          <w:color w:val="000000"/>
          <w:u w:val="none"/>
        </w:rPr>
        <w:tab/>
      </w:r>
      <w:r w:rsidR="00DE2B51">
        <w:rPr>
          <w:rStyle w:val="DeltaViewInsertion"/>
          <w:rFonts w:ascii="Arial" w:hAnsi="Arial" w:cs="Arial"/>
          <w:color w:val="000000"/>
          <w:u w:val="none"/>
        </w:rPr>
        <w:tab/>
      </w:r>
      <w:r w:rsidRPr="000C6229">
        <w:rPr>
          <w:rStyle w:val="DeltaViewInsertion"/>
          <w:rFonts w:ascii="Arial" w:hAnsi="Arial" w:cs="Arial"/>
          <w:color w:val="auto"/>
          <w:u w:val="none"/>
        </w:rPr>
        <w:t>(a</w:t>
      </w:r>
      <w:r>
        <w:rPr>
          <w:rStyle w:val="DeltaViewInsertion"/>
          <w:rFonts w:ascii="Arial" w:hAnsi="Arial" w:cs="Arial"/>
          <w:color w:val="000000"/>
          <w:u w:val="none"/>
        </w:rPr>
        <w:t xml:space="preserve">)Issues which arose in the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discussions</w:t>
      </w:r>
    </w:p>
    <w:p w14:paraId="01478D97" w14:textId="77777777" w:rsidR="00B56045" w:rsidRDefault="00B56045" w:rsidP="00B56045">
      <w:pPr>
        <w:pStyle w:val="Heading6"/>
        <w:widowControl/>
        <w:numPr>
          <w:ilvl w:val="0"/>
          <w:numId w:val="33"/>
        </w:numPr>
        <w:tabs>
          <w:tab w:val="clear" w:pos="7889"/>
          <w:tab w:val="num" w:pos="2552"/>
        </w:tabs>
        <w:ind w:left="2520" w:hanging="810"/>
        <w:jc w:val="both"/>
        <w:rPr>
          <w:rStyle w:val="DeltaViewInsertion"/>
          <w:rFonts w:ascii="Arial Bold" w:hAnsi="Arial Bold" w:cs="Arial Bold"/>
          <w:b/>
          <w:bCs/>
          <w:color w:val="000000"/>
        </w:rPr>
      </w:pPr>
      <w:bookmarkStart w:id="819" w:name="_DV_M503"/>
      <w:bookmarkEnd w:id="819"/>
      <w:r w:rsidRPr="6B1336BA">
        <w:rPr>
          <w:rStyle w:val="DeltaViewInsertion"/>
          <w:rFonts w:ascii="Arial" w:hAnsi="Arial" w:cs="Arial"/>
          <w:color w:val="000000" w:themeColor="text1"/>
          <w:u w:val="none"/>
        </w:rPr>
        <w:t xml:space="preserve">Details of any draft </w:t>
      </w:r>
      <w:r w:rsidRPr="6B1336BA">
        <w:rPr>
          <w:rStyle w:val="DeltaViewInsertion"/>
          <w:rFonts w:ascii="Arial" w:hAnsi="Arial" w:cs="Arial"/>
          <w:b/>
          <w:color w:val="000000" w:themeColor="text1"/>
          <w:u w:val="none"/>
        </w:rPr>
        <w:t>Workgroup Alternative CUSC Modification</w:t>
      </w:r>
      <w:r w:rsidRPr="6B1336BA">
        <w:rPr>
          <w:rStyle w:val="DeltaViewInsertion"/>
          <w:rFonts w:ascii="Arial Bold" w:hAnsi="Arial Bold" w:cs="Arial Bold"/>
          <w:b/>
          <w:color w:val="000000" w:themeColor="text1"/>
          <w:u w:val="none"/>
        </w:rPr>
        <w:t>(s)</w:t>
      </w:r>
      <w:bookmarkStart w:id="820" w:name="_BPDCD_141"/>
      <w:bookmarkStart w:id="821" w:name="_BPDCI_142"/>
      <w:bookmarkEnd w:id="820"/>
      <w:bookmarkEnd w:id="821"/>
    </w:p>
    <w:p w14:paraId="310F8996" w14:textId="77777777" w:rsidR="00B56045" w:rsidRDefault="00B56045" w:rsidP="00B56045">
      <w:pPr>
        <w:pStyle w:val="Heading6"/>
        <w:widowControl/>
        <w:numPr>
          <w:ilvl w:val="0"/>
          <w:numId w:val="33"/>
        </w:numPr>
        <w:tabs>
          <w:tab w:val="clear" w:pos="7889"/>
          <w:tab w:val="num" w:pos="2552"/>
        </w:tabs>
        <w:ind w:left="2520" w:hanging="810"/>
        <w:jc w:val="both"/>
        <w:rPr>
          <w:rStyle w:val="DeltaViewInsertion"/>
          <w:rFonts w:ascii="Arial" w:hAnsi="Arial" w:cs="Arial"/>
          <w:color w:val="000000"/>
        </w:rPr>
      </w:pPr>
      <w:bookmarkStart w:id="822" w:name="_DV_M504"/>
      <w:bookmarkEnd w:id="822"/>
      <w:r>
        <w:rPr>
          <w:rStyle w:val="DeltaViewInsertion"/>
          <w:rFonts w:ascii="Arial" w:hAnsi="Arial" w:cs="Arial"/>
          <w:color w:val="000000"/>
          <w:u w:val="none"/>
        </w:rPr>
        <w:t>The date proposed by the</w:t>
      </w:r>
      <w:r>
        <w:rPr>
          <w:rStyle w:val="DeltaViewInsertion"/>
          <w:rFonts w:ascii="Arial" w:hAnsi="Arial" w:cs="Arial"/>
          <w:b/>
          <w:bCs/>
          <w:color w:val="000000"/>
          <w:u w:val="none"/>
        </w:rPr>
        <w:t xml:space="preserve"> Code Administrator</w:t>
      </w:r>
      <w:r>
        <w:rPr>
          <w:rStyle w:val="DeltaViewInsertion"/>
          <w:rFonts w:ascii="Arial" w:hAnsi="Arial" w:cs="Arial"/>
          <w:color w:val="000000"/>
          <w:u w:val="none"/>
        </w:rPr>
        <w:t xml:space="preserve"> as the </w:t>
      </w:r>
      <w:r>
        <w:rPr>
          <w:rStyle w:val="DeltaViewInsertion"/>
          <w:rFonts w:ascii="Arial" w:hAnsi="Arial" w:cs="Arial"/>
          <w:b/>
          <w:bCs/>
          <w:color w:val="000000"/>
          <w:u w:val="none"/>
        </w:rPr>
        <w:t>Proposed Implementation Date</w:t>
      </w:r>
      <w:r>
        <w:rPr>
          <w:rStyle w:val="DeltaViewInsertion"/>
          <w:rFonts w:ascii="Arial" w:hAnsi="Arial" w:cs="Arial"/>
          <w:color w:val="000000"/>
          <w:u w:val="none"/>
        </w:rPr>
        <w:t>.</w:t>
      </w:r>
      <w:r>
        <w:rPr>
          <w:rStyle w:val="DeltaViewInsertion"/>
          <w:rFonts w:ascii="Arial" w:hAnsi="Arial" w:cs="Arial"/>
          <w:color w:val="000000"/>
        </w:rPr>
        <w:t xml:space="preserve"> </w:t>
      </w:r>
    </w:p>
    <w:p w14:paraId="3C1E0E0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23" w:name="_DV_M505"/>
      <w:bookmarkEnd w:id="823"/>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Consultation</w:t>
      </w:r>
      <w:r w:rsidRPr="04848347">
        <w:rPr>
          <w:rStyle w:val="DeltaViewInsertion"/>
          <w:rFonts w:ascii="Arial" w:hAnsi="Arial" w:cs="Arial"/>
          <w:color w:val="000000" w:themeColor="text1"/>
          <w:u w:val="none"/>
        </w:rPr>
        <w:t xml:space="preserve"> papers will be copied to </w:t>
      </w:r>
      <w:r w:rsidRPr="04848347">
        <w:rPr>
          <w:rStyle w:val="DeltaViewInsertion"/>
          <w:rFonts w:ascii="Arial" w:hAnsi="Arial" w:cs="Arial"/>
          <w:b/>
          <w:color w:val="000000" w:themeColor="text1"/>
          <w:u w:val="none"/>
        </w:rPr>
        <w:t>Core Industry Document</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Owners</w:t>
      </w:r>
      <w:r w:rsidRPr="04848347">
        <w:rPr>
          <w:rStyle w:val="DeltaViewInsertion"/>
          <w:rFonts w:ascii="Arial" w:hAnsi="Arial" w:cs="Arial"/>
          <w:color w:val="000000" w:themeColor="text1"/>
          <w:u w:val="none"/>
        </w:rPr>
        <w:t xml:space="preserve">, the </w:t>
      </w:r>
      <w:r w:rsidRPr="04848347">
        <w:rPr>
          <w:rStyle w:val="DeltaViewInsertion"/>
          <w:rFonts w:ascii="Arial" w:hAnsi="Arial" w:cs="Arial"/>
          <w:b/>
          <w:color w:val="000000" w:themeColor="text1"/>
          <w:u w:val="none"/>
        </w:rPr>
        <w:t>CM Administrative Parties</w:t>
      </w:r>
      <w:r w:rsidRPr="04848347">
        <w:rPr>
          <w:rStyle w:val="DeltaViewInsertion"/>
          <w:rFonts w:ascii="Arial" w:hAnsi="Arial" w:cs="Arial"/>
          <w:color w:val="000000" w:themeColor="text1"/>
          <w:u w:val="none"/>
        </w:rPr>
        <w:t xml:space="preserve">, the </w:t>
      </w:r>
      <w:proofErr w:type="spellStart"/>
      <w:r w:rsidRPr="04848347">
        <w:rPr>
          <w:rStyle w:val="DeltaViewInsertion"/>
          <w:rFonts w:ascii="Arial" w:hAnsi="Arial" w:cs="Arial"/>
          <w:b/>
          <w:color w:val="000000" w:themeColor="text1"/>
          <w:u w:val="none"/>
        </w:rPr>
        <w:t>CfD</w:t>
      </w:r>
      <w:proofErr w:type="spellEnd"/>
      <w:r w:rsidRPr="04848347">
        <w:rPr>
          <w:rStyle w:val="DeltaViewInsertion"/>
          <w:rFonts w:ascii="Arial" w:hAnsi="Arial" w:cs="Arial"/>
          <w:b/>
          <w:color w:val="000000" w:themeColor="text1"/>
          <w:u w:val="none"/>
        </w:rPr>
        <w:t xml:space="preserve"> Administrative Parties</w:t>
      </w:r>
      <w:r w:rsidRPr="04848347">
        <w:rPr>
          <w:rStyle w:val="DeltaViewInsertion"/>
          <w:rFonts w:ascii="Arial" w:hAnsi="Arial" w:cs="Arial"/>
          <w:color w:val="000000" w:themeColor="text1"/>
          <w:u w:val="none"/>
        </w:rPr>
        <w:t xml:space="preserve"> </w:t>
      </w:r>
      <w:smartTag w:uri="urn:schemas-microsoft-com:office:smarttags" w:element="PersonName">
        <w:r w:rsidRPr="04848347">
          <w:rPr>
            <w:rStyle w:val="DeltaViewInsertion"/>
            <w:rFonts w:ascii="Arial" w:hAnsi="Arial" w:cs="Arial"/>
            <w:color w:val="000000" w:themeColor="text1"/>
            <w:u w:val="none"/>
          </w:rPr>
          <w:t>and</w:t>
        </w:r>
      </w:smartTag>
      <w:r w:rsidRPr="04848347">
        <w:rPr>
          <w:rStyle w:val="DeltaViewInsertion"/>
          <w:rFonts w:ascii="Arial" w:hAnsi="Arial" w:cs="Arial"/>
          <w:color w:val="000000" w:themeColor="text1"/>
          <w:u w:val="none"/>
        </w:rPr>
        <w:t xml:space="preserve"> the secretary of the </w:t>
      </w:r>
      <w:r w:rsidRPr="04848347">
        <w:rPr>
          <w:rStyle w:val="DeltaViewInsertion"/>
          <w:rFonts w:ascii="Arial" w:hAnsi="Arial" w:cs="Arial"/>
          <w:b/>
          <w:color w:val="000000" w:themeColor="text1"/>
          <w:u w:val="none"/>
        </w:rPr>
        <w:t xml:space="preserve">STC </w:t>
      </w:r>
      <w:r w:rsidRPr="04848347">
        <w:rPr>
          <w:rStyle w:val="DeltaViewInsertion"/>
          <w:rFonts w:ascii="Arial" w:hAnsi="Arial" w:cs="Arial"/>
          <w:color w:val="000000" w:themeColor="text1"/>
          <w:u w:val="none"/>
        </w:rPr>
        <w:t xml:space="preserve">committee. </w:t>
      </w:r>
    </w:p>
    <w:p w14:paraId="680CA294" w14:textId="4B8A662E"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24" w:name="_DV_M506"/>
      <w:bookmarkEnd w:id="824"/>
      <w:r w:rsidRPr="04848347">
        <w:rPr>
          <w:rStyle w:val="DeltaViewInsertion"/>
          <w:rFonts w:ascii="Arial" w:hAnsi="Arial" w:cs="Arial"/>
          <w:color w:val="000000" w:themeColor="text1"/>
          <w:u w:val="none"/>
        </w:rPr>
        <w:t xml:space="preserve">Any </w:t>
      </w:r>
      <w:r w:rsidRPr="04848347">
        <w:rPr>
          <w:rStyle w:val="DeltaViewInsertion"/>
          <w:rFonts w:ascii="Arial" w:hAnsi="Arial" w:cs="Arial"/>
          <w:b/>
          <w:color w:val="000000" w:themeColor="text1"/>
          <w:u w:val="none"/>
        </w:rPr>
        <w:t>CUSC</w:t>
      </w:r>
      <w:bookmarkStart w:id="825" w:name="_DV_M507"/>
      <w:bookmarkStart w:id="826" w:name="_BPDCI_143"/>
      <w:bookmarkEnd w:id="825"/>
      <w:r w:rsidRPr="04848347">
        <w:rPr>
          <w:rStyle w:val="DeltaViewInsertion"/>
          <w:rFonts w:ascii="Arial Bold" w:hAnsi="Arial Bold" w:cs="Arial Bold"/>
          <w:b/>
          <w:color w:val="000000" w:themeColor="text1"/>
          <w:u w:val="none"/>
        </w:rPr>
        <w:t xml:space="preserve"> Party</w:t>
      </w:r>
      <w:r w:rsidRPr="04848347">
        <w:rPr>
          <w:rStyle w:val="DeltaViewInsertion"/>
          <w:rFonts w:ascii="Arial" w:hAnsi="Arial" w:cs="Arial"/>
          <w:b/>
          <w:color w:val="000000" w:themeColor="text1"/>
          <w:u w:val="none"/>
        </w:rPr>
        <w:t>, BSC Party</w:t>
      </w:r>
      <w:r w:rsidRPr="04848347">
        <w:rPr>
          <w:rStyle w:val="DeltaViewInsertion"/>
          <w:rFonts w:ascii="Arial" w:hAnsi="Arial" w:cs="Arial"/>
          <w:color w:val="000000" w:themeColor="text1"/>
          <w:u w:val="none"/>
        </w:rPr>
        <w:t>,</w:t>
      </w:r>
      <w:r w:rsidRPr="04848347">
        <w:rPr>
          <w:rStyle w:val="DeltaViewInsertion"/>
          <w:rFonts w:ascii="Arial" w:hAnsi="Arial" w:cs="Arial"/>
          <w:b/>
          <w:color w:val="000000" w:themeColor="text1"/>
          <w:u w:val="none"/>
        </w:rPr>
        <w:t xml:space="preserve"> </w:t>
      </w:r>
      <w:bookmarkStart w:id="827" w:name="_DV_M508"/>
      <w:bookmarkEnd w:id="826"/>
      <w:bookmarkEnd w:id="827"/>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Citizens Advice</w:t>
      </w:r>
      <w:r w:rsidRPr="04848347">
        <w:rPr>
          <w:rStyle w:val="DeltaViewInsertion"/>
          <w:rFonts w:ascii="Arial" w:hAnsi="Arial" w:cs="Arial"/>
          <w:color w:val="000000" w:themeColor="text1"/>
          <w:u w:val="none"/>
        </w:rPr>
        <w:t xml:space="preserve"> or the </w:t>
      </w:r>
      <w:r w:rsidRPr="04848347">
        <w:rPr>
          <w:rStyle w:val="DeltaViewInsertion"/>
          <w:rFonts w:ascii="Arial" w:hAnsi="Arial" w:cs="Arial"/>
          <w:b/>
          <w:color w:val="000000" w:themeColor="text1"/>
          <w:u w:val="none"/>
        </w:rPr>
        <w:t>Citizens Advice Scotland</w:t>
      </w:r>
      <w:r w:rsidRPr="04848347">
        <w:rPr>
          <w:rStyle w:val="DeltaViewInsertion"/>
          <w:rFonts w:ascii="Arial" w:hAnsi="Arial" w:cs="Arial"/>
          <w:color w:val="000000" w:themeColor="text1"/>
          <w:u w:val="none"/>
        </w:rPr>
        <w:t xml:space="preserve"> may (subject to Paragraph 8.20.</w:t>
      </w:r>
      <w:r w:rsidR="00B90270" w:rsidRPr="04848347">
        <w:rPr>
          <w:rStyle w:val="DeltaViewInsertion"/>
          <w:rFonts w:ascii="Arial" w:hAnsi="Arial" w:cs="Arial"/>
          <w:color w:val="000000" w:themeColor="text1"/>
          <w:u w:val="none"/>
        </w:rPr>
        <w:t>20</w:t>
      </w:r>
      <w:r w:rsidRPr="04848347">
        <w:rPr>
          <w:rStyle w:val="DeltaViewInsertion"/>
          <w:rFonts w:ascii="Arial" w:hAnsi="Arial" w:cs="Arial"/>
          <w:color w:val="000000" w:themeColor="text1"/>
          <w:u w:val="none"/>
        </w:rPr>
        <w:t>) raise a</w:t>
      </w:r>
      <w:r w:rsidRPr="04848347">
        <w:rPr>
          <w:rStyle w:val="DeltaViewInsertion"/>
          <w:rFonts w:ascii="Arial Bold" w:hAnsi="Arial Bold" w:cs="Arial Bold"/>
          <w:b/>
          <w:color w:val="000000" w:themeColor="text1"/>
          <w:u w:val="none"/>
        </w:rPr>
        <w:t xml:space="preserve"> </w:t>
      </w:r>
      <w:bookmarkStart w:id="828" w:name="_DV_M509"/>
      <w:bookmarkStart w:id="829" w:name="_BPDCD_144"/>
      <w:bookmarkEnd w:id="828"/>
      <w:r w:rsidRPr="04848347">
        <w:rPr>
          <w:rStyle w:val="DeltaViewInsertion"/>
          <w:rFonts w:ascii="Arial Bold" w:hAnsi="Arial Bold" w:cs="Arial Bold"/>
          <w:b/>
          <w:color w:val="000000" w:themeColor="text1"/>
          <w:u w:val="none"/>
        </w:rPr>
        <w:t>Workgroup</w:t>
      </w:r>
      <w:r>
        <w:rPr>
          <w:rStyle w:val="DeltaViewInsertion"/>
          <w:rFonts w:ascii="Arial" w:hAnsi="Arial" w:cs="Arial"/>
          <w:b/>
          <w:bCs/>
          <w:u w:val="none"/>
        </w:rPr>
        <w:t xml:space="preserve"> </w:t>
      </w:r>
      <w:bookmarkStart w:id="830" w:name="_DV_M510"/>
      <w:bookmarkEnd w:id="829"/>
      <w:bookmarkEnd w:id="830"/>
      <w:r w:rsidRPr="04848347">
        <w:rPr>
          <w:rStyle w:val="DeltaViewInsertion"/>
          <w:rFonts w:ascii="Arial" w:hAnsi="Arial" w:cs="Arial"/>
          <w:b/>
          <w:color w:val="000000" w:themeColor="text1"/>
          <w:u w:val="none"/>
        </w:rPr>
        <w:t>Consultation Alternative Request</w:t>
      </w:r>
      <w:r w:rsidRPr="04848347">
        <w:rPr>
          <w:rStyle w:val="DeltaViewInsertion"/>
          <w:rFonts w:ascii="Arial" w:hAnsi="Arial" w:cs="Arial"/>
          <w:color w:val="000000" w:themeColor="text1"/>
          <w:u w:val="none"/>
        </w:rPr>
        <w:t xml:space="preserve"> in response to the</w:t>
      </w:r>
      <w:r w:rsidRPr="04848347">
        <w:rPr>
          <w:rStyle w:val="DeltaViewInsertion"/>
          <w:rFonts w:ascii="Arial" w:hAnsi="Arial" w:cs="Arial"/>
          <w:b/>
          <w:color w:val="000000" w:themeColor="text1"/>
          <w:u w:val="none"/>
        </w:rPr>
        <w:t xml:space="preserve"> Workgroup Consultation</w:t>
      </w:r>
      <w:r w:rsidRPr="04848347">
        <w:rPr>
          <w:rStyle w:val="DeltaViewInsertion"/>
          <w:rFonts w:ascii="Arial" w:hAnsi="Arial" w:cs="Arial"/>
          <w:color w:val="000000" w:themeColor="text1"/>
          <w:u w:val="none"/>
        </w:rPr>
        <w:t xml:space="preserve">. Such </w:t>
      </w:r>
      <w:r w:rsidRPr="04848347">
        <w:rPr>
          <w:rStyle w:val="DeltaViewInsertion"/>
          <w:rFonts w:ascii="Arial" w:hAnsi="Arial" w:cs="Arial"/>
          <w:b/>
          <w:color w:val="000000" w:themeColor="text1"/>
          <w:u w:val="none"/>
        </w:rPr>
        <w:t>Workgroup Consultation Alternative Request</w:t>
      </w:r>
      <w:r w:rsidRPr="04848347">
        <w:rPr>
          <w:rStyle w:val="DeltaViewInsertion"/>
          <w:rFonts w:ascii="Arial" w:hAnsi="Arial" w:cs="Arial"/>
          <w:color w:val="000000" w:themeColor="text1"/>
          <w:u w:val="none"/>
        </w:rPr>
        <w:t xml:space="preserve"> must include:</w:t>
      </w:r>
    </w:p>
    <w:p w14:paraId="47C5F84F" w14:textId="77777777" w:rsidR="00B56045" w:rsidRDefault="00B56045" w:rsidP="00B56045">
      <w:pPr>
        <w:pStyle w:val="Heading5"/>
        <w:widowControl/>
        <w:numPr>
          <w:ilvl w:val="4"/>
          <w:numId w:val="35"/>
        </w:numPr>
        <w:tabs>
          <w:tab w:val="clear" w:pos="5103"/>
        </w:tabs>
      </w:pPr>
      <w:bookmarkStart w:id="831" w:name="_BPDCD_145"/>
      <w:bookmarkStart w:id="832" w:name="_BPDCD_146"/>
      <w:bookmarkStart w:id="833" w:name="_BPDCI_147"/>
      <w:bookmarkStart w:id="834" w:name="_BPDC_LN_INS_1008"/>
      <w:bookmarkStart w:id="835" w:name="_DV_M511"/>
      <w:bookmarkEnd w:id="831"/>
      <w:bookmarkEnd w:id="832"/>
      <w:bookmarkEnd w:id="833"/>
      <w:bookmarkEnd w:id="834"/>
      <w:bookmarkEnd w:id="835"/>
      <w:r>
        <w:tab/>
      </w:r>
      <w:r>
        <w:rPr>
          <w:rStyle w:val="DeltaViewInsertion"/>
          <w:rFonts w:ascii="Arial" w:hAnsi="Arial" w:cs="Arial"/>
          <w:color w:val="000000"/>
          <w:u w:val="none"/>
        </w:rPr>
        <w:t>the information required by Paragraph 8.16.4 (which shall be read and construed so that any references therein to “amendment proposal” or “proposal” shall be read as “request” and any reference to “</w:t>
      </w:r>
      <w:r>
        <w:rPr>
          <w:rStyle w:val="DeltaViewInsertion"/>
          <w:rFonts w:ascii="Arial" w:hAnsi="Arial" w:cs="Arial"/>
          <w:b/>
          <w:bCs/>
          <w:color w:val="000000"/>
          <w:u w:val="none"/>
        </w:rPr>
        <w:t>Proposer”</w:t>
      </w:r>
      <w:r>
        <w:rPr>
          <w:rStyle w:val="DeltaViewInsertion"/>
          <w:rFonts w:ascii="Arial" w:hAnsi="Arial" w:cs="Arial"/>
          <w:color w:val="000000"/>
          <w:u w:val="none"/>
        </w:rPr>
        <w:t xml:space="preserve"> shall be read as “requester”); and</w:t>
      </w:r>
    </w:p>
    <w:p w14:paraId="10D3C1CC" w14:textId="77777777" w:rsidR="00B56045" w:rsidRDefault="00B56045" w:rsidP="00B56045">
      <w:pPr>
        <w:pStyle w:val="Heading5"/>
        <w:widowControl/>
        <w:numPr>
          <w:ilvl w:val="4"/>
          <w:numId w:val="35"/>
        </w:numPr>
        <w:tabs>
          <w:tab w:val="clear" w:pos="5103"/>
        </w:tabs>
        <w:rPr>
          <w:rFonts w:ascii="Arial" w:hAnsi="Arial" w:cs="Arial"/>
        </w:rPr>
      </w:pPr>
      <w:bookmarkStart w:id="836" w:name="_DV_M512"/>
      <w:bookmarkEnd w:id="836"/>
      <w:r>
        <w:rPr>
          <w:rStyle w:val="DeltaViewInsertion"/>
          <w:rFonts w:ascii="Arial" w:hAnsi="Arial" w:cs="Arial"/>
          <w:color w:val="000000"/>
          <w:u w:val="none"/>
        </w:rPr>
        <w:t xml:space="preserve">sufficient detail to enable consideration of the request including details as to how the request better facilitates the </w:t>
      </w:r>
      <w:r>
        <w:rPr>
          <w:rStyle w:val="DeltaViewInsertion"/>
          <w:rFonts w:ascii="Arial" w:hAnsi="Arial" w:cs="Arial"/>
          <w:b/>
          <w:bCs/>
          <w:color w:val="000000"/>
          <w:u w:val="none"/>
        </w:rPr>
        <w:t>Applicable CUSC Objectives</w:t>
      </w:r>
      <w:r>
        <w:rPr>
          <w:rStyle w:val="DeltaViewInsertion"/>
          <w:rFonts w:ascii="Arial" w:hAnsi="Arial" w:cs="Arial"/>
          <w:color w:val="000000"/>
          <w:u w:val="none"/>
        </w:rPr>
        <w:t xml:space="preserve"> than the current version of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than the </w:t>
      </w:r>
      <w:r>
        <w:rPr>
          <w:rStyle w:val="DeltaViewInsertion"/>
          <w:rFonts w:ascii="Arial" w:hAnsi="Arial" w:cs="Arial"/>
          <w:b/>
          <w:bCs/>
          <w:color w:val="000000"/>
          <w:u w:val="none"/>
        </w:rPr>
        <w:t xml:space="preserve">CUSC Modification Proposal </w:t>
      </w:r>
      <w:proofErr w:type="spellStart"/>
      <w:r>
        <w:rPr>
          <w:rStyle w:val="DeltaViewInsertion"/>
          <w:rFonts w:ascii="Arial" w:hAnsi="Arial" w:cs="Arial"/>
          <w:color w:val="000000"/>
          <w:u w:val="none"/>
        </w:rPr>
        <w:t>and than</w:t>
      </w:r>
      <w:proofErr w:type="spellEnd"/>
      <w:r>
        <w:rPr>
          <w:rStyle w:val="DeltaViewInsertion"/>
          <w:rFonts w:ascii="Arial" w:hAnsi="Arial" w:cs="Arial"/>
          <w:color w:val="000000"/>
          <w:u w:val="none"/>
        </w:rPr>
        <w:t xml:space="preserve"> any draft </w:t>
      </w:r>
      <w:r>
        <w:rPr>
          <w:rStyle w:val="DeltaViewInsertion"/>
          <w:rFonts w:ascii="Arial" w:hAnsi="Arial" w:cs="Arial"/>
          <w:b/>
          <w:bCs/>
          <w:color w:val="000000"/>
          <w:u w:val="none"/>
        </w:rPr>
        <w:t>Workgroup Alternative</w:t>
      </w:r>
      <w:bookmarkStart w:id="837" w:name="_DV_M513"/>
      <w:bookmarkStart w:id="838" w:name="_BPDCD_149"/>
      <w:bookmarkEnd w:id="837"/>
      <w:r>
        <w:rPr>
          <w:rStyle w:val="DeltaViewInsertion"/>
          <w:rFonts w:ascii="Arial" w:hAnsi="Arial" w:cs="Arial"/>
          <w:b/>
          <w:bCs/>
        </w:rPr>
        <w:t xml:space="preserve"> </w:t>
      </w:r>
      <w:r>
        <w:rPr>
          <w:rStyle w:val="DeltaViewInsertion"/>
          <w:rFonts w:ascii="Arial" w:hAnsi="Arial" w:cs="Arial"/>
          <w:b/>
          <w:bCs/>
          <w:color w:val="000000"/>
          <w:u w:val="none"/>
        </w:rPr>
        <w:t>CUSC Modification(s)</w:t>
      </w:r>
      <w:r>
        <w:rPr>
          <w:rStyle w:val="DeltaViewInsertion"/>
          <w:rFonts w:ascii="Arial" w:hAnsi="Arial" w:cs="Arial"/>
          <w:color w:val="000000"/>
          <w:u w:val="none"/>
        </w:rPr>
        <w:t>.</w:t>
      </w:r>
      <w:bookmarkEnd w:id="838"/>
    </w:p>
    <w:p w14:paraId="26BE737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39" w:name="_DV_M514"/>
      <w:bookmarkEnd w:id="839"/>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shall consider and analyse any comments made or any </w:t>
      </w:r>
      <w:bookmarkStart w:id="840" w:name="_DV_M515"/>
      <w:bookmarkStart w:id="841" w:name="_BPDCD_150"/>
      <w:bookmarkEnd w:id="840"/>
      <w:r w:rsidRPr="04848347">
        <w:rPr>
          <w:rStyle w:val="DeltaViewInsertion"/>
          <w:rFonts w:ascii="Arial" w:hAnsi="Arial" w:cs="Arial"/>
          <w:b/>
          <w:strike/>
          <w:color w:val="000000" w:themeColor="text1"/>
          <w:u w:val="none"/>
        </w:rPr>
        <w:t xml:space="preserve"> </w:t>
      </w:r>
      <w:r w:rsidRPr="04848347">
        <w:rPr>
          <w:rStyle w:val="DeltaViewInsertion"/>
          <w:rFonts w:ascii="Arial" w:hAnsi="Arial" w:cs="Arial"/>
          <w:b/>
          <w:color w:val="000000" w:themeColor="text1"/>
          <w:u w:val="none"/>
        </w:rPr>
        <w:t xml:space="preserve">Workgroup </w:t>
      </w:r>
      <w:bookmarkStart w:id="842" w:name="_DV_M516"/>
      <w:bookmarkEnd w:id="841"/>
      <w:bookmarkEnd w:id="842"/>
      <w:r w:rsidRPr="04848347">
        <w:rPr>
          <w:rStyle w:val="DeltaViewInsertion"/>
          <w:rFonts w:ascii="Arial" w:hAnsi="Arial" w:cs="Arial"/>
          <w:b/>
          <w:color w:val="000000" w:themeColor="text1"/>
          <w:u w:val="none"/>
        </w:rPr>
        <w:t xml:space="preserve">Consultation </w:t>
      </w:r>
      <w:bookmarkStart w:id="843" w:name="_DV_M517"/>
      <w:bookmarkStart w:id="844" w:name="_BPDCD_151"/>
      <w:bookmarkEnd w:id="843"/>
      <w:r w:rsidRPr="04848347">
        <w:rPr>
          <w:rStyle w:val="DeltaViewInsertion"/>
          <w:rFonts w:ascii="Arial" w:hAnsi="Arial" w:cs="Arial"/>
          <w:b/>
          <w:color w:val="000000" w:themeColor="text1"/>
          <w:u w:val="none"/>
        </w:rPr>
        <w:t xml:space="preserve">Alternative </w:t>
      </w:r>
      <w:bookmarkStart w:id="845" w:name="_DV_M518"/>
      <w:bookmarkEnd w:id="844"/>
      <w:bookmarkEnd w:id="845"/>
      <w:r w:rsidRPr="04848347">
        <w:rPr>
          <w:rStyle w:val="DeltaViewInsertion"/>
          <w:rFonts w:ascii="Arial" w:hAnsi="Arial" w:cs="Arial"/>
          <w:b/>
          <w:color w:val="000000" w:themeColor="text1"/>
          <w:u w:val="none"/>
        </w:rPr>
        <w:t>Request</w:t>
      </w:r>
      <w:r w:rsidRPr="04848347">
        <w:rPr>
          <w:rStyle w:val="DeltaViewInsertion"/>
          <w:rFonts w:ascii="Arial" w:hAnsi="Arial" w:cs="Arial"/>
          <w:color w:val="000000" w:themeColor="text1"/>
          <w:u w:val="none"/>
        </w:rPr>
        <w:t xml:space="preserve"> made by any </w:t>
      </w:r>
      <w:r w:rsidRPr="04848347">
        <w:rPr>
          <w:rStyle w:val="DeltaViewInsertion"/>
          <w:rFonts w:ascii="Arial" w:hAnsi="Arial" w:cs="Arial"/>
          <w:b/>
          <w:color w:val="000000" w:themeColor="text1"/>
          <w:u w:val="none"/>
        </w:rPr>
        <w:t>CUSC Party</w:t>
      </w:r>
      <w:r w:rsidRPr="04848347">
        <w:rPr>
          <w:rStyle w:val="DeltaViewInsertion"/>
          <w:rFonts w:ascii="Arial" w:hAnsi="Arial" w:cs="Arial"/>
          <w:color w:val="000000" w:themeColor="text1"/>
          <w:u w:val="none"/>
        </w:rPr>
        <w:t xml:space="preserve"> in response to the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w:t>
      </w:r>
    </w:p>
    <w:p w14:paraId="735FA910" w14:textId="037D0AD3" w:rsidR="00B56045" w:rsidRDefault="00B56045" w:rsidP="43064075">
      <w:pPr>
        <w:pStyle w:val="Heading4"/>
        <w:widowControl/>
        <w:numPr>
          <w:ilvl w:val="3"/>
          <w:numId w:val="21"/>
        </w:numPr>
        <w:tabs>
          <w:tab w:val="clear" w:pos="4253"/>
        </w:tabs>
        <w:ind w:left="1702" w:hanging="851"/>
        <w:jc w:val="both"/>
        <w:rPr>
          <w:rFonts w:ascii="Arial" w:hAnsi="Arial" w:cs="Arial"/>
        </w:rPr>
      </w:pPr>
      <w:bookmarkStart w:id="846" w:name="_DV_M519"/>
      <w:bookmarkEnd w:id="846"/>
      <w:r w:rsidRPr="43064075">
        <w:rPr>
          <w:rStyle w:val="DeltaViewInsertion"/>
          <w:rFonts w:ascii="Arial" w:hAnsi="Arial" w:cs="Arial"/>
          <w:color w:val="000000" w:themeColor="text1"/>
          <w:u w:val="none"/>
        </w:rPr>
        <w:lastRenderedPageBreak/>
        <w:t xml:space="preserve"> If a majority of the members of the </w:t>
      </w:r>
      <w:r w:rsidRPr="43064075">
        <w:rPr>
          <w:rStyle w:val="DeltaViewInsertion"/>
          <w:rFonts w:ascii="Arial" w:hAnsi="Arial" w:cs="Arial"/>
          <w:b/>
          <w:color w:val="000000" w:themeColor="text1"/>
          <w:u w:val="none"/>
        </w:rPr>
        <w:t xml:space="preserve">Workgroup </w:t>
      </w:r>
      <w:r w:rsidRPr="43064075">
        <w:rPr>
          <w:rStyle w:val="DeltaViewInsertion"/>
          <w:rFonts w:ascii="Arial" w:hAnsi="Arial" w:cs="Arial"/>
          <w:color w:val="000000" w:themeColor="text1"/>
          <w:u w:val="none"/>
        </w:rPr>
        <w:t>or the chair</w:t>
      </w:r>
      <w:del w:id="847" w:author="Akhtar (ESO), Shazia" w:date="2021-11-01T12:11:00Z">
        <w:r w:rsidRPr="43064075" w:rsidDel="008E0D82">
          <w:rPr>
            <w:rStyle w:val="DeltaViewInsertion"/>
            <w:rFonts w:ascii="Arial" w:hAnsi="Arial" w:cs="Arial"/>
            <w:color w:val="000000" w:themeColor="text1"/>
            <w:u w:val="none"/>
          </w:rPr>
          <w:delText>man</w:delText>
        </w:r>
      </w:del>
      <w:r w:rsidRPr="43064075">
        <w:rPr>
          <w:rStyle w:val="DeltaViewInsertion"/>
          <w:rFonts w:ascii="Arial" w:hAnsi="Arial" w:cs="Arial"/>
          <w:color w:val="000000" w:themeColor="text1"/>
          <w:u w:val="none"/>
        </w:rPr>
        <w:t xml:space="preserve"> of the </w:t>
      </w:r>
      <w:r w:rsidRPr="43064075">
        <w:rPr>
          <w:rStyle w:val="DeltaViewInsertion"/>
          <w:rFonts w:ascii="Arial" w:hAnsi="Arial" w:cs="Arial"/>
          <w:b/>
          <w:color w:val="000000" w:themeColor="text1"/>
          <w:u w:val="none"/>
        </w:rPr>
        <w:t>Workgroup</w:t>
      </w:r>
      <w:r w:rsidRPr="43064075">
        <w:rPr>
          <w:rStyle w:val="DeltaViewInsertion"/>
          <w:rFonts w:ascii="Arial" w:hAnsi="Arial" w:cs="Arial"/>
          <w:color w:val="000000" w:themeColor="text1"/>
          <w:u w:val="none"/>
        </w:rPr>
        <w:t xml:space="preserve"> believe that the </w:t>
      </w:r>
      <w:bookmarkStart w:id="848" w:name="_DV_M520"/>
      <w:bookmarkStart w:id="849" w:name="_BPDCD_152"/>
      <w:bookmarkEnd w:id="848"/>
      <w:r w:rsidRPr="43064075">
        <w:rPr>
          <w:rStyle w:val="DeltaViewInsertion"/>
          <w:rFonts w:ascii="Arial" w:hAnsi="Arial" w:cs="Arial"/>
          <w:b/>
          <w:color w:val="000000" w:themeColor="text1"/>
          <w:u w:val="none"/>
        </w:rPr>
        <w:t xml:space="preserve">Workgroup </w:t>
      </w:r>
      <w:bookmarkStart w:id="850" w:name="_DV_M521"/>
      <w:bookmarkEnd w:id="849"/>
      <w:bookmarkEnd w:id="850"/>
      <w:r w:rsidRPr="43064075">
        <w:rPr>
          <w:rStyle w:val="DeltaViewInsertion"/>
          <w:rFonts w:ascii="Arial" w:hAnsi="Arial" w:cs="Arial"/>
          <w:b/>
          <w:color w:val="000000" w:themeColor="text1"/>
          <w:u w:val="none"/>
        </w:rPr>
        <w:t xml:space="preserve">Consultation </w:t>
      </w:r>
      <w:bookmarkStart w:id="851" w:name="_DV_M522"/>
      <w:bookmarkStart w:id="852" w:name="_BPDCD_153"/>
      <w:bookmarkEnd w:id="851"/>
      <w:r w:rsidRPr="43064075">
        <w:rPr>
          <w:rStyle w:val="DeltaViewInsertion"/>
          <w:rFonts w:ascii="Arial" w:hAnsi="Arial" w:cs="Arial"/>
          <w:b/>
          <w:color w:val="000000" w:themeColor="text1"/>
          <w:u w:val="none"/>
        </w:rPr>
        <w:t xml:space="preserve">Alternative </w:t>
      </w:r>
      <w:bookmarkStart w:id="853" w:name="_DV_M523"/>
      <w:bookmarkEnd w:id="852"/>
      <w:bookmarkEnd w:id="853"/>
      <w:r w:rsidRPr="43064075">
        <w:rPr>
          <w:rStyle w:val="DeltaViewInsertion"/>
          <w:rFonts w:ascii="Arial" w:hAnsi="Arial" w:cs="Arial"/>
          <w:b/>
          <w:color w:val="000000" w:themeColor="text1"/>
          <w:u w:val="none"/>
        </w:rPr>
        <w:t>Request</w:t>
      </w:r>
      <w:r w:rsidRPr="43064075">
        <w:rPr>
          <w:rStyle w:val="DeltaViewInsertion"/>
          <w:rFonts w:ascii="Arial" w:hAnsi="Arial" w:cs="Arial"/>
          <w:color w:val="000000" w:themeColor="text1"/>
          <w:u w:val="none"/>
        </w:rPr>
        <w:t xml:space="preserve"> </w:t>
      </w:r>
      <w:r w:rsidR="00B13058" w:rsidRPr="43064075">
        <w:rPr>
          <w:rStyle w:val="DeltaViewInsertion"/>
          <w:rFonts w:ascii="Arial" w:hAnsi="Arial" w:cs="Arial"/>
          <w:color w:val="000000" w:themeColor="text1"/>
          <w:u w:val="none"/>
        </w:rPr>
        <w:t>may</w:t>
      </w:r>
      <w:r w:rsidR="00487A19" w:rsidRPr="43064075">
        <w:rPr>
          <w:rStyle w:val="DeltaViewInsertion"/>
          <w:rFonts w:ascii="Arial" w:hAnsi="Arial" w:cs="Arial"/>
          <w:color w:val="000000" w:themeColor="text1"/>
          <w:u w:val="none"/>
        </w:rPr>
        <w:t xml:space="preserve"> </w:t>
      </w:r>
      <w:r w:rsidRPr="43064075">
        <w:rPr>
          <w:rStyle w:val="DeltaViewInsertion"/>
          <w:rFonts w:ascii="Arial" w:hAnsi="Arial" w:cs="Arial"/>
          <w:color w:val="000000" w:themeColor="text1"/>
          <w:u w:val="none"/>
        </w:rPr>
        <w:t xml:space="preserve">better facilitate the </w:t>
      </w:r>
      <w:r w:rsidRPr="43064075">
        <w:rPr>
          <w:rStyle w:val="DeltaViewInsertion"/>
          <w:rFonts w:ascii="Arial" w:hAnsi="Arial" w:cs="Arial"/>
          <w:b/>
          <w:color w:val="000000" w:themeColor="text1"/>
          <w:u w:val="none"/>
        </w:rPr>
        <w:t>Applicable CUSC Objectives</w:t>
      </w:r>
      <w:r w:rsidRPr="43064075">
        <w:rPr>
          <w:rStyle w:val="DeltaViewInsertion"/>
          <w:rFonts w:ascii="Arial" w:hAnsi="Arial" w:cs="Arial"/>
          <w:color w:val="000000" w:themeColor="text1"/>
          <w:u w:val="none"/>
        </w:rPr>
        <w:t xml:space="preserve"> than the </w:t>
      </w:r>
      <w:r w:rsidRPr="43064075">
        <w:rPr>
          <w:rStyle w:val="DeltaViewInsertion"/>
          <w:rFonts w:ascii="Arial" w:hAnsi="Arial" w:cs="Arial"/>
          <w:b/>
          <w:color w:val="000000" w:themeColor="text1"/>
          <w:u w:val="none"/>
        </w:rPr>
        <w:t>CUSC</w:t>
      </w:r>
      <w:r w:rsidR="00342528" w:rsidRPr="43064075">
        <w:rPr>
          <w:rStyle w:val="DeltaViewInsertion"/>
          <w:rFonts w:ascii="Arial" w:hAnsi="Arial" w:cs="Arial"/>
          <w:b/>
          <w:color w:val="000000" w:themeColor="text1"/>
          <w:u w:val="none"/>
        </w:rPr>
        <w:t xml:space="preserve"> Modification Proposal</w:t>
      </w:r>
      <w:r w:rsidRPr="43064075">
        <w:rPr>
          <w:rStyle w:val="DeltaViewInsertion"/>
          <w:rFonts w:ascii="Arial" w:hAnsi="Arial" w:cs="Arial"/>
          <w:color w:val="000000" w:themeColor="text1"/>
          <w:u w:val="none"/>
        </w:rPr>
        <w:t xml:space="preserve">, the </w:t>
      </w:r>
      <w:r w:rsidRPr="43064075">
        <w:rPr>
          <w:rStyle w:val="DeltaViewInsertion"/>
          <w:rFonts w:ascii="Arial" w:hAnsi="Arial" w:cs="Arial"/>
          <w:b/>
          <w:color w:val="000000" w:themeColor="text1"/>
          <w:u w:val="none"/>
        </w:rPr>
        <w:t xml:space="preserve">Workgroup </w:t>
      </w:r>
      <w:r w:rsidRPr="43064075">
        <w:rPr>
          <w:rStyle w:val="DeltaViewInsertion"/>
          <w:rFonts w:ascii="Arial" w:hAnsi="Arial" w:cs="Arial"/>
          <w:color w:val="000000" w:themeColor="text1"/>
          <w:u w:val="none"/>
        </w:rPr>
        <w:t xml:space="preserve">shall develop it as a </w:t>
      </w:r>
      <w:r w:rsidRPr="43064075">
        <w:rPr>
          <w:rStyle w:val="DeltaViewInsertion"/>
          <w:rFonts w:ascii="Arial" w:hAnsi="Arial" w:cs="Arial"/>
          <w:b/>
          <w:color w:val="000000" w:themeColor="text1"/>
          <w:u w:val="none"/>
        </w:rPr>
        <w:t>Workgroup Alternative CUSC Modification(s)</w:t>
      </w:r>
      <w:bookmarkStart w:id="854" w:name="_DV_M524"/>
      <w:bookmarkStart w:id="855" w:name="_BPDCD_154"/>
      <w:bookmarkEnd w:id="854"/>
      <w:r w:rsidRPr="43064075">
        <w:rPr>
          <w:rStyle w:val="DeltaViewInsertion"/>
          <w:rFonts w:ascii="Arial" w:hAnsi="Arial" w:cs="Arial"/>
          <w:color w:val="000000" w:themeColor="text1"/>
          <w:u w:val="none"/>
        </w:rPr>
        <w:t xml:space="preserve"> </w:t>
      </w:r>
      <w:bookmarkStart w:id="856" w:name="_DV_M525"/>
      <w:bookmarkEnd w:id="855"/>
      <w:bookmarkEnd w:id="856"/>
      <w:r w:rsidRPr="43064075">
        <w:rPr>
          <w:rStyle w:val="DeltaViewInsertion"/>
          <w:rFonts w:ascii="Arial" w:hAnsi="Arial" w:cs="Arial"/>
          <w:color w:val="000000" w:themeColor="text1"/>
          <w:u w:val="none"/>
        </w:rPr>
        <w:t>or, where the chair</w:t>
      </w:r>
      <w:del w:id="857" w:author="Akhtar (ESO), Shazia" w:date="2021-11-01T12:11:00Z">
        <w:r w:rsidRPr="43064075" w:rsidDel="008E0D82">
          <w:rPr>
            <w:rStyle w:val="DeltaViewInsertion"/>
            <w:rFonts w:ascii="Arial" w:hAnsi="Arial" w:cs="Arial"/>
            <w:color w:val="000000" w:themeColor="text1"/>
            <w:u w:val="none"/>
          </w:rPr>
          <w:delText>man</w:delText>
        </w:r>
      </w:del>
      <w:r w:rsidRPr="43064075">
        <w:rPr>
          <w:rStyle w:val="DeltaViewInsertion"/>
          <w:rFonts w:ascii="Arial" w:hAnsi="Arial" w:cs="Arial"/>
          <w:color w:val="000000" w:themeColor="text1"/>
          <w:u w:val="none"/>
        </w:rPr>
        <w:t xml:space="preserve"> of the </w:t>
      </w:r>
      <w:r w:rsidRPr="43064075">
        <w:rPr>
          <w:rStyle w:val="DeltaViewInsertion"/>
          <w:rFonts w:ascii="Arial" w:hAnsi="Arial" w:cs="Arial"/>
          <w:b/>
          <w:color w:val="000000" w:themeColor="text1"/>
          <w:u w:val="none"/>
        </w:rPr>
        <w:t>Workgroup</w:t>
      </w:r>
      <w:r w:rsidRPr="43064075">
        <w:rPr>
          <w:rStyle w:val="DeltaViewInsertion"/>
          <w:rFonts w:ascii="Arial" w:hAnsi="Arial" w:cs="Arial"/>
          <w:color w:val="000000" w:themeColor="text1"/>
          <w:u w:val="none"/>
        </w:rPr>
        <w:t xml:space="preserve"> agrees, amalgamate it with one or more other draft </w:t>
      </w:r>
      <w:r w:rsidRPr="43064075">
        <w:rPr>
          <w:rStyle w:val="DeltaViewInsertion"/>
          <w:rFonts w:ascii="Arial" w:hAnsi="Arial" w:cs="Arial"/>
          <w:b/>
          <w:color w:val="000000" w:themeColor="text1"/>
          <w:u w:val="none"/>
        </w:rPr>
        <w:t>Workgroup Alternative CUSC Modification(s)</w:t>
      </w:r>
      <w:r w:rsidRPr="43064075">
        <w:rPr>
          <w:rStyle w:val="DeltaViewInsertion"/>
          <w:rFonts w:ascii="Arial" w:hAnsi="Arial" w:cs="Arial"/>
          <w:color w:val="000000" w:themeColor="text1"/>
          <w:u w:val="none"/>
        </w:rPr>
        <w:t xml:space="preserve"> or </w:t>
      </w:r>
      <w:bookmarkStart w:id="858" w:name="_DV_M526"/>
      <w:bookmarkStart w:id="859" w:name="_BPDCD_155"/>
      <w:bookmarkEnd w:id="858"/>
      <w:r w:rsidRPr="43064075">
        <w:rPr>
          <w:rStyle w:val="DeltaViewInsertion"/>
          <w:rFonts w:ascii="Arial" w:hAnsi="Arial" w:cs="Arial"/>
          <w:b/>
          <w:color w:val="000000" w:themeColor="text1"/>
          <w:u w:val="none"/>
        </w:rPr>
        <w:t xml:space="preserve">Workgroup </w:t>
      </w:r>
      <w:bookmarkStart w:id="860" w:name="_DV_M527"/>
      <w:bookmarkEnd w:id="859"/>
      <w:bookmarkEnd w:id="860"/>
      <w:r w:rsidRPr="43064075">
        <w:rPr>
          <w:rStyle w:val="DeltaViewInsertion"/>
          <w:rFonts w:ascii="Arial" w:hAnsi="Arial" w:cs="Arial"/>
          <w:b/>
          <w:color w:val="000000" w:themeColor="text1"/>
          <w:u w:val="none"/>
        </w:rPr>
        <w:t xml:space="preserve">Consultation </w:t>
      </w:r>
      <w:bookmarkStart w:id="861" w:name="_DV_M528"/>
      <w:bookmarkStart w:id="862" w:name="_BPDCD_156"/>
      <w:bookmarkEnd w:id="861"/>
      <w:r w:rsidRPr="43064075">
        <w:rPr>
          <w:rStyle w:val="DeltaViewInsertion"/>
          <w:rFonts w:ascii="Arial" w:hAnsi="Arial" w:cs="Arial"/>
          <w:b/>
          <w:color w:val="000000" w:themeColor="text1"/>
          <w:u w:val="none"/>
        </w:rPr>
        <w:t xml:space="preserve">Alternative </w:t>
      </w:r>
      <w:bookmarkStart w:id="863" w:name="_DV_M529"/>
      <w:bookmarkEnd w:id="862"/>
      <w:bookmarkEnd w:id="863"/>
      <w:r w:rsidRPr="43064075">
        <w:rPr>
          <w:rStyle w:val="DeltaViewInsertion"/>
          <w:rFonts w:ascii="Arial" w:hAnsi="Arial" w:cs="Arial"/>
          <w:b/>
          <w:color w:val="000000" w:themeColor="text1"/>
          <w:u w:val="none"/>
        </w:rPr>
        <w:t>Request(s)</w:t>
      </w:r>
      <w:r w:rsidRPr="43064075">
        <w:rPr>
          <w:rStyle w:val="DeltaViewInsertion"/>
          <w:rFonts w:ascii="Arial" w:hAnsi="Arial" w:cs="Arial"/>
          <w:color w:val="000000" w:themeColor="text1"/>
          <w:u w:val="none"/>
        </w:rPr>
        <w:t>;</w:t>
      </w:r>
    </w:p>
    <w:p w14:paraId="37E5C40C" w14:textId="1C1B1206"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64" w:name="_DV_M530"/>
      <w:bookmarkEnd w:id="864"/>
      <w:r w:rsidRPr="04848347">
        <w:rPr>
          <w:rStyle w:val="DeltaViewInsertion"/>
          <w:rFonts w:ascii="Arial" w:hAnsi="Arial" w:cs="Arial"/>
          <w:color w:val="000000" w:themeColor="text1"/>
          <w:u w:val="none"/>
        </w:rPr>
        <w:t xml:space="preserve"> Unless the </w:t>
      </w:r>
      <w:r w:rsidRPr="04848347">
        <w:rPr>
          <w:rStyle w:val="DeltaViewInsertion"/>
          <w:rFonts w:ascii="Arial" w:hAnsi="Arial" w:cs="Arial"/>
          <w:b/>
          <w:color w:val="000000" w:themeColor="text1"/>
          <w:u w:val="none"/>
        </w:rPr>
        <w:t xml:space="preserve">CUSC Modifications Panel </w:t>
      </w:r>
      <w:r w:rsidRPr="04848347">
        <w:rPr>
          <w:rStyle w:val="DeltaViewInsertion"/>
          <w:rFonts w:ascii="Arial" w:hAnsi="Arial" w:cs="Arial"/>
          <w:color w:val="000000" w:themeColor="text1"/>
          <w:u w:val="none"/>
        </w:rPr>
        <w:t xml:space="preserve">directs the </w:t>
      </w:r>
      <w:r w:rsidRPr="04848347">
        <w:rPr>
          <w:rStyle w:val="DeltaViewInsertion"/>
          <w:rFonts w:ascii="Arial" w:hAnsi="Arial" w:cs="Arial"/>
          <w:b/>
          <w:color w:val="000000" w:themeColor="text1"/>
          <w:u w:val="none"/>
        </w:rPr>
        <w:t xml:space="preserve">Workgroup </w:t>
      </w:r>
      <w:r w:rsidRPr="04848347">
        <w:rPr>
          <w:rStyle w:val="DeltaViewInsertion"/>
          <w:rFonts w:ascii="Arial" w:hAnsi="Arial" w:cs="Arial"/>
          <w:color w:val="000000" w:themeColor="text1"/>
          <w:u w:val="none"/>
        </w:rPr>
        <w:t>otherwise pursuant to Paragraph 8.20.,</w:t>
      </w:r>
      <w:r w:rsidR="00F53856" w:rsidRPr="04848347">
        <w:rPr>
          <w:rStyle w:val="DeltaViewInsertion"/>
          <w:rFonts w:ascii="Arial" w:hAnsi="Arial" w:cs="Arial"/>
          <w:color w:val="000000" w:themeColor="text1"/>
          <w:u w:val="none"/>
        </w:rPr>
        <w:t>20</w:t>
      </w:r>
      <w:r w:rsidRPr="04848347">
        <w:rPr>
          <w:rStyle w:val="DeltaViewInsertion"/>
          <w:rFonts w:ascii="Arial" w:hAnsi="Arial" w:cs="Arial"/>
          <w:color w:val="000000" w:themeColor="text1"/>
          <w:u w:val="none"/>
        </w:rPr>
        <w:t xml:space="preserve"> and provided that a </w:t>
      </w:r>
      <w:r w:rsidRPr="04848347">
        <w:rPr>
          <w:rStyle w:val="DeltaViewInsertion"/>
          <w:rFonts w:ascii="Arial" w:hAnsi="Arial" w:cs="Arial"/>
          <w:b/>
          <w:color w:val="000000" w:themeColor="text1"/>
          <w:u w:val="none"/>
        </w:rPr>
        <w:t xml:space="preserve">Workgroup Consultation </w:t>
      </w:r>
      <w:r w:rsidRPr="04848347">
        <w:rPr>
          <w:rStyle w:val="DeltaViewInsertion"/>
          <w:rFonts w:ascii="Arial" w:hAnsi="Arial" w:cs="Arial"/>
          <w:color w:val="000000" w:themeColor="text1"/>
          <w:u w:val="none"/>
        </w:rPr>
        <w:t xml:space="preserve">has been undertaken in respect of the </w:t>
      </w:r>
      <w:r w:rsidRPr="04848347">
        <w:rPr>
          <w:rStyle w:val="DeltaViewInsertion"/>
          <w:rFonts w:ascii="Arial" w:hAnsi="Arial" w:cs="Arial"/>
          <w:b/>
          <w:color w:val="000000" w:themeColor="text1"/>
          <w:u w:val="none"/>
        </w:rPr>
        <w:t>CUSC Modification</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Proposal</w:t>
      </w:r>
      <w:r w:rsidRPr="04848347">
        <w:rPr>
          <w:rStyle w:val="DeltaViewInsertion"/>
          <w:rFonts w:ascii="Arial" w:hAnsi="Arial" w:cs="Arial"/>
          <w:color w:val="000000" w:themeColor="text1"/>
          <w:u w:val="none"/>
        </w:rPr>
        <w:t xml:space="preserve">, no further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w:t>
      </w:r>
      <w:r w:rsidRPr="04848347">
        <w:rPr>
          <w:rStyle w:val="DeltaViewInsertion"/>
          <w:rFonts w:ascii="Arial" w:hAnsi="Arial" w:cs="Arial"/>
          <w:b/>
          <w:color w:val="000000" w:themeColor="text1"/>
          <w:u w:val="none"/>
        </w:rPr>
        <w:t>Consultation</w:t>
      </w:r>
      <w:r w:rsidRPr="04848347">
        <w:rPr>
          <w:rStyle w:val="DeltaViewInsertion"/>
          <w:rFonts w:ascii="Arial" w:hAnsi="Arial" w:cs="Arial"/>
          <w:color w:val="000000" w:themeColor="text1"/>
          <w:u w:val="none"/>
        </w:rPr>
        <w:t xml:space="preserve"> will be required in respect of any </w:t>
      </w:r>
      <w:r w:rsidRPr="04848347">
        <w:rPr>
          <w:rStyle w:val="DeltaViewInsertion"/>
          <w:rFonts w:ascii="Arial" w:hAnsi="Arial" w:cs="Arial"/>
          <w:b/>
          <w:color w:val="000000" w:themeColor="text1"/>
          <w:u w:val="none"/>
        </w:rPr>
        <w:t>Workgroup Alternative CUSC Modification(s)</w:t>
      </w:r>
      <w:r w:rsidRPr="04848347">
        <w:rPr>
          <w:rStyle w:val="DeltaViewInsertion"/>
          <w:rFonts w:ascii="Arial" w:hAnsi="Arial" w:cs="Arial"/>
          <w:color w:val="000000" w:themeColor="text1"/>
          <w:u w:val="none"/>
        </w:rPr>
        <w:t xml:space="preserve"> developed in respect of such </w:t>
      </w:r>
      <w:r w:rsidRPr="04848347">
        <w:rPr>
          <w:rStyle w:val="DeltaViewInsertion"/>
          <w:rFonts w:ascii="Arial" w:hAnsi="Arial" w:cs="Arial"/>
          <w:b/>
          <w:color w:val="000000" w:themeColor="text1"/>
          <w:u w:val="none"/>
        </w:rPr>
        <w:t>CUSC Modification Proposal</w:t>
      </w:r>
      <w:r w:rsidRPr="04848347">
        <w:rPr>
          <w:rStyle w:val="DeltaViewInsertion"/>
          <w:rFonts w:ascii="Arial" w:hAnsi="Arial" w:cs="Arial"/>
          <w:color w:val="000000" w:themeColor="text1"/>
          <w:u w:val="none"/>
        </w:rPr>
        <w:t>.</w:t>
      </w:r>
    </w:p>
    <w:p w14:paraId="049ED64E" w14:textId="6F1502E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65" w:name="_DV_M531"/>
      <w:bookmarkEnd w:id="865"/>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CUSC Modifications Panel</w:t>
      </w:r>
      <w:r w:rsidRPr="04848347">
        <w:rPr>
          <w:rStyle w:val="DeltaViewInsertion"/>
          <w:rFonts w:ascii="Arial" w:hAnsi="Arial" w:cs="Arial"/>
          <w:color w:val="000000" w:themeColor="text1"/>
          <w:u w:val="none"/>
        </w:rPr>
        <w:t xml:space="preserve"> may, at the request of the chair</w:t>
      </w:r>
      <w:del w:id="866" w:author="Akhtar (ESO), Shazia" w:date="2021-11-01T12:11:00Z">
        <w:r w:rsidRPr="04848347" w:rsidDel="008E0D82">
          <w:rPr>
            <w:rStyle w:val="DeltaViewInsertion"/>
            <w:rFonts w:ascii="Arial" w:hAnsi="Arial" w:cs="Arial"/>
            <w:color w:val="000000" w:themeColor="text1"/>
            <w:u w:val="none"/>
          </w:rPr>
          <w:delText>man</w:delText>
        </w:r>
      </w:del>
      <w:r w:rsidRPr="04848347">
        <w:rPr>
          <w:rStyle w:val="DeltaViewInsertion"/>
          <w:rFonts w:ascii="Arial" w:hAnsi="Arial" w:cs="Arial"/>
          <w:color w:val="000000" w:themeColor="text1"/>
          <w:u w:val="none"/>
        </w:rPr>
        <w:t xml:space="preserve"> of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direct 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to undertake further </w:t>
      </w:r>
      <w:r w:rsidRPr="04848347">
        <w:rPr>
          <w:rStyle w:val="DeltaViewInsertion"/>
          <w:rFonts w:ascii="Arial" w:hAnsi="Arial" w:cs="Arial"/>
          <w:b/>
          <w:color w:val="000000" w:themeColor="text1"/>
          <w:u w:val="none"/>
        </w:rPr>
        <w:t>Workgroup Consultation(s)</w:t>
      </w:r>
      <w:r w:rsidRPr="04848347">
        <w:rPr>
          <w:rStyle w:val="DeltaViewInsertion"/>
          <w:rFonts w:ascii="Arial" w:hAnsi="Arial" w:cs="Arial"/>
          <w:color w:val="000000" w:themeColor="text1"/>
          <w:u w:val="none"/>
        </w:rPr>
        <w:t xml:space="preserve">.  At the same time as such direction the </w:t>
      </w:r>
      <w:r w:rsidRPr="04848347">
        <w:rPr>
          <w:rStyle w:val="DeltaViewInsertion"/>
          <w:rFonts w:ascii="Arial" w:hAnsi="Arial" w:cs="Arial"/>
          <w:b/>
          <w:color w:val="000000" w:themeColor="text1"/>
          <w:u w:val="none"/>
        </w:rPr>
        <w:t>CUSC Modifications Panel</w:t>
      </w:r>
      <w:r w:rsidRPr="04848347">
        <w:rPr>
          <w:rStyle w:val="DeltaViewInsertion"/>
          <w:rFonts w:ascii="Arial" w:hAnsi="Arial" w:cs="Arial"/>
          <w:color w:val="000000" w:themeColor="text1"/>
          <w:u w:val="none"/>
        </w:rPr>
        <w:t xml:space="preserve"> shall adjust the timetable referred to </w:t>
      </w:r>
      <w:proofErr w:type="spellStart"/>
      <w:r w:rsidRPr="04848347">
        <w:rPr>
          <w:rStyle w:val="DeltaViewInsertion"/>
          <w:rFonts w:ascii="Arial" w:hAnsi="Arial" w:cs="Arial"/>
          <w:color w:val="000000" w:themeColor="text1"/>
          <w:u w:val="none"/>
        </w:rPr>
        <w:t>at</w:t>
      </w:r>
      <w:proofErr w:type="spellEnd"/>
      <w:r w:rsidRPr="04848347">
        <w:rPr>
          <w:rStyle w:val="DeltaViewInsertion"/>
          <w:rFonts w:ascii="Arial" w:hAnsi="Arial" w:cs="Arial"/>
          <w:color w:val="000000" w:themeColor="text1"/>
          <w:u w:val="none"/>
        </w:rPr>
        <w:t xml:space="preserve"> Paragraph 8.19.1(b) and the</w:t>
      </w:r>
      <w:r w:rsidRPr="04848347">
        <w:rPr>
          <w:rStyle w:val="DeltaViewInsertion"/>
          <w:rFonts w:ascii="Arial" w:hAnsi="Arial" w:cs="Arial"/>
          <w:b/>
          <w:color w:val="000000" w:themeColor="text1"/>
          <w:u w:val="none"/>
        </w:rPr>
        <w:t xml:space="preserve"> Code Administrator</w:t>
      </w:r>
      <w:r w:rsidRPr="04848347">
        <w:rPr>
          <w:rStyle w:val="DeltaViewInsertion"/>
          <w:rFonts w:ascii="Arial" w:hAnsi="Arial" w:cs="Arial"/>
          <w:color w:val="000000" w:themeColor="text1"/>
          <w:u w:val="none"/>
        </w:rPr>
        <w:t xml:space="preserve"> shall be entitled to adjust the timetable referred to </w:t>
      </w:r>
      <w:proofErr w:type="spellStart"/>
      <w:r w:rsidRPr="04848347">
        <w:rPr>
          <w:rStyle w:val="DeltaViewInsertion"/>
          <w:rFonts w:ascii="Arial" w:hAnsi="Arial" w:cs="Arial"/>
          <w:color w:val="000000" w:themeColor="text1"/>
          <w:u w:val="none"/>
        </w:rPr>
        <w:t>at</w:t>
      </w:r>
      <w:proofErr w:type="spellEnd"/>
      <w:r w:rsidRPr="04848347">
        <w:rPr>
          <w:rStyle w:val="DeltaViewInsertion"/>
          <w:rFonts w:ascii="Arial" w:hAnsi="Arial" w:cs="Arial"/>
          <w:color w:val="000000" w:themeColor="text1"/>
          <w:u w:val="none"/>
        </w:rPr>
        <w:t xml:space="preserve"> Paragraph 8.19.1 (c), provided that the </w:t>
      </w:r>
      <w:r w:rsidRPr="04848347">
        <w:rPr>
          <w:rStyle w:val="DeltaViewInsertion"/>
          <w:rFonts w:ascii="Arial" w:hAnsi="Arial" w:cs="Arial"/>
          <w:b/>
          <w:color w:val="000000" w:themeColor="text1"/>
          <w:u w:val="none"/>
        </w:rPr>
        <w:t>Authority</w:t>
      </w:r>
      <w:r>
        <w:rPr>
          <w:rFonts w:ascii="Arial" w:hAnsi="Arial" w:cs="Arial"/>
        </w:rPr>
        <w:t>, after receiving notice,</w:t>
      </w:r>
      <w:r w:rsidRPr="04848347">
        <w:rPr>
          <w:rStyle w:val="DeltaViewInsertion"/>
          <w:rFonts w:ascii="Arial" w:hAnsi="Arial" w:cs="Arial"/>
          <w:color w:val="000000" w:themeColor="text1"/>
          <w:u w:val="none"/>
        </w:rPr>
        <w:t xml:space="preserve"> does not object.  No </w:t>
      </w:r>
      <w:bookmarkStart w:id="867" w:name="_DV_M532"/>
      <w:bookmarkStart w:id="868" w:name="_BPDCD_157"/>
      <w:bookmarkEnd w:id="867"/>
      <w:r w:rsidRPr="04848347">
        <w:rPr>
          <w:rStyle w:val="DeltaViewInsertion"/>
          <w:rFonts w:ascii="Arial Bold" w:hAnsi="Arial Bold" w:cs="Arial Bold"/>
          <w:b/>
          <w:color w:val="000000" w:themeColor="text1"/>
          <w:u w:val="none"/>
        </w:rPr>
        <w:t xml:space="preserve">Workgroup </w:t>
      </w:r>
      <w:bookmarkStart w:id="869" w:name="_DV_M533"/>
      <w:bookmarkEnd w:id="868"/>
      <w:bookmarkEnd w:id="869"/>
      <w:r w:rsidRPr="04848347">
        <w:rPr>
          <w:rStyle w:val="DeltaViewInsertion"/>
          <w:rFonts w:ascii="Arial" w:hAnsi="Arial" w:cs="Arial"/>
          <w:b/>
          <w:color w:val="000000" w:themeColor="text1"/>
          <w:u w:val="none"/>
        </w:rPr>
        <w:t xml:space="preserve">Consultation Alternative Request </w:t>
      </w:r>
      <w:r w:rsidRPr="04848347">
        <w:rPr>
          <w:rStyle w:val="DeltaViewInsertion"/>
          <w:rFonts w:ascii="Arial" w:hAnsi="Arial" w:cs="Arial"/>
          <w:color w:val="000000" w:themeColor="text1"/>
          <w:u w:val="none"/>
        </w:rPr>
        <w:t xml:space="preserve">may be raised by any </w:t>
      </w:r>
      <w:r w:rsidRPr="04848347">
        <w:rPr>
          <w:rStyle w:val="DeltaViewInsertion"/>
          <w:rFonts w:ascii="Arial" w:hAnsi="Arial" w:cs="Arial"/>
          <w:b/>
          <w:color w:val="000000" w:themeColor="text1"/>
          <w:u w:val="none"/>
        </w:rPr>
        <w:t>CUSC Party</w:t>
      </w:r>
      <w:r w:rsidRPr="04848347">
        <w:rPr>
          <w:rStyle w:val="DeltaViewInsertion"/>
          <w:rFonts w:ascii="Arial" w:hAnsi="Arial" w:cs="Arial"/>
          <w:color w:val="000000" w:themeColor="text1"/>
          <w:u w:val="none"/>
        </w:rPr>
        <w:t xml:space="preserve"> during any second or subsequent </w:t>
      </w:r>
      <w:r w:rsidRPr="04848347">
        <w:rPr>
          <w:rStyle w:val="DeltaViewInsertion"/>
          <w:rFonts w:ascii="Arial" w:hAnsi="Arial" w:cs="Arial"/>
          <w:b/>
          <w:color w:val="000000" w:themeColor="text1"/>
          <w:u w:val="none"/>
        </w:rPr>
        <w:t>Workgroup Consultation</w:t>
      </w:r>
      <w:r w:rsidRPr="04848347">
        <w:rPr>
          <w:rStyle w:val="DeltaViewInsertion"/>
          <w:rFonts w:ascii="Arial" w:hAnsi="Arial" w:cs="Arial"/>
          <w:color w:val="000000" w:themeColor="text1"/>
          <w:u w:val="none"/>
        </w:rPr>
        <w:t xml:space="preserve">. </w:t>
      </w:r>
    </w:p>
    <w:p w14:paraId="5C902EE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70" w:name="_DV_M534"/>
      <w:bookmarkEnd w:id="870"/>
      <w:r w:rsidRPr="04848347">
        <w:rPr>
          <w:rStyle w:val="DeltaViewInsertion"/>
          <w:rFonts w:ascii="Arial" w:hAnsi="Arial" w:cs="Arial"/>
          <w:color w:val="000000" w:themeColor="text1"/>
          <w:u w:val="none"/>
        </w:rPr>
        <w:t xml:space="preserve">The </w:t>
      </w:r>
      <w:r w:rsidRPr="04848347">
        <w:rPr>
          <w:rStyle w:val="DeltaViewInsertion"/>
          <w:rFonts w:ascii="Arial" w:hAnsi="Arial" w:cs="Arial"/>
          <w:b/>
          <w:color w:val="000000" w:themeColor="text1"/>
          <w:u w:val="none"/>
        </w:rPr>
        <w:t>Workgroup</w:t>
      </w:r>
      <w:r w:rsidRPr="04848347">
        <w:rPr>
          <w:rStyle w:val="DeltaViewInsertion"/>
          <w:rFonts w:ascii="Arial" w:hAnsi="Arial" w:cs="Arial"/>
          <w:color w:val="000000" w:themeColor="text1"/>
          <w:u w:val="none"/>
        </w:rPr>
        <w:t xml:space="preserve"> shall finalise the </w:t>
      </w:r>
      <w:r w:rsidRPr="04848347">
        <w:rPr>
          <w:rStyle w:val="DeltaViewInsertion"/>
          <w:rFonts w:ascii="Arial" w:hAnsi="Arial" w:cs="Arial"/>
          <w:b/>
          <w:color w:val="000000" w:themeColor="text1"/>
          <w:u w:val="none"/>
        </w:rPr>
        <w:t xml:space="preserve">Workgroup Alternative CUSC Modification(s) </w:t>
      </w:r>
      <w:r w:rsidRPr="04848347">
        <w:rPr>
          <w:rStyle w:val="DeltaViewInsertion"/>
          <w:rFonts w:ascii="Arial" w:hAnsi="Arial" w:cs="Arial"/>
          <w:color w:val="000000" w:themeColor="text1"/>
          <w:u w:val="none"/>
        </w:rPr>
        <w:t xml:space="preserve">for inclusion in the report to the </w:t>
      </w:r>
      <w:r w:rsidRPr="04848347">
        <w:rPr>
          <w:rStyle w:val="DeltaViewInsertion"/>
          <w:rFonts w:ascii="Arial" w:hAnsi="Arial" w:cs="Arial"/>
          <w:b/>
          <w:color w:val="000000" w:themeColor="text1"/>
          <w:u w:val="none"/>
        </w:rPr>
        <w:t>CUSC Modifications Panel</w:t>
      </w:r>
      <w:r w:rsidRPr="04848347">
        <w:rPr>
          <w:rStyle w:val="DeltaViewInsertion"/>
          <w:rFonts w:ascii="Arial" w:hAnsi="Arial" w:cs="Arial"/>
          <w:color w:val="000000" w:themeColor="text1"/>
          <w:u w:val="none"/>
        </w:rPr>
        <w:t>.</w:t>
      </w:r>
    </w:p>
    <w:p w14:paraId="2265039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p>
    <w:p w14:paraId="18480C0E" w14:textId="141CAE30" w:rsidR="00B56045" w:rsidRDefault="00B56045" w:rsidP="00B56045">
      <w:pPr>
        <w:pStyle w:val="Heading5"/>
        <w:widowControl/>
        <w:numPr>
          <w:ilvl w:val="4"/>
          <w:numId w:val="21"/>
        </w:numPr>
        <w:tabs>
          <w:tab w:val="clear" w:pos="5103"/>
          <w:tab w:val="num" w:pos="0"/>
        </w:tabs>
        <w:jc w:val="both"/>
        <w:rPr>
          <w:rFonts w:ascii="Arial" w:hAnsi="Arial" w:cs="Arial"/>
        </w:rPr>
      </w:pPr>
      <w:bookmarkStart w:id="871" w:name="_DV_M535"/>
      <w:bookmarkEnd w:id="871"/>
      <w:r>
        <w:rPr>
          <w:rFonts w:ascii="Arial" w:hAnsi="Arial" w:cs="Arial"/>
        </w:rPr>
        <w:t xml:space="preserve">Each </w:t>
      </w:r>
      <w:r>
        <w:rPr>
          <w:rFonts w:ascii="Arial" w:hAnsi="Arial" w:cs="Arial"/>
          <w:b/>
          <w:bCs/>
        </w:rPr>
        <w:t xml:space="preserve">Workgroup </w:t>
      </w:r>
      <w:r>
        <w:rPr>
          <w:rFonts w:ascii="Arial" w:hAnsi="Arial" w:cs="Arial"/>
        </w:rPr>
        <w:t>chair</w:t>
      </w:r>
      <w:del w:id="872" w:author="Akhtar (ESO), Shazia" w:date="2021-11-01T12:11:00Z">
        <w:r w:rsidDel="008E0D82">
          <w:rPr>
            <w:rFonts w:ascii="Arial" w:hAnsi="Arial" w:cs="Arial"/>
          </w:rPr>
          <w:delText>man</w:delText>
        </w:r>
      </w:del>
      <w:r>
        <w:rPr>
          <w:rFonts w:ascii="Arial" w:hAnsi="Arial" w:cs="Arial"/>
        </w:rPr>
        <w:t xml:space="preserve"> shall prepare a report to the </w:t>
      </w:r>
      <w:r>
        <w:rPr>
          <w:rFonts w:ascii="Arial" w:hAnsi="Arial" w:cs="Arial"/>
          <w:b/>
          <w:bCs/>
        </w:rPr>
        <w:t xml:space="preserve">CUSC Modifications Panel </w:t>
      </w:r>
      <w:r>
        <w:rPr>
          <w:rFonts w:ascii="Arial" w:hAnsi="Arial" w:cs="Arial"/>
        </w:rPr>
        <w:t>responding to the matters detailed in the terms of reference in accordance with the timetable set out in the terms of reference.</w:t>
      </w:r>
    </w:p>
    <w:p w14:paraId="1F03382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873" w:name="_DV_M536"/>
      <w:bookmarkEnd w:id="873"/>
      <w:r>
        <w:rPr>
          <w:rFonts w:ascii="Arial" w:hAnsi="Arial" w:cs="Arial"/>
        </w:rPr>
        <w:t xml:space="preserve">If a </w:t>
      </w:r>
      <w:r>
        <w:rPr>
          <w:rFonts w:ascii="Arial" w:hAnsi="Arial" w:cs="Arial"/>
          <w:b/>
          <w:bCs/>
        </w:rPr>
        <w:t>Workgroup</w:t>
      </w:r>
      <w:r>
        <w:rPr>
          <w:rFonts w:ascii="Arial" w:hAnsi="Arial" w:cs="Arial"/>
        </w:rPr>
        <w:t xml:space="preserve"> is unable to reach agreement on any such matter, the report must reflect the views of the members of the </w:t>
      </w:r>
      <w:r>
        <w:rPr>
          <w:rFonts w:ascii="Arial" w:hAnsi="Arial" w:cs="Arial"/>
          <w:b/>
          <w:bCs/>
        </w:rPr>
        <w:t>Workgroup.</w:t>
      </w:r>
    </w:p>
    <w:p w14:paraId="598DD31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874" w:name="_DV_M537"/>
      <w:bookmarkEnd w:id="874"/>
      <w:r>
        <w:rPr>
          <w:rFonts w:ascii="Arial" w:hAnsi="Arial" w:cs="Arial"/>
        </w:rPr>
        <w:t xml:space="preserve">The report will be circulated in draft form to </w:t>
      </w:r>
      <w:r>
        <w:rPr>
          <w:rFonts w:ascii="Arial" w:hAnsi="Arial" w:cs="Arial"/>
          <w:b/>
          <w:bCs/>
        </w:rPr>
        <w:t>Workgroup</w:t>
      </w:r>
      <w:r>
        <w:rPr>
          <w:rFonts w:ascii="Arial" w:hAnsi="Arial" w:cs="Arial"/>
        </w:rPr>
        <w:t xml:space="preserve"> members and a period of not less than five (5) </w:t>
      </w:r>
      <w:r>
        <w:rPr>
          <w:rFonts w:ascii="Arial" w:hAnsi="Arial" w:cs="Arial"/>
          <w:b/>
          <w:bCs/>
        </w:rPr>
        <w:t>Business Days</w:t>
      </w:r>
      <w:r>
        <w:rPr>
          <w:rFonts w:ascii="Arial" w:hAnsi="Arial" w:cs="Arial"/>
        </w:rPr>
        <w:t xml:space="preserve"> or if all </w:t>
      </w:r>
      <w:r>
        <w:rPr>
          <w:rFonts w:ascii="Arial" w:hAnsi="Arial" w:cs="Arial"/>
          <w:b/>
          <w:bCs/>
        </w:rPr>
        <w:t xml:space="preserve">Workgroup </w:t>
      </w:r>
      <w:r>
        <w:rPr>
          <w:rFonts w:ascii="Arial" w:hAnsi="Arial" w:cs="Arial"/>
        </w:rPr>
        <w:t xml:space="preserve">members agree three (3) </w:t>
      </w:r>
      <w:r>
        <w:rPr>
          <w:rFonts w:ascii="Arial" w:hAnsi="Arial" w:cs="Arial"/>
          <w:b/>
          <w:bCs/>
        </w:rPr>
        <w:t>Business Days</w:t>
      </w:r>
      <w:r>
        <w:rPr>
          <w:rFonts w:ascii="Arial" w:hAnsi="Arial" w:cs="Arial"/>
        </w:rPr>
        <w:t xml:space="preserve"> given for comments thereon.  Any unresolved comments made shall be reflected in the final report.</w:t>
      </w:r>
    </w:p>
    <w:p w14:paraId="30E7BF32" w14:textId="2D3F6010"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75" w:name="_DV_M538"/>
      <w:bookmarkEnd w:id="875"/>
      <w:r>
        <w:rPr>
          <w:rFonts w:ascii="Arial" w:hAnsi="Arial" w:cs="Arial"/>
        </w:rPr>
        <w:t>The chair</w:t>
      </w:r>
      <w:del w:id="876" w:author="Akhtar (ESO), Shazia" w:date="2021-11-01T12:12:00Z">
        <w:r w:rsidDel="008E0D82">
          <w:rPr>
            <w:rFonts w:ascii="Arial" w:hAnsi="Arial" w:cs="Arial"/>
          </w:rPr>
          <w:delText>man</w:delText>
        </w:r>
      </w:del>
      <w:r>
        <w:rPr>
          <w:rFonts w:ascii="Arial" w:hAnsi="Arial" w:cs="Arial"/>
        </w:rPr>
        <w:t xml:space="preserve"> or another member (nominated by the chair</w:t>
      </w:r>
      <w:del w:id="877" w:author="Akhtar (ESO), Shazia" w:date="2021-11-01T12:12:00Z">
        <w:r w:rsidDel="008E0D82">
          <w:rPr>
            <w:rFonts w:ascii="Arial" w:hAnsi="Arial" w:cs="Arial"/>
          </w:rPr>
          <w:delText>man</w:delText>
        </w:r>
      </w:del>
      <w:r>
        <w:rPr>
          <w:rFonts w:ascii="Arial" w:hAnsi="Arial" w:cs="Arial"/>
        </w:rPr>
        <w:t xml:space="preserve">) of the </w:t>
      </w:r>
      <w:r>
        <w:rPr>
          <w:rFonts w:ascii="Arial" w:hAnsi="Arial" w:cs="Arial"/>
          <w:b/>
          <w:bCs/>
        </w:rPr>
        <w:t>Workgroup</w:t>
      </w:r>
      <w:r>
        <w:rPr>
          <w:rFonts w:ascii="Arial" w:hAnsi="Arial" w:cs="Arial"/>
        </w:rPr>
        <w:t xml:space="preserve"> shall attend the next </w:t>
      </w:r>
      <w:r>
        <w:rPr>
          <w:rFonts w:ascii="Arial" w:hAnsi="Arial" w:cs="Arial"/>
          <w:b/>
          <w:bCs/>
        </w:rPr>
        <w:t>CUSC Modifications Panel</w:t>
      </w:r>
      <w:r>
        <w:rPr>
          <w:rFonts w:ascii="Arial" w:hAnsi="Arial" w:cs="Arial"/>
        </w:rPr>
        <w:t xml:space="preserve"> meeting following delivery of the report and may be invited to present the findings and/or answer the questions of </w:t>
      </w:r>
      <w:r>
        <w:rPr>
          <w:rFonts w:ascii="Arial" w:hAnsi="Arial" w:cs="Arial"/>
          <w:b/>
          <w:bCs/>
        </w:rPr>
        <w:t>Panel</w:t>
      </w:r>
      <w:r>
        <w:rPr>
          <w:rFonts w:ascii="Arial" w:hAnsi="Arial" w:cs="Arial"/>
        </w:rPr>
        <w:t xml:space="preserve"> </w:t>
      </w:r>
      <w:r>
        <w:rPr>
          <w:rFonts w:ascii="Arial" w:hAnsi="Arial" w:cs="Arial"/>
          <w:b/>
          <w:bCs/>
        </w:rPr>
        <w:t>Members</w:t>
      </w:r>
      <w:r>
        <w:rPr>
          <w:rFonts w:ascii="Arial" w:hAnsi="Arial" w:cs="Arial"/>
        </w:rPr>
        <w:t xml:space="preserve"> in respect thereof.  Other members of the </w:t>
      </w:r>
      <w:r>
        <w:rPr>
          <w:rFonts w:ascii="Arial" w:hAnsi="Arial" w:cs="Arial"/>
          <w:b/>
          <w:bCs/>
        </w:rPr>
        <w:t>Workgroup</w:t>
      </w:r>
      <w:r>
        <w:rPr>
          <w:rFonts w:ascii="Arial" w:hAnsi="Arial" w:cs="Arial"/>
        </w:rPr>
        <w:t xml:space="preserve"> may also attend such </w:t>
      </w:r>
      <w:r>
        <w:rPr>
          <w:rFonts w:ascii="Arial" w:hAnsi="Arial" w:cs="Arial"/>
          <w:b/>
          <w:bCs/>
        </w:rPr>
        <w:t xml:space="preserve">CUSC Modifications Panel </w:t>
      </w:r>
      <w:r>
        <w:rPr>
          <w:rFonts w:ascii="Arial" w:hAnsi="Arial" w:cs="Arial"/>
        </w:rPr>
        <w:t>meeting.</w:t>
      </w:r>
    </w:p>
    <w:p w14:paraId="459EB097" w14:textId="558F2E98"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78" w:name="_DV_M539"/>
      <w:bookmarkEnd w:id="878"/>
      <w:r>
        <w:rPr>
          <w:rFonts w:ascii="Arial" w:hAnsi="Arial" w:cs="Arial"/>
        </w:rPr>
        <w:t>At the meeting referred to in Paragraph 8.20.</w:t>
      </w:r>
      <w:r w:rsidR="00F53856">
        <w:rPr>
          <w:rFonts w:ascii="Arial" w:hAnsi="Arial" w:cs="Arial"/>
        </w:rPr>
        <w:t>23</w:t>
      </w:r>
      <w:r>
        <w:rPr>
          <w:rFonts w:ascii="Arial" w:hAnsi="Arial" w:cs="Arial"/>
        </w:rPr>
        <w:t xml:space="preserve"> the </w:t>
      </w:r>
      <w:r>
        <w:rPr>
          <w:rFonts w:ascii="Arial" w:hAnsi="Arial" w:cs="Arial"/>
          <w:b/>
          <w:bCs/>
        </w:rPr>
        <w:t>CUSC Modifications Panel</w:t>
      </w:r>
      <w:r>
        <w:rPr>
          <w:rFonts w:ascii="Arial" w:hAnsi="Arial" w:cs="Arial"/>
        </w:rPr>
        <w:t xml:space="preserve"> shall consider the </w:t>
      </w:r>
      <w:r>
        <w:rPr>
          <w:rFonts w:ascii="Arial" w:hAnsi="Arial" w:cs="Arial"/>
          <w:b/>
          <w:bCs/>
        </w:rPr>
        <w:t>Workgroup’s</w:t>
      </w:r>
      <w:r>
        <w:rPr>
          <w:rFonts w:ascii="Arial" w:hAnsi="Arial" w:cs="Arial"/>
        </w:rPr>
        <w:t xml:space="preserve"> report and shall determine whether to:-</w:t>
      </w:r>
    </w:p>
    <w:p w14:paraId="73E9590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879" w:name="_DV_M540"/>
      <w:bookmarkEnd w:id="879"/>
      <w:r>
        <w:rPr>
          <w:rFonts w:ascii="Arial" w:hAnsi="Arial" w:cs="Arial"/>
        </w:rPr>
        <w:t>refer the</w:t>
      </w:r>
      <w:r>
        <w:rPr>
          <w:rFonts w:ascii="Arial" w:hAnsi="Arial" w:cs="Arial"/>
          <w:b/>
          <w:bCs/>
        </w:rPr>
        <w:t xml:space="preserve"> CUSC Modifications Proposal</w:t>
      </w:r>
      <w:r>
        <w:rPr>
          <w:rFonts w:ascii="Arial" w:hAnsi="Arial" w:cs="Arial"/>
        </w:rPr>
        <w:t xml:space="preserve"> back to the </w:t>
      </w:r>
      <w:r>
        <w:rPr>
          <w:rFonts w:ascii="Arial" w:hAnsi="Arial" w:cs="Arial"/>
          <w:b/>
          <w:bCs/>
        </w:rPr>
        <w:t>Workgroup</w:t>
      </w:r>
      <w:r>
        <w:rPr>
          <w:rFonts w:ascii="Arial" w:hAnsi="Arial" w:cs="Arial"/>
        </w:rPr>
        <w:t xml:space="preserve"> for further analysis (in which case the </w:t>
      </w:r>
      <w:r>
        <w:rPr>
          <w:rFonts w:ascii="Arial" w:hAnsi="Arial" w:cs="Arial"/>
          <w:b/>
          <w:bCs/>
        </w:rPr>
        <w:t>CUSC Modifications Panel</w:t>
      </w:r>
      <w:r>
        <w:rPr>
          <w:rFonts w:ascii="Arial" w:hAnsi="Arial" w:cs="Arial"/>
        </w:rPr>
        <w:t xml:space="preserve"> shall determine the timetable and terms of reference to apply in relation to such further analysis); or</w:t>
      </w:r>
    </w:p>
    <w:p w14:paraId="5A089ED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880" w:name="_DV_M541"/>
      <w:bookmarkEnd w:id="880"/>
      <w:r>
        <w:rPr>
          <w:rFonts w:ascii="Arial" w:hAnsi="Arial" w:cs="Arial"/>
        </w:rPr>
        <w:lastRenderedPageBreak/>
        <w:t>proceed then to wider consultation</w:t>
      </w:r>
      <w:bookmarkStart w:id="881" w:name="_DV_M542"/>
      <w:bookmarkStart w:id="882" w:name="_BPDCI_159"/>
      <w:bookmarkEnd w:id="881"/>
      <w:r>
        <w:rPr>
          <w:rFonts w:ascii="Arial" w:hAnsi="Arial" w:cs="Arial"/>
          <w:color w:val="0000FF"/>
        </w:rPr>
        <w:t xml:space="preserve"> </w:t>
      </w:r>
      <w:r>
        <w:rPr>
          <w:rFonts w:ascii="Arial" w:hAnsi="Arial" w:cs="Arial"/>
        </w:rPr>
        <w:t>as set out in Paragraph 8.22</w:t>
      </w:r>
      <w:r>
        <w:rPr>
          <w:rFonts w:ascii="Arial" w:hAnsi="Arial" w:cs="Arial"/>
          <w:b/>
          <w:bCs/>
        </w:rPr>
        <w:t xml:space="preserve">; </w:t>
      </w:r>
      <w:bookmarkStart w:id="883" w:name="_DV_M543"/>
      <w:bookmarkEnd w:id="882"/>
      <w:bookmarkEnd w:id="883"/>
      <w:r>
        <w:rPr>
          <w:rFonts w:ascii="Arial" w:hAnsi="Arial" w:cs="Arial"/>
        </w:rPr>
        <w:t>or</w:t>
      </w:r>
    </w:p>
    <w:p w14:paraId="17C31E9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884" w:name="_DV_M544"/>
      <w:bookmarkEnd w:id="884"/>
      <w:r>
        <w:rPr>
          <w:rFonts w:ascii="Arial" w:hAnsi="Arial" w:cs="Arial"/>
        </w:rPr>
        <w:t>decide on another suitable course of action.</w:t>
      </w:r>
    </w:p>
    <w:p w14:paraId="337930F7" w14:textId="70FB62D2"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885" w:name="_DV_M545"/>
      <w:bookmarkEnd w:id="885"/>
      <w:r>
        <w:rPr>
          <w:rFonts w:ascii="Arial" w:hAnsi="Arial" w:cs="Arial"/>
        </w:rPr>
        <w:t xml:space="preserve">Subject to paragraph 8.17.4 if, at any time during the assessment process carried out by the </w:t>
      </w:r>
      <w:r>
        <w:rPr>
          <w:rFonts w:ascii="Arial" w:hAnsi="Arial" w:cs="Arial"/>
          <w:b/>
          <w:bCs/>
        </w:rPr>
        <w:t xml:space="preserve">Workgroup </w:t>
      </w:r>
      <w:r>
        <w:rPr>
          <w:rFonts w:ascii="Arial" w:hAnsi="Arial" w:cs="Arial"/>
        </w:rPr>
        <w:t xml:space="preserve">pursuant to this Paragraph 8.20, the </w:t>
      </w:r>
      <w:r>
        <w:rPr>
          <w:rFonts w:ascii="Arial" w:hAnsi="Arial" w:cs="Arial"/>
          <w:b/>
          <w:bCs/>
        </w:rPr>
        <w:t>Workgroup</w:t>
      </w:r>
      <w:r>
        <w:rPr>
          <w:rFonts w:ascii="Arial" w:hAnsi="Arial" w:cs="Arial"/>
        </w:rPr>
        <w:t xml:space="preserve"> considers that a </w:t>
      </w:r>
      <w:bookmarkStart w:id="886" w:name="_DV_M546"/>
      <w:bookmarkStart w:id="887" w:name="OLE_LINK6"/>
      <w:bookmarkEnd w:id="886"/>
      <w:r>
        <w:rPr>
          <w:rFonts w:ascii="Arial" w:hAnsi="Arial" w:cs="Arial"/>
          <w:b/>
          <w:bCs/>
        </w:rPr>
        <w:t xml:space="preserve">CUSC Modification Proposal </w:t>
      </w:r>
      <w:r>
        <w:rPr>
          <w:rFonts w:ascii="Arial" w:hAnsi="Arial" w:cs="Arial"/>
        </w:rPr>
        <w:t xml:space="preserve">or any </w:t>
      </w:r>
      <w:r>
        <w:rPr>
          <w:rFonts w:ascii="Arial" w:hAnsi="Arial" w:cs="Arial"/>
          <w:b/>
          <w:bCs/>
        </w:rPr>
        <w:t>Workgroup Alternative CUSC Modification(s)</w:t>
      </w:r>
      <w:bookmarkStart w:id="888" w:name="_DV_M547"/>
      <w:bookmarkStart w:id="889" w:name="_BPDCD_160"/>
      <w:bookmarkEnd w:id="887"/>
      <w:bookmarkEnd w:id="888"/>
      <w:r>
        <w:rPr>
          <w:rFonts w:ascii="Arial" w:hAnsi="Arial" w:cs="Arial"/>
        </w:rPr>
        <w:t xml:space="preserve"> falls </w:t>
      </w:r>
      <w:bookmarkStart w:id="890" w:name="_DV_M548"/>
      <w:bookmarkEnd w:id="889"/>
      <w:bookmarkEnd w:id="890"/>
      <w:r>
        <w:rPr>
          <w:rFonts w:ascii="Arial" w:hAnsi="Arial" w:cs="Arial"/>
        </w:rPr>
        <w:t xml:space="preserve">within </w:t>
      </w:r>
      <w:bookmarkStart w:id="891" w:name="_DV_M549"/>
      <w:bookmarkStart w:id="892" w:name="_BPDCI_161"/>
      <w:bookmarkEnd w:id="891"/>
      <w:r>
        <w:rPr>
          <w:rFonts w:ascii="Arial" w:hAnsi="Arial" w:cs="Arial"/>
        </w:rPr>
        <w:t xml:space="preserve">the scope of </w:t>
      </w:r>
      <w:bookmarkStart w:id="893" w:name="_DV_M550"/>
      <w:bookmarkEnd w:id="892"/>
      <w:bookmarkEnd w:id="893"/>
      <w:r>
        <w:rPr>
          <w:rFonts w:ascii="Arial" w:hAnsi="Arial" w:cs="Arial"/>
        </w:rPr>
        <w:t xml:space="preserve">a </w:t>
      </w:r>
      <w:r>
        <w:rPr>
          <w:rFonts w:ascii="Arial" w:hAnsi="Arial" w:cs="Arial"/>
          <w:b/>
          <w:bCs/>
        </w:rPr>
        <w:t>Significant Code Review</w:t>
      </w:r>
      <w:r>
        <w:rPr>
          <w:rFonts w:ascii="Arial" w:hAnsi="Arial" w:cs="Arial"/>
        </w:rPr>
        <w:t xml:space="preserve">, it shall consult on this as part of the </w:t>
      </w:r>
      <w:r>
        <w:rPr>
          <w:rFonts w:ascii="Arial" w:hAnsi="Arial" w:cs="Arial"/>
          <w:b/>
          <w:bCs/>
        </w:rPr>
        <w:t>Workgroup Consultation</w:t>
      </w:r>
      <w:r>
        <w:rPr>
          <w:rFonts w:ascii="Arial" w:hAnsi="Arial" w:cs="Arial"/>
        </w:rPr>
        <w:t xml:space="preserve"> and include its reasoned assessment in the report to the </w:t>
      </w:r>
      <w:r>
        <w:rPr>
          <w:rFonts w:ascii="Arial" w:hAnsi="Arial" w:cs="Arial"/>
          <w:b/>
          <w:bCs/>
        </w:rPr>
        <w:t>CUSC Modifications Panel</w:t>
      </w:r>
      <w:r>
        <w:rPr>
          <w:rFonts w:ascii="Arial" w:hAnsi="Arial" w:cs="Arial"/>
        </w:rPr>
        <w:t xml:space="preserve"> prepared pursuant to Paragraph 8.20.</w:t>
      </w:r>
      <w:r w:rsidR="008D3994">
        <w:rPr>
          <w:rFonts w:ascii="Arial" w:hAnsi="Arial" w:cs="Arial"/>
        </w:rPr>
        <w:t>22</w:t>
      </w:r>
      <w:r>
        <w:rPr>
          <w:rFonts w:ascii="Arial" w:hAnsi="Arial" w:cs="Arial"/>
        </w:rPr>
        <w:t xml:space="preserve">.  If the </w:t>
      </w:r>
      <w:r>
        <w:rPr>
          <w:rFonts w:ascii="Arial" w:hAnsi="Arial" w:cs="Arial"/>
          <w:b/>
          <w:bCs/>
        </w:rPr>
        <w:t>CUSC Modifications Panel</w:t>
      </w:r>
      <w:r>
        <w:rPr>
          <w:rFonts w:ascii="Arial" w:hAnsi="Arial" w:cs="Arial"/>
        </w:rPr>
        <w:t xml:space="preserve"> considers that the </w:t>
      </w:r>
      <w:r>
        <w:rPr>
          <w:rFonts w:ascii="Arial" w:hAnsi="Arial" w:cs="Arial"/>
          <w:b/>
          <w:bCs/>
        </w:rPr>
        <w:t xml:space="preserve">CUSC Modification Proposal </w:t>
      </w:r>
      <w:r>
        <w:rPr>
          <w:rFonts w:ascii="Arial" w:hAnsi="Arial" w:cs="Arial"/>
        </w:rPr>
        <w:t xml:space="preserve">or the </w:t>
      </w:r>
      <w:r>
        <w:rPr>
          <w:rFonts w:ascii="Arial" w:hAnsi="Arial" w:cs="Arial"/>
          <w:b/>
          <w:bCs/>
        </w:rPr>
        <w:t>Workgroup Alternative CUSC Modification(s)</w:t>
      </w:r>
      <w:bookmarkStart w:id="894" w:name="_DV_M551"/>
      <w:bookmarkStart w:id="895" w:name="_BPDCD_162"/>
      <w:bookmarkEnd w:id="894"/>
      <w:r>
        <w:rPr>
          <w:rFonts w:ascii="Arial" w:hAnsi="Arial" w:cs="Arial"/>
        </w:rPr>
        <w:t xml:space="preserve"> falls </w:t>
      </w:r>
      <w:bookmarkStart w:id="896" w:name="_DV_M552"/>
      <w:bookmarkEnd w:id="895"/>
      <w:bookmarkEnd w:id="896"/>
      <w:r>
        <w:rPr>
          <w:rFonts w:ascii="Arial" w:hAnsi="Arial" w:cs="Arial"/>
        </w:rPr>
        <w:t xml:space="preserve">within </w:t>
      </w:r>
      <w:bookmarkStart w:id="897" w:name="_DV_M553"/>
      <w:bookmarkStart w:id="898" w:name="_BPDCI_163"/>
      <w:bookmarkEnd w:id="897"/>
      <w:r>
        <w:rPr>
          <w:rFonts w:ascii="Arial" w:hAnsi="Arial" w:cs="Arial"/>
        </w:rPr>
        <w:t xml:space="preserve">the scope of </w:t>
      </w:r>
      <w:bookmarkStart w:id="899" w:name="_DV_M554"/>
      <w:bookmarkEnd w:id="898"/>
      <w:bookmarkEnd w:id="899"/>
      <w:r>
        <w:rPr>
          <w:rFonts w:ascii="Arial" w:hAnsi="Arial" w:cs="Arial"/>
        </w:rPr>
        <w:t xml:space="preserve">a </w:t>
      </w:r>
      <w:r>
        <w:rPr>
          <w:rFonts w:ascii="Arial" w:hAnsi="Arial" w:cs="Arial"/>
          <w:b/>
          <w:bCs/>
        </w:rPr>
        <w:t>Significant Code Review</w:t>
      </w:r>
      <w:r>
        <w:rPr>
          <w:rFonts w:ascii="Arial" w:hAnsi="Arial" w:cs="Arial"/>
        </w:rPr>
        <w:t xml:space="preserve">, it shall consult with the </w:t>
      </w:r>
      <w:r>
        <w:rPr>
          <w:rFonts w:ascii="Arial" w:hAnsi="Arial" w:cs="Arial"/>
          <w:b/>
          <w:bCs/>
        </w:rPr>
        <w:t>Authority</w:t>
      </w:r>
      <w:r>
        <w:rPr>
          <w:rFonts w:ascii="Arial" w:hAnsi="Arial" w:cs="Arial"/>
        </w:rPr>
        <w:t xml:space="preserve">.  If the </w:t>
      </w:r>
      <w:r>
        <w:rPr>
          <w:rFonts w:ascii="Arial" w:hAnsi="Arial" w:cs="Arial"/>
          <w:b/>
          <w:bCs/>
        </w:rPr>
        <w:t>Authority</w:t>
      </w:r>
      <w:r>
        <w:rPr>
          <w:rFonts w:ascii="Arial" w:hAnsi="Arial" w:cs="Arial"/>
        </w:rPr>
        <w:t xml:space="preserve"> directs that the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900" w:name="_DV_M555"/>
      <w:bookmarkStart w:id="901" w:name="_BPDCD_164"/>
      <w:bookmarkEnd w:id="900"/>
      <w:r>
        <w:rPr>
          <w:rFonts w:ascii="Arial" w:hAnsi="Arial" w:cs="Arial"/>
        </w:rPr>
        <w:t xml:space="preserve">falls </w:t>
      </w:r>
      <w:bookmarkStart w:id="902" w:name="_DV_M556"/>
      <w:bookmarkEnd w:id="901"/>
      <w:bookmarkEnd w:id="902"/>
      <w:r>
        <w:rPr>
          <w:rFonts w:ascii="Arial" w:hAnsi="Arial" w:cs="Arial"/>
        </w:rPr>
        <w:t xml:space="preserve">within </w:t>
      </w:r>
      <w:bookmarkStart w:id="903" w:name="_DV_M557"/>
      <w:bookmarkStart w:id="904" w:name="_BPDCI_165"/>
      <w:bookmarkEnd w:id="903"/>
      <w:r>
        <w:rPr>
          <w:rFonts w:ascii="Arial" w:hAnsi="Arial" w:cs="Arial"/>
        </w:rPr>
        <w:t xml:space="preserve">the scope of </w:t>
      </w:r>
      <w:bookmarkStart w:id="905" w:name="_DV_M558"/>
      <w:bookmarkEnd w:id="904"/>
      <w:bookmarkEnd w:id="905"/>
      <w:r>
        <w:rPr>
          <w:rFonts w:ascii="Arial" w:hAnsi="Arial" w:cs="Arial"/>
        </w:rPr>
        <w:t xml:space="preserve">the </w:t>
      </w:r>
      <w:r>
        <w:rPr>
          <w:rFonts w:ascii="Arial" w:hAnsi="Arial" w:cs="Arial"/>
          <w:b/>
          <w:bCs/>
        </w:rPr>
        <w:t>Significant Code Review</w:t>
      </w:r>
      <w:r>
        <w:rPr>
          <w:rFonts w:ascii="Arial" w:hAnsi="Arial" w:cs="Arial"/>
        </w:rPr>
        <w:t xml:space="preserve">, the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bookmarkStart w:id="906" w:name="_DV_M559"/>
      <w:bookmarkStart w:id="907" w:name="_BPDCD_166"/>
      <w:bookmarkEnd w:id="906"/>
      <w:r>
        <w:rPr>
          <w:rFonts w:ascii="Arial" w:hAnsi="Arial" w:cs="Arial"/>
        </w:rPr>
        <w:t xml:space="preserve"> </w:t>
      </w:r>
      <w:bookmarkStart w:id="908" w:name="_DV_M560"/>
      <w:bookmarkEnd w:id="907"/>
      <w:bookmarkEnd w:id="908"/>
      <w:r>
        <w:rPr>
          <w:rFonts w:ascii="Arial" w:hAnsi="Arial" w:cs="Arial"/>
        </w:rPr>
        <w:t xml:space="preserve">shall be suspended </w:t>
      </w:r>
      <w:bookmarkStart w:id="909" w:name="_DV_M561"/>
      <w:bookmarkStart w:id="910" w:name="_BPDCI_167"/>
      <w:bookmarkEnd w:id="909"/>
      <w:r>
        <w:rPr>
          <w:rFonts w:ascii="Arial" w:hAnsi="Arial" w:cs="Arial"/>
        </w:rPr>
        <w:t xml:space="preserve">or withdrawn </w:t>
      </w:r>
      <w:bookmarkStart w:id="911" w:name="_DV_M562"/>
      <w:bookmarkEnd w:id="910"/>
      <w:bookmarkEnd w:id="911"/>
      <w:r>
        <w:rPr>
          <w:rFonts w:ascii="Arial" w:hAnsi="Arial" w:cs="Arial"/>
        </w:rPr>
        <w:t xml:space="preserve">during the </w:t>
      </w:r>
      <w:r>
        <w:rPr>
          <w:rFonts w:ascii="Arial" w:hAnsi="Arial" w:cs="Arial"/>
          <w:b/>
          <w:bCs/>
        </w:rPr>
        <w:t>Significant Code Review Phase</w:t>
      </w:r>
      <w:r>
        <w:rPr>
          <w:rFonts w:ascii="Arial" w:hAnsi="Arial" w:cs="Arial"/>
        </w:rPr>
        <w:t xml:space="preserve">, </w:t>
      </w:r>
      <w:bookmarkStart w:id="912" w:name="_DV_M563"/>
      <w:bookmarkStart w:id="913" w:name="_BPDCD_168"/>
      <w:bookmarkEnd w:id="912"/>
      <w:r>
        <w:rPr>
          <w:rFonts w:ascii="Arial" w:hAnsi="Arial" w:cs="Arial"/>
        </w:rPr>
        <w:t>in accordance with Paragraph 8.17.3.</w:t>
      </w:r>
      <w:bookmarkEnd w:id="913"/>
    </w:p>
    <w:p w14:paraId="4B5850B7" w14:textId="73550A38" w:rsidR="00B56045" w:rsidRDefault="000E5D30" w:rsidP="00B56045">
      <w:pPr>
        <w:pStyle w:val="Heading4"/>
        <w:widowControl/>
        <w:tabs>
          <w:tab w:val="clear" w:pos="4253"/>
          <w:tab w:val="num" w:pos="1701"/>
        </w:tabs>
        <w:ind w:left="1620" w:hanging="769"/>
        <w:jc w:val="both"/>
        <w:rPr>
          <w:rFonts w:ascii="Arial" w:hAnsi="Arial" w:cs="Arial"/>
        </w:rPr>
      </w:pPr>
      <w:bookmarkStart w:id="914" w:name="_DV_M564"/>
      <w:bookmarkEnd w:id="914"/>
      <w:r>
        <w:rPr>
          <w:rFonts w:ascii="Arial" w:hAnsi="Arial" w:cs="Arial"/>
        </w:rPr>
        <w:t>8.20.26</w:t>
      </w:r>
      <w:r w:rsidR="00B56045">
        <w:rPr>
          <w:rFonts w:ascii="Arial" w:hAnsi="Arial" w:cs="Arial"/>
        </w:rPr>
        <w:tab/>
        <w:t xml:space="preserve">The </w:t>
      </w:r>
      <w:r w:rsidR="00B56045">
        <w:rPr>
          <w:rFonts w:ascii="Arial" w:hAnsi="Arial" w:cs="Arial"/>
          <w:b/>
          <w:bCs/>
        </w:rPr>
        <w:t xml:space="preserve">Proposer </w:t>
      </w:r>
      <w:r w:rsidR="00B56045">
        <w:rPr>
          <w:rFonts w:ascii="Arial" w:hAnsi="Arial" w:cs="Arial"/>
        </w:rPr>
        <w:t xml:space="preserve">may, at any time prior to the final evaluation by the </w:t>
      </w:r>
      <w:r w:rsidR="00B56045">
        <w:rPr>
          <w:rFonts w:ascii="Arial" w:hAnsi="Arial" w:cs="Arial"/>
          <w:b/>
          <w:bCs/>
        </w:rPr>
        <w:t>Workgroup</w:t>
      </w:r>
      <w:r w:rsidR="00B56045">
        <w:rPr>
          <w:rFonts w:ascii="Arial" w:hAnsi="Arial" w:cs="Arial"/>
        </w:rPr>
        <w:t xml:space="preserve"> (in accordance with its terms of reference and working practices) of that </w:t>
      </w:r>
      <w:r w:rsidR="00B56045">
        <w:rPr>
          <w:rFonts w:ascii="Arial" w:hAnsi="Arial" w:cs="Arial"/>
          <w:b/>
          <w:bCs/>
        </w:rPr>
        <w:t>CUSC Modification Proposal</w:t>
      </w:r>
      <w:r w:rsidR="00B56045">
        <w:rPr>
          <w:rFonts w:ascii="Arial" w:hAnsi="Arial" w:cs="Arial"/>
        </w:rPr>
        <w:t xml:space="preserve"> against the </w:t>
      </w:r>
      <w:r w:rsidR="00B56045">
        <w:rPr>
          <w:rFonts w:ascii="Arial" w:hAnsi="Arial" w:cs="Arial"/>
          <w:b/>
          <w:bCs/>
        </w:rPr>
        <w:t>Applicable CUSC Objectives,</w:t>
      </w:r>
      <w:r w:rsidR="00B56045">
        <w:rPr>
          <w:rFonts w:ascii="Arial" w:hAnsi="Arial" w:cs="Arial"/>
        </w:rPr>
        <w:t xml:space="preserve"> vary </w:t>
      </w:r>
      <w:del w:id="915" w:author="Akhtar (ESO), Shazia" w:date="2021-11-01T12:00:00Z">
        <w:r w:rsidR="00B56045" w:rsidDel="007D4164">
          <w:rPr>
            <w:rFonts w:ascii="Arial" w:hAnsi="Arial" w:cs="Arial"/>
          </w:rPr>
          <w:delText xml:space="preserve">his </w:delText>
        </w:r>
      </w:del>
      <w:ins w:id="916" w:author="Akhtar (ESO), Shazia" w:date="2021-11-01T12:00:00Z">
        <w:r w:rsidR="007D4164">
          <w:rPr>
            <w:rFonts w:ascii="Arial" w:hAnsi="Arial" w:cs="Arial"/>
          </w:rPr>
          <w:t xml:space="preserve">their </w:t>
        </w:r>
      </w:ins>
      <w:r w:rsidR="00B56045">
        <w:rPr>
          <w:rFonts w:ascii="Arial" w:hAnsi="Arial" w:cs="Arial"/>
          <w:b/>
          <w:bCs/>
        </w:rPr>
        <w:t>CUSC</w:t>
      </w:r>
      <w:r w:rsidR="00B56045">
        <w:rPr>
          <w:rFonts w:ascii="Arial" w:hAnsi="Arial" w:cs="Arial"/>
        </w:rPr>
        <w:t xml:space="preserve"> </w:t>
      </w:r>
      <w:r w:rsidR="00B56045">
        <w:rPr>
          <w:rFonts w:ascii="Arial" w:hAnsi="Arial" w:cs="Arial"/>
          <w:b/>
          <w:bCs/>
        </w:rPr>
        <w:t>Modification Proposal</w:t>
      </w:r>
      <w:r w:rsidR="00B56045">
        <w:rPr>
          <w:rFonts w:ascii="Arial" w:hAnsi="Arial" w:cs="Arial"/>
        </w:rPr>
        <w:t xml:space="preserve"> on notice (which may be given verbally) to the chair</w:t>
      </w:r>
      <w:del w:id="917" w:author="Akhtar (ESO), Shazia" w:date="2021-11-01T12:12:00Z">
        <w:r w:rsidR="00B56045" w:rsidDel="008E0D82">
          <w:rPr>
            <w:rFonts w:ascii="Arial" w:hAnsi="Arial" w:cs="Arial"/>
          </w:rPr>
          <w:delText>man</w:delText>
        </w:r>
      </w:del>
      <w:r w:rsidR="00B56045">
        <w:rPr>
          <w:rFonts w:ascii="Arial" w:hAnsi="Arial" w:cs="Arial"/>
        </w:rPr>
        <w:t xml:space="preserve"> of the </w:t>
      </w:r>
      <w:r w:rsidR="00B56045">
        <w:rPr>
          <w:rFonts w:ascii="Arial" w:hAnsi="Arial" w:cs="Arial"/>
          <w:b/>
          <w:bCs/>
        </w:rPr>
        <w:t>Workgroup</w:t>
      </w:r>
      <w:r w:rsidR="00B56045">
        <w:rPr>
          <w:rFonts w:ascii="Arial" w:hAnsi="Arial" w:cs="Arial"/>
        </w:rPr>
        <w:t xml:space="preserve"> provided that such varied </w:t>
      </w:r>
      <w:r w:rsidR="00B56045">
        <w:rPr>
          <w:rFonts w:ascii="Arial" w:hAnsi="Arial" w:cs="Arial"/>
          <w:b/>
          <w:bCs/>
        </w:rPr>
        <w:t xml:space="preserve">CUSC Modification Proposal </w:t>
      </w:r>
      <w:r w:rsidR="00B56045">
        <w:rPr>
          <w:rFonts w:ascii="Arial" w:hAnsi="Arial" w:cs="Arial"/>
        </w:rPr>
        <w:t xml:space="preserve">shall address the same issue or defect originally identified by the </w:t>
      </w:r>
      <w:r w:rsidR="00B56045">
        <w:rPr>
          <w:rFonts w:ascii="Arial" w:hAnsi="Arial" w:cs="Arial"/>
          <w:b/>
          <w:bCs/>
        </w:rPr>
        <w:t>Proposer</w:t>
      </w:r>
      <w:r w:rsidR="00B56045">
        <w:rPr>
          <w:rFonts w:ascii="Arial" w:hAnsi="Arial" w:cs="Arial"/>
        </w:rPr>
        <w:t xml:space="preserve"> in </w:t>
      </w:r>
      <w:del w:id="918" w:author="Akhtar (ESO), Shazia" w:date="2021-11-01T12:00:00Z">
        <w:r w:rsidR="00B56045" w:rsidDel="007D4164">
          <w:rPr>
            <w:rFonts w:ascii="Arial" w:hAnsi="Arial" w:cs="Arial"/>
          </w:rPr>
          <w:delText xml:space="preserve">his </w:delText>
        </w:r>
      </w:del>
      <w:ins w:id="919" w:author="Akhtar (ESO), Shazia" w:date="2021-11-01T12:00:00Z">
        <w:r w:rsidR="007D4164">
          <w:rPr>
            <w:rFonts w:ascii="Arial" w:hAnsi="Arial" w:cs="Arial"/>
          </w:rPr>
          <w:t xml:space="preserve">their </w:t>
        </w:r>
      </w:ins>
      <w:r w:rsidR="00B56045">
        <w:rPr>
          <w:rFonts w:ascii="Arial" w:hAnsi="Arial" w:cs="Arial"/>
          <w:b/>
          <w:bCs/>
        </w:rPr>
        <w:t>CUSC Modification Proposal</w:t>
      </w:r>
      <w:r w:rsidR="00B56045">
        <w:rPr>
          <w:rFonts w:ascii="Arial" w:hAnsi="Arial" w:cs="Arial"/>
        </w:rPr>
        <w:t>.</w:t>
      </w:r>
    </w:p>
    <w:p w14:paraId="161D6648" w14:textId="7AD1EB8F" w:rsidR="00B56045" w:rsidRPr="0070373D" w:rsidRDefault="000E5D30" w:rsidP="00B56045">
      <w:pPr>
        <w:pStyle w:val="Heading4"/>
        <w:widowControl/>
        <w:tabs>
          <w:tab w:val="clear" w:pos="4253"/>
          <w:tab w:val="num" w:pos="1701"/>
        </w:tabs>
        <w:ind w:left="1702"/>
        <w:jc w:val="both"/>
        <w:rPr>
          <w:rFonts w:ascii="Arial" w:hAnsi="Arial" w:cs="Arial"/>
        </w:rPr>
      </w:pPr>
      <w:bookmarkStart w:id="920" w:name="_DV_M565"/>
      <w:bookmarkEnd w:id="920"/>
      <w:r>
        <w:rPr>
          <w:rFonts w:ascii="Arial" w:hAnsi="Arial" w:cs="Arial"/>
        </w:rPr>
        <w:t>8.20.27</w:t>
      </w:r>
      <w:r w:rsidR="00B56045" w:rsidRPr="0070373D">
        <w:rPr>
          <w:rFonts w:ascii="Arial" w:hAnsi="Arial" w:cs="Arial"/>
        </w:rPr>
        <w:tab/>
        <w:t xml:space="preserve">The </w:t>
      </w:r>
      <w:r w:rsidR="00B56045" w:rsidRPr="0070373D">
        <w:rPr>
          <w:rFonts w:ascii="Arial" w:hAnsi="Arial" w:cs="Arial"/>
          <w:b/>
          <w:bCs/>
        </w:rPr>
        <w:t>CUSC Modifications Panel</w:t>
      </w:r>
      <w:r w:rsidR="00B56045" w:rsidRPr="0070373D">
        <w:rPr>
          <w:rFonts w:ascii="Arial" w:hAnsi="Arial" w:cs="Arial"/>
        </w:rPr>
        <w:t xml:space="preserve"> may (but shall not be obliged to) require a </w:t>
      </w:r>
      <w:r w:rsidR="00B56045" w:rsidRPr="0070373D">
        <w:rPr>
          <w:rFonts w:ascii="Arial" w:hAnsi="Arial" w:cs="Arial"/>
          <w:b/>
          <w:bCs/>
        </w:rPr>
        <w:t>CUSC</w:t>
      </w:r>
      <w:r w:rsidR="00B56045" w:rsidRPr="0070373D">
        <w:rPr>
          <w:rFonts w:ascii="Arial" w:hAnsi="Arial" w:cs="Arial"/>
        </w:rPr>
        <w:t xml:space="preserve"> </w:t>
      </w:r>
      <w:r w:rsidR="00B56045" w:rsidRPr="0070373D">
        <w:rPr>
          <w:rFonts w:ascii="Arial" w:hAnsi="Arial" w:cs="Arial"/>
          <w:b/>
          <w:bCs/>
        </w:rPr>
        <w:t xml:space="preserve">Modification Proposal </w:t>
      </w:r>
      <w:r w:rsidR="00B56045" w:rsidRPr="0070373D">
        <w:rPr>
          <w:rFonts w:ascii="Arial" w:hAnsi="Arial" w:cs="Arial"/>
        </w:rPr>
        <w:t xml:space="preserve">to be withdrawn in accordance with paragraph 8.17.6 if, in the </w:t>
      </w:r>
      <w:r w:rsidR="00B56045" w:rsidRPr="0070373D">
        <w:rPr>
          <w:rFonts w:ascii="Arial" w:hAnsi="Arial" w:cs="Arial"/>
          <w:b/>
          <w:bCs/>
        </w:rPr>
        <w:t>Panel</w:t>
      </w:r>
      <w:r w:rsidR="00B56045" w:rsidRPr="0070373D">
        <w:rPr>
          <w:rFonts w:ascii="Arial" w:hAnsi="Arial" w:cs="Arial"/>
        </w:rPr>
        <w:t xml:space="preserve">’s opinion, the </w:t>
      </w:r>
      <w:r w:rsidR="00B56045" w:rsidRPr="0070373D">
        <w:rPr>
          <w:rFonts w:ascii="Arial" w:hAnsi="Arial" w:cs="Arial"/>
          <w:b/>
          <w:bCs/>
        </w:rPr>
        <w:t xml:space="preserve">Proposer </w:t>
      </w:r>
      <w:r w:rsidR="00B56045" w:rsidRPr="0070373D">
        <w:rPr>
          <w:rFonts w:ascii="Arial" w:hAnsi="Arial" w:cs="Arial"/>
        </w:rPr>
        <w:t xml:space="preserve">of that </w:t>
      </w:r>
      <w:r w:rsidR="00B56045" w:rsidRPr="0070373D">
        <w:rPr>
          <w:rFonts w:ascii="Arial" w:hAnsi="Arial" w:cs="Arial"/>
          <w:b/>
          <w:bCs/>
        </w:rPr>
        <w:t>CUSC</w:t>
      </w:r>
      <w:r w:rsidR="00B56045" w:rsidRPr="0070373D">
        <w:rPr>
          <w:rFonts w:ascii="Arial" w:hAnsi="Arial" w:cs="Arial"/>
        </w:rPr>
        <w:t xml:space="preserve"> </w:t>
      </w:r>
      <w:r w:rsidR="00B56045" w:rsidRPr="0070373D">
        <w:rPr>
          <w:rFonts w:ascii="Arial" w:hAnsi="Arial" w:cs="Arial"/>
          <w:b/>
          <w:bCs/>
        </w:rPr>
        <w:t xml:space="preserve">Modification Proposal </w:t>
      </w:r>
      <w:r w:rsidR="00B56045" w:rsidRPr="0070373D">
        <w:rPr>
          <w:rFonts w:ascii="Arial" w:hAnsi="Arial" w:cs="Arial"/>
        </w:rPr>
        <w:t xml:space="preserve">is deliberately and persistently disrupting or frustrating the work of the </w:t>
      </w:r>
      <w:r w:rsidR="00B56045" w:rsidRPr="0070373D">
        <w:rPr>
          <w:rFonts w:ascii="Arial" w:hAnsi="Arial" w:cs="Arial"/>
          <w:b/>
          <w:bCs/>
        </w:rPr>
        <w:t xml:space="preserve">Workgroup </w:t>
      </w:r>
      <w:r w:rsidR="00B56045" w:rsidRPr="0070373D">
        <w:rPr>
          <w:rFonts w:ascii="Arial" w:hAnsi="Arial" w:cs="Arial"/>
        </w:rPr>
        <w:t xml:space="preserve">and that </w:t>
      </w:r>
      <w:r w:rsidR="00B56045" w:rsidRPr="0070373D">
        <w:rPr>
          <w:rFonts w:ascii="Arial" w:hAnsi="Arial" w:cs="Arial"/>
          <w:b/>
          <w:bCs/>
        </w:rPr>
        <w:t xml:space="preserve">CUSC Modification Proposal </w:t>
      </w:r>
      <w:r w:rsidR="00B56045" w:rsidRPr="0070373D">
        <w:rPr>
          <w:rFonts w:ascii="Arial" w:hAnsi="Arial" w:cs="Arial"/>
        </w:rPr>
        <w:t xml:space="preserve">shall be deemed to have been so withdrawn.  In the event that a </w:t>
      </w:r>
      <w:r w:rsidR="00B56045" w:rsidRPr="0070373D">
        <w:rPr>
          <w:rFonts w:ascii="Arial" w:hAnsi="Arial" w:cs="Arial"/>
          <w:b/>
          <w:bCs/>
        </w:rPr>
        <w:t xml:space="preserve">CUSC Modification Proposal </w:t>
      </w:r>
      <w:r w:rsidR="00B56045" w:rsidRPr="0070373D">
        <w:rPr>
          <w:rFonts w:ascii="Arial" w:hAnsi="Arial" w:cs="Arial"/>
        </w:rPr>
        <w:t xml:space="preserve">is so withdrawn, the provisions of paragraph 8.16.10 shall apply in respect of that </w:t>
      </w:r>
      <w:r w:rsidR="00B56045" w:rsidRPr="0070373D">
        <w:rPr>
          <w:rFonts w:ascii="Arial" w:hAnsi="Arial" w:cs="Arial"/>
          <w:b/>
          <w:bCs/>
        </w:rPr>
        <w:t>CUSC Modification Proposal</w:t>
      </w:r>
      <w:r w:rsidR="00B56045" w:rsidRPr="0070373D">
        <w:rPr>
          <w:rFonts w:ascii="Arial" w:hAnsi="Arial" w:cs="Arial"/>
        </w:rPr>
        <w:t>.</w:t>
      </w:r>
    </w:p>
    <w:p w14:paraId="00E99DEB" w14:textId="77777777" w:rsidR="00B56045" w:rsidRPr="0070373D" w:rsidRDefault="00B56045" w:rsidP="00B56045">
      <w:pPr>
        <w:pStyle w:val="Heading3"/>
        <w:widowControl/>
        <w:numPr>
          <w:ilvl w:val="2"/>
          <w:numId w:val="21"/>
        </w:numPr>
        <w:tabs>
          <w:tab w:val="clear" w:pos="3402"/>
          <w:tab w:val="num" w:pos="0"/>
        </w:tabs>
        <w:jc w:val="both"/>
        <w:rPr>
          <w:rFonts w:ascii="Arial" w:hAnsi="Arial" w:cs="Arial"/>
          <w:b/>
          <w:bCs/>
        </w:rPr>
      </w:pPr>
      <w:bookmarkStart w:id="921" w:name="_DV_M566"/>
      <w:bookmarkEnd w:id="921"/>
      <w:r w:rsidRPr="0070373D">
        <w:rPr>
          <w:rFonts w:ascii="Arial" w:hAnsi="Arial" w:cs="Arial"/>
          <w:b/>
          <w:bCs/>
        </w:rPr>
        <w:t>STANDING GROUPS</w:t>
      </w:r>
    </w:p>
    <w:p w14:paraId="1D5BF7F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22" w:name="_DV_M567"/>
      <w:bookmarkEnd w:id="922"/>
      <w:r w:rsidRPr="0070373D">
        <w:rPr>
          <w:rFonts w:ascii="Arial" w:hAnsi="Arial" w:cs="Arial"/>
        </w:rPr>
        <w:t xml:space="preserve">The </w:t>
      </w:r>
      <w:r w:rsidRPr="0070373D">
        <w:rPr>
          <w:rFonts w:ascii="Arial" w:hAnsi="Arial" w:cs="Arial"/>
          <w:b/>
          <w:bCs/>
        </w:rPr>
        <w:t>CUSC Modifications Panel</w:t>
      </w:r>
      <w:r w:rsidRPr="0070373D">
        <w:rPr>
          <w:rFonts w:ascii="Arial" w:hAnsi="Arial" w:cs="Arial"/>
        </w:rPr>
        <w:t xml:space="preserve"> may set up one or more standing groups (each a “</w:t>
      </w:r>
      <w:r w:rsidRPr="0070373D">
        <w:rPr>
          <w:rFonts w:ascii="Arial" w:hAnsi="Arial" w:cs="Arial"/>
          <w:b/>
          <w:bCs/>
        </w:rPr>
        <w:t>Standing Group</w:t>
      </w:r>
      <w:r w:rsidRPr="0070373D">
        <w:rPr>
          <w:rFonts w:ascii="Arial" w:hAnsi="Arial" w:cs="Arial"/>
        </w:rPr>
        <w:t xml:space="preserve">”) to consider and report to the </w:t>
      </w:r>
      <w:r w:rsidRPr="0070373D">
        <w:rPr>
          <w:rFonts w:ascii="Arial" w:hAnsi="Arial" w:cs="Arial"/>
          <w:b/>
          <w:bCs/>
        </w:rPr>
        <w:t>CUSC Modifications Panel</w:t>
      </w:r>
      <w:r w:rsidRPr="0070373D">
        <w:rPr>
          <w:rFonts w:ascii="Arial" w:hAnsi="Arial" w:cs="Arial"/>
        </w:rPr>
        <w:t xml:space="preserve"> on issues specified by the </w:t>
      </w:r>
      <w:r w:rsidRPr="0070373D">
        <w:rPr>
          <w:rFonts w:ascii="Arial" w:hAnsi="Arial" w:cs="Arial"/>
          <w:b/>
          <w:bCs/>
        </w:rPr>
        <w:t>CUSC Modifications Panel</w:t>
      </w:r>
      <w:r w:rsidRPr="0070373D">
        <w:rPr>
          <w:rFonts w:ascii="Arial" w:hAnsi="Arial" w:cs="Arial"/>
        </w:rPr>
        <w:t xml:space="preserve"> relating to the</w:t>
      </w:r>
      <w:r>
        <w:rPr>
          <w:rFonts w:ascii="Arial" w:hAnsi="Arial" w:cs="Arial"/>
        </w:rPr>
        <w:t xml:space="preserve"> connection and use of system arrangements in </w:t>
      </w:r>
      <w:r>
        <w:rPr>
          <w:rFonts w:ascii="Arial" w:hAnsi="Arial" w:cs="Arial"/>
          <w:b/>
          <w:bCs/>
        </w:rPr>
        <w:t>Great Britain</w:t>
      </w:r>
      <w:r>
        <w:rPr>
          <w:rFonts w:ascii="Arial" w:hAnsi="Arial" w:cs="Arial"/>
        </w:rPr>
        <w:t>, including the</w:t>
      </w:r>
      <w:r>
        <w:rPr>
          <w:rFonts w:ascii="Arial" w:hAnsi="Arial" w:cs="Arial"/>
          <w:b/>
          <w:bCs/>
        </w:rPr>
        <w:t xml:space="preserve"> Charging Methodologies</w:t>
      </w:r>
      <w:r>
        <w:rPr>
          <w:rFonts w:ascii="Arial" w:hAnsi="Arial" w:cs="Arial"/>
        </w:rPr>
        <w:t xml:space="preserv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may change issues specified from time to time as it sees fit.  In setting up a </w:t>
      </w:r>
      <w:r>
        <w:rPr>
          <w:rFonts w:ascii="Arial" w:hAnsi="Arial" w:cs="Arial"/>
          <w:b/>
          <w:bCs/>
        </w:rPr>
        <w:t>Standing Group</w:t>
      </w:r>
      <w:r>
        <w:rPr>
          <w:rFonts w:ascii="Arial" w:hAnsi="Arial" w:cs="Arial"/>
        </w:rPr>
        <w:t xml:space="preserve">,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shall determine the terms of reference of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(and may change those terms of reference from time to time as it sees fit) and specify a time period within which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is to report to it on the issue it is to consider and may establish other timetable requirements in relation to the intended scope of the </w:t>
      </w:r>
      <w:r>
        <w:rPr>
          <w:rFonts w:ascii="Arial" w:hAnsi="Arial" w:cs="Arial"/>
          <w:b/>
          <w:bCs/>
        </w:rPr>
        <w:t>Standings Group’s</w:t>
      </w:r>
      <w:r>
        <w:rPr>
          <w:rFonts w:ascii="Arial" w:hAnsi="Arial" w:cs="Arial"/>
        </w:rPr>
        <w:t xml:space="preserve"> considerations.  At the end of the time period by which the </w:t>
      </w:r>
      <w:r>
        <w:rPr>
          <w:rFonts w:ascii="Arial" w:hAnsi="Arial" w:cs="Arial"/>
          <w:b/>
          <w:bCs/>
        </w:rPr>
        <w:t>Standing Group</w:t>
      </w:r>
      <w:r>
        <w:rPr>
          <w:rFonts w:ascii="Arial" w:hAnsi="Arial" w:cs="Arial"/>
        </w:rPr>
        <w:t xml:space="preserve"> is to report, the </w:t>
      </w:r>
      <w:r>
        <w:rPr>
          <w:rFonts w:ascii="Arial" w:hAnsi="Arial" w:cs="Arial"/>
          <w:b/>
          <w:bCs/>
        </w:rPr>
        <w:t>CUSC Modifications Panel</w:t>
      </w:r>
      <w:r>
        <w:rPr>
          <w:rFonts w:ascii="Arial" w:hAnsi="Arial" w:cs="Arial"/>
        </w:rPr>
        <w:t xml:space="preserve"> shall decide whether the </w:t>
      </w:r>
      <w:r>
        <w:rPr>
          <w:rFonts w:ascii="Arial" w:hAnsi="Arial" w:cs="Arial"/>
          <w:b/>
          <w:bCs/>
        </w:rPr>
        <w:t>Standing Group</w:t>
      </w:r>
      <w:r>
        <w:rPr>
          <w:rFonts w:ascii="Arial" w:hAnsi="Arial" w:cs="Arial"/>
        </w:rPr>
        <w:t xml:space="preserve"> is to continue and, if it is to continue, shall specify a time period in which it is to further report.  </w:t>
      </w:r>
    </w:p>
    <w:p w14:paraId="6C44B66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23" w:name="_DV_M568"/>
      <w:bookmarkEnd w:id="923"/>
      <w:r>
        <w:rPr>
          <w:rFonts w:ascii="Arial" w:hAnsi="Arial" w:cs="Arial"/>
        </w:rPr>
        <w:lastRenderedPageBreak/>
        <w:t xml:space="preserve">A </w:t>
      </w:r>
      <w:r>
        <w:rPr>
          <w:rFonts w:ascii="Arial" w:hAnsi="Arial" w:cs="Arial"/>
          <w:b/>
          <w:bCs/>
        </w:rPr>
        <w:t>Standing Group</w:t>
      </w:r>
      <w:r>
        <w:rPr>
          <w:rFonts w:ascii="Arial" w:hAnsi="Arial" w:cs="Arial"/>
        </w:rPr>
        <w:t xml:space="preserve"> shall comprise at least five (5) persons (who may be </w:t>
      </w:r>
      <w:r>
        <w:rPr>
          <w:rFonts w:ascii="Arial" w:hAnsi="Arial" w:cs="Arial"/>
          <w:b/>
          <w:bCs/>
        </w:rPr>
        <w:t>Panel Members</w:t>
      </w:r>
      <w:r>
        <w:rPr>
          <w:rFonts w:ascii="Arial" w:hAnsi="Arial" w:cs="Arial"/>
        </w:rPr>
        <w:t xml:space="preserve">) selected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from those nominated by </w:t>
      </w:r>
      <w:r>
        <w:rPr>
          <w:rFonts w:ascii="Arial" w:hAnsi="Arial" w:cs="Arial"/>
          <w:b/>
          <w:bCs/>
        </w:rPr>
        <w:t>CUSC Parties</w:t>
      </w:r>
      <w:r>
        <w:rPr>
          <w:rFonts w:ascii="Arial" w:hAnsi="Arial" w:cs="Arial"/>
        </w:rPr>
        <w:t xml:space="preserve"> for their relevant experience and/or expertise in the aspect or issue to be considered by such </w:t>
      </w:r>
      <w:r>
        <w:rPr>
          <w:rFonts w:ascii="Arial" w:hAnsi="Arial" w:cs="Arial"/>
          <w:b/>
          <w:bCs/>
        </w:rPr>
        <w:t>Standing Group</w:t>
      </w:r>
      <w:r>
        <w:rPr>
          <w:rFonts w:ascii="Arial" w:hAnsi="Arial" w:cs="Arial"/>
        </w:rPr>
        <w:t xml:space="preserve"> (and the </w:t>
      </w:r>
      <w:r>
        <w:rPr>
          <w:rFonts w:ascii="Arial" w:hAnsi="Arial" w:cs="Arial"/>
          <w:b/>
          <w:bCs/>
        </w:rPr>
        <w:t>CUSC Modifications Panel</w:t>
      </w:r>
      <w:r>
        <w:rPr>
          <w:rFonts w:ascii="Arial" w:hAnsi="Arial" w:cs="Arial"/>
        </w:rPr>
        <w:t xml:space="preserve"> shall ensure, as far as possible, that an appropriate cross-section of representation, experience and expertise is represented on such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provided that there shall always be at least one member representing </w:t>
      </w:r>
      <w:r>
        <w:rPr>
          <w:rFonts w:ascii="Arial" w:hAnsi="Arial" w:cs="Arial"/>
          <w:b/>
          <w:bCs/>
        </w:rPr>
        <w:t xml:space="preserve">The Company </w:t>
      </w:r>
      <w:r>
        <w:rPr>
          <w:rFonts w:ascii="Arial" w:hAnsi="Arial" w:cs="Arial"/>
        </w:rPr>
        <w:t xml:space="preserve">and if, and only if, the </w:t>
      </w:r>
      <w:r>
        <w:rPr>
          <w:rFonts w:ascii="Arial" w:hAnsi="Arial" w:cs="Arial"/>
          <w:b/>
          <w:bCs/>
        </w:rPr>
        <w:t>CUSC Modifications Panel</w:t>
      </w:r>
      <w:r>
        <w:rPr>
          <w:rFonts w:ascii="Arial" w:hAnsi="Arial" w:cs="Arial"/>
        </w:rPr>
        <w:t xml:space="preserve"> is of the view that a </w:t>
      </w:r>
      <w:r>
        <w:rPr>
          <w:rFonts w:ascii="Arial" w:hAnsi="Arial" w:cs="Arial"/>
          <w:b/>
          <w:bCs/>
        </w:rPr>
        <w:t>CUSC Modification Proposal</w:t>
      </w:r>
      <w:r>
        <w:rPr>
          <w:rFonts w:ascii="Arial" w:hAnsi="Arial" w:cs="Arial"/>
        </w:rPr>
        <w:t xml:space="preserve"> is likely to have an impact on the </w:t>
      </w:r>
      <w:r>
        <w:rPr>
          <w:rFonts w:ascii="Arial" w:hAnsi="Arial" w:cs="Arial"/>
          <w:b/>
          <w:bCs/>
        </w:rPr>
        <w:t>STC</w:t>
      </w:r>
      <w:r>
        <w:rPr>
          <w:rFonts w:ascii="Arial" w:hAnsi="Arial" w:cs="Arial"/>
        </w:rPr>
        <w:t xml:space="preserve">, the </w:t>
      </w:r>
      <w:r>
        <w:rPr>
          <w:rFonts w:ascii="Arial" w:hAnsi="Arial" w:cs="Arial"/>
          <w:b/>
          <w:bCs/>
        </w:rPr>
        <w:t>CUSC Modifications Panel</w:t>
      </w:r>
      <w:r>
        <w:rPr>
          <w:rFonts w:ascii="Arial" w:hAnsi="Arial" w:cs="Arial"/>
        </w:rPr>
        <w:t xml:space="preserve"> may invite the </w:t>
      </w:r>
      <w:r>
        <w:rPr>
          <w:rFonts w:ascii="Arial" w:hAnsi="Arial" w:cs="Arial"/>
          <w:b/>
          <w:bCs/>
        </w:rPr>
        <w:t>STC</w:t>
      </w:r>
      <w:r>
        <w:rPr>
          <w:rFonts w:ascii="Arial" w:hAnsi="Arial" w:cs="Arial"/>
        </w:rPr>
        <w:t xml:space="preserve"> committee to appoint a representative to become a member of the </w:t>
      </w:r>
      <w:r>
        <w:rPr>
          <w:rFonts w:ascii="Arial" w:hAnsi="Arial" w:cs="Arial"/>
          <w:b/>
          <w:bCs/>
        </w:rPr>
        <w:t>Standing Group</w:t>
      </w:r>
      <w:r>
        <w:rPr>
          <w:rFonts w:ascii="Arial" w:hAnsi="Arial" w:cs="Arial"/>
        </w:rPr>
        <w:t xml:space="preserve">. A representative of the </w:t>
      </w:r>
      <w:r>
        <w:rPr>
          <w:rFonts w:ascii="Arial" w:hAnsi="Arial" w:cs="Arial"/>
          <w:b/>
          <w:bCs/>
        </w:rPr>
        <w:t xml:space="preserve">Authority </w:t>
      </w:r>
      <w:r>
        <w:rPr>
          <w:rFonts w:ascii="Arial" w:hAnsi="Arial" w:cs="Arial"/>
        </w:rPr>
        <w:t xml:space="preserve">may attend any meeting of a </w:t>
      </w:r>
      <w:r>
        <w:rPr>
          <w:rFonts w:ascii="Arial" w:hAnsi="Arial" w:cs="Arial"/>
          <w:b/>
          <w:bCs/>
        </w:rPr>
        <w:t>Standing</w:t>
      </w:r>
      <w:r>
        <w:rPr>
          <w:rFonts w:ascii="Arial" w:hAnsi="Arial" w:cs="Arial"/>
        </w:rPr>
        <w:t xml:space="preserve"> </w:t>
      </w:r>
      <w:r>
        <w:rPr>
          <w:rFonts w:ascii="Arial" w:hAnsi="Arial" w:cs="Arial"/>
          <w:b/>
          <w:bCs/>
        </w:rPr>
        <w:t xml:space="preserve">Group </w:t>
      </w:r>
      <w:r>
        <w:rPr>
          <w:rFonts w:ascii="Arial" w:hAnsi="Arial" w:cs="Arial"/>
        </w:rPr>
        <w:t>as an observer and may speak at such meeting.</w:t>
      </w:r>
    </w:p>
    <w:p w14:paraId="231602BE" w14:textId="69F7654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24" w:name="_DV_M569"/>
      <w:bookmarkEnd w:id="924"/>
      <w:r>
        <w:rPr>
          <w:rFonts w:ascii="Arial" w:hAnsi="Arial" w:cs="Arial"/>
        </w:rPr>
        <w:t xml:space="preserve">The </w:t>
      </w:r>
      <w:r>
        <w:rPr>
          <w:rFonts w:ascii="Arial" w:hAnsi="Arial" w:cs="Arial"/>
          <w:b/>
          <w:bCs/>
        </w:rPr>
        <w:t xml:space="preserve">Code Administrator </w:t>
      </w:r>
      <w:r>
        <w:rPr>
          <w:rFonts w:ascii="Arial" w:hAnsi="Arial" w:cs="Arial"/>
        </w:rPr>
        <w:t xml:space="preserve">shall in consultation with the </w:t>
      </w:r>
      <w:r>
        <w:rPr>
          <w:rFonts w:ascii="Arial" w:hAnsi="Arial" w:cs="Arial"/>
          <w:b/>
          <w:bCs/>
        </w:rPr>
        <w:t>CUSC Modifications Panel</w:t>
      </w:r>
      <w:r>
        <w:rPr>
          <w:rFonts w:ascii="Arial" w:hAnsi="Arial" w:cs="Arial"/>
        </w:rPr>
        <w:t xml:space="preserve"> appoint the chair</w:t>
      </w:r>
      <w:del w:id="925" w:author="Akhtar (ESO), Shazia" w:date="2021-11-01T12:12:00Z">
        <w:r w:rsidDel="008E0D82">
          <w:rPr>
            <w:rFonts w:ascii="Arial" w:hAnsi="Arial" w:cs="Arial"/>
          </w:rPr>
          <w:delText>man</w:delText>
        </w:r>
      </w:del>
      <w:r>
        <w:rPr>
          <w:rFonts w:ascii="Arial" w:hAnsi="Arial" w:cs="Arial"/>
        </w:rPr>
        <w:t xml:space="preserve"> of each </w:t>
      </w:r>
      <w:r>
        <w:rPr>
          <w:rFonts w:ascii="Arial" w:hAnsi="Arial" w:cs="Arial"/>
          <w:b/>
          <w:bCs/>
        </w:rPr>
        <w:t xml:space="preserve">Standing Group </w:t>
      </w:r>
      <w:r>
        <w:rPr>
          <w:rFonts w:ascii="Arial" w:hAnsi="Arial" w:cs="Arial"/>
        </w:rPr>
        <w:t>who shall act impartially and as an independent chair</w:t>
      </w:r>
      <w:del w:id="926" w:author="Akhtar (ESO), Shazia" w:date="2021-11-01T12:12:00Z">
        <w:r w:rsidDel="008E0D82">
          <w:rPr>
            <w:rFonts w:ascii="Arial" w:hAnsi="Arial" w:cs="Arial"/>
          </w:rPr>
          <w:delText>man</w:delText>
        </w:r>
      </w:del>
      <w:r>
        <w:rPr>
          <w:rFonts w:ascii="Arial" w:hAnsi="Arial" w:cs="Arial"/>
        </w:rPr>
        <w:t>.</w:t>
      </w:r>
    </w:p>
    <w:p w14:paraId="1E73FE2E" w14:textId="52F4B7DF"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27" w:name="_DV_M570"/>
      <w:bookmarkEnd w:id="927"/>
      <w:r>
        <w:rPr>
          <w:rFonts w:ascii="Arial" w:hAnsi="Arial" w:cs="Arial"/>
        </w:rPr>
        <w:t xml:space="preserve">The </w:t>
      </w:r>
      <w:r>
        <w:rPr>
          <w:rFonts w:ascii="Arial" w:hAnsi="Arial" w:cs="Arial"/>
          <w:b/>
          <w:bCs/>
        </w:rPr>
        <w:t>CUSC Modifications Panel</w:t>
      </w:r>
      <w:r>
        <w:rPr>
          <w:rFonts w:ascii="Arial" w:hAnsi="Arial" w:cs="Arial"/>
        </w:rPr>
        <w:t xml:space="preserve"> may add further members or the </w:t>
      </w:r>
      <w:r>
        <w:rPr>
          <w:rFonts w:ascii="Arial" w:hAnsi="Arial" w:cs="Arial"/>
          <w:b/>
          <w:bCs/>
        </w:rPr>
        <w:t xml:space="preserve">Standing Group </w:t>
      </w:r>
      <w:r>
        <w:rPr>
          <w:rFonts w:ascii="Arial" w:hAnsi="Arial" w:cs="Arial"/>
        </w:rPr>
        <w:t>chair</w:t>
      </w:r>
      <w:del w:id="928" w:author="Akhtar (ESO), Shazia" w:date="2021-11-01T12:12:00Z">
        <w:r w:rsidDel="008E0D82">
          <w:rPr>
            <w:rFonts w:ascii="Arial" w:hAnsi="Arial" w:cs="Arial"/>
          </w:rPr>
          <w:delText>man</w:delText>
        </w:r>
      </w:del>
      <w:r>
        <w:rPr>
          <w:rFonts w:ascii="Arial" w:hAnsi="Arial" w:cs="Arial"/>
        </w:rPr>
        <w:t xml:space="preserve"> may add or vary members to a</w:t>
      </w:r>
      <w:r>
        <w:rPr>
          <w:rFonts w:ascii="Arial" w:hAnsi="Arial" w:cs="Arial"/>
          <w:b/>
          <w:bCs/>
        </w:rPr>
        <w:t xml:space="preserve"> Standing Group </w:t>
      </w:r>
      <w:r>
        <w:rPr>
          <w:rFonts w:ascii="Arial" w:hAnsi="Arial" w:cs="Arial"/>
        </w:rPr>
        <w:t>after it is established.</w:t>
      </w:r>
    </w:p>
    <w:p w14:paraId="62EAE54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29" w:name="_DV_M571"/>
      <w:bookmarkEnd w:id="929"/>
      <w:r>
        <w:rPr>
          <w:rFonts w:ascii="Arial" w:hAnsi="Arial" w:cs="Arial"/>
        </w:rPr>
        <w:t xml:space="preserve">The </w:t>
      </w:r>
      <w:r>
        <w:rPr>
          <w:rFonts w:ascii="Arial" w:hAnsi="Arial" w:cs="Arial"/>
          <w:b/>
          <w:bCs/>
        </w:rPr>
        <w:t>CUSC Modifications Panel</w:t>
      </w:r>
      <w:r>
        <w:rPr>
          <w:rFonts w:ascii="Arial" w:hAnsi="Arial" w:cs="Arial"/>
        </w:rPr>
        <w:t xml:space="preserve"> may (but shall not be obliged to) replace any member of a </w:t>
      </w:r>
      <w:r>
        <w:rPr>
          <w:rFonts w:ascii="Arial" w:hAnsi="Arial" w:cs="Arial"/>
          <w:b/>
          <w:bCs/>
        </w:rPr>
        <w:t>Standing Group</w:t>
      </w:r>
      <w:r>
        <w:rPr>
          <w:rFonts w:ascii="Arial" w:hAnsi="Arial" w:cs="Arial"/>
        </w:rPr>
        <w:t xml:space="preserve"> appointed pursuant to Paragraph 8.21.2 at any time if such member is unwilling or unable for whatever reason to fulfil that function and/or is deliberately and persistently disrupting or frustrating the work of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w:t>
      </w:r>
    </w:p>
    <w:p w14:paraId="686BBCD2" w14:textId="77777777" w:rsidR="00B56045" w:rsidRDefault="00B56045" w:rsidP="00B56045">
      <w:pPr>
        <w:pStyle w:val="Heading4"/>
        <w:widowControl/>
        <w:numPr>
          <w:ilvl w:val="3"/>
          <w:numId w:val="21"/>
        </w:numPr>
        <w:tabs>
          <w:tab w:val="clear" w:pos="4253"/>
          <w:tab w:val="num" w:pos="0"/>
        </w:tabs>
        <w:ind w:left="1702" w:hanging="851"/>
        <w:rPr>
          <w:rFonts w:ascii="Arial" w:hAnsi="Arial" w:cs="Arial"/>
        </w:rPr>
      </w:pPr>
    </w:p>
    <w:p w14:paraId="0837BC2E" w14:textId="113EBB82" w:rsidR="00B56045" w:rsidRDefault="00B56045" w:rsidP="00B56045">
      <w:pPr>
        <w:pStyle w:val="Heading5"/>
        <w:widowControl/>
        <w:numPr>
          <w:ilvl w:val="4"/>
          <w:numId w:val="21"/>
        </w:numPr>
        <w:tabs>
          <w:tab w:val="clear" w:pos="5103"/>
          <w:tab w:val="num" w:pos="0"/>
        </w:tabs>
        <w:jc w:val="both"/>
        <w:rPr>
          <w:rFonts w:ascii="Arial" w:hAnsi="Arial" w:cs="Arial"/>
        </w:rPr>
      </w:pPr>
      <w:bookmarkStart w:id="930" w:name="_DV_M572"/>
      <w:bookmarkEnd w:id="930"/>
      <w:r>
        <w:rPr>
          <w:rFonts w:ascii="Arial" w:hAnsi="Arial" w:cs="Arial"/>
        </w:rPr>
        <w:t xml:space="preserve">Each </w:t>
      </w:r>
      <w:r>
        <w:rPr>
          <w:rFonts w:ascii="Arial" w:hAnsi="Arial" w:cs="Arial"/>
          <w:b/>
          <w:bCs/>
        </w:rPr>
        <w:t xml:space="preserve">Standing Group </w:t>
      </w:r>
      <w:r>
        <w:rPr>
          <w:rFonts w:ascii="Arial" w:hAnsi="Arial" w:cs="Arial"/>
        </w:rPr>
        <w:t>chair</w:t>
      </w:r>
      <w:del w:id="931" w:author="Akhtar (ESO), Shazia" w:date="2021-11-01T12:13:00Z">
        <w:r w:rsidDel="008E0D82">
          <w:rPr>
            <w:rFonts w:ascii="Arial" w:hAnsi="Arial" w:cs="Arial"/>
          </w:rPr>
          <w:delText>man</w:delText>
        </w:r>
      </w:del>
      <w:r>
        <w:rPr>
          <w:rFonts w:ascii="Arial" w:hAnsi="Arial" w:cs="Arial"/>
        </w:rPr>
        <w:t xml:space="preserve"> shall prepare a report to the </w:t>
      </w:r>
      <w:r>
        <w:rPr>
          <w:rFonts w:ascii="Arial" w:hAnsi="Arial" w:cs="Arial"/>
          <w:b/>
          <w:bCs/>
        </w:rPr>
        <w:t xml:space="preserve">CUSC Modifications Panel </w:t>
      </w:r>
      <w:r>
        <w:rPr>
          <w:rFonts w:ascii="Arial" w:hAnsi="Arial" w:cs="Arial"/>
        </w:rPr>
        <w:t xml:space="preserve">responding to the matter detailed in the terms of reference in accordance with the </w:t>
      </w:r>
      <w:proofErr w:type="gramStart"/>
      <w:r>
        <w:rPr>
          <w:rFonts w:ascii="Arial" w:hAnsi="Arial" w:cs="Arial"/>
        </w:rPr>
        <w:t>time period</w:t>
      </w:r>
      <w:proofErr w:type="gramEnd"/>
      <w:r>
        <w:rPr>
          <w:rFonts w:ascii="Arial" w:hAnsi="Arial" w:cs="Arial"/>
        </w:rPr>
        <w:t xml:space="preserve"> set by the </w:t>
      </w:r>
      <w:r>
        <w:rPr>
          <w:rFonts w:ascii="Arial" w:hAnsi="Arial" w:cs="Arial"/>
          <w:b/>
          <w:bCs/>
        </w:rPr>
        <w:t>CUSC Modifications Panel</w:t>
      </w:r>
      <w:r>
        <w:rPr>
          <w:rFonts w:ascii="Arial" w:hAnsi="Arial" w:cs="Arial"/>
        </w:rPr>
        <w:t>.</w:t>
      </w:r>
    </w:p>
    <w:p w14:paraId="5D3AD5C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32" w:name="_DV_M573"/>
      <w:bookmarkEnd w:id="932"/>
      <w:r>
        <w:rPr>
          <w:rFonts w:ascii="Arial" w:hAnsi="Arial" w:cs="Arial"/>
        </w:rPr>
        <w:t xml:space="preserve">If a </w:t>
      </w:r>
      <w:r>
        <w:rPr>
          <w:rFonts w:ascii="Arial" w:hAnsi="Arial" w:cs="Arial"/>
          <w:b/>
          <w:bCs/>
        </w:rPr>
        <w:t>Standing Group</w:t>
      </w:r>
      <w:r>
        <w:rPr>
          <w:rFonts w:ascii="Arial" w:hAnsi="Arial" w:cs="Arial"/>
        </w:rPr>
        <w:t xml:space="preserve"> is unable to reach agreement on any such matter, the report must reflect the views of the members of the </w:t>
      </w:r>
      <w:r>
        <w:rPr>
          <w:rFonts w:ascii="Arial" w:hAnsi="Arial" w:cs="Arial"/>
          <w:b/>
          <w:bCs/>
        </w:rPr>
        <w:t>Standing Group.</w:t>
      </w:r>
    </w:p>
    <w:p w14:paraId="3528EFF1"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933" w:name="_DV_M574"/>
      <w:bookmarkEnd w:id="933"/>
      <w:r>
        <w:rPr>
          <w:rFonts w:ascii="Arial" w:hAnsi="Arial" w:cs="Arial"/>
        </w:rPr>
        <w:t xml:space="preserve">The report will be circulated in draft form to </w:t>
      </w:r>
      <w:r>
        <w:rPr>
          <w:rFonts w:ascii="Arial" w:hAnsi="Arial" w:cs="Arial"/>
          <w:b/>
          <w:bCs/>
        </w:rPr>
        <w:t>Standing Group</w:t>
      </w:r>
      <w:r>
        <w:rPr>
          <w:rFonts w:ascii="Arial" w:hAnsi="Arial" w:cs="Arial"/>
        </w:rPr>
        <w:t xml:space="preserve"> members and a period of not less than five (5) </w:t>
      </w:r>
      <w:r>
        <w:rPr>
          <w:rFonts w:ascii="Arial" w:hAnsi="Arial" w:cs="Arial"/>
          <w:b/>
          <w:bCs/>
        </w:rPr>
        <w:t>Business Days</w:t>
      </w:r>
      <w:r>
        <w:rPr>
          <w:rFonts w:ascii="Arial" w:hAnsi="Arial" w:cs="Arial"/>
        </w:rPr>
        <w:t xml:space="preserve"> given for comments thereon.  Any unresolved comments made shall be reflected in the final report.</w:t>
      </w:r>
    </w:p>
    <w:p w14:paraId="7E89BB8D" w14:textId="1D6F2362" w:rsidR="00B56045" w:rsidRDefault="00B56045" w:rsidP="00B56045">
      <w:pPr>
        <w:pStyle w:val="Heading5"/>
        <w:widowControl/>
        <w:numPr>
          <w:ilvl w:val="4"/>
          <w:numId w:val="21"/>
        </w:numPr>
        <w:tabs>
          <w:tab w:val="clear" w:pos="5103"/>
          <w:tab w:val="num" w:pos="0"/>
        </w:tabs>
        <w:jc w:val="both"/>
        <w:rPr>
          <w:rFonts w:ascii="Arial" w:hAnsi="Arial" w:cs="Arial"/>
        </w:rPr>
      </w:pPr>
      <w:bookmarkStart w:id="934" w:name="_DV_M575"/>
      <w:bookmarkEnd w:id="934"/>
      <w:r>
        <w:rPr>
          <w:rFonts w:ascii="Arial" w:hAnsi="Arial" w:cs="Arial"/>
        </w:rPr>
        <w:t>The chair</w:t>
      </w:r>
      <w:del w:id="935" w:author="Akhtar (ESO), Shazia" w:date="2021-11-01T12:13:00Z">
        <w:r w:rsidDel="008E0D82">
          <w:rPr>
            <w:rFonts w:ascii="Arial" w:hAnsi="Arial" w:cs="Arial"/>
          </w:rPr>
          <w:delText>man</w:delText>
        </w:r>
      </w:del>
      <w:r>
        <w:rPr>
          <w:rFonts w:ascii="Arial" w:hAnsi="Arial" w:cs="Arial"/>
        </w:rPr>
        <w:t xml:space="preserve"> or another member (nominated by the chair</w:t>
      </w:r>
      <w:del w:id="936" w:author="Akhtar (ESO), Shazia" w:date="2021-11-01T12:13:00Z">
        <w:r w:rsidDel="008E0D82">
          <w:rPr>
            <w:rFonts w:ascii="Arial" w:hAnsi="Arial" w:cs="Arial"/>
          </w:rPr>
          <w:delText>man</w:delText>
        </w:r>
      </w:del>
      <w:r>
        <w:rPr>
          <w:rFonts w:ascii="Arial" w:hAnsi="Arial" w:cs="Arial"/>
        </w:rPr>
        <w:t xml:space="preserve">) of the </w:t>
      </w:r>
      <w:r>
        <w:rPr>
          <w:rFonts w:ascii="Arial" w:hAnsi="Arial" w:cs="Arial"/>
          <w:b/>
          <w:bCs/>
        </w:rPr>
        <w:t>Standing Group</w:t>
      </w:r>
      <w:r>
        <w:rPr>
          <w:rFonts w:ascii="Arial" w:hAnsi="Arial" w:cs="Arial"/>
        </w:rPr>
        <w:t xml:space="preserve"> shall attend the next </w:t>
      </w:r>
      <w:r>
        <w:rPr>
          <w:rFonts w:ascii="Arial" w:hAnsi="Arial" w:cs="Arial"/>
          <w:b/>
          <w:bCs/>
        </w:rPr>
        <w:t>CUSC Modifications Panel</w:t>
      </w:r>
      <w:r>
        <w:rPr>
          <w:rFonts w:ascii="Arial" w:hAnsi="Arial" w:cs="Arial"/>
        </w:rPr>
        <w:t xml:space="preserve"> meeting following delivery of the report and may be invited to present the findings and/or answer the questions of </w:t>
      </w:r>
      <w:r>
        <w:rPr>
          <w:rFonts w:ascii="Arial" w:hAnsi="Arial" w:cs="Arial"/>
          <w:b/>
          <w:bCs/>
        </w:rPr>
        <w:t>Panel Members</w:t>
      </w:r>
      <w:r>
        <w:rPr>
          <w:rFonts w:ascii="Arial" w:hAnsi="Arial" w:cs="Arial"/>
        </w:rPr>
        <w:t xml:space="preserve"> in respect thereof.  Other members of the </w:t>
      </w:r>
      <w:r>
        <w:rPr>
          <w:rFonts w:ascii="Arial" w:hAnsi="Arial" w:cs="Arial"/>
          <w:b/>
          <w:bCs/>
        </w:rPr>
        <w:t>Standing</w:t>
      </w:r>
      <w:r>
        <w:rPr>
          <w:rFonts w:ascii="Arial" w:hAnsi="Arial" w:cs="Arial"/>
        </w:rPr>
        <w:t xml:space="preserve"> </w:t>
      </w:r>
      <w:r>
        <w:rPr>
          <w:rFonts w:ascii="Arial" w:hAnsi="Arial" w:cs="Arial"/>
          <w:b/>
          <w:bCs/>
        </w:rPr>
        <w:t>Group</w:t>
      </w:r>
      <w:r>
        <w:rPr>
          <w:rFonts w:ascii="Arial" w:hAnsi="Arial" w:cs="Arial"/>
        </w:rPr>
        <w:t xml:space="preserve"> may also attend such </w:t>
      </w:r>
      <w:r>
        <w:rPr>
          <w:rFonts w:ascii="Arial" w:hAnsi="Arial" w:cs="Arial"/>
          <w:b/>
          <w:bCs/>
        </w:rPr>
        <w:t>CUSC Modifications Panel</w:t>
      </w:r>
      <w:r>
        <w:rPr>
          <w:rFonts w:ascii="Arial" w:hAnsi="Arial" w:cs="Arial"/>
        </w:rPr>
        <w:t xml:space="preserve"> meeting.</w:t>
      </w:r>
    </w:p>
    <w:p w14:paraId="04ED099C" w14:textId="4B8EDA46"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37" w:name="_DV_M576"/>
      <w:bookmarkEnd w:id="937"/>
      <w:r>
        <w:rPr>
          <w:rFonts w:ascii="Arial" w:hAnsi="Arial" w:cs="Arial"/>
        </w:rPr>
        <w:t xml:space="preserve">Subject to the provisions of this Paragraph 8.21 </w:t>
      </w:r>
      <w:smartTag w:uri="urn:schemas-microsoft-com:office:smarttags" w:element="PersonName">
        <w:r>
          <w:rPr>
            <w:rFonts w:ascii="Arial" w:hAnsi="Arial" w:cs="Arial"/>
          </w:rPr>
          <w:t>and</w:t>
        </w:r>
      </w:smartTag>
      <w:r>
        <w:rPr>
          <w:rFonts w:ascii="Arial" w:hAnsi="Arial" w:cs="Arial"/>
        </w:rPr>
        <w:t xml:space="preserve"> unless otherwise determined by the </w:t>
      </w:r>
      <w:r>
        <w:rPr>
          <w:rFonts w:ascii="Arial" w:hAnsi="Arial" w:cs="Arial"/>
          <w:b/>
          <w:bCs/>
        </w:rPr>
        <w:t>CUSC Modifications Panel</w:t>
      </w:r>
      <w:r>
        <w:rPr>
          <w:rFonts w:ascii="Arial" w:hAnsi="Arial" w:cs="Arial"/>
        </w:rPr>
        <w:t xml:space="preserve">, the </w:t>
      </w:r>
      <w:r>
        <w:rPr>
          <w:rFonts w:ascii="Arial" w:hAnsi="Arial" w:cs="Arial"/>
          <w:b/>
          <w:bCs/>
        </w:rPr>
        <w:t>St</w:t>
      </w:r>
      <w:smartTag w:uri="urn:schemas-microsoft-com:office:smarttags" w:element="PersonName">
        <w:r>
          <w:rPr>
            <w:rFonts w:ascii="Arial" w:hAnsi="Arial" w:cs="Arial"/>
            <w:b/>
            <w:bCs/>
          </w:rPr>
          <w:t>and</w:t>
        </w:r>
      </w:smartTag>
      <w:r>
        <w:rPr>
          <w:rFonts w:ascii="Arial" w:hAnsi="Arial" w:cs="Arial"/>
          <w:b/>
          <w:bCs/>
        </w:rPr>
        <w:t>ing Group</w:t>
      </w:r>
      <w:r>
        <w:rPr>
          <w:rFonts w:ascii="Arial" w:hAnsi="Arial" w:cs="Arial"/>
        </w:rPr>
        <w:t xml:space="preserve"> shall develop </w:t>
      </w:r>
      <w:smartTag w:uri="urn:schemas-microsoft-com:office:smarttags" w:element="PersonName">
        <w:r>
          <w:rPr>
            <w:rFonts w:ascii="Arial" w:hAnsi="Arial" w:cs="Arial"/>
          </w:rPr>
          <w:t>and</w:t>
        </w:r>
      </w:smartTag>
      <w:r>
        <w:rPr>
          <w:rFonts w:ascii="Arial" w:hAnsi="Arial" w:cs="Arial"/>
        </w:rPr>
        <w:t xml:space="preserve"> adopt its own internal working procedures for the conduct of its business </w:t>
      </w:r>
      <w:smartTag w:uri="urn:schemas-microsoft-com:office:smarttags" w:element="PersonName">
        <w:r>
          <w:rPr>
            <w:rFonts w:ascii="Arial" w:hAnsi="Arial" w:cs="Arial"/>
          </w:rPr>
          <w:t>and</w:t>
        </w:r>
      </w:smartTag>
      <w:r>
        <w:rPr>
          <w:rFonts w:ascii="Arial" w:hAnsi="Arial" w:cs="Arial"/>
        </w:rPr>
        <w:t xml:space="preserve"> shall provide a copy of such procedures to the </w:t>
      </w:r>
      <w:r>
        <w:rPr>
          <w:rFonts w:ascii="Arial" w:hAnsi="Arial" w:cs="Arial"/>
          <w:b/>
          <w:bCs/>
        </w:rPr>
        <w:t>Panel Secretary</w:t>
      </w:r>
      <w:r>
        <w:rPr>
          <w:rFonts w:ascii="Arial" w:hAnsi="Arial" w:cs="Arial"/>
        </w:rPr>
        <w:t xml:space="preserve">.  Unless the </w:t>
      </w:r>
      <w:r>
        <w:rPr>
          <w:rFonts w:ascii="Arial" w:hAnsi="Arial" w:cs="Arial"/>
          <w:b/>
          <w:bCs/>
        </w:rPr>
        <w:t>CUSC Modifications Panel</w:t>
      </w:r>
      <w:r>
        <w:rPr>
          <w:rFonts w:ascii="Arial" w:hAnsi="Arial" w:cs="Arial"/>
        </w:rPr>
        <w:t xml:space="preserve"> otherwise determines, meetings of </w:t>
      </w:r>
      <w:r>
        <w:rPr>
          <w:rFonts w:ascii="Arial" w:hAnsi="Arial" w:cs="Arial"/>
        </w:rPr>
        <w:lastRenderedPageBreak/>
        <w:t xml:space="preserve">each </w:t>
      </w:r>
      <w:r>
        <w:rPr>
          <w:rFonts w:ascii="Arial" w:hAnsi="Arial" w:cs="Arial"/>
          <w:b/>
          <w:bCs/>
        </w:rPr>
        <w:t>Standing Group</w:t>
      </w:r>
      <w:r>
        <w:rPr>
          <w:rFonts w:ascii="Arial" w:hAnsi="Arial" w:cs="Arial"/>
        </w:rPr>
        <w:t xml:space="preserve"> shall be open to attendance by a representative of any </w:t>
      </w:r>
      <w:r>
        <w:rPr>
          <w:rFonts w:ascii="Arial" w:hAnsi="Arial" w:cs="Arial"/>
          <w:b/>
          <w:bCs/>
        </w:rPr>
        <w:t>CUSC Party</w:t>
      </w:r>
      <w:r>
        <w:rPr>
          <w:rFonts w:ascii="Arial" w:hAnsi="Arial" w:cs="Arial"/>
        </w:rPr>
        <w:t xml:space="preserve">, any </w:t>
      </w:r>
      <w:r>
        <w:rPr>
          <w:rFonts w:ascii="Arial" w:hAnsi="Arial" w:cs="Arial"/>
          <w:b/>
          <w:bCs/>
        </w:rPr>
        <w:t>BSC Party</w:t>
      </w:r>
      <w:r w:rsidRPr="00B4559A">
        <w:rPr>
          <w:rFonts w:ascii="Arial" w:hAnsi="Arial" w:cs="Arial"/>
          <w:bCs/>
        </w:rPr>
        <w:t>,</w:t>
      </w:r>
      <w:r>
        <w:rPr>
          <w:rFonts w:ascii="Arial" w:hAnsi="Arial" w:cs="Arial"/>
          <w:b/>
          <w:bCs/>
        </w:rPr>
        <w:t xml:space="preserve"> </w:t>
      </w:r>
      <w:r w:rsidRPr="00037BEB">
        <w:rPr>
          <w:rFonts w:ascii="Arial" w:hAnsi="Arial" w:cs="Arial"/>
          <w:bCs/>
        </w:rPr>
        <w:t>the</w:t>
      </w:r>
      <w:r>
        <w:rPr>
          <w:rFonts w:ascii="Arial" w:hAnsi="Arial" w:cs="Arial"/>
          <w:b/>
          <w:bCs/>
        </w:rPr>
        <w:t xml:space="preserve"> Citizens Advice, </w:t>
      </w:r>
      <w:r w:rsidRPr="00037BEB">
        <w:rPr>
          <w:rFonts w:ascii="Arial" w:hAnsi="Arial" w:cs="Arial"/>
          <w:bCs/>
        </w:rPr>
        <w:t>the</w:t>
      </w:r>
      <w:r>
        <w:rPr>
          <w:rFonts w:ascii="Arial" w:hAnsi="Arial" w:cs="Arial"/>
          <w:b/>
          <w:bCs/>
        </w:rPr>
        <w:t xml:space="preserve"> Citizens Advice Scotland </w:t>
      </w:r>
      <w:r>
        <w:rPr>
          <w:rFonts w:ascii="Arial" w:hAnsi="Arial" w:cs="Arial"/>
        </w:rPr>
        <w:t xml:space="preserve"> and any person invited by the chair</w:t>
      </w:r>
      <w:del w:id="938" w:author="Akhtar (ESO), Shazia" w:date="2021-11-01T12:13:00Z">
        <w:r w:rsidDel="008E0D82">
          <w:rPr>
            <w:rFonts w:ascii="Arial" w:hAnsi="Arial" w:cs="Arial"/>
          </w:rPr>
          <w:delText>man</w:delText>
        </w:r>
      </w:del>
      <w:r>
        <w:rPr>
          <w:rFonts w:ascii="Arial" w:hAnsi="Arial" w:cs="Arial"/>
        </w:rPr>
        <w:t xml:space="preserve"> or any other member of that </w:t>
      </w:r>
      <w:r>
        <w:rPr>
          <w:rFonts w:ascii="Arial" w:hAnsi="Arial" w:cs="Arial"/>
          <w:b/>
          <w:bCs/>
        </w:rPr>
        <w:t>Standing Group</w:t>
      </w:r>
      <w:r>
        <w:rPr>
          <w:rFonts w:ascii="Arial" w:hAnsi="Arial" w:cs="Arial"/>
        </w:rPr>
        <w:t>, and the chair</w:t>
      </w:r>
      <w:del w:id="939" w:author="Akhtar (ESO), Shazia" w:date="2021-11-01T12:13:00Z">
        <w:r w:rsidDel="008E0D82">
          <w:rPr>
            <w:rFonts w:ascii="Arial" w:hAnsi="Arial" w:cs="Arial"/>
          </w:rPr>
          <w:delText>man</w:delText>
        </w:r>
      </w:del>
      <w:r>
        <w:rPr>
          <w:rFonts w:ascii="Arial" w:hAnsi="Arial" w:cs="Arial"/>
        </w:rPr>
        <w:t xml:space="preserve"> or any other member of that </w:t>
      </w:r>
      <w:r>
        <w:rPr>
          <w:rFonts w:ascii="Arial" w:hAnsi="Arial" w:cs="Arial"/>
          <w:b/>
          <w:bCs/>
        </w:rPr>
        <w:t xml:space="preserve">Standing Group </w:t>
      </w:r>
      <w:r>
        <w:rPr>
          <w:rFonts w:ascii="Arial" w:hAnsi="Arial" w:cs="Arial"/>
        </w:rPr>
        <w:t>may invite any person to speak at such meetings.</w:t>
      </w:r>
    </w:p>
    <w:p w14:paraId="1496630B" w14:textId="77777777" w:rsidR="00B56045" w:rsidRDefault="00B56045" w:rsidP="00B56045">
      <w:pPr>
        <w:pStyle w:val="Heading4"/>
        <w:widowControl/>
        <w:tabs>
          <w:tab w:val="clear" w:pos="4253"/>
          <w:tab w:val="num" w:pos="1701"/>
        </w:tabs>
        <w:ind w:left="851"/>
        <w:jc w:val="both"/>
        <w:rPr>
          <w:rFonts w:ascii="Arial" w:hAnsi="Arial" w:cs="Arial"/>
        </w:rPr>
      </w:pPr>
    </w:p>
    <w:p w14:paraId="68624767" w14:textId="77777777" w:rsidR="00B56045" w:rsidRDefault="00B56045" w:rsidP="00B56045">
      <w:pPr>
        <w:pStyle w:val="Heading4"/>
        <w:widowControl/>
        <w:tabs>
          <w:tab w:val="clear" w:pos="4253"/>
          <w:tab w:val="num" w:pos="1701"/>
        </w:tabs>
        <w:ind w:left="851"/>
        <w:jc w:val="both"/>
        <w:rPr>
          <w:rFonts w:ascii="Arial" w:hAnsi="Arial" w:cs="Arial"/>
        </w:rPr>
      </w:pPr>
    </w:p>
    <w:p w14:paraId="1D5A3348"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940" w:name="_DV_M577"/>
      <w:bookmarkEnd w:id="940"/>
      <w:r>
        <w:rPr>
          <w:rFonts w:ascii="Arial" w:hAnsi="Arial" w:cs="Arial"/>
          <w:b/>
          <w:bCs/>
        </w:rPr>
        <w:t xml:space="preserve">THE </w:t>
      </w:r>
      <w:r>
        <w:rPr>
          <w:rFonts w:ascii="Arial Bold" w:hAnsi="Arial Bold" w:cs="Arial Bold"/>
          <w:b/>
          <w:bCs/>
        </w:rPr>
        <w:t>CODE ADMINISTRATOR</w:t>
      </w:r>
      <w:r>
        <w:rPr>
          <w:rFonts w:ascii="Arial" w:hAnsi="Arial" w:cs="Arial"/>
          <w:b/>
          <w:bCs/>
        </w:rPr>
        <w:t xml:space="preserve"> CONSULTATION</w:t>
      </w:r>
    </w:p>
    <w:p w14:paraId="286E041C" w14:textId="77777777" w:rsidR="00B56045" w:rsidRDefault="00B56045" w:rsidP="00B56045">
      <w:pPr>
        <w:pStyle w:val="Heading4"/>
        <w:widowControl/>
        <w:numPr>
          <w:ilvl w:val="3"/>
          <w:numId w:val="21"/>
        </w:numPr>
        <w:tabs>
          <w:tab w:val="clear" w:pos="4253"/>
          <w:tab w:val="left" w:pos="-4680"/>
          <w:tab w:val="num" w:pos="0"/>
        </w:tabs>
        <w:ind w:left="1710" w:hanging="900"/>
        <w:jc w:val="both"/>
        <w:rPr>
          <w:rFonts w:ascii="Arial" w:hAnsi="Arial" w:cs="Arial"/>
        </w:rPr>
      </w:pPr>
      <w:bookmarkStart w:id="941" w:name="_DV_M578"/>
      <w:bookmarkEnd w:id="941"/>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 xml:space="preserve">CUSC Modification Proposal </w:t>
      </w:r>
      <w:r>
        <w:rPr>
          <w:rStyle w:val="DeltaViewInsertion"/>
          <w:rFonts w:ascii="Arial" w:hAnsi="Arial" w:cs="Arial"/>
          <w:color w:val="000000"/>
          <w:u w:val="none"/>
        </w:rPr>
        <w:t>where a</w:t>
      </w:r>
      <w:r>
        <w:rPr>
          <w:rStyle w:val="DeltaViewInsertion"/>
          <w:rFonts w:ascii="Arial" w:hAnsi="Arial" w:cs="Arial"/>
          <w:color w:val="000000"/>
        </w:rPr>
        <w:t xml:space="preserve">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has been established or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identified and actioned Paragraph 8.22.2 to 8.22.6 shall apply.</w:t>
      </w:r>
    </w:p>
    <w:p w14:paraId="1FA06D6E" w14:textId="0FDC915B"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42" w:name="_DV_M579"/>
      <w:bookmarkEnd w:id="942"/>
      <w:r>
        <w:rPr>
          <w:rFonts w:ascii="Arial" w:hAnsi="Arial" w:cs="Arial"/>
        </w:rPr>
        <w:t xml:space="preserve">After consideration of any </w:t>
      </w:r>
      <w:r>
        <w:rPr>
          <w:rFonts w:ascii="Arial" w:hAnsi="Arial" w:cs="Arial"/>
          <w:b/>
          <w:bCs/>
        </w:rPr>
        <w:t>Workgroup</w:t>
      </w:r>
      <w:r>
        <w:rPr>
          <w:rFonts w:ascii="Arial" w:hAnsi="Arial" w:cs="Arial"/>
        </w:rPr>
        <w:t xml:space="preserve"> report on the </w:t>
      </w:r>
      <w:r>
        <w:rPr>
          <w:rFonts w:ascii="Arial" w:hAnsi="Arial" w:cs="Arial"/>
          <w:b/>
          <w:bCs/>
        </w:rPr>
        <w:t xml:space="preserve">CUSC Modification Proposal </w:t>
      </w:r>
      <w:r>
        <w:rPr>
          <w:rFonts w:ascii="Arial" w:hAnsi="Arial" w:cs="Arial"/>
        </w:rPr>
        <w:t xml:space="preserve">and if applicable any </w:t>
      </w:r>
      <w:r>
        <w:rPr>
          <w:rFonts w:ascii="Arial" w:hAnsi="Arial" w:cs="Arial"/>
          <w:b/>
          <w:bCs/>
        </w:rPr>
        <w:t>Workgroup Alternative CUSC Modification</w:t>
      </w:r>
      <w:bookmarkStart w:id="943" w:name="_DV_M580"/>
      <w:bookmarkStart w:id="944" w:name="_BPDCD_169"/>
      <w:bookmarkEnd w:id="943"/>
      <w:r>
        <w:rPr>
          <w:rFonts w:ascii="Arial" w:hAnsi="Arial" w:cs="Arial"/>
          <w:b/>
          <w:bCs/>
        </w:rPr>
        <w:t xml:space="preserve">(s) </w:t>
      </w:r>
      <w:bookmarkStart w:id="945" w:name="_DV_M581"/>
      <w:bookmarkEnd w:id="944"/>
      <w:bookmarkEnd w:id="945"/>
      <w:r>
        <w:rPr>
          <w:rFonts w:ascii="Arial" w:hAnsi="Arial" w:cs="Arial"/>
        </w:rPr>
        <w:t xml:space="preserve">by the </w:t>
      </w:r>
      <w:r>
        <w:rPr>
          <w:rFonts w:ascii="Arial" w:hAnsi="Arial" w:cs="Arial"/>
          <w:b/>
          <w:bCs/>
        </w:rPr>
        <w:t xml:space="preserve">CUSC Modifications Panel </w:t>
      </w:r>
      <w:r>
        <w:rPr>
          <w:rFonts w:ascii="Arial" w:hAnsi="Arial" w:cs="Arial"/>
        </w:rPr>
        <w:t xml:space="preserve">and a determination by the </w:t>
      </w:r>
      <w:r>
        <w:rPr>
          <w:rFonts w:ascii="Arial" w:hAnsi="Arial" w:cs="Arial"/>
          <w:b/>
          <w:bCs/>
        </w:rPr>
        <w:t xml:space="preserve">CUSC Modifications Panel </w:t>
      </w:r>
      <w:r>
        <w:rPr>
          <w:rFonts w:ascii="Arial" w:hAnsi="Arial" w:cs="Arial"/>
        </w:rPr>
        <w:t>to proceed to wider consultation, the</w:t>
      </w:r>
      <w:r>
        <w:rPr>
          <w:rFonts w:ascii="Arial" w:hAnsi="Arial" w:cs="Arial"/>
          <w:b/>
          <w:bCs/>
        </w:rPr>
        <w:t xml:space="preserve"> </w:t>
      </w:r>
      <w:r>
        <w:rPr>
          <w:rFonts w:ascii="Arial Bold" w:hAnsi="Arial Bold" w:cs="Arial Bold"/>
          <w:b/>
          <w:bCs/>
        </w:rPr>
        <w:t>Code Administrator</w:t>
      </w:r>
      <w:r>
        <w:rPr>
          <w:rFonts w:ascii="Arial" w:hAnsi="Arial" w:cs="Arial"/>
          <w:b/>
          <w:bCs/>
        </w:rPr>
        <w:t xml:space="preserve"> </w:t>
      </w:r>
      <w:r>
        <w:rPr>
          <w:rFonts w:ascii="Arial" w:hAnsi="Arial" w:cs="Arial"/>
        </w:rPr>
        <w:t xml:space="preserve">shall bring to the attention of and consult on the </w:t>
      </w:r>
      <w:r>
        <w:rPr>
          <w:rFonts w:ascii="Arial" w:hAnsi="Arial" w:cs="Arial"/>
          <w:b/>
          <w:bCs/>
        </w:rPr>
        <w:t xml:space="preserve">CUSC Modification Proposal </w:t>
      </w:r>
      <w:r>
        <w:rPr>
          <w:rFonts w:ascii="Arial" w:hAnsi="Arial" w:cs="Arial"/>
        </w:rPr>
        <w:t xml:space="preserve">and if applicable any </w:t>
      </w:r>
      <w:r>
        <w:rPr>
          <w:rFonts w:ascii="Arial" w:hAnsi="Arial" w:cs="Arial"/>
          <w:b/>
          <w:bCs/>
        </w:rPr>
        <w:t xml:space="preserve">Workgroup Alternative CUSC Modification(s) </w:t>
      </w:r>
      <w:bookmarkStart w:id="946" w:name="_BPDCD_170"/>
      <w:bookmarkStart w:id="947" w:name="_DV_M582"/>
      <w:bookmarkEnd w:id="946"/>
      <w:bookmarkEnd w:id="947"/>
      <w:r>
        <w:rPr>
          <w:rFonts w:ascii="Arial" w:hAnsi="Arial" w:cs="Arial"/>
        </w:rPr>
        <w:t>with:</w:t>
      </w:r>
    </w:p>
    <w:p w14:paraId="6892E4D5" w14:textId="77777777" w:rsidR="00B56045" w:rsidRDefault="00B56045" w:rsidP="00B56045">
      <w:pPr>
        <w:pStyle w:val="Heading6"/>
        <w:widowControl/>
        <w:numPr>
          <w:ilvl w:val="5"/>
          <w:numId w:val="21"/>
        </w:numPr>
        <w:tabs>
          <w:tab w:val="clear" w:pos="3402"/>
          <w:tab w:val="num" w:pos="0"/>
          <w:tab w:val="num" w:pos="2268"/>
        </w:tabs>
        <w:ind w:left="2268" w:hanging="851"/>
        <w:jc w:val="both"/>
        <w:rPr>
          <w:rFonts w:ascii="Arial" w:hAnsi="Arial" w:cs="Arial"/>
        </w:rPr>
      </w:pPr>
      <w:bookmarkStart w:id="948" w:name="_DV_M583"/>
      <w:bookmarkEnd w:id="948"/>
      <w:r>
        <w:rPr>
          <w:rFonts w:ascii="Arial" w:hAnsi="Arial" w:cs="Arial"/>
          <w:b/>
          <w:bCs/>
        </w:rPr>
        <w:t>CUSC Parties</w:t>
      </w:r>
      <w:r>
        <w:rPr>
          <w:rFonts w:ascii="Arial" w:hAnsi="Arial" w:cs="Arial"/>
        </w:rPr>
        <w:t xml:space="preserve">; and </w:t>
      </w:r>
    </w:p>
    <w:p w14:paraId="6661B158" w14:textId="77777777" w:rsidR="00B56045" w:rsidRPr="00870721" w:rsidRDefault="00B56045" w:rsidP="00B56045">
      <w:pPr>
        <w:pStyle w:val="Heading6"/>
        <w:widowControl/>
        <w:numPr>
          <w:ilvl w:val="5"/>
          <w:numId w:val="21"/>
        </w:numPr>
        <w:tabs>
          <w:tab w:val="clear" w:pos="3402"/>
          <w:tab w:val="num" w:pos="0"/>
          <w:tab w:val="num" w:pos="2268"/>
        </w:tabs>
        <w:ind w:left="2268" w:hanging="851"/>
        <w:jc w:val="both"/>
        <w:rPr>
          <w:rFonts w:ascii="Arial" w:hAnsi="Arial" w:cs="Arial"/>
        </w:rPr>
      </w:pPr>
      <w:bookmarkStart w:id="949" w:name="_DV_M584"/>
      <w:bookmarkEnd w:id="949"/>
      <w:r>
        <w:rPr>
          <w:rFonts w:ascii="Arial" w:hAnsi="Arial" w:cs="Arial"/>
        </w:rPr>
        <w:t xml:space="preserve">such other persons who may properly be considered to have an appropriate interest in it, including </w:t>
      </w:r>
      <w:r>
        <w:rPr>
          <w:rFonts w:ascii="Arial" w:hAnsi="Arial" w:cs="Arial"/>
          <w:b/>
          <w:bCs/>
        </w:rPr>
        <w:t>Small Participants</w:t>
      </w:r>
      <w:r w:rsidRPr="00B4559A">
        <w:rPr>
          <w:rFonts w:ascii="Arial" w:hAnsi="Arial" w:cs="Arial"/>
          <w:bCs/>
        </w:rPr>
        <w:t>,</w:t>
      </w:r>
      <w:r>
        <w:rPr>
          <w:rFonts w:ascii="Arial" w:hAnsi="Arial" w:cs="Arial"/>
        </w:rPr>
        <w:t xml:space="preserve"> the </w:t>
      </w:r>
      <w:r w:rsidRPr="00E63501">
        <w:rPr>
          <w:rFonts w:ascii="Arial" w:hAnsi="Arial" w:cs="Arial"/>
          <w:b/>
        </w:rPr>
        <w:t>Citizens Advice</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sidRPr="00E63501">
        <w:rPr>
          <w:rFonts w:ascii="Arial" w:hAnsi="Arial" w:cs="Arial"/>
          <w:b/>
        </w:rPr>
        <w:t>Citizens Advice Scotland</w:t>
      </w:r>
      <w:r w:rsidRPr="00870721">
        <w:rPr>
          <w:rFonts w:ascii="Arial" w:hAnsi="Arial" w:cs="Arial"/>
          <w:u w:val="single"/>
        </w:rPr>
        <w:t>; and</w:t>
      </w:r>
      <w:r w:rsidRPr="00870721">
        <w:rPr>
          <w:rFonts w:ascii="Arial" w:hAnsi="Arial" w:cs="Arial"/>
        </w:rPr>
        <w:t xml:space="preserve"> </w:t>
      </w:r>
    </w:p>
    <w:p w14:paraId="4CDD615F" w14:textId="21DAABB6" w:rsidR="00B56045" w:rsidRPr="00870721" w:rsidRDefault="00B56045" w:rsidP="00B56045">
      <w:pPr>
        <w:numPr>
          <w:ilvl w:val="5"/>
          <w:numId w:val="21"/>
        </w:numPr>
        <w:tabs>
          <w:tab w:val="clear" w:pos="3402"/>
          <w:tab w:val="left" w:pos="-4500"/>
          <w:tab w:val="num" w:pos="2268"/>
        </w:tabs>
        <w:spacing w:after="240" w:line="240" w:lineRule="auto"/>
        <w:ind w:left="2268"/>
        <w:outlineLvl w:val="5"/>
        <w:rPr>
          <w:rFonts w:ascii="Arial" w:hAnsi="Arial" w:cs="Arial"/>
        </w:rPr>
      </w:pPr>
      <w:r w:rsidRPr="00870721">
        <w:rPr>
          <w:rFonts w:ascii="Arial" w:hAnsi="Arial" w:cs="Arial"/>
        </w:rPr>
        <w:t xml:space="preserve">where the </w:t>
      </w:r>
      <w:r w:rsidRPr="00870721">
        <w:rPr>
          <w:rFonts w:ascii="Arial" w:hAnsi="Arial" w:cs="Arial"/>
          <w:b/>
        </w:rPr>
        <w:t xml:space="preserve">CUSC Modification Proposal, </w:t>
      </w:r>
      <w:r w:rsidRPr="00870721">
        <w:rPr>
          <w:rFonts w:ascii="Arial" w:hAnsi="Arial" w:cs="Arial"/>
        </w:rPr>
        <w:t xml:space="preserve">and if applicable, any </w:t>
      </w:r>
      <w:r w:rsidRPr="00870721">
        <w:rPr>
          <w:rFonts w:ascii="Arial" w:hAnsi="Arial" w:cs="Arial"/>
          <w:b/>
        </w:rPr>
        <w:t>Workgroup Alternative CUSC Modification(s)</w:t>
      </w:r>
      <w:r w:rsidRPr="00870721">
        <w:rPr>
          <w:rFonts w:ascii="Arial" w:hAnsi="Arial" w:cs="Arial"/>
        </w:rPr>
        <w:t xml:space="preserve"> constitutes an </w:t>
      </w:r>
      <w:r w:rsidR="002E7BBA">
        <w:rPr>
          <w:rFonts w:ascii="Arial" w:hAnsi="Arial" w:cs="Arial"/>
          <w:b/>
        </w:rPr>
        <w:t xml:space="preserve"> EBR Amendment</w:t>
      </w:r>
      <w:r w:rsidRPr="00870721">
        <w:rPr>
          <w:rFonts w:ascii="Arial" w:hAnsi="Arial" w:cs="Arial"/>
        </w:rPr>
        <w:t xml:space="preserve"> with the </w:t>
      </w:r>
      <w:r w:rsidRPr="00870721">
        <w:rPr>
          <w:rFonts w:ascii="Arial" w:hAnsi="Arial" w:cs="Arial"/>
          <w:b/>
        </w:rPr>
        <w:t>Authority</w:t>
      </w:r>
      <w:r w:rsidRPr="00870721">
        <w:rPr>
          <w:rFonts w:ascii="Arial" w:hAnsi="Arial" w:cs="Arial"/>
        </w:rPr>
        <w:t xml:space="preserve"> and other relevant stakeholders.</w:t>
      </w:r>
    </w:p>
    <w:p w14:paraId="63ED62A2" w14:textId="0434C960" w:rsidR="00B56045" w:rsidRPr="00870721" w:rsidRDefault="00B56045" w:rsidP="00B56045">
      <w:pPr>
        <w:numPr>
          <w:ilvl w:val="5"/>
          <w:numId w:val="21"/>
        </w:numPr>
        <w:tabs>
          <w:tab w:val="clear" w:pos="3402"/>
          <w:tab w:val="left" w:pos="-4500"/>
          <w:tab w:val="num" w:pos="2268"/>
        </w:tabs>
        <w:spacing w:after="240" w:line="240" w:lineRule="auto"/>
        <w:ind w:left="2268"/>
        <w:outlineLvl w:val="5"/>
        <w:rPr>
          <w:rFonts w:ascii="Arial" w:hAnsi="Arial" w:cs="Arial"/>
        </w:rPr>
      </w:pPr>
      <w:r w:rsidRPr="00870721">
        <w:rPr>
          <w:rFonts w:ascii="Arial" w:hAnsi="Arial" w:cs="Arial"/>
        </w:rPr>
        <w:t xml:space="preserve">Where the </w:t>
      </w:r>
      <w:r w:rsidRPr="00870721">
        <w:rPr>
          <w:rFonts w:ascii="Arial" w:hAnsi="Arial" w:cs="Arial"/>
          <w:b/>
        </w:rPr>
        <w:t xml:space="preserve">CUSC Modification Proposal, </w:t>
      </w:r>
      <w:r w:rsidRPr="00870721">
        <w:rPr>
          <w:rFonts w:ascii="Arial" w:hAnsi="Arial" w:cs="Arial"/>
        </w:rPr>
        <w:t xml:space="preserve">and if applicable, any </w:t>
      </w:r>
      <w:r w:rsidRPr="00870721">
        <w:rPr>
          <w:rFonts w:ascii="Arial" w:hAnsi="Arial" w:cs="Arial"/>
          <w:b/>
        </w:rPr>
        <w:t>Workgroup Alternative CUSC Modification</w:t>
      </w:r>
      <w:r w:rsidRPr="00870721">
        <w:rPr>
          <w:rFonts w:ascii="Arial" w:hAnsi="Arial" w:cs="Arial"/>
        </w:rPr>
        <w:t xml:space="preserve"> (s) constitutes an </w:t>
      </w:r>
      <w:r w:rsidR="002E7BBA">
        <w:rPr>
          <w:rFonts w:ascii="Arial" w:hAnsi="Arial" w:cs="Arial"/>
          <w:b/>
        </w:rPr>
        <w:t xml:space="preserve"> EBR Amendment</w:t>
      </w:r>
      <w:r w:rsidRPr="00870721">
        <w:rPr>
          <w:rFonts w:ascii="Arial" w:hAnsi="Arial" w:cs="Arial"/>
        </w:rPr>
        <w:t xml:space="preserve"> the </w:t>
      </w:r>
      <w:r w:rsidRPr="00870721">
        <w:rPr>
          <w:rFonts w:ascii="Arial" w:hAnsi="Arial" w:cs="Arial"/>
          <w:b/>
        </w:rPr>
        <w:t>Code Administrator’s</w:t>
      </w:r>
      <w:r w:rsidRPr="00870721">
        <w:rPr>
          <w:rFonts w:ascii="Arial" w:hAnsi="Arial" w:cs="Arial"/>
        </w:rPr>
        <w:t xml:space="preserve"> consultation will be not less than one month.</w:t>
      </w:r>
    </w:p>
    <w:p w14:paraId="24EDDAFD" w14:textId="77777777" w:rsidR="00B56045" w:rsidRDefault="00B56045" w:rsidP="00B56045">
      <w:pPr>
        <w:pStyle w:val="Heading6"/>
        <w:numPr>
          <w:ilvl w:val="0"/>
          <w:numId w:val="0"/>
        </w:numPr>
        <w:tabs>
          <w:tab w:val="clear" w:pos="3402"/>
        </w:tabs>
        <w:ind w:left="2268"/>
        <w:jc w:val="both"/>
        <w:rPr>
          <w:rFonts w:ascii="Arial" w:hAnsi="Arial" w:cs="Arial"/>
        </w:rPr>
      </w:pPr>
    </w:p>
    <w:p w14:paraId="53F6D23B" w14:textId="77777777" w:rsidR="00B56045" w:rsidRDefault="00B56045" w:rsidP="00B56045">
      <w:pPr>
        <w:ind w:left="1701" w:hanging="1701"/>
        <w:jc w:val="both"/>
        <w:rPr>
          <w:rFonts w:ascii="Arial" w:hAnsi="Arial" w:cs="Arial"/>
          <w:b/>
          <w:bCs/>
          <w:u w:val="single"/>
        </w:rPr>
      </w:pPr>
      <w:bookmarkStart w:id="950" w:name="_DV_M585"/>
      <w:bookmarkEnd w:id="950"/>
      <w:r>
        <w:rPr>
          <w:rFonts w:ascii="Arial" w:hAnsi="Arial" w:cs="Arial"/>
        </w:rPr>
        <w:tab/>
        <w:t xml:space="preserve">Where following the establishment of a </w:t>
      </w:r>
      <w:r>
        <w:rPr>
          <w:rFonts w:ascii="Arial" w:hAnsi="Arial" w:cs="Arial"/>
          <w:b/>
          <w:bCs/>
        </w:rPr>
        <w:t>Workgroup</w:t>
      </w:r>
      <w:r>
        <w:rPr>
          <w:rFonts w:ascii="Arial" w:hAnsi="Arial" w:cs="Arial"/>
        </w:rPr>
        <w:t xml:space="preserve">, the terms of reference of a </w:t>
      </w:r>
      <w:r>
        <w:rPr>
          <w:rFonts w:ascii="Arial" w:hAnsi="Arial" w:cs="Arial"/>
          <w:b/>
          <w:bCs/>
        </w:rPr>
        <w:t>Standing Group</w:t>
      </w:r>
      <w:r>
        <w:rPr>
          <w:rFonts w:ascii="Arial" w:hAnsi="Arial" w:cs="Arial"/>
        </w:rPr>
        <w:t xml:space="preserve"> have been amended by the </w:t>
      </w:r>
      <w:r>
        <w:rPr>
          <w:rFonts w:ascii="Arial" w:hAnsi="Arial" w:cs="Arial"/>
          <w:b/>
          <w:bCs/>
        </w:rPr>
        <w:t>CUSC Modifications Panel</w:t>
      </w:r>
      <w:r>
        <w:rPr>
          <w:rFonts w:ascii="Arial" w:hAnsi="Arial" w:cs="Arial"/>
        </w:rPr>
        <w:t xml:space="preserve"> to include the ability to comment on that </w:t>
      </w:r>
      <w:r>
        <w:rPr>
          <w:rFonts w:ascii="Arial" w:hAnsi="Arial" w:cs="Arial"/>
          <w:b/>
          <w:bCs/>
        </w:rPr>
        <w:t>CUSC Modification Proposal</w:t>
      </w:r>
      <w:r>
        <w:rPr>
          <w:rFonts w:ascii="Arial" w:hAnsi="Arial" w:cs="Arial"/>
        </w:rPr>
        <w:t xml:space="preserve">, that </w:t>
      </w:r>
      <w:r>
        <w:rPr>
          <w:rFonts w:ascii="Arial" w:hAnsi="Arial" w:cs="Arial"/>
          <w:b/>
          <w:bCs/>
        </w:rPr>
        <w:t>Standing Group</w:t>
      </w:r>
      <w:r>
        <w:rPr>
          <w:rFonts w:ascii="Arial" w:hAnsi="Arial" w:cs="Arial"/>
        </w:rPr>
        <w:t xml:space="preserve"> as a body shall be deemed to fall within sub-paragraph (ii) above and therefore shall be able to respond to the</w:t>
      </w:r>
      <w:r>
        <w:rPr>
          <w:rFonts w:ascii="Arial" w:hAnsi="Arial" w:cs="Arial"/>
          <w:b/>
          <w:bCs/>
        </w:rPr>
        <w:t xml:space="preserve"> </w:t>
      </w:r>
      <w:r>
        <w:rPr>
          <w:rFonts w:ascii="Arial Bold" w:hAnsi="Arial Bold" w:cs="Arial Bold"/>
          <w:b/>
          <w:bCs/>
        </w:rPr>
        <w:t>Code Administrator</w:t>
      </w:r>
      <w:r>
        <w:rPr>
          <w:rFonts w:ascii="Arial" w:hAnsi="Arial" w:cs="Arial"/>
          <w:b/>
          <w:bCs/>
        </w:rPr>
        <w:t xml:space="preserve">’s </w:t>
      </w:r>
      <w:r>
        <w:rPr>
          <w:rFonts w:ascii="Arial" w:hAnsi="Arial" w:cs="Arial"/>
        </w:rPr>
        <w:t xml:space="preserve">consultation.  It shall not, however, in so doing undertake the functions of a </w:t>
      </w:r>
      <w:r>
        <w:rPr>
          <w:rFonts w:ascii="Arial" w:hAnsi="Arial" w:cs="Arial"/>
          <w:b/>
          <w:bCs/>
        </w:rPr>
        <w:t>Workgroup</w:t>
      </w:r>
      <w:r>
        <w:rPr>
          <w:rFonts w:ascii="Arial" w:hAnsi="Arial" w:cs="Arial"/>
        </w:rPr>
        <w:t xml:space="preserve">.  In the absence of such a change in terms of reference, the </w:t>
      </w:r>
      <w:r>
        <w:rPr>
          <w:rFonts w:ascii="Arial" w:hAnsi="Arial" w:cs="Arial"/>
          <w:b/>
          <w:bCs/>
        </w:rPr>
        <w:t>Standing Group</w:t>
      </w:r>
      <w:r>
        <w:rPr>
          <w:rFonts w:ascii="Arial" w:hAnsi="Arial" w:cs="Arial"/>
        </w:rPr>
        <w:t xml:space="preserve"> as a body shall have no ability to respond to any consultation.</w:t>
      </w:r>
    </w:p>
    <w:p w14:paraId="3EEC15B9" w14:textId="77777777" w:rsidR="00B56045" w:rsidRDefault="00B56045" w:rsidP="00B56045">
      <w:pPr>
        <w:ind w:left="1701" w:hanging="1701"/>
        <w:rPr>
          <w:rFonts w:ascii="Arial" w:hAnsi="Arial" w:cs="Arial"/>
        </w:rPr>
      </w:pPr>
    </w:p>
    <w:p w14:paraId="020A307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51" w:name="_DV_M586"/>
      <w:bookmarkEnd w:id="951"/>
      <w:r>
        <w:rPr>
          <w:rFonts w:ascii="Arial" w:hAnsi="Arial" w:cs="Arial"/>
        </w:rPr>
        <w:t>The consultation will be undertaken by issuing a Consultation Paper (and its provision in electronic form on the</w:t>
      </w:r>
      <w:r>
        <w:rPr>
          <w:rFonts w:ascii="Arial" w:hAnsi="Arial" w:cs="Arial"/>
          <w:b/>
          <w:bCs/>
        </w:rPr>
        <w:t xml:space="preserve"> Website</w:t>
      </w:r>
      <w:r>
        <w:rPr>
          <w:rFonts w:ascii="Arial" w:hAnsi="Arial" w:cs="Arial"/>
        </w:rPr>
        <w:t xml:space="preserve"> and in electronic mails to </w:t>
      </w:r>
      <w:r>
        <w:rPr>
          <w:rFonts w:ascii="Arial" w:hAnsi="Arial" w:cs="Arial"/>
          <w:b/>
          <w:bCs/>
        </w:rPr>
        <w:t>CUSC Parties</w:t>
      </w:r>
      <w:r>
        <w:rPr>
          <w:rFonts w:ascii="Arial" w:hAnsi="Arial" w:cs="Arial"/>
        </w:rPr>
        <w:t xml:space="preserve"> and such other persons, who have supplied relevant details, shall meet this requirement).</w:t>
      </w:r>
    </w:p>
    <w:p w14:paraId="5BF1883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52" w:name="_DV_M587"/>
      <w:bookmarkEnd w:id="952"/>
      <w:r>
        <w:rPr>
          <w:rFonts w:ascii="Arial" w:hAnsi="Arial" w:cs="Arial"/>
        </w:rPr>
        <w:lastRenderedPageBreak/>
        <w:t>The Consultation Paper will contain:</w:t>
      </w:r>
      <w:bookmarkStart w:id="953" w:name="_DV_M588"/>
      <w:bookmarkStart w:id="954" w:name="_BPDCI_172"/>
      <w:bookmarkEnd w:id="953"/>
      <w:r>
        <w:rPr>
          <w:rFonts w:ascii="Arial" w:hAnsi="Arial" w:cs="Arial"/>
          <w:color w:val="0000FF"/>
          <w:u w:val="double"/>
        </w:rPr>
        <w:t xml:space="preserve"> </w:t>
      </w:r>
      <w:bookmarkEnd w:id="954"/>
    </w:p>
    <w:p w14:paraId="5C046B8B"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955" w:name="_DV_M589"/>
      <w:bookmarkEnd w:id="955"/>
      <w:r>
        <w:rPr>
          <w:rFonts w:ascii="Arial" w:hAnsi="Arial" w:cs="Arial"/>
        </w:rPr>
        <w:t xml:space="preserve">the proposed drafting for the </w:t>
      </w:r>
      <w:r>
        <w:rPr>
          <w:rFonts w:ascii="Arial" w:hAnsi="Arial" w:cs="Arial"/>
          <w:b/>
          <w:bCs/>
        </w:rPr>
        <w:t xml:space="preserve">CUSC Modification Proposal </w:t>
      </w:r>
      <w:r>
        <w:rPr>
          <w:rFonts w:ascii="Arial" w:hAnsi="Arial" w:cs="Arial"/>
        </w:rPr>
        <w:t xml:space="preserve">and any </w:t>
      </w:r>
      <w:r>
        <w:rPr>
          <w:rFonts w:ascii="Arial" w:hAnsi="Arial" w:cs="Arial"/>
          <w:b/>
          <w:bCs/>
        </w:rPr>
        <w:t>Workgroup Alternative CUSC Modification</w:t>
      </w:r>
      <w:r>
        <w:rPr>
          <w:rFonts w:ascii="Arial Bold" w:hAnsi="Arial Bold" w:cs="Arial Bold"/>
          <w:b/>
          <w:bCs/>
        </w:rPr>
        <w:t>(s)</w:t>
      </w:r>
      <w:bookmarkStart w:id="956" w:name="_DV_M590"/>
      <w:bookmarkStart w:id="957" w:name="_BPDCD_173"/>
      <w:bookmarkEnd w:id="956"/>
      <w:r>
        <w:rPr>
          <w:rFonts w:ascii="Arial" w:hAnsi="Arial" w:cs="Arial"/>
          <w:b/>
          <w:bCs/>
          <w:color w:val="0000FF"/>
        </w:rPr>
        <w:t xml:space="preserve"> </w:t>
      </w:r>
      <w:bookmarkStart w:id="958" w:name="_DV_M591"/>
      <w:bookmarkEnd w:id="957"/>
      <w:bookmarkEnd w:id="958"/>
      <w:r>
        <w:rPr>
          <w:rFonts w:ascii="Arial" w:hAnsi="Arial" w:cs="Arial"/>
        </w:rPr>
        <w:t xml:space="preserve">(unless the </w:t>
      </w:r>
      <w:r>
        <w:rPr>
          <w:rFonts w:ascii="Arial" w:hAnsi="Arial" w:cs="Arial"/>
          <w:b/>
          <w:bCs/>
        </w:rPr>
        <w:t>Authority</w:t>
      </w:r>
      <w:r>
        <w:rPr>
          <w:rFonts w:ascii="Arial" w:hAnsi="Arial" w:cs="Arial"/>
        </w:rPr>
        <w:t xml:space="preserve"> decides none is needed in the </w:t>
      </w:r>
      <w:r>
        <w:rPr>
          <w:rFonts w:ascii="Arial" w:hAnsi="Arial" w:cs="Arial"/>
          <w:b/>
          <w:bCs/>
        </w:rPr>
        <w:t>CUSC Modification Report</w:t>
      </w:r>
      <w:r>
        <w:rPr>
          <w:rFonts w:ascii="Arial" w:hAnsi="Arial" w:cs="Arial"/>
        </w:rPr>
        <w:t xml:space="preserve"> under Paragraph 8.22.5) and will indicate the issues which arose in the </w:t>
      </w:r>
      <w:r>
        <w:rPr>
          <w:rFonts w:ascii="Arial" w:hAnsi="Arial" w:cs="Arial"/>
          <w:b/>
          <w:bCs/>
        </w:rPr>
        <w:t>Workgroup</w:t>
      </w:r>
      <w:r>
        <w:rPr>
          <w:rFonts w:ascii="Arial" w:hAnsi="Arial" w:cs="Arial"/>
        </w:rPr>
        <w:t xml:space="preserve"> discussions, where there has been a </w:t>
      </w:r>
      <w:r>
        <w:rPr>
          <w:rFonts w:ascii="Arial" w:hAnsi="Arial" w:cs="Arial"/>
          <w:b/>
          <w:bCs/>
        </w:rPr>
        <w:t xml:space="preserve">Workgroup </w:t>
      </w:r>
      <w:r>
        <w:rPr>
          <w:rFonts w:ascii="Arial" w:hAnsi="Arial" w:cs="Arial"/>
        </w:rPr>
        <w:t xml:space="preserve">and will incorporate </w:t>
      </w:r>
      <w:r>
        <w:rPr>
          <w:rFonts w:ascii="Arial" w:hAnsi="Arial" w:cs="Arial"/>
          <w:b/>
          <w:bCs/>
        </w:rPr>
        <w:t>The Company’s</w:t>
      </w:r>
      <w:r>
        <w:rPr>
          <w:rFonts w:ascii="Arial" w:hAnsi="Arial" w:cs="Arial"/>
        </w:rPr>
        <w:t xml:space="preserve"> and the </w:t>
      </w:r>
      <w:r>
        <w:rPr>
          <w:rFonts w:ascii="Arial" w:hAnsi="Arial" w:cs="Arial"/>
          <w:b/>
          <w:bCs/>
        </w:rPr>
        <w:t>CUSC Modifications Panel’s</w:t>
      </w:r>
      <w:r>
        <w:rPr>
          <w:rFonts w:ascii="Arial" w:hAnsi="Arial" w:cs="Arial"/>
        </w:rPr>
        <w:t xml:space="preserve"> initial views on the way forward; and</w:t>
      </w:r>
    </w:p>
    <w:p w14:paraId="309EAD1B"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959" w:name="_DV_M592"/>
      <w:bookmarkEnd w:id="959"/>
      <w:r>
        <w:rPr>
          <w:rFonts w:ascii="Arial" w:hAnsi="Arial" w:cs="Arial"/>
        </w:rPr>
        <w:t>the date proposed by the</w:t>
      </w:r>
      <w:r>
        <w:rPr>
          <w:rFonts w:ascii="Arial" w:hAnsi="Arial" w:cs="Arial"/>
          <w:b/>
          <w:bCs/>
        </w:rPr>
        <w:t xml:space="preserve"> Code Administrator</w:t>
      </w:r>
      <w:r>
        <w:rPr>
          <w:rFonts w:ascii="Arial" w:hAnsi="Arial" w:cs="Arial"/>
        </w:rPr>
        <w:t xml:space="preserve"> as the </w:t>
      </w:r>
      <w:r>
        <w:rPr>
          <w:rFonts w:ascii="Arial" w:hAnsi="Arial" w:cs="Arial"/>
          <w:b/>
          <w:bCs/>
        </w:rPr>
        <w:t>Proposed Implementation Date</w:t>
      </w:r>
      <w:r>
        <w:rPr>
          <w:rFonts w:ascii="Arial" w:hAnsi="Arial" w:cs="Arial"/>
        </w:rPr>
        <w:t xml:space="preserve"> and, where the </w:t>
      </w:r>
      <w:r>
        <w:rPr>
          <w:rFonts w:ascii="Arial" w:hAnsi="Arial" w:cs="Arial"/>
          <w:b/>
          <w:bCs/>
        </w:rPr>
        <w:t>Workgroup</w:t>
      </w:r>
      <w:r>
        <w:rPr>
          <w:rFonts w:ascii="Arial" w:hAnsi="Arial" w:cs="Arial"/>
        </w:rPr>
        <w:t xml:space="preserve"> terms of reference require and the dates proposed by the  </w:t>
      </w:r>
      <w:r>
        <w:rPr>
          <w:rFonts w:ascii="Arial" w:hAnsi="Arial" w:cs="Arial"/>
          <w:b/>
          <w:bCs/>
        </w:rPr>
        <w:t>Workgroup</w:t>
      </w:r>
      <w:r>
        <w:rPr>
          <w:rFonts w:ascii="Arial" w:hAnsi="Arial" w:cs="Arial"/>
        </w:rPr>
        <w:t xml:space="preserve"> are different from those proposed by the</w:t>
      </w:r>
      <w:r>
        <w:rPr>
          <w:rFonts w:ascii="Arial" w:hAnsi="Arial" w:cs="Arial"/>
          <w:b/>
          <w:bCs/>
        </w:rPr>
        <w:t xml:space="preserve"> Code Administrator</w:t>
      </w:r>
      <w:r>
        <w:rPr>
          <w:rFonts w:ascii="Arial" w:hAnsi="Arial" w:cs="Arial"/>
        </w:rPr>
        <w:t xml:space="preserve">, those proposed by the </w:t>
      </w:r>
      <w:r>
        <w:rPr>
          <w:rFonts w:ascii="Arial" w:hAnsi="Arial" w:cs="Arial"/>
          <w:b/>
          <w:bCs/>
        </w:rPr>
        <w:t>Workgroup</w:t>
      </w:r>
      <w:r>
        <w:rPr>
          <w:rFonts w:ascii="Arial" w:hAnsi="Arial" w:cs="Arial"/>
        </w:rPr>
        <w:t xml:space="preserve">.  In relation to a </w:t>
      </w:r>
      <w:r>
        <w:rPr>
          <w:rFonts w:ascii="Arial" w:hAnsi="Arial" w:cs="Arial"/>
          <w:b/>
          <w:bCs/>
        </w:rPr>
        <w:t>CUSC Modification Proposal</w:t>
      </w:r>
      <w:r>
        <w:rPr>
          <w:rFonts w:ascii="Arial" w:hAnsi="Arial" w:cs="Arial"/>
        </w:rPr>
        <w:t xml:space="preserve"> that meets the </w:t>
      </w:r>
      <w:r>
        <w:rPr>
          <w:rFonts w:ascii="Arial" w:hAnsi="Arial" w:cs="Arial"/>
          <w:b/>
          <w:bCs/>
        </w:rPr>
        <w:t>Self-Governance Criteria</w:t>
      </w:r>
      <w:r>
        <w:rPr>
          <w:rFonts w:ascii="Arial" w:hAnsi="Arial" w:cs="Arial"/>
        </w:rPr>
        <w:t xml:space="preserve">, the </w:t>
      </w:r>
      <w:r>
        <w:rPr>
          <w:rFonts w:ascii="Arial" w:hAnsi="Arial" w:cs="Arial"/>
          <w:b/>
          <w:bCs/>
        </w:rPr>
        <w:t>Code Administrator</w:t>
      </w:r>
      <w:r>
        <w:rPr>
          <w:rFonts w:ascii="Arial" w:hAnsi="Arial" w:cs="Arial"/>
        </w:rPr>
        <w:t xml:space="preserve"> may not propose an implementation date earlier than the sixteenth (16) </w:t>
      </w:r>
      <w:r>
        <w:rPr>
          <w:rFonts w:ascii="Arial" w:hAnsi="Arial" w:cs="Arial"/>
          <w:b/>
          <w:bCs/>
        </w:rPr>
        <w:t>Business Day</w:t>
      </w:r>
      <w:r>
        <w:rPr>
          <w:rFonts w:ascii="Arial" w:hAnsi="Arial" w:cs="Arial"/>
        </w:rPr>
        <w:t xml:space="preserve"> following the publication of the </w:t>
      </w:r>
      <w:r>
        <w:rPr>
          <w:rFonts w:ascii="Arial" w:hAnsi="Arial" w:cs="Arial"/>
          <w:b/>
          <w:bCs/>
        </w:rPr>
        <w:t>CUSC Modifications Panel</w:t>
      </w:r>
      <w:r>
        <w:rPr>
          <w:rFonts w:ascii="Arial" w:hAnsi="Arial" w:cs="Arial"/>
        </w:rPr>
        <w:t>’s decision to approve or reject the</w:t>
      </w:r>
      <w:r>
        <w:rPr>
          <w:rFonts w:ascii="Arial" w:hAnsi="Arial" w:cs="Arial"/>
          <w:b/>
          <w:bCs/>
        </w:rPr>
        <w:t xml:space="preserve"> CUSC Modification Proposal</w:t>
      </w:r>
      <w:r>
        <w:rPr>
          <w:rFonts w:ascii="Arial" w:hAnsi="Arial" w:cs="Arial"/>
        </w:rPr>
        <w:t xml:space="preserve">. Views will be invited on these dates.  </w:t>
      </w:r>
    </w:p>
    <w:p w14:paraId="5263B714" w14:textId="58324433"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60" w:name="_DV_M593"/>
      <w:bookmarkEnd w:id="960"/>
      <w:r>
        <w:rPr>
          <w:rFonts w:ascii="Arial" w:hAnsi="Arial" w:cs="Arial"/>
        </w:rPr>
        <w:t xml:space="preserve">Where the </w:t>
      </w:r>
      <w:r>
        <w:rPr>
          <w:rFonts w:ascii="Arial" w:hAnsi="Arial" w:cs="Arial"/>
          <w:b/>
          <w:bCs/>
        </w:rPr>
        <w:t>CUSC Modifications Panel</w:t>
      </w:r>
      <w:r>
        <w:rPr>
          <w:rFonts w:ascii="Arial" w:hAnsi="Arial" w:cs="Arial"/>
        </w:rPr>
        <w:t xml:space="preserve"> is of the view that the proposed text to amend the CUSC for a </w:t>
      </w:r>
      <w:r>
        <w:rPr>
          <w:rFonts w:ascii="Arial" w:hAnsi="Arial" w:cs="Arial"/>
          <w:b/>
          <w:bCs/>
        </w:rPr>
        <w:t>CUSC Modification</w:t>
      </w:r>
      <w:r>
        <w:rPr>
          <w:rFonts w:ascii="Arial" w:hAnsi="Arial" w:cs="Arial"/>
        </w:rPr>
        <w:t xml:space="preserve"> </w:t>
      </w:r>
      <w:r>
        <w:rPr>
          <w:rFonts w:ascii="Arial" w:hAnsi="Arial" w:cs="Arial"/>
          <w:b/>
          <w:bCs/>
        </w:rPr>
        <w:t xml:space="preserve">Proposal </w:t>
      </w:r>
      <w:r>
        <w:rPr>
          <w:rFonts w:ascii="Arial" w:hAnsi="Arial" w:cs="Arial"/>
        </w:rPr>
        <w:t xml:space="preserve">or </w:t>
      </w:r>
      <w:r>
        <w:rPr>
          <w:rFonts w:ascii="Arial" w:hAnsi="Arial" w:cs="Arial"/>
          <w:b/>
          <w:bCs/>
        </w:rPr>
        <w:t>Workgroup Alternative CUSC Modification</w:t>
      </w:r>
      <w:r>
        <w:rPr>
          <w:rFonts w:ascii="Arial Bold" w:hAnsi="Arial Bold" w:cs="Arial Bold"/>
          <w:b/>
          <w:bCs/>
        </w:rPr>
        <w:t xml:space="preserve">(s) </w:t>
      </w:r>
      <w:bookmarkStart w:id="961" w:name="_BPDCD_174"/>
      <w:bookmarkStart w:id="962" w:name="_DV_M594"/>
      <w:bookmarkEnd w:id="961"/>
      <w:bookmarkEnd w:id="962"/>
      <w:r>
        <w:rPr>
          <w:rFonts w:ascii="Arial" w:hAnsi="Arial" w:cs="Arial"/>
        </w:rPr>
        <w:t xml:space="preserve">is not needed in the </w:t>
      </w:r>
      <w:r>
        <w:rPr>
          <w:rFonts w:ascii="Arial" w:hAnsi="Arial" w:cs="Arial"/>
          <w:b/>
          <w:bCs/>
        </w:rPr>
        <w:t>CUSC Modification Report</w:t>
      </w:r>
      <w:r>
        <w:rPr>
          <w:rFonts w:ascii="Arial" w:hAnsi="Arial" w:cs="Arial"/>
        </w:rPr>
        <w:t xml:space="preserve"> </w:t>
      </w:r>
      <w:r w:rsidRPr="00870721">
        <w:rPr>
          <w:rFonts w:ascii="Arial" w:hAnsi="Arial" w:cs="Arial"/>
          <w:u w:val="single"/>
        </w:rPr>
        <w:t>(</w:t>
      </w:r>
      <w:r w:rsidRPr="00870721">
        <w:rPr>
          <w:rFonts w:ascii="Arial" w:hAnsi="Arial" w:cs="Arial"/>
        </w:rPr>
        <w:t xml:space="preserve">and provided the </w:t>
      </w:r>
      <w:r w:rsidRPr="00870721">
        <w:rPr>
          <w:rFonts w:ascii="Arial" w:hAnsi="Arial" w:cs="Arial"/>
          <w:b/>
        </w:rPr>
        <w:t>CUSC Modification Proposal</w:t>
      </w:r>
      <w:r w:rsidRPr="00870721">
        <w:rPr>
          <w:rFonts w:ascii="Arial" w:hAnsi="Arial" w:cs="Arial"/>
        </w:rPr>
        <w:t xml:space="preserve"> and/or </w:t>
      </w:r>
      <w:r w:rsidRPr="00870721">
        <w:rPr>
          <w:rFonts w:ascii="Arial" w:hAnsi="Arial" w:cs="Arial"/>
          <w:b/>
          <w:bCs/>
        </w:rPr>
        <w:t>Workgroup Alternative CUSC Modification</w:t>
      </w:r>
      <w:r w:rsidRPr="00870721">
        <w:rPr>
          <w:rFonts w:ascii="Arial Bold" w:hAnsi="Arial Bold" w:cs="Arial Bold"/>
          <w:b/>
          <w:bCs/>
        </w:rPr>
        <w:t xml:space="preserve">(s) </w:t>
      </w:r>
      <w:r w:rsidRPr="00870721">
        <w:rPr>
          <w:rFonts w:ascii="Arial" w:hAnsi="Arial" w:cs="Arial"/>
        </w:rPr>
        <w:t>does not constitute an</w:t>
      </w:r>
      <w:r w:rsidR="002E7BBA">
        <w:rPr>
          <w:rFonts w:ascii="Arial" w:hAnsi="Arial" w:cs="Arial"/>
          <w:b/>
        </w:rPr>
        <w:t xml:space="preserve"> EBR Amendment</w:t>
      </w:r>
      <w:r w:rsidRPr="00870721">
        <w:rPr>
          <w:rFonts w:ascii="Arial" w:hAnsi="Arial" w:cs="Arial"/>
        </w:rPr>
        <w:t xml:space="preserve">), </w:t>
      </w:r>
      <w:r>
        <w:rPr>
          <w:rFonts w:ascii="Arial" w:hAnsi="Arial" w:cs="Arial"/>
        </w:rPr>
        <w:t xml:space="preserve">the </w:t>
      </w:r>
      <w:r>
        <w:rPr>
          <w:rFonts w:ascii="Arial" w:hAnsi="Arial" w:cs="Arial"/>
          <w:b/>
          <w:bCs/>
        </w:rPr>
        <w:t>CUSC Modifications Panel</w:t>
      </w:r>
      <w:r>
        <w:rPr>
          <w:rFonts w:ascii="Arial" w:hAnsi="Arial" w:cs="Arial"/>
        </w:rPr>
        <w:t xml:space="preserve"> shall consult (giving its reasons as to why it is of this view) with the </w:t>
      </w:r>
      <w:r>
        <w:rPr>
          <w:rFonts w:ascii="Arial" w:hAnsi="Arial" w:cs="Arial"/>
          <w:b/>
          <w:bCs/>
        </w:rPr>
        <w:t>Authority</w:t>
      </w:r>
      <w:r>
        <w:rPr>
          <w:rFonts w:ascii="Arial" w:hAnsi="Arial" w:cs="Arial"/>
        </w:rPr>
        <w:t xml:space="preserve"> as to whether the </w:t>
      </w:r>
      <w:r>
        <w:rPr>
          <w:rFonts w:ascii="Arial" w:hAnsi="Arial" w:cs="Arial"/>
          <w:b/>
          <w:bCs/>
        </w:rPr>
        <w:t>Authority</w:t>
      </w:r>
      <w:r>
        <w:rPr>
          <w:rFonts w:ascii="Arial" w:hAnsi="Arial" w:cs="Arial"/>
        </w:rPr>
        <w:t xml:space="preserve"> would like the </w:t>
      </w:r>
      <w:r>
        <w:rPr>
          <w:rFonts w:ascii="Arial" w:hAnsi="Arial" w:cs="Arial"/>
          <w:b/>
          <w:bCs/>
        </w:rPr>
        <w:t>CUSC Modification Report</w:t>
      </w:r>
      <w:r>
        <w:rPr>
          <w:rFonts w:ascii="Arial" w:hAnsi="Arial" w:cs="Arial"/>
        </w:rPr>
        <w:t xml:space="preserve"> to include the proposed text to amend the </w:t>
      </w:r>
      <w:r>
        <w:rPr>
          <w:rFonts w:ascii="Arial" w:hAnsi="Arial" w:cs="Arial"/>
          <w:b/>
          <w:bCs/>
        </w:rPr>
        <w:t>CUSC</w:t>
      </w:r>
      <w:r>
        <w:rPr>
          <w:rFonts w:ascii="Arial" w:hAnsi="Arial" w:cs="Arial"/>
        </w:rPr>
        <w:t xml:space="preserve">.  If it does not, no text needs to be included.  If it does, and no detailed text has yet been prepared, </w:t>
      </w:r>
      <w:bookmarkStart w:id="963" w:name="_DV_M595"/>
      <w:bookmarkStart w:id="964" w:name="_BPDCD_175"/>
      <w:bookmarkEnd w:id="963"/>
      <w:r>
        <w:rPr>
          <w:rFonts w:ascii="Arial" w:hAnsi="Arial" w:cs="Arial"/>
        </w:rPr>
        <w:t>the</w:t>
      </w:r>
      <w:r>
        <w:rPr>
          <w:rFonts w:ascii="Arial" w:hAnsi="Arial" w:cs="Arial"/>
          <w:b/>
          <w:bCs/>
        </w:rPr>
        <w:t xml:space="preserve"> Code Administrator</w:t>
      </w:r>
      <w:r>
        <w:rPr>
          <w:rFonts w:ascii="Arial" w:hAnsi="Arial" w:cs="Arial"/>
        </w:rPr>
        <w:t xml:space="preserve"> </w:t>
      </w:r>
      <w:bookmarkStart w:id="965" w:name="_DV_M596"/>
      <w:bookmarkEnd w:id="964"/>
      <w:bookmarkEnd w:id="965"/>
      <w:r>
        <w:rPr>
          <w:rFonts w:ascii="Arial" w:hAnsi="Arial" w:cs="Arial"/>
        </w:rPr>
        <w:t xml:space="preserve">shall prepare such text to modify the </w:t>
      </w:r>
      <w:r>
        <w:rPr>
          <w:rFonts w:ascii="Arial" w:hAnsi="Arial" w:cs="Arial"/>
          <w:b/>
          <w:bCs/>
        </w:rPr>
        <w:t>CUSC</w:t>
      </w:r>
      <w:r>
        <w:rPr>
          <w:rFonts w:ascii="Arial" w:hAnsi="Arial" w:cs="Arial"/>
        </w:rPr>
        <w:t xml:space="preserve"> in order to give effect to such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966" w:name="_BPDCD_176"/>
      <w:bookmarkStart w:id="967" w:name="_DV_M597"/>
      <w:bookmarkEnd w:id="966"/>
      <w:bookmarkEnd w:id="967"/>
      <w:r>
        <w:rPr>
          <w:rFonts w:ascii="Arial" w:hAnsi="Arial" w:cs="Arial"/>
        </w:rPr>
        <w:t xml:space="preserve">and shall seek the conclusions  of the relevant </w:t>
      </w:r>
      <w:r>
        <w:rPr>
          <w:rFonts w:ascii="Arial" w:hAnsi="Arial" w:cs="Arial"/>
          <w:b/>
          <w:bCs/>
        </w:rPr>
        <w:t>Workgroup</w:t>
      </w:r>
      <w:bookmarkStart w:id="968" w:name="_DV_M598"/>
      <w:bookmarkStart w:id="969" w:name="_BPDCI_177"/>
      <w:bookmarkEnd w:id="968"/>
      <w:r>
        <w:rPr>
          <w:rFonts w:ascii="Arial" w:hAnsi="Arial" w:cs="Arial"/>
          <w:b/>
          <w:bCs/>
        </w:rPr>
        <w:t xml:space="preserve"> </w:t>
      </w:r>
      <w:r>
        <w:rPr>
          <w:rFonts w:ascii="Arial" w:hAnsi="Arial" w:cs="Arial"/>
        </w:rPr>
        <w:t>before consulting those identified in Paragraph 8.22.2.</w:t>
      </w:r>
      <w:bookmarkEnd w:id="969"/>
    </w:p>
    <w:p w14:paraId="5673650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70" w:name="_DV_M599"/>
      <w:bookmarkEnd w:id="970"/>
      <w:r>
        <w:rPr>
          <w:rFonts w:ascii="Arial" w:hAnsi="Arial" w:cs="Arial"/>
        </w:rPr>
        <w:t xml:space="preserve">Consultation Papers will be copied to </w:t>
      </w:r>
      <w:r>
        <w:rPr>
          <w:rFonts w:ascii="Arial" w:hAnsi="Arial" w:cs="Arial"/>
          <w:b/>
          <w:bCs/>
        </w:rPr>
        <w:t>Core Industry Document</w:t>
      </w:r>
      <w:r>
        <w:rPr>
          <w:rFonts w:ascii="Arial" w:hAnsi="Arial" w:cs="Arial"/>
        </w:rPr>
        <w:t xml:space="preserve"> </w:t>
      </w:r>
      <w:r>
        <w:rPr>
          <w:rFonts w:ascii="Arial" w:hAnsi="Arial" w:cs="Arial"/>
          <w:b/>
          <w:bCs/>
        </w:rPr>
        <w:t>Owners</w:t>
      </w:r>
      <w:r w:rsidRPr="002E651D">
        <w:rPr>
          <w:rFonts w:ascii="Arial" w:hAnsi="Arial" w:cs="Arial"/>
          <w:bCs/>
        </w:rPr>
        <w:t>,</w:t>
      </w:r>
      <w:r>
        <w:rPr>
          <w:rFonts w:ascii="Arial" w:hAnsi="Arial" w:cs="Arial"/>
        </w:rPr>
        <w:t xml:space="preserve"> the </w:t>
      </w:r>
      <w:r w:rsidRPr="00C34F66">
        <w:rPr>
          <w:rFonts w:ascii="Arial" w:hAnsi="Arial" w:cs="Arial"/>
          <w:b/>
        </w:rPr>
        <w:t xml:space="preserve">CM Administrative </w:t>
      </w:r>
      <w:r>
        <w:rPr>
          <w:rFonts w:ascii="Arial" w:hAnsi="Arial" w:cs="Arial"/>
          <w:b/>
        </w:rPr>
        <w:t>P</w:t>
      </w:r>
      <w:r w:rsidRPr="00C34F66">
        <w:rPr>
          <w:rFonts w:ascii="Arial" w:hAnsi="Arial" w:cs="Arial"/>
          <w:b/>
        </w:rPr>
        <w:t>arties</w:t>
      </w:r>
      <w:r>
        <w:rPr>
          <w:rFonts w:ascii="Arial" w:hAnsi="Arial" w:cs="Arial"/>
        </w:rPr>
        <w:t xml:space="preserve">, the </w:t>
      </w:r>
      <w:proofErr w:type="spellStart"/>
      <w:r w:rsidRPr="00C34F66">
        <w:rPr>
          <w:rFonts w:ascii="Arial" w:hAnsi="Arial" w:cs="Arial"/>
          <w:b/>
        </w:rPr>
        <w:t>CfD</w:t>
      </w:r>
      <w:proofErr w:type="spellEnd"/>
      <w:r w:rsidRPr="00C34F66">
        <w:rPr>
          <w:rFonts w:ascii="Arial" w:hAnsi="Arial" w:cs="Arial"/>
          <w:b/>
        </w:rPr>
        <w:t xml:space="preserve"> Administrative Parties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secretary of the </w:t>
      </w:r>
      <w:r>
        <w:rPr>
          <w:rFonts w:ascii="Arial" w:hAnsi="Arial" w:cs="Arial"/>
          <w:b/>
          <w:bCs/>
        </w:rPr>
        <w:t xml:space="preserve">STC </w:t>
      </w:r>
      <w:r>
        <w:rPr>
          <w:rFonts w:ascii="Arial" w:hAnsi="Arial" w:cs="Arial"/>
        </w:rPr>
        <w:t>committee.</w:t>
      </w:r>
    </w:p>
    <w:p w14:paraId="23F80441"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971" w:name="_DV_M600"/>
      <w:bookmarkEnd w:id="971"/>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 xml:space="preserve">CUSC Modification Proposal </w:t>
      </w:r>
      <w:r>
        <w:rPr>
          <w:rStyle w:val="DeltaViewInsertion"/>
          <w:rFonts w:ascii="Arial" w:hAnsi="Arial" w:cs="Arial"/>
          <w:color w:val="000000"/>
          <w:u w:val="none"/>
        </w:rPr>
        <w:t xml:space="preserve">where a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has not been established nor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identified and actioned Paragraph 8.22.7 to </w:t>
      </w:r>
      <w:bookmarkStart w:id="972" w:name="_DV_M601"/>
      <w:bookmarkStart w:id="973" w:name="_BPDCD_178"/>
      <w:bookmarkEnd w:id="972"/>
      <w:r>
        <w:rPr>
          <w:rStyle w:val="DeltaViewInsertion"/>
          <w:rFonts w:ascii="Arial" w:hAnsi="Arial" w:cs="Arial"/>
          <w:color w:val="000000"/>
          <w:u w:val="none"/>
        </w:rPr>
        <w:t xml:space="preserve">8.22.11 </w:t>
      </w:r>
      <w:bookmarkStart w:id="974" w:name="_DV_M602"/>
      <w:bookmarkEnd w:id="973"/>
      <w:bookmarkEnd w:id="974"/>
      <w:r>
        <w:rPr>
          <w:rStyle w:val="DeltaViewInsertion"/>
          <w:rFonts w:ascii="Arial" w:hAnsi="Arial" w:cs="Arial"/>
          <w:color w:val="000000"/>
          <w:u w:val="none"/>
        </w:rPr>
        <w:t>shall apply.</w:t>
      </w:r>
    </w:p>
    <w:p w14:paraId="7CC8005C"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975" w:name="_DV_M603"/>
      <w:bookmarkEnd w:id="975"/>
      <w:r>
        <w:rPr>
          <w:rStyle w:val="DeltaViewInsertion"/>
          <w:rFonts w:ascii="Arial" w:hAnsi="Arial" w:cs="Arial"/>
          <w:color w:val="000000"/>
          <w:u w:val="none"/>
        </w:rPr>
        <w:t xml:space="preserve">After determination by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to proceed to wider consultation, such consultation shall be conducted by the </w:t>
      </w:r>
      <w:r>
        <w:rPr>
          <w:rStyle w:val="DeltaViewInsertion"/>
          <w:rFonts w:ascii="Arial" w:hAnsi="Arial" w:cs="Arial"/>
          <w:b/>
          <w:bCs/>
          <w:color w:val="000000"/>
          <w:u w:val="none"/>
        </w:rPr>
        <w:t>Code Administrator</w:t>
      </w:r>
      <w:r>
        <w:rPr>
          <w:rStyle w:val="DeltaViewInsertion"/>
          <w:rFonts w:ascii="Arial" w:hAnsi="Arial" w:cs="Arial"/>
          <w:color w:val="000000"/>
          <w:u w:val="none"/>
        </w:rPr>
        <w:t xml:space="preserve"> on the </w:t>
      </w:r>
      <w:r>
        <w:rPr>
          <w:rStyle w:val="DeltaViewInsertion"/>
          <w:rFonts w:ascii="Arial" w:hAnsi="Arial" w:cs="Arial"/>
          <w:b/>
          <w:bCs/>
          <w:color w:val="000000"/>
          <w:u w:val="none"/>
        </w:rPr>
        <w:t xml:space="preserve">CUSC Modification Proposal </w:t>
      </w:r>
      <w:r>
        <w:rPr>
          <w:rStyle w:val="DeltaViewInsertion"/>
          <w:rFonts w:ascii="Arial" w:hAnsi="Arial" w:cs="Arial"/>
          <w:color w:val="000000"/>
          <w:u w:val="none"/>
        </w:rPr>
        <w:t>with:</w:t>
      </w:r>
    </w:p>
    <w:p w14:paraId="1FC2C5F4" w14:textId="77777777" w:rsidR="00B56045" w:rsidRDefault="00B56045" w:rsidP="00B56045">
      <w:pPr>
        <w:pStyle w:val="Heading6"/>
        <w:widowControl/>
        <w:numPr>
          <w:ilvl w:val="5"/>
          <w:numId w:val="21"/>
        </w:numPr>
        <w:tabs>
          <w:tab w:val="clear" w:pos="3402"/>
          <w:tab w:val="num" w:pos="0"/>
          <w:tab w:val="num" w:pos="2552"/>
        </w:tabs>
        <w:ind w:left="2610" w:hanging="900"/>
        <w:rPr>
          <w:rFonts w:ascii="Arial" w:hAnsi="Arial" w:cs="Arial"/>
        </w:rPr>
      </w:pPr>
      <w:bookmarkStart w:id="976" w:name="_DV_M604"/>
      <w:bookmarkEnd w:id="976"/>
      <w:r>
        <w:rPr>
          <w:rStyle w:val="DeltaViewInsertion"/>
          <w:rFonts w:ascii="Arial" w:hAnsi="Arial" w:cs="Arial"/>
          <w:b/>
          <w:bCs/>
          <w:color w:val="000000"/>
          <w:u w:val="none"/>
        </w:rPr>
        <w:t>CUSC Parties</w:t>
      </w:r>
      <w:r>
        <w:rPr>
          <w:rStyle w:val="DeltaViewInsertion"/>
          <w:rFonts w:ascii="Arial" w:hAnsi="Arial" w:cs="Arial"/>
          <w:color w:val="000000"/>
          <w:u w:val="none"/>
        </w:rPr>
        <w:t xml:space="preserve">; and </w:t>
      </w:r>
    </w:p>
    <w:p w14:paraId="0E30F749" w14:textId="77777777" w:rsidR="00B56045" w:rsidRPr="00870721" w:rsidRDefault="00B56045" w:rsidP="00B56045">
      <w:pPr>
        <w:pStyle w:val="Heading6"/>
        <w:widowControl/>
        <w:numPr>
          <w:ilvl w:val="5"/>
          <w:numId w:val="21"/>
        </w:numPr>
        <w:tabs>
          <w:tab w:val="clear" w:pos="3402"/>
          <w:tab w:val="left" w:pos="-4500"/>
          <w:tab w:val="num" w:pos="0"/>
          <w:tab w:val="num" w:pos="2552"/>
        </w:tabs>
        <w:ind w:left="2610" w:hanging="900"/>
        <w:rPr>
          <w:rFonts w:ascii="Arial" w:hAnsi="Arial" w:cs="Arial"/>
        </w:rPr>
      </w:pPr>
      <w:bookmarkStart w:id="977" w:name="_DV_M605"/>
      <w:bookmarkEnd w:id="977"/>
      <w:r>
        <w:rPr>
          <w:rStyle w:val="DeltaViewInsertion"/>
          <w:rFonts w:ascii="Arial" w:hAnsi="Arial" w:cs="Arial"/>
          <w:color w:val="000000"/>
          <w:u w:val="none"/>
        </w:rPr>
        <w:t xml:space="preserve">such other persons who may properly be considered to have an appropriate interest in it, including </w:t>
      </w:r>
      <w:r>
        <w:rPr>
          <w:rStyle w:val="DeltaViewInsertion"/>
          <w:rFonts w:ascii="Arial" w:hAnsi="Arial" w:cs="Arial"/>
          <w:b/>
          <w:bCs/>
          <w:color w:val="000000"/>
          <w:u w:val="none"/>
        </w:rPr>
        <w:t>Small Participants</w:t>
      </w:r>
      <w:r>
        <w:rPr>
          <w:rStyle w:val="DeltaViewInsertion"/>
          <w:rFonts w:ascii="Arial" w:hAnsi="Arial" w:cs="Arial"/>
          <w:color w:val="000000"/>
          <w:u w:val="none"/>
        </w:rPr>
        <w:t xml:space="preserve">, the </w:t>
      </w:r>
      <w:r w:rsidRPr="00E63501">
        <w:rPr>
          <w:rStyle w:val="DeltaViewInsertion"/>
          <w:rFonts w:ascii="Arial" w:hAnsi="Arial" w:cs="Arial"/>
          <w:b/>
          <w:color w:val="000000"/>
          <w:u w:val="none"/>
        </w:rPr>
        <w:t>Citizen</w:t>
      </w:r>
      <w:r>
        <w:rPr>
          <w:rStyle w:val="DeltaViewInsertion"/>
          <w:rFonts w:ascii="Arial" w:hAnsi="Arial" w:cs="Arial"/>
          <w:b/>
          <w:color w:val="000000"/>
          <w:u w:val="none"/>
        </w:rPr>
        <w:t>s</w:t>
      </w:r>
      <w:r w:rsidRPr="00E63501">
        <w:rPr>
          <w:rStyle w:val="DeltaViewInsertion"/>
          <w:rFonts w:ascii="Arial" w:hAnsi="Arial" w:cs="Arial"/>
          <w:b/>
          <w:color w:val="000000"/>
          <w:u w:val="none"/>
        </w:rPr>
        <w:t xml:space="preserve"> Advice</w:t>
      </w:r>
      <w:r>
        <w:rPr>
          <w:rStyle w:val="DeltaViewInsertion"/>
          <w:rFonts w:ascii="Arial" w:hAnsi="Arial" w:cs="Arial"/>
          <w:color w:val="000000"/>
          <w:u w:val="none"/>
        </w:rPr>
        <w:t xml:space="preserve"> </w:t>
      </w:r>
      <w:smartTag w:uri="urn:schemas-microsoft-com:office:smarttags" w:element="PersonName">
        <w:r>
          <w:rPr>
            <w:rStyle w:val="DeltaViewInsertion"/>
            <w:rFonts w:ascii="Arial" w:hAnsi="Arial" w:cs="Arial"/>
            <w:color w:val="000000"/>
            <w:u w:val="none"/>
          </w:rPr>
          <w:t>and</w:t>
        </w:r>
      </w:smartTag>
      <w:r>
        <w:rPr>
          <w:rStyle w:val="DeltaViewInsertion"/>
          <w:rFonts w:ascii="Arial" w:hAnsi="Arial" w:cs="Arial"/>
          <w:color w:val="000000"/>
          <w:u w:val="none"/>
        </w:rPr>
        <w:t xml:space="preserve"> the </w:t>
      </w:r>
      <w:r w:rsidRPr="00E63501">
        <w:rPr>
          <w:rStyle w:val="DeltaViewInsertion"/>
          <w:rFonts w:ascii="Arial" w:hAnsi="Arial" w:cs="Arial"/>
          <w:b/>
          <w:color w:val="000000"/>
          <w:u w:val="none"/>
        </w:rPr>
        <w:t>Citizens Advice Scotl</w:t>
      </w:r>
      <w:smartTag w:uri="urn:schemas-microsoft-com:office:smarttags" w:element="PersonName">
        <w:r w:rsidRPr="00E63501">
          <w:rPr>
            <w:rStyle w:val="DeltaViewInsertion"/>
            <w:rFonts w:ascii="Arial" w:hAnsi="Arial" w:cs="Arial"/>
            <w:b/>
            <w:color w:val="000000"/>
            <w:u w:val="none"/>
          </w:rPr>
          <w:t>and</w:t>
        </w:r>
      </w:smartTag>
      <w:r>
        <w:rPr>
          <w:rStyle w:val="DeltaViewInsertion"/>
          <w:rFonts w:ascii="Arial" w:hAnsi="Arial" w:cs="Arial"/>
          <w:color w:val="000000"/>
          <w:u w:val="none"/>
        </w:rPr>
        <w:t>.</w:t>
      </w:r>
      <w:r w:rsidRPr="00870721">
        <w:rPr>
          <w:rFonts w:ascii="Arial" w:hAnsi="Arial" w:cs="Arial"/>
        </w:rPr>
        <w:t>; and</w:t>
      </w:r>
    </w:p>
    <w:p w14:paraId="078B769A" w14:textId="133CB9B6" w:rsidR="00B56045" w:rsidRPr="00870721" w:rsidRDefault="00B56045" w:rsidP="00B56045">
      <w:pPr>
        <w:numPr>
          <w:ilvl w:val="5"/>
          <w:numId w:val="21"/>
        </w:numPr>
        <w:tabs>
          <w:tab w:val="clear" w:pos="3402"/>
          <w:tab w:val="left" w:pos="-4500"/>
          <w:tab w:val="num" w:pos="2552"/>
        </w:tabs>
        <w:spacing w:after="240" w:line="240" w:lineRule="auto"/>
        <w:ind w:left="2552" w:hanging="851"/>
        <w:contextualSpacing/>
        <w:outlineLvl w:val="5"/>
        <w:rPr>
          <w:rFonts w:ascii="Arial" w:hAnsi="Arial" w:cs="Arial"/>
        </w:rPr>
      </w:pPr>
      <w:r w:rsidRPr="00870721">
        <w:rPr>
          <w:rFonts w:ascii="Arial" w:hAnsi="Arial" w:cs="Arial"/>
        </w:rPr>
        <w:t xml:space="preserve">where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 xml:space="preserve">Workgroup Alternative CUSC Modification(s)  </w:t>
      </w:r>
      <w:r w:rsidRPr="00870721">
        <w:rPr>
          <w:rFonts w:ascii="Arial" w:hAnsi="Arial" w:cs="Arial"/>
        </w:rPr>
        <w:t xml:space="preserve">constitutes an </w:t>
      </w:r>
      <w:r w:rsidR="008A780E">
        <w:rPr>
          <w:rFonts w:ascii="Arial" w:hAnsi="Arial" w:cs="Arial"/>
        </w:rPr>
        <w:t xml:space="preserve"> </w:t>
      </w:r>
      <w:r w:rsidR="008A780E">
        <w:rPr>
          <w:rFonts w:ascii="Arial" w:hAnsi="Arial" w:cs="Arial"/>
          <w:b/>
          <w:bCs/>
        </w:rPr>
        <w:t xml:space="preserve">EBR </w:t>
      </w:r>
      <w:r w:rsidR="008A780E">
        <w:rPr>
          <w:rFonts w:ascii="Arial" w:hAnsi="Arial" w:cs="Arial"/>
          <w:b/>
          <w:bCs/>
        </w:rPr>
        <w:lastRenderedPageBreak/>
        <w:t xml:space="preserve">Amendment </w:t>
      </w:r>
      <w:r w:rsidRPr="00870721">
        <w:rPr>
          <w:rFonts w:ascii="Arial" w:hAnsi="Arial" w:cs="Arial"/>
        </w:rPr>
        <w:t xml:space="preserve">with the </w:t>
      </w:r>
      <w:r w:rsidRPr="00870721">
        <w:rPr>
          <w:rFonts w:ascii="Arial" w:hAnsi="Arial" w:cs="Arial"/>
          <w:b/>
        </w:rPr>
        <w:t>Authority</w:t>
      </w:r>
      <w:r w:rsidRPr="00870721">
        <w:rPr>
          <w:rFonts w:ascii="Arial" w:hAnsi="Arial" w:cs="Arial"/>
        </w:rPr>
        <w:t xml:space="preserve"> and other relevant stakeholders.</w:t>
      </w:r>
    </w:p>
    <w:p w14:paraId="0C51A593" w14:textId="77777777" w:rsidR="00B56045" w:rsidRPr="00870721" w:rsidRDefault="00B56045" w:rsidP="00B56045">
      <w:pPr>
        <w:tabs>
          <w:tab w:val="left" w:pos="-4500"/>
        </w:tabs>
        <w:spacing w:after="240"/>
        <w:ind w:left="2552"/>
        <w:contextualSpacing/>
        <w:outlineLvl w:val="5"/>
        <w:rPr>
          <w:rFonts w:ascii="Arial" w:hAnsi="Arial" w:cs="Arial"/>
        </w:rPr>
      </w:pPr>
    </w:p>
    <w:p w14:paraId="3349B1A6" w14:textId="60FD8B11" w:rsidR="00B56045" w:rsidRPr="00870721" w:rsidRDefault="00B56045" w:rsidP="00B56045">
      <w:pPr>
        <w:numPr>
          <w:ilvl w:val="5"/>
          <w:numId w:val="21"/>
        </w:numPr>
        <w:tabs>
          <w:tab w:val="clear" w:pos="3402"/>
          <w:tab w:val="left" w:pos="-4500"/>
          <w:tab w:val="num" w:pos="2552"/>
        </w:tabs>
        <w:spacing w:after="240" w:line="240" w:lineRule="auto"/>
        <w:ind w:left="2552" w:hanging="851"/>
        <w:contextualSpacing/>
        <w:outlineLvl w:val="5"/>
        <w:rPr>
          <w:rFonts w:ascii="Arial" w:hAnsi="Arial" w:cs="Arial"/>
        </w:rPr>
      </w:pPr>
      <w:r w:rsidRPr="00870721">
        <w:rPr>
          <w:rFonts w:ascii="Arial" w:hAnsi="Arial" w:cs="Arial"/>
        </w:rPr>
        <w:t xml:space="preserve">Where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 xml:space="preserve">Workgroup Alternative CUSC Modification(s)  </w:t>
      </w:r>
      <w:r w:rsidRPr="00870721">
        <w:rPr>
          <w:rFonts w:ascii="Arial" w:hAnsi="Arial" w:cs="Arial"/>
        </w:rPr>
        <w:t xml:space="preserve">constitutes an </w:t>
      </w:r>
      <w:r w:rsidR="00EF56E2">
        <w:rPr>
          <w:rFonts w:ascii="Arial" w:hAnsi="Arial" w:cs="Arial"/>
          <w:b/>
          <w:bCs/>
        </w:rPr>
        <w:t xml:space="preserve">EBR Amendment </w:t>
      </w:r>
      <w:r w:rsidRPr="00870721">
        <w:rPr>
          <w:rFonts w:ascii="Arial" w:hAnsi="Arial" w:cs="Arial"/>
        </w:rPr>
        <w:t xml:space="preserve">the </w:t>
      </w:r>
      <w:r w:rsidRPr="00870721">
        <w:rPr>
          <w:rFonts w:ascii="Arial" w:hAnsi="Arial" w:cs="Arial"/>
          <w:b/>
        </w:rPr>
        <w:t>Code Administrator’s</w:t>
      </w:r>
      <w:r w:rsidRPr="00870721">
        <w:rPr>
          <w:rFonts w:ascii="Arial" w:hAnsi="Arial" w:cs="Arial"/>
        </w:rPr>
        <w:t xml:space="preserve"> consultation will be not less than one month.</w:t>
      </w:r>
    </w:p>
    <w:p w14:paraId="2D30FE74" w14:textId="77777777" w:rsidR="00B56045" w:rsidRDefault="00B56045" w:rsidP="00B56045">
      <w:pPr>
        <w:pStyle w:val="Heading6"/>
        <w:numPr>
          <w:ilvl w:val="0"/>
          <w:numId w:val="0"/>
        </w:numPr>
        <w:tabs>
          <w:tab w:val="clear" w:pos="3402"/>
          <w:tab w:val="left" w:pos="-4500"/>
        </w:tabs>
        <w:ind w:left="2610"/>
        <w:rPr>
          <w:rFonts w:ascii="Arial" w:hAnsi="Arial" w:cs="Arial"/>
        </w:rPr>
      </w:pPr>
    </w:p>
    <w:p w14:paraId="4B9E771D" w14:textId="77777777" w:rsidR="00B56045" w:rsidRDefault="00B56045" w:rsidP="00B56045">
      <w:pPr>
        <w:tabs>
          <w:tab w:val="left" w:pos="1710"/>
        </w:tabs>
        <w:ind w:left="1710" w:hanging="900"/>
        <w:jc w:val="both"/>
        <w:rPr>
          <w:rFonts w:ascii="Arial" w:hAnsi="Arial" w:cs="Arial"/>
          <w:b/>
          <w:bCs/>
        </w:rPr>
      </w:pPr>
      <w:bookmarkStart w:id="978" w:name="_DV_M606"/>
      <w:bookmarkEnd w:id="978"/>
      <w:r>
        <w:rPr>
          <w:rStyle w:val="DeltaViewInsertion"/>
          <w:rFonts w:ascii="Arial" w:hAnsi="Arial" w:cs="Arial"/>
          <w:color w:val="000000"/>
          <w:u w:val="none"/>
        </w:rPr>
        <w:tab/>
        <w:t>Where following</w:t>
      </w:r>
      <w:r>
        <w:rPr>
          <w:rStyle w:val="DeltaViewMoveDestination"/>
          <w:rFonts w:ascii="Arial" w:hAnsi="Arial" w:cs="Arial"/>
          <w:color w:val="000000"/>
          <w:u w:val="none"/>
        </w:rPr>
        <w:t xml:space="preserve"> the decision of the </w:t>
      </w:r>
      <w:r>
        <w:rPr>
          <w:rStyle w:val="DeltaViewMoveDestination"/>
          <w:rFonts w:ascii="Arial" w:hAnsi="Arial" w:cs="Arial"/>
          <w:b/>
          <w:bCs/>
          <w:color w:val="000000"/>
          <w:u w:val="none"/>
        </w:rPr>
        <w:t>CUSC Modifications Panel</w:t>
      </w:r>
      <w:r>
        <w:rPr>
          <w:rStyle w:val="DeltaViewMoveDestination"/>
          <w:rFonts w:ascii="Arial" w:hAnsi="Arial" w:cs="Arial"/>
          <w:color w:val="000000"/>
          <w:u w:val="none"/>
        </w:rPr>
        <w:t xml:space="preserve"> to proceed directly to consultation by </w:t>
      </w:r>
      <w:r>
        <w:rPr>
          <w:rFonts w:ascii="Arial" w:hAnsi="Arial" w:cs="Arial"/>
        </w:rPr>
        <w:t xml:space="preserve">the </w:t>
      </w:r>
      <w:r>
        <w:rPr>
          <w:rFonts w:ascii="Arial" w:hAnsi="Arial" w:cs="Arial"/>
          <w:b/>
          <w:bCs/>
        </w:rPr>
        <w:t>Code Administrator</w:t>
      </w:r>
      <w:r>
        <w:rPr>
          <w:rStyle w:val="DeltaViewMoveDestination"/>
          <w:rFonts w:ascii="Arial" w:hAnsi="Arial" w:cs="Arial"/>
          <w:b/>
          <w:bCs/>
          <w:color w:val="000000"/>
          <w:u w:val="none"/>
        </w:rPr>
        <w:t>,</w:t>
      </w:r>
      <w:r>
        <w:rPr>
          <w:rStyle w:val="DeltaViewMoveDestination"/>
          <w:rFonts w:ascii="Arial" w:hAnsi="Arial" w:cs="Arial"/>
          <w:color w:val="000000"/>
          <w:u w:val="none"/>
        </w:rPr>
        <w:t xml:space="preserve"> in relation to a</w:t>
      </w:r>
      <w:r>
        <w:rPr>
          <w:rStyle w:val="DeltaViewMoveDestination"/>
          <w:rFonts w:ascii="Arial" w:hAnsi="Arial" w:cs="Arial"/>
          <w:b/>
          <w:bCs/>
          <w:color w:val="000000"/>
          <w:u w:val="none"/>
        </w:rPr>
        <w:t xml:space="preserve"> CUSC Modification Proposal</w:t>
      </w:r>
      <w:r>
        <w:rPr>
          <w:rStyle w:val="DeltaViewMoveDestination"/>
          <w:rFonts w:ascii="Arial" w:hAnsi="Arial" w:cs="Arial"/>
          <w:color w:val="000000"/>
          <w:u w:val="none"/>
        </w:rPr>
        <w:t xml:space="preserve">, </w:t>
      </w:r>
      <w:r>
        <w:rPr>
          <w:rStyle w:val="DeltaViewInsertion"/>
          <w:rFonts w:ascii="Arial" w:hAnsi="Arial" w:cs="Arial"/>
          <w:color w:val="000000"/>
          <w:u w:val="none"/>
        </w:rPr>
        <w:t xml:space="preserve">the terms of reference of a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have been amended by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to include the ability to comment on that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be deemed to fall within sub-paragraph (ii) above and therefore shall be able to respond to </w:t>
      </w:r>
      <w:r>
        <w:rPr>
          <w:rFonts w:ascii="Arial" w:hAnsi="Arial" w:cs="Arial"/>
        </w:rPr>
        <w:t xml:space="preserve">the </w:t>
      </w:r>
      <w:r>
        <w:rPr>
          <w:rFonts w:ascii="Arial" w:hAnsi="Arial" w:cs="Arial"/>
          <w:b/>
          <w:bCs/>
        </w:rPr>
        <w:t>Code Administrator</w:t>
      </w:r>
      <w:r>
        <w:rPr>
          <w:rStyle w:val="DeltaViewInsertion"/>
          <w:rFonts w:ascii="Arial" w:hAnsi="Arial" w:cs="Arial"/>
          <w:b/>
          <w:bCs/>
          <w:color w:val="000000"/>
          <w:u w:val="none"/>
        </w:rPr>
        <w:t xml:space="preserve">’s </w:t>
      </w:r>
      <w:r>
        <w:rPr>
          <w:rStyle w:val="DeltaViewInsertion"/>
          <w:rFonts w:ascii="Arial" w:hAnsi="Arial" w:cs="Arial"/>
          <w:color w:val="000000"/>
          <w:u w:val="none"/>
        </w:rPr>
        <w:t xml:space="preserve">consultation.  It shall not, however, in so doing undertake the functions of a </w:t>
      </w:r>
      <w:r>
        <w:rPr>
          <w:rStyle w:val="DeltaViewInsertion"/>
          <w:rFonts w:ascii="Arial" w:hAnsi="Arial" w:cs="Arial"/>
          <w:b/>
          <w:bCs/>
          <w:color w:val="000000"/>
          <w:u w:val="none"/>
        </w:rPr>
        <w:t>Workgroup</w:t>
      </w:r>
      <w:r>
        <w:rPr>
          <w:rStyle w:val="DeltaViewInsertion"/>
          <w:rFonts w:ascii="Arial" w:hAnsi="Arial" w:cs="Arial"/>
          <w:color w:val="000000"/>
          <w:u w:val="none"/>
        </w:rPr>
        <w:t xml:space="preserve">.  In the absence of such a change in terms of reference, the </w:t>
      </w:r>
      <w:r>
        <w:rPr>
          <w:rStyle w:val="DeltaViewInsertion"/>
          <w:rFonts w:ascii="Arial" w:hAnsi="Arial" w:cs="Arial"/>
          <w:b/>
          <w:bCs/>
          <w:color w:val="000000"/>
          <w:u w:val="none"/>
        </w:rPr>
        <w:t>Standing Group</w:t>
      </w:r>
      <w:r>
        <w:rPr>
          <w:rStyle w:val="DeltaViewInsertion"/>
          <w:rFonts w:ascii="Arial" w:hAnsi="Arial" w:cs="Arial"/>
          <w:color w:val="000000"/>
          <w:u w:val="none"/>
        </w:rPr>
        <w:t xml:space="preserve"> as a body shall have no ability to respond to any consultation.</w:t>
      </w:r>
    </w:p>
    <w:p w14:paraId="194C7E9C" w14:textId="77777777" w:rsidR="00B56045" w:rsidRDefault="00B56045" w:rsidP="00B56045">
      <w:pPr>
        <w:tabs>
          <w:tab w:val="left" w:pos="851"/>
          <w:tab w:val="left" w:pos="1710"/>
        </w:tabs>
        <w:ind w:left="1710" w:hanging="900"/>
        <w:rPr>
          <w:rFonts w:ascii="Arial" w:hAnsi="Arial" w:cs="Arial"/>
        </w:rPr>
      </w:pPr>
    </w:p>
    <w:p w14:paraId="26A1EFCE"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979" w:name="_DV_M607"/>
      <w:bookmarkEnd w:id="979"/>
      <w:r>
        <w:rPr>
          <w:rStyle w:val="DeltaViewInsertion"/>
          <w:rFonts w:ascii="Arial" w:hAnsi="Arial" w:cs="Arial"/>
          <w:color w:val="000000"/>
          <w:u w:val="none"/>
        </w:rPr>
        <w:t>The consultation will be undertaken by issuing a Consultation Paper (and its provision in electronic form on the</w:t>
      </w:r>
      <w:r>
        <w:rPr>
          <w:rStyle w:val="DeltaViewInsertion"/>
          <w:rFonts w:ascii="Arial" w:hAnsi="Arial" w:cs="Arial"/>
          <w:b/>
          <w:bCs/>
          <w:color w:val="000000"/>
          <w:u w:val="none"/>
        </w:rPr>
        <w:t xml:space="preserve"> Website</w:t>
      </w:r>
      <w:r>
        <w:rPr>
          <w:rStyle w:val="DeltaViewInsertion"/>
          <w:rFonts w:ascii="Arial" w:hAnsi="Arial" w:cs="Arial"/>
          <w:color w:val="000000"/>
          <w:u w:val="none"/>
        </w:rPr>
        <w:t xml:space="preserve"> and in electronic mails to </w:t>
      </w:r>
      <w:r>
        <w:rPr>
          <w:rStyle w:val="DeltaViewInsertion"/>
          <w:rFonts w:ascii="Arial" w:hAnsi="Arial" w:cs="Arial"/>
          <w:b/>
          <w:bCs/>
          <w:color w:val="000000"/>
          <w:u w:val="none"/>
        </w:rPr>
        <w:t>CUSC Parties</w:t>
      </w:r>
      <w:r>
        <w:rPr>
          <w:rStyle w:val="DeltaViewInsertion"/>
          <w:rFonts w:ascii="Arial" w:hAnsi="Arial" w:cs="Arial"/>
          <w:color w:val="000000"/>
          <w:u w:val="none"/>
        </w:rPr>
        <w:t xml:space="preserve"> and such other persons, who have supplied relevant details, shall meet this requirement). The Consultation Paper will be copied to the </w:t>
      </w:r>
      <w:r w:rsidRPr="002E651D">
        <w:rPr>
          <w:rStyle w:val="DeltaViewInsertion"/>
          <w:rFonts w:ascii="Arial" w:hAnsi="Arial" w:cs="Arial"/>
          <w:b/>
          <w:color w:val="000000"/>
          <w:u w:val="none"/>
        </w:rPr>
        <w:t>CM</w:t>
      </w:r>
      <w:r>
        <w:rPr>
          <w:rStyle w:val="DeltaViewInsertion"/>
          <w:rFonts w:ascii="Arial" w:hAnsi="Arial" w:cs="Arial"/>
          <w:color w:val="000000"/>
          <w:u w:val="none"/>
        </w:rPr>
        <w:t xml:space="preserve"> </w:t>
      </w:r>
      <w:r w:rsidRPr="002E651D">
        <w:rPr>
          <w:rStyle w:val="DeltaViewInsertion"/>
          <w:rFonts w:ascii="Arial" w:hAnsi="Arial" w:cs="Arial"/>
          <w:b/>
          <w:color w:val="000000"/>
          <w:u w:val="none"/>
        </w:rPr>
        <w:t xml:space="preserve">Administrative Parties </w:t>
      </w:r>
      <w:r>
        <w:rPr>
          <w:rStyle w:val="DeltaViewInsertion"/>
          <w:rFonts w:ascii="Arial" w:hAnsi="Arial" w:cs="Arial"/>
          <w:color w:val="000000"/>
          <w:u w:val="none"/>
        </w:rPr>
        <w:t xml:space="preserve">and the </w:t>
      </w:r>
      <w:r w:rsidRPr="002E651D">
        <w:rPr>
          <w:rStyle w:val="DeltaViewInsertion"/>
          <w:rFonts w:ascii="Arial" w:hAnsi="Arial" w:cs="Arial"/>
          <w:b/>
          <w:color w:val="000000"/>
          <w:u w:val="none"/>
        </w:rPr>
        <w:t>CFD Administrative Parties</w:t>
      </w:r>
      <w:r>
        <w:rPr>
          <w:rStyle w:val="DeltaViewInsertion"/>
          <w:rFonts w:ascii="Arial" w:hAnsi="Arial" w:cs="Arial"/>
          <w:color w:val="000000"/>
          <w:u w:val="none"/>
        </w:rPr>
        <w:t>.</w:t>
      </w:r>
    </w:p>
    <w:p w14:paraId="2D79701A" w14:textId="77777777"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980" w:name="_DV_M608"/>
      <w:bookmarkEnd w:id="980"/>
      <w:r>
        <w:rPr>
          <w:rStyle w:val="DeltaViewInsertion"/>
          <w:rFonts w:ascii="Arial" w:hAnsi="Arial" w:cs="Arial"/>
          <w:color w:val="000000"/>
          <w:u w:val="none"/>
        </w:rPr>
        <w:t>The Consultation Paper will contain:</w:t>
      </w:r>
    </w:p>
    <w:p w14:paraId="26CE6D1D" w14:textId="77777777" w:rsidR="00B56045" w:rsidRDefault="00B56045" w:rsidP="00B56045">
      <w:pPr>
        <w:pStyle w:val="Heading5"/>
        <w:widowControl/>
        <w:numPr>
          <w:ilvl w:val="4"/>
          <w:numId w:val="21"/>
        </w:numPr>
        <w:tabs>
          <w:tab w:val="clear" w:pos="5103"/>
          <w:tab w:val="num" w:pos="0"/>
        </w:tabs>
        <w:rPr>
          <w:rFonts w:ascii="Arial" w:hAnsi="Arial" w:cs="Arial"/>
        </w:rPr>
      </w:pPr>
      <w:bookmarkStart w:id="981" w:name="_DV_M609"/>
      <w:bookmarkEnd w:id="981"/>
      <w:r>
        <w:rPr>
          <w:rStyle w:val="DeltaViewInsertion"/>
          <w:rFonts w:ascii="Arial" w:hAnsi="Arial" w:cs="Arial"/>
          <w:color w:val="000000"/>
          <w:u w:val="none"/>
        </w:rPr>
        <w:t xml:space="preserve">the proposed drafting for the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(unless the Authority decides none is needed in the </w:t>
      </w:r>
      <w:r>
        <w:rPr>
          <w:rStyle w:val="DeltaViewInsertion"/>
          <w:rFonts w:ascii="Arial" w:hAnsi="Arial" w:cs="Arial"/>
          <w:b/>
          <w:bCs/>
          <w:color w:val="000000"/>
          <w:u w:val="none"/>
        </w:rPr>
        <w:t>CUSC Modification Report</w:t>
      </w:r>
      <w:r>
        <w:rPr>
          <w:rStyle w:val="DeltaViewInsertion"/>
          <w:rFonts w:ascii="Arial" w:hAnsi="Arial" w:cs="Arial"/>
          <w:color w:val="000000"/>
          <w:u w:val="none"/>
        </w:rPr>
        <w:t xml:space="preserve"> under Paragraph 8.22.11) and will incorporate </w:t>
      </w:r>
      <w:r>
        <w:rPr>
          <w:rStyle w:val="DeltaViewInsertion"/>
          <w:rFonts w:ascii="Arial" w:hAnsi="Arial" w:cs="Arial"/>
          <w:b/>
          <w:bCs/>
          <w:color w:val="000000"/>
          <w:u w:val="none"/>
        </w:rPr>
        <w:t>The Company</w:t>
      </w:r>
      <w:r>
        <w:rPr>
          <w:rStyle w:val="DeltaViewInsertion"/>
          <w:rFonts w:ascii="Arial" w:hAnsi="Arial" w:cs="Arial"/>
          <w:b/>
          <w:bCs/>
          <w:color w:val="000000"/>
          <w:u w:val="none"/>
          <w:lang w:val="en-US"/>
        </w:rPr>
        <w:t>’</w:t>
      </w:r>
      <w:r>
        <w:rPr>
          <w:rStyle w:val="DeltaViewInsertion"/>
          <w:rFonts w:ascii="Arial" w:hAnsi="Arial" w:cs="Arial"/>
          <w:b/>
          <w:bCs/>
          <w:color w:val="000000"/>
          <w:u w:val="none"/>
        </w:rPr>
        <w:t>s</w:t>
      </w:r>
      <w:r>
        <w:rPr>
          <w:rStyle w:val="DeltaViewInsertion"/>
          <w:rFonts w:ascii="Arial" w:hAnsi="Arial" w:cs="Arial"/>
          <w:color w:val="000000"/>
          <w:u w:val="none"/>
        </w:rPr>
        <w:t xml:space="preserve"> and the </w:t>
      </w:r>
      <w:r>
        <w:rPr>
          <w:rStyle w:val="DeltaViewInsertion"/>
          <w:rFonts w:ascii="Arial" w:hAnsi="Arial" w:cs="Arial"/>
          <w:b/>
          <w:bCs/>
          <w:color w:val="000000"/>
          <w:u w:val="none"/>
        </w:rPr>
        <w:t>CUSC Modifications Panel’s</w:t>
      </w:r>
      <w:r>
        <w:rPr>
          <w:rStyle w:val="DeltaViewInsertion"/>
          <w:rFonts w:ascii="Arial" w:hAnsi="Arial" w:cs="Arial"/>
          <w:color w:val="000000"/>
          <w:u w:val="none"/>
        </w:rPr>
        <w:t xml:space="preserve"> initial views on the way forward; and</w:t>
      </w:r>
    </w:p>
    <w:p w14:paraId="583CB8F1" w14:textId="1F5799F8" w:rsidR="00B56045" w:rsidRPr="00870721" w:rsidRDefault="006B2077" w:rsidP="00B56045">
      <w:pPr>
        <w:pStyle w:val="Heading5"/>
        <w:widowControl/>
        <w:numPr>
          <w:ilvl w:val="4"/>
          <w:numId w:val="21"/>
        </w:numPr>
        <w:tabs>
          <w:tab w:val="clear" w:pos="5103"/>
          <w:tab w:val="num" w:pos="0"/>
        </w:tabs>
        <w:rPr>
          <w:rStyle w:val="DeltaViewInsertion"/>
          <w:rFonts w:ascii="Arial" w:hAnsi="Arial" w:cs="Arial"/>
          <w:color w:val="auto"/>
          <w:u w:val="none"/>
        </w:rPr>
      </w:pPr>
      <w:r>
        <w:rPr>
          <w:rFonts w:ascii="Arial" w:hAnsi="Arial" w:cs="Arial"/>
          <w:noProof/>
          <w:color w:val="000000"/>
        </w:rPr>
        <mc:AlternateContent>
          <mc:Choice Requires="wpi">
            <w:drawing>
              <wp:anchor distT="0" distB="0" distL="114300" distR="114300" simplePos="0" relativeHeight="251663360" behindDoc="0" locked="0" layoutInCell="1" allowOverlap="1" wp14:anchorId="0E26B5B0" wp14:editId="06AAD3B3">
                <wp:simplePos x="0" y="0"/>
                <wp:positionH relativeFrom="column">
                  <wp:posOffset>4888230</wp:posOffset>
                </wp:positionH>
                <wp:positionV relativeFrom="paragraph">
                  <wp:posOffset>93980</wp:posOffset>
                </wp:positionV>
                <wp:extent cx="742040" cy="6710"/>
                <wp:effectExtent l="38100" t="57150" r="58420" b="50800"/>
                <wp:wrapNone/>
                <wp:docPr id="14" name="Ink 14"/>
                <wp:cNvGraphicFramePr/>
                <a:graphic xmlns:a="http://schemas.openxmlformats.org/drawingml/2006/main">
                  <a:graphicData uri="http://schemas.microsoft.com/office/word/2010/wordprocessingInk">
                    <w14:contentPart bwMode="auto" r:id="rId11">
                      <w14:nvContentPartPr>
                        <w14:cNvContentPartPr/>
                      </w14:nvContentPartPr>
                      <w14:xfrm>
                        <a:off x="0" y="0"/>
                        <a:ext cx="742040" cy="6710"/>
                      </w14:xfrm>
                    </w14:contentPart>
                  </a:graphicData>
                </a:graphic>
              </wp:anchor>
            </w:drawing>
          </mc:Choice>
          <mc:Fallback>
            <w:pict>
              <v:shapetype w14:anchorId="37B9032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4" o:spid="_x0000_s1026" type="#_x0000_t75" style="position:absolute;margin-left:384.2pt;margin-top:6.65pt;width:59.85pt;height:2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">
                <v:imagedata r:id="rId12" o:title=""/>
              </v:shape>
            </w:pict>
          </mc:Fallback>
        </mc:AlternateContent>
      </w:r>
      <w:r w:rsidR="00B56045">
        <w:rPr>
          <w:rStyle w:val="DeltaViewInsertion"/>
          <w:rFonts w:ascii="Arial" w:hAnsi="Arial" w:cs="Arial"/>
          <w:color w:val="000000"/>
          <w:u w:val="none"/>
        </w:rPr>
        <w:t xml:space="preserve">the date proposed by the </w:t>
      </w:r>
      <w:r w:rsidR="00B56045">
        <w:rPr>
          <w:rStyle w:val="DeltaViewInsertion"/>
          <w:rFonts w:ascii="Arial" w:hAnsi="Arial" w:cs="Arial"/>
          <w:b/>
          <w:bCs/>
          <w:color w:val="000000"/>
          <w:u w:val="none"/>
        </w:rPr>
        <w:t>Code Administrator</w:t>
      </w:r>
      <w:r w:rsidR="00B56045">
        <w:rPr>
          <w:rStyle w:val="DeltaViewInsertion"/>
          <w:rFonts w:ascii="Arial" w:hAnsi="Arial" w:cs="Arial"/>
          <w:color w:val="000000"/>
          <w:u w:val="none"/>
        </w:rPr>
        <w:t xml:space="preserve"> as the </w:t>
      </w:r>
      <w:r w:rsidR="00B56045">
        <w:rPr>
          <w:rStyle w:val="DeltaViewInsertion"/>
          <w:rFonts w:ascii="Arial" w:hAnsi="Arial" w:cs="Arial"/>
          <w:b/>
          <w:bCs/>
          <w:color w:val="000000"/>
          <w:u w:val="none"/>
        </w:rPr>
        <w:t>Proposed Implementation Date</w:t>
      </w:r>
      <w:r w:rsidR="00B56045">
        <w:rPr>
          <w:rStyle w:val="DeltaViewInsertion"/>
          <w:rFonts w:ascii="Arial" w:hAnsi="Arial" w:cs="Arial"/>
          <w:color w:val="000000"/>
          <w:u w:val="none"/>
        </w:rPr>
        <w:t>. Views will be invited on this date.</w:t>
      </w:r>
    </w:p>
    <w:p w14:paraId="0B423429" w14:textId="5D5D3CC2" w:rsidR="00ED24BA" w:rsidRPr="00C73823" w:rsidRDefault="006B2077" w:rsidP="00ED24BA">
      <w:pPr>
        <w:pStyle w:val="ListParagraph"/>
        <w:numPr>
          <w:ilvl w:val="4"/>
          <w:numId w:val="21"/>
        </w:numPr>
        <w:spacing w:after="160" w:line="259" w:lineRule="auto"/>
        <w:contextualSpacing/>
        <w:rPr>
          <w:rFonts w:ascii="Arial" w:hAnsi="Arial" w:cs="Arial"/>
        </w:rPr>
      </w:pPr>
      <w:r>
        <w:rPr>
          <w:rFonts w:ascii="Arial" w:hAnsi="Arial" w:cs="Arial"/>
          <w:noProof/>
        </w:rPr>
        <mc:AlternateContent>
          <mc:Choice Requires="wpi">
            <w:drawing>
              <wp:anchor distT="0" distB="0" distL="114300" distR="114300" simplePos="0" relativeHeight="251659264" behindDoc="0" locked="0" layoutInCell="1" allowOverlap="1" wp14:anchorId="5CF0B40B" wp14:editId="2BD36BCC">
                <wp:simplePos x="0" y="0"/>
                <wp:positionH relativeFrom="column">
                  <wp:posOffset>1256559</wp:posOffset>
                </wp:positionH>
                <wp:positionV relativeFrom="paragraph">
                  <wp:posOffset>-56775</wp:posOffset>
                </wp:positionV>
                <wp:extent cx="4932720" cy="856800"/>
                <wp:effectExtent l="38100" t="38100" r="39370" b="57785"/>
                <wp:wrapNone/>
                <wp:docPr id="10" name="Ink 10"/>
                <wp:cNvGraphicFramePr/>
                <a:graphic xmlns:a="http://schemas.openxmlformats.org/drawingml/2006/main">
                  <a:graphicData uri="http://schemas.microsoft.com/office/word/2010/wordprocessingInk">
                    <w14:contentPart bwMode="auto" r:id="rId13">
                      <w14:nvContentPartPr>
                        <w14:cNvContentPartPr/>
                      </w14:nvContentPartPr>
                      <w14:xfrm>
                        <a:off x="0" y="0"/>
                        <a:ext cx="4932720" cy="856800"/>
                      </w14:xfrm>
                    </w14:contentPart>
                  </a:graphicData>
                </a:graphic>
              </wp:anchor>
            </w:drawing>
          </mc:Choice>
          <mc:Fallback>
            <w:pict>
              <v:shape w14:anchorId="190B5151" id="Ink 10" o:spid="_x0000_s1026" type="#_x0000_t75" style="position:absolute;margin-left:98.25pt;margin-top:-5.15pt;width:389.8pt;height:68.8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">
                <v:imagedata r:id="rId14" o:title=""/>
              </v:shape>
            </w:pict>
          </mc:Fallback>
        </mc:AlternateContent>
      </w:r>
      <w:r w:rsidR="00ED24BA" w:rsidRPr="00C73823">
        <w:rPr>
          <w:rFonts w:ascii="Arial" w:hAnsi="Arial" w:cs="Arial"/>
        </w:rPr>
        <w:t xml:space="preserve">where a </w:t>
      </w:r>
      <w:r w:rsidR="00ED24BA" w:rsidRPr="00C73823">
        <w:rPr>
          <w:rFonts w:ascii="Arial" w:hAnsi="Arial" w:cs="Arial"/>
          <w:b/>
        </w:rPr>
        <w:t>CUSC Modification Proposal</w:t>
      </w:r>
      <w:r w:rsidR="00ED24BA" w:rsidRPr="00C73823">
        <w:rPr>
          <w:rFonts w:ascii="Arial" w:hAnsi="Arial" w:cs="Arial"/>
        </w:rPr>
        <w:t xml:space="preserve"> or any </w:t>
      </w:r>
      <w:r w:rsidR="00ED24BA" w:rsidRPr="00C73823">
        <w:rPr>
          <w:rFonts w:ascii="Arial" w:hAnsi="Arial" w:cs="Arial"/>
          <w:b/>
        </w:rPr>
        <w:t>Workgroup Alternative CUSC Modification(s)</w:t>
      </w:r>
      <w:r w:rsidR="00ED24BA" w:rsidRPr="00C73823">
        <w:rPr>
          <w:rFonts w:ascii="Arial" w:hAnsi="Arial" w:cs="Arial"/>
        </w:rPr>
        <w:t xml:space="preserve"> constitutes an </w:t>
      </w:r>
      <w:r w:rsidR="00ED24BA" w:rsidRPr="00C73823">
        <w:rPr>
          <w:rFonts w:ascii="Arial" w:hAnsi="Arial" w:cs="Arial"/>
          <w:b/>
        </w:rPr>
        <w:t>EBGL Amendment</w:t>
      </w:r>
      <w:r w:rsidR="00ED24BA" w:rsidRPr="00C73823">
        <w:rPr>
          <w:rFonts w:ascii="Arial" w:hAnsi="Arial" w:cs="Arial"/>
        </w:rPr>
        <w:t>, the expected impact on the objectives of the</w:t>
      </w:r>
      <w:r w:rsidR="00927F16">
        <w:rPr>
          <w:rFonts w:ascii="Arial" w:hAnsi="Arial" w:cs="Arial"/>
          <w:b/>
        </w:rPr>
        <w:t xml:space="preserve"> Electricity Balancing Regulation</w:t>
      </w:r>
      <w:r w:rsidR="00ED24BA" w:rsidRPr="00C73823">
        <w:rPr>
          <w:rFonts w:ascii="Arial" w:hAnsi="Arial" w:cs="Arial"/>
          <w:b/>
        </w:rPr>
        <w:t>.</w:t>
      </w:r>
    </w:p>
    <w:p w14:paraId="24AC5A26" w14:textId="77777777" w:rsidR="00B56045" w:rsidRDefault="00B56045" w:rsidP="00B56045">
      <w:pPr>
        <w:pStyle w:val="Heading5"/>
        <w:tabs>
          <w:tab w:val="clear" w:pos="5103"/>
        </w:tabs>
        <w:ind w:left="2552" w:firstLine="0"/>
        <w:rPr>
          <w:rFonts w:ascii="Arial" w:hAnsi="Arial" w:cs="Arial"/>
        </w:rPr>
      </w:pPr>
    </w:p>
    <w:p w14:paraId="030B2299" w14:textId="47F813B0" w:rsidR="00B56045" w:rsidRDefault="00B56045" w:rsidP="00B56045">
      <w:pPr>
        <w:pStyle w:val="Heading4"/>
        <w:widowControl/>
        <w:numPr>
          <w:ilvl w:val="3"/>
          <w:numId w:val="21"/>
        </w:numPr>
        <w:tabs>
          <w:tab w:val="clear" w:pos="4253"/>
          <w:tab w:val="num" w:pos="0"/>
        </w:tabs>
        <w:ind w:left="1710" w:hanging="900"/>
        <w:jc w:val="both"/>
        <w:rPr>
          <w:rFonts w:ascii="Arial" w:hAnsi="Arial" w:cs="Arial"/>
        </w:rPr>
      </w:pPr>
      <w:bookmarkStart w:id="982" w:name="_DV_M611"/>
      <w:bookmarkEnd w:id="982"/>
      <w:r>
        <w:rPr>
          <w:rStyle w:val="DeltaViewInsertion"/>
          <w:rFonts w:ascii="Arial" w:hAnsi="Arial" w:cs="Arial"/>
          <w:color w:val="000000"/>
          <w:u w:val="none"/>
        </w:rPr>
        <w:t xml:space="preserve">Where the </w:t>
      </w:r>
      <w:r>
        <w:rPr>
          <w:rStyle w:val="DeltaViewInsertion"/>
          <w:rFonts w:ascii="Arial" w:hAnsi="Arial" w:cs="Arial"/>
          <w:b/>
          <w:bCs/>
          <w:color w:val="000000"/>
          <w:u w:val="none"/>
        </w:rPr>
        <w:t>CUSC Modifications Panel</w:t>
      </w:r>
      <w:r>
        <w:rPr>
          <w:rStyle w:val="DeltaViewInsertion"/>
          <w:rFonts w:ascii="Arial" w:hAnsi="Arial" w:cs="Arial"/>
          <w:color w:val="000000"/>
          <w:u w:val="none"/>
        </w:rPr>
        <w:t xml:space="preserve"> is of the view that the proposed text to amend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for a</w:t>
      </w:r>
      <w:r>
        <w:rPr>
          <w:rStyle w:val="DeltaViewInsertion"/>
          <w:rFonts w:ascii="Arial" w:hAnsi="Arial" w:cs="Arial"/>
          <w:b/>
          <w:bCs/>
          <w:color w:val="000000"/>
          <w:u w:val="none"/>
        </w:rPr>
        <w:t xml:space="preserve"> CUSC Modification Proposal</w:t>
      </w:r>
      <w:r>
        <w:rPr>
          <w:rStyle w:val="DeltaViewInsertion"/>
          <w:rFonts w:ascii="Arial" w:hAnsi="Arial" w:cs="Arial"/>
          <w:color w:val="000000"/>
          <w:u w:val="none"/>
        </w:rPr>
        <w:t xml:space="preserve"> is not needed </w:t>
      </w:r>
      <w:r w:rsidRPr="00870721">
        <w:rPr>
          <w:rFonts w:ascii="Arial" w:hAnsi="Arial" w:cs="Arial"/>
        </w:rPr>
        <w:t xml:space="preserve">(and provided the </w:t>
      </w:r>
      <w:r w:rsidRPr="00870721">
        <w:rPr>
          <w:rFonts w:ascii="Arial" w:hAnsi="Arial" w:cs="Arial"/>
          <w:b/>
        </w:rPr>
        <w:t xml:space="preserve">CUSC Modification Proposal, </w:t>
      </w:r>
      <w:r w:rsidRPr="00870721">
        <w:rPr>
          <w:rFonts w:ascii="Arial" w:hAnsi="Arial" w:cs="Arial"/>
          <w:iCs/>
        </w:rPr>
        <w:t xml:space="preserve">and if applicable, any </w:t>
      </w:r>
      <w:r w:rsidRPr="00870721">
        <w:rPr>
          <w:rFonts w:ascii="Arial" w:hAnsi="Arial" w:cs="Arial"/>
          <w:b/>
          <w:iCs/>
        </w:rPr>
        <w:t>Workgroup Alternative CUSC Modification</w:t>
      </w:r>
      <w:r w:rsidRPr="00870721">
        <w:rPr>
          <w:rFonts w:ascii="Calibri Light" w:hAnsi="Calibri Light"/>
          <w:b/>
          <w:iCs/>
          <w:sz w:val="16"/>
          <w:szCs w:val="16"/>
        </w:rPr>
        <w:t>(</w:t>
      </w:r>
      <w:r w:rsidRPr="00870721">
        <w:rPr>
          <w:rFonts w:ascii="Arial" w:hAnsi="Arial" w:cs="Arial"/>
          <w:b/>
          <w:iCs/>
        </w:rPr>
        <w:t>s</w:t>
      </w:r>
      <w:r w:rsidRPr="00870721">
        <w:rPr>
          <w:rFonts w:ascii="Arial" w:hAnsi="Arial" w:cs="Arial"/>
          <w:b/>
          <w:i/>
          <w:iCs/>
        </w:rPr>
        <w:t>)</w:t>
      </w:r>
      <w:r w:rsidRPr="00870721">
        <w:rPr>
          <w:rFonts w:ascii="Arial" w:hAnsi="Arial" w:cs="Arial"/>
        </w:rPr>
        <w:t>, does not constitute an</w:t>
      </w:r>
      <w:r w:rsidR="00B367EB">
        <w:rPr>
          <w:rFonts w:ascii="Arial" w:hAnsi="Arial" w:cs="Arial"/>
          <w:b/>
        </w:rPr>
        <w:t xml:space="preserve"> EBR Amendment</w:t>
      </w:r>
      <w:r w:rsidRPr="00870721">
        <w:rPr>
          <w:rFonts w:ascii="Arial" w:hAnsi="Arial" w:cs="Arial"/>
        </w:rPr>
        <w:t>)</w:t>
      </w:r>
      <w:r w:rsidRPr="00870721">
        <w:rPr>
          <w:rStyle w:val="DeltaViewInsertion"/>
          <w:rFonts w:ascii="Arial" w:hAnsi="Arial" w:cs="Arial"/>
          <w:color w:val="auto"/>
          <w:u w:val="none"/>
        </w:rPr>
        <w:t xml:space="preserve">, </w:t>
      </w:r>
      <w:r>
        <w:rPr>
          <w:rStyle w:val="DeltaViewInsertion"/>
          <w:rFonts w:ascii="Arial" w:hAnsi="Arial" w:cs="Arial"/>
          <w:b/>
          <w:bCs/>
          <w:color w:val="000000"/>
          <w:u w:val="none"/>
        </w:rPr>
        <w:t xml:space="preserve"> the CUSC Modifications Panel </w:t>
      </w:r>
      <w:r>
        <w:rPr>
          <w:rStyle w:val="DeltaViewInsertion"/>
          <w:rFonts w:ascii="Arial" w:hAnsi="Arial" w:cs="Arial"/>
          <w:color w:val="000000"/>
          <w:u w:val="none"/>
        </w:rPr>
        <w:t xml:space="preserve"> shall consult (giving its reasons to why it is of this view) with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as to whether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would like the </w:t>
      </w:r>
      <w:r>
        <w:rPr>
          <w:rStyle w:val="DeltaViewInsertion"/>
          <w:rFonts w:ascii="Arial" w:hAnsi="Arial" w:cs="Arial"/>
          <w:b/>
          <w:bCs/>
          <w:color w:val="000000"/>
          <w:u w:val="none"/>
        </w:rPr>
        <w:t>CUSC Modification Report</w:t>
      </w:r>
      <w:r>
        <w:rPr>
          <w:rStyle w:val="DeltaViewInsertion"/>
          <w:rFonts w:ascii="Arial" w:hAnsi="Arial" w:cs="Arial"/>
          <w:color w:val="000000"/>
          <w:u w:val="none"/>
        </w:rPr>
        <w:t xml:space="preserve"> to include the proposed text to amend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If it does not, no text needs to be included.  If it does, and no detailed text has yet been prepared, </w:t>
      </w:r>
      <w:bookmarkStart w:id="983" w:name="_DV_M612"/>
      <w:bookmarkStart w:id="984" w:name="_BPDCD_179"/>
      <w:bookmarkEnd w:id="983"/>
      <w:r>
        <w:rPr>
          <w:rStyle w:val="DeltaViewInsertion"/>
          <w:rFonts w:ascii="Arial" w:hAnsi="Arial" w:cs="Arial"/>
          <w:color w:val="000000"/>
          <w:u w:val="none"/>
        </w:rPr>
        <w:t>the</w:t>
      </w:r>
      <w:r>
        <w:rPr>
          <w:rStyle w:val="DeltaViewInsertion"/>
          <w:rFonts w:ascii="Arial" w:hAnsi="Arial" w:cs="Arial"/>
          <w:b/>
          <w:bCs/>
          <w:color w:val="000000"/>
          <w:u w:val="none"/>
        </w:rPr>
        <w:t xml:space="preserve"> Code Administrator</w:t>
      </w:r>
      <w:r>
        <w:rPr>
          <w:rStyle w:val="DeltaViewInsertion"/>
          <w:rFonts w:ascii="Arial" w:hAnsi="Arial" w:cs="Arial"/>
          <w:color w:val="000000"/>
          <w:u w:val="none"/>
        </w:rPr>
        <w:t xml:space="preserve"> </w:t>
      </w:r>
      <w:bookmarkStart w:id="985" w:name="_DV_M613"/>
      <w:bookmarkEnd w:id="984"/>
      <w:bookmarkEnd w:id="985"/>
      <w:r>
        <w:rPr>
          <w:rStyle w:val="DeltaViewInsertion"/>
          <w:rFonts w:ascii="Arial" w:hAnsi="Arial" w:cs="Arial"/>
          <w:color w:val="000000"/>
          <w:u w:val="none"/>
        </w:rPr>
        <w:t xml:space="preserve">shall prepare such text to modify the </w:t>
      </w:r>
      <w:r>
        <w:rPr>
          <w:rStyle w:val="DeltaViewInsertion"/>
          <w:rFonts w:ascii="Arial" w:hAnsi="Arial" w:cs="Arial"/>
          <w:b/>
          <w:bCs/>
          <w:color w:val="000000"/>
          <w:u w:val="none"/>
        </w:rPr>
        <w:lastRenderedPageBreak/>
        <w:t>CUSC</w:t>
      </w:r>
      <w:r>
        <w:rPr>
          <w:rStyle w:val="DeltaViewInsertion"/>
          <w:rFonts w:ascii="Arial" w:hAnsi="Arial" w:cs="Arial"/>
          <w:color w:val="000000"/>
          <w:u w:val="none"/>
        </w:rPr>
        <w:t xml:space="preserve"> in order to give effect to such </w:t>
      </w:r>
      <w:r>
        <w:rPr>
          <w:rStyle w:val="DeltaViewInsertion"/>
          <w:rFonts w:ascii="Arial" w:hAnsi="Arial" w:cs="Arial"/>
          <w:b/>
          <w:bCs/>
          <w:color w:val="000000"/>
          <w:u w:val="none"/>
        </w:rPr>
        <w:t>CUSC Modification</w:t>
      </w:r>
      <w:r>
        <w:rPr>
          <w:rFonts w:ascii="Arial" w:hAnsi="Arial" w:cs="Arial"/>
        </w:rPr>
        <w:t xml:space="preserve"> </w:t>
      </w:r>
      <w:r>
        <w:rPr>
          <w:rFonts w:ascii="Arial" w:hAnsi="Arial" w:cs="Arial"/>
          <w:b/>
          <w:bCs/>
        </w:rPr>
        <w:t>Proposal</w:t>
      </w:r>
      <w:bookmarkStart w:id="986" w:name="_DV_M614"/>
      <w:bookmarkStart w:id="987" w:name="_BPDCI_180"/>
      <w:bookmarkEnd w:id="986"/>
      <w:r>
        <w:rPr>
          <w:rFonts w:ascii="Arial" w:hAnsi="Arial" w:cs="Arial"/>
          <w:b/>
          <w:bCs/>
        </w:rPr>
        <w:t xml:space="preserve"> </w:t>
      </w:r>
      <w:r>
        <w:rPr>
          <w:rFonts w:ascii="Arial" w:hAnsi="Arial" w:cs="Arial"/>
        </w:rPr>
        <w:t>and consult those identified in Paragraph 8.22.2</w:t>
      </w:r>
      <w:r>
        <w:rPr>
          <w:rStyle w:val="DeltaViewInsertion"/>
          <w:rFonts w:ascii="Arial" w:hAnsi="Arial" w:cs="Arial"/>
          <w:color w:val="000000"/>
          <w:u w:val="none"/>
        </w:rPr>
        <w:t>.</w:t>
      </w:r>
      <w:bookmarkEnd w:id="987"/>
    </w:p>
    <w:p w14:paraId="5D3B034C" w14:textId="77777777" w:rsidR="00B56045" w:rsidRDefault="00B56045" w:rsidP="00B56045">
      <w:pPr>
        <w:pStyle w:val="Heading3"/>
        <w:widowControl/>
        <w:numPr>
          <w:ilvl w:val="2"/>
          <w:numId w:val="21"/>
        </w:numPr>
        <w:tabs>
          <w:tab w:val="clear" w:pos="3402"/>
          <w:tab w:val="num" w:pos="0"/>
        </w:tabs>
        <w:rPr>
          <w:rFonts w:ascii="Arial" w:hAnsi="Arial" w:cs="Arial"/>
          <w:b/>
          <w:bCs/>
        </w:rPr>
      </w:pPr>
      <w:bookmarkStart w:id="988" w:name="_DV_M615"/>
      <w:bookmarkEnd w:id="988"/>
      <w:r>
        <w:rPr>
          <w:rFonts w:ascii="Arial" w:hAnsi="Arial" w:cs="Arial"/>
          <w:b/>
          <w:bCs/>
        </w:rPr>
        <w:t>CUSC MODIFICATION REPORT</w:t>
      </w:r>
    </w:p>
    <w:p w14:paraId="3BFA71E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89" w:name="_DV_M616"/>
      <w:bookmarkEnd w:id="989"/>
      <w:r>
        <w:rPr>
          <w:rFonts w:ascii="Arial" w:hAnsi="Arial" w:cs="Arial"/>
        </w:rPr>
        <w:t xml:space="preserve">Subject to the </w:t>
      </w:r>
      <w:r>
        <w:rPr>
          <w:rFonts w:ascii="Arial" w:hAnsi="Arial" w:cs="Arial"/>
          <w:b/>
          <w:bCs/>
        </w:rPr>
        <w:t xml:space="preserve">Code Administrator’s </w:t>
      </w:r>
      <w:r>
        <w:rPr>
          <w:rFonts w:ascii="Arial" w:hAnsi="Arial" w:cs="Arial"/>
        </w:rPr>
        <w:t>consultation having been completed, the</w:t>
      </w:r>
      <w:r>
        <w:rPr>
          <w:rFonts w:ascii="Arial" w:hAnsi="Arial" w:cs="Arial"/>
          <w:b/>
          <w:bCs/>
        </w:rPr>
        <w:t xml:space="preserve"> CUSC Modifications Panel </w:t>
      </w:r>
      <w:r>
        <w:rPr>
          <w:rFonts w:ascii="Arial" w:hAnsi="Arial" w:cs="Arial"/>
        </w:rPr>
        <w:t xml:space="preserve">shall prepare and submit to the </w:t>
      </w:r>
      <w:r>
        <w:rPr>
          <w:rFonts w:ascii="Arial" w:hAnsi="Arial" w:cs="Arial"/>
          <w:b/>
          <w:bCs/>
        </w:rPr>
        <w:t>Authority</w:t>
      </w:r>
      <w:r>
        <w:rPr>
          <w:rFonts w:ascii="Arial" w:hAnsi="Arial" w:cs="Arial"/>
        </w:rPr>
        <w:t xml:space="preserve"> a report (the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w:t>
      </w:r>
      <w:r>
        <w:rPr>
          <w:rFonts w:ascii="Arial" w:hAnsi="Arial" w:cs="Arial"/>
          <w:b/>
          <w:bCs/>
        </w:rPr>
        <w:t xml:space="preserve"> </w:t>
      </w:r>
      <w:r>
        <w:rPr>
          <w:rFonts w:ascii="Arial" w:hAnsi="Arial" w:cs="Arial"/>
        </w:rPr>
        <w:t xml:space="preserve">in accordance with this Paragraph 8.23 for each </w:t>
      </w:r>
      <w:r>
        <w:rPr>
          <w:rFonts w:ascii="Arial" w:hAnsi="Arial" w:cs="Arial"/>
          <w:b/>
          <w:bCs/>
        </w:rPr>
        <w:t xml:space="preserve">CUSC Modification Proposal </w:t>
      </w:r>
      <w:r>
        <w:rPr>
          <w:rFonts w:ascii="Arial" w:hAnsi="Arial" w:cs="Arial"/>
        </w:rPr>
        <w:t>which is not withdrawn.</w:t>
      </w:r>
    </w:p>
    <w:p w14:paraId="11F055A1" w14:textId="217A2F46" w:rsidR="00B56045" w:rsidRDefault="00B56045" w:rsidP="00A8502D">
      <w:pPr>
        <w:pStyle w:val="Heading4"/>
        <w:tabs>
          <w:tab w:val="clear" w:pos="4253"/>
        </w:tabs>
        <w:ind w:left="1701" w:firstLine="0"/>
        <w:jc w:val="both"/>
        <w:rPr>
          <w:rFonts w:ascii="Arial" w:hAnsi="Arial" w:cs="Arial"/>
        </w:rPr>
      </w:pPr>
      <w:r>
        <w:rPr>
          <w:rFonts w:ascii="Arial" w:hAnsi="Arial" w:cs="Arial"/>
        </w:rPr>
        <w:t xml:space="preserve">8.23.1.A </w:t>
      </w:r>
      <w:r w:rsidRPr="00BD4E4C">
        <w:rPr>
          <w:rFonts w:ascii="Arial" w:hAnsi="Arial" w:cs="Arial"/>
        </w:rPr>
        <w:t xml:space="preserve">Where a </w:t>
      </w:r>
      <w:r w:rsidRPr="00BD4E4C">
        <w:rPr>
          <w:rFonts w:ascii="Arial" w:hAnsi="Arial" w:cs="Arial"/>
          <w:b/>
        </w:rPr>
        <w:t>CUSC Modification Proposal</w:t>
      </w:r>
      <w:r w:rsidRPr="00BD4E4C">
        <w:rPr>
          <w:rFonts w:ascii="Arial" w:hAnsi="Arial" w:cs="Arial"/>
        </w:rPr>
        <w:t xml:space="preserve"> or any </w:t>
      </w:r>
      <w:r w:rsidRPr="00BD4E4C">
        <w:rPr>
          <w:rFonts w:ascii="Arial" w:hAnsi="Arial" w:cs="Arial"/>
          <w:b/>
        </w:rPr>
        <w:t>Workgroup Alternative CUSC Modificatio</w:t>
      </w:r>
      <w:r w:rsidRPr="00BD4E4C">
        <w:rPr>
          <w:rFonts w:ascii="Arial" w:hAnsi="Arial" w:cs="Arial"/>
        </w:rPr>
        <w:t>n constitutes an</w:t>
      </w:r>
      <w:r w:rsidR="006409A7" w:rsidRPr="00BD4E4C">
        <w:rPr>
          <w:rFonts w:ascii="Arial" w:hAnsi="Arial" w:cs="Arial"/>
          <w:b/>
        </w:rPr>
        <w:t xml:space="preserve"> EBR Amendment</w:t>
      </w:r>
      <w:r w:rsidRPr="00BD4E4C">
        <w:rPr>
          <w:rFonts w:ascii="Arial" w:hAnsi="Arial" w:cs="Arial"/>
        </w:rPr>
        <w:t xml:space="preserve">, the </w:t>
      </w:r>
      <w:r w:rsidRPr="00BD4E4C">
        <w:rPr>
          <w:rFonts w:ascii="Arial" w:hAnsi="Arial" w:cs="Arial"/>
          <w:b/>
        </w:rPr>
        <w:t>Panel</w:t>
      </w:r>
      <w:r w:rsidRPr="00BD4E4C">
        <w:rPr>
          <w:rFonts w:ascii="Arial" w:hAnsi="Arial" w:cs="Arial"/>
        </w:rPr>
        <w:t xml:space="preserve"> will consider any consultation responses received and any further work required to assess these as required under </w:t>
      </w:r>
      <w:r w:rsidRPr="00BD4E4C">
        <w:rPr>
          <w:rFonts w:ascii="Arial" w:hAnsi="Arial" w:cs="Arial"/>
          <w:b/>
        </w:rPr>
        <w:t>CUSC</w:t>
      </w:r>
      <w:r w:rsidRPr="00BD4E4C">
        <w:rPr>
          <w:rFonts w:ascii="Arial" w:hAnsi="Arial" w:cs="Arial"/>
        </w:rPr>
        <w:t xml:space="preserve"> Paragraph 8.18.8A</w:t>
      </w:r>
    </w:p>
    <w:p w14:paraId="4C11C97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990" w:name="_DV_M617"/>
      <w:bookmarkEnd w:id="990"/>
      <w:r>
        <w:rPr>
          <w:rFonts w:ascii="Arial" w:hAnsi="Arial" w:cs="Arial"/>
        </w:rPr>
        <w:t>The matters to be included in a</w:t>
      </w:r>
      <w:r>
        <w:rPr>
          <w:rFonts w:ascii="Arial" w:hAnsi="Arial" w:cs="Arial"/>
          <w:b/>
          <w:bCs/>
        </w:rPr>
        <w:t xml:space="preserve"> CUSC Modification</w:t>
      </w:r>
      <w:r>
        <w:rPr>
          <w:rFonts w:ascii="Arial" w:hAnsi="Arial" w:cs="Arial"/>
        </w:rPr>
        <w:t xml:space="preserve"> </w:t>
      </w:r>
      <w:r>
        <w:rPr>
          <w:rFonts w:ascii="Arial" w:hAnsi="Arial" w:cs="Arial"/>
          <w:b/>
          <w:bCs/>
        </w:rPr>
        <w:t>Report</w:t>
      </w:r>
      <w:r>
        <w:rPr>
          <w:rFonts w:ascii="Arial" w:hAnsi="Arial" w:cs="Arial"/>
        </w:rPr>
        <w:t xml:space="preserve"> shall be the following (in respect of the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w:t>
      </w:r>
    </w:p>
    <w:p w14:paraId="616BD5F7" w14:textId="77777777" w:rsidR="00B56045" w:rsidRDefault="00B56045" w:rsidP="00B56045">
      <w:pPr>
        <w:pStyle w:val="Heading5"/>
        <w:widowControl/>
        <w:numPr>
          <w:ilvl w:val="4"/>
          <w:numId w:val="21"/>
        </w:numPr>
        <w:tabs>
          <w:tab w:val="clear" w:pos="2552"/>
          <w:tab w:val="clear" w:pos="5103"/>
          <w:tab w:val="num" w:pos="0"/>
        </w:tabs>
        <w:ind w:left="2268" w:hanging="567"/>
        <w:jc w:val="both"/>
        <w:rPr>
          <w:rFonts w:ascii="Arial" w:hAnsi="Arial" w:cs="Arial"/>
        </w:rPr>
      </w:pPr>
      <w:bookmarkStart w:id="991" w:name="_DV_M618"/>
      <w:bookmarkEnd w:id="991"/>
      <w:r>
        <w:rPr>
          <w:rFonts w:ascii="Arial" w:hAnsi="Arial" w:cs="Arial"/>
        </w:rPr>
        <w:t xml:space="preserve">A description of the </w:t>
      </w:r>
      <w:r>
        <w:rPr>
          <w:rFonts w:ascii="Arial" w:hAnsi="Arial" w:cs="Arial"/>
          <w:b/>
          <w:bCs/>
        </w:rPr>
        <w:t xml:space="preserve">CUSC Modification Proposal </w:t>
      </w:r>
      <w:r>
        <w:rPr>
          <w:rFonts w:ascii="Arial" w:hAnsi="Arial" w:cs="Arial"/>
        </w:rPr>
        <w:t xml:space="preserve">and any </w:t>
      </w:r>
      <w:r>
        <w:rPr>
          <w:rFonts w:ascii="Arial" w:hAnsi="Arial" w:cs="Arial"/>
          <w:b/>
          <w:bCs/>
        </w:rPr>
        <w:t>Workgroup Alternative CUSC Modification(s)</w:t>
      </w:r>
      <w:r>
        <w:rPr>
          <w:rFonts w:ascii="Arial" w:hAnsi="Arial" w:cs="Arial"/>
        </w:rPr>
        <w:t xml:space="preserve">, including the details of, and the rationale for, any variations made (or, as the case may be, omitted) by the </w:t>
      </w:r>
      <w:bookmarkStart w:id="992" w:name="_BPDCI_182"/>
      <w:bookmarkStart w:id="993" w:name="_DV_M619"/>
      <w:bookmarkEnd w:id="992"/>
      <w:bookmarkEnd w:id="993"/>
      <w:r>
        <w:rPr>
          <w:rFonts w:ascii="Arial" w:hAnsi="Arial" w:cs="Arial"/>
          <w:b/>
          <w:bCs/>
        </w:rPr>
        <w:t xml:space="preserve">Proposer </w:t>
      </w:r>
      <w:r>
        <w:rPr>
          <w:rFonts w:ascii="Arial" w:hAnsi="Arial" w:cs="Arial"/>
        </w:rPr>
        <w:t xml:space="preserve">together with the views of the </w:t>
      </w:r>
      <w:r>
        <w:rPr>
          <w:rFonts w:ascii="Arial" w:hAnsi="Arial" w:cs="Arial"/>
          <w:b/>
          <w:bCs/>
        </w:rPr>
        <w:t>Workgroup;</w:t>
      </w:r>
    </w:p>
    <w:p w14:paraId="00FC53DA"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994" w:name="_DV_M620"/>
      <w:bookmarkEnd w:id="994"/>
      <w:r>
        <w:rPr>
          <w:rFonts w:ascii="Arial" w:hAnsi="Arial" w:cs="Arial"/>
        </w:rPr>
        <w:t xml:space="preserve"> the </w:t>
      </w:r>
      <w:r>
        <w:rPr>
          <w:rFonts w:ascii="Arial" w:hAnsi="Arial" w:cs="Arial"/>
          <w:b/>
          <w:bCs/>
        </w:rPr>
        <w:t>Panel Members’ Recommendation</w:t>
      </w:r>
      <w:r>
        <w:rPr>
          <w:rFonts w:ascii="Arial" w:hAnsi="Arial" w:cs="Arial"/>
        </w:rPr>
        <w:t>;</w:t>
      </w:r>
    </w:p>
    <w:p w14:paraId="6B2993FB"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995" w:name="_DV_M621"/>
      <w:bookmarkEnd w:id="995"/>
      <w:r>
        <w:rPr>
          <w:rFonts w:ascii="Arial" w:hAnsi="Arial" w:cs="Arial"/>
        </w:rPr>
        <w:t xml:space="preserve">a summary (agreed by the </w:t>
      </w:r>
      <w:r>
        <w:rPr>
          <w:rFonts w:ascii="Arial" w:hAnsi="Arial" w:cs="Arial"/>
          <w:b/>
          <w:bCs/>
        </w:rPr>
        <w:t>CUSC Modifications Panel</w:t>
      </w:r>
      <w:r>
        <w:rPr>
          <w:rFonts w:ascii="Arial" w:hAnsi="Arial" w:cs="Arial"/>
        </w:rPr>
        <w:t xml:space="preserve">) of the views (including any recommendations) from </w:t>
      </w:r>
      <w:r>
        <w:rPr>
          <w:rFonts w:ascii="Arial" w:hAnsi="Arial" w:cs="Arial"/>
          <w:b/>
          <w:bCs/>
        </w:rPr>
        <w:t xml:space="preserve">Panel Members </w:t>
      </w:r>
      <w:r>
        <w:rPr>
          <w:rFonts w:ascii="Arial" w:hAnsi="Arial" w:cs="Arial"/>
        </w:rPr>
        <w:t>in the</w:t>
      </w:r>
      <w:r>
        <w:rPr>
          <w:rFonts w:ascii="Arial" w:hAnsi="Arial" w:cs="Arial"/>
          <w:b/>
          <w:bCs/>
        </w:rPr>
        <w:t xml:space="preserve"> CUSC Modifications Panel Recommendation Vote </w:t>
      </w:r>
      <w:r>
        <w:rPr>
          <w:rFonts w:ascii="Arial" w:hAnsi="Arial" w:cs="Arial"/>
        </w:rPr>
        <w:t xml:space="preserve">and the conclusions of the </w:t>
      </w:r>
      <w:r>
        <w:rPr>
          <w:rFonts w:ascii="Arial" w:hAnsi="Arial" w:cs="Arial"/>
          <w:b/>
          <w:bCs/>
        </w:rPr>
        <w:t>Workgroup</w:t>
      </w:r>
      <w:r>
        <w:rPr>
          <w:rFonts w:ascii="Arial" w:hAnsi="Arial" w:cs="Arial"/>
        </w:rPr>
        <w:t xml:space="preserve"> (if there is one) in respect of the </w:t>
      </w:r>
      <w:r>
        <w:rPr>
          <w:rFonts w:ascii="Arial" w:hAnsi="Arial" w:cs="Arial"/>
          <w:b/>
          <w:bCs/>
        </w:rPr>
        <w:t>CUSC Modification Proposal</w:t>
      </w:r>
      <w:r>
        <w:rPr>
          <w:rFonts w:ascii="Arial" w:hAnsi="Arial" w:cs="Arial"/>
        </w:rPr>
        <w:t xml:space="preserve"> and of any </w:t>
      </w:r>
      <w:r>
        <w:rPr>
          <w:rFonts w:ascii="Arial" w:hAnsi="Arial" w:cs="Arial"/>
          <w:b/>
          <w:bCs/>
        </w:rPr>
        <w:t>Workgroup Alternative CUSC Modification(s)</w:t>
      </w:r>
      <w:r>
        <w:rPr>
          <w:rFonts w:ascii="Arial" w:hAnsi="Arial" w:cs="Arial"/>
        </w:rPr>
        <w:t>;</w:t>
      </w:r>
      <w:bookmarkStart w:id="996" w:name="_BPDCI_184"/>
      <w:bookmarkEnd w:id="996"/>
    </w:p>
    <w:p w14:paraId="351EF075"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997" w:name="_DV_M622"/>
      <w:bookmarkEnd w:id="997"/>
      <w:r>
        <w:rPr>
          <w:rFonts w:ascii="Arial" w:hAnsi="Arial" w:cs="Arial"/>
        </w:rPr>
        <w:t xml:space="preserve">an analysis of whether (and, if so, to what extent) the </w:t>
      </w:r>
      <w:r>
        <w:rPr>
          <w:rFonts w:ascii="Arial" w:hAnsi="Arial" w:cs="Arial"/>
          <w:b/>
          <w:bCs/>
        </w:rPr>
        <w:t xml:space="preserve">CUSC Modification Proposal </w:t>
      </w:r>
      <w:bookmarkStart w:id="998" w:name="_DV_M623"/>
      <w:bookmarkStart w:id="999" w:name="_BPDCI_185"/>
      <w:bookmarkEnd w:id="998"/>
      <w:r>
        <w:rPr>
          <w:rFonts w:ascii="Arial" w:hAnsi="Arial" w:cs="Arial"/>
        </w:rPr>
        <w:t>and any</w:t>
      </w:r>
      <w:r>
        <w:rPr>
          <w:rFonts w:ascii="Arial" w:hAnsi="Arial" w:cs="Arial"/>
          <w:b/>
          <w:bCs/>
        </w:rPr>
        <w:t xml:space="preserve"> Workgroup Alternative CUSC Modification(s)</w:t>
      </w:r>
      <w:r>
        <w:rPr>
          <w:rFonts w:ascii="Arial" w:hAnsi="Arial" w:cs="Arial"/>
        </w:rPr>
        <w:t xml:space="preserve"> </w:t>
      </w:r>
      <w:bookmarkStart w:id="1000" w:name="_DV_M624"/>
      <w:bookmarkEnd w:id="999"/>
      <w:bookmarkEnd w:id="1000"/>
      <w:r>
        <w:rPr>
          <w:rFonts w:ascii="Arial" w:hAnsi="Arial" w:cs="Arial"/>
        </w:rPr>
        <w:t xml:space="preserve">would better facilitate achievement of the </w:t>
      </w:r>
      <w:r>
        <w:rPr>
          <w:rFonts w:ascii="Arial" w:hAnsi="Arial" w:cs="Arial"/>
          <w:b/>
          <w:bCs/>
        </w:rPr>
        <w:t>Applicable</w:t>
      </w:r>
      <w:r>
        <w:rPr>
          <w:rFonts w:ascii="Arial" w:hAnsi="Arial" w:cs="Arial"/>
        </w:rPr>
        <w:t xml:space="preserve"> </w:t>
      </w:r>
      <w:r>
        <w:rPr>
          <w:rFonts w:ascii="Arial" w:hAnsi="Arial" w:cs="Arial"/>
          <w:b/>
          <w:bCs/>
        </w:rPr>
        <w:t>CUSC</w:t>
      </w:r>
      <w:r>
        <w:rPr>
          <w:rFonts w:ascii="Arial" w:hAnsi="Arial" w:cs="Arial"/>
        </w:rPr>
        <w:t xml:space="preserve"> </w:t>
      </w:r>
      <w:r>
        <w:rPr>
          <w:rFonts w:ascii="Arial" w:hAnsi="Arial" w:cs="Arial"/>
          <w:b/>
          <w:bCs/>
        </w:rPr>
        <w:t xml:space="preserve">Objective(s) </w:t>
      </w:r>
      <w:r>
        <w:rPr>
          <w:rFonts w:ascii="Arial" w:hAnsi="Arial" w:cs="Arial"/>
        </w:rPr>
        <w:t>with a detailed explanation of the</w:t>
      </w:r>
      <w:r>
        <w:rPr>
          <w:rFonts w:ascii="Arial" w:hAnsi="Arial" w:cs="Arial"/>
          <w:b/>
          <w:bCs/>
        </w:rPr>
        <w:t xml:space="preserve"> CUSC Modifications Panel’</w:t>
      </w:r>
      <w:r>
        <w:rPr>
          <w:rFonts w:ascii="Arial" w:hAnsi="Arial" w:cs="Arial"/>
        </w:rPr>
        <w:t xml:space="preserve">s reasons for its assessment, including, where the impact is likely to be material, an assessment of the quantifiable impact of the </w:t>
      </w:r>
      <w:r>
        <w:rPr>
          <w:rFonts w:ascii="Arial" w:hAnsi="Arial" w:cs="Arial"/>
          <w:b/>
          <w:bCs/>
        </w:rPr>
        <w:t>CUSC Modification Proposal</w:t>
      </w:r>
      <w:r>
        <w:rPr>
          <w:rFonts w:ascii="Arial" w:hAnsi="Arial" w:cs="Arial"/>
        </w:rPr>
        <w:t xml:space="preserve"> </w:t>
      </w:r>
      <w:bookmarkStart w:id="1001" w:name="_DV_M625"/>
      <w:bookmarkStart w:id="1002" w:name="_BPDCI_186"/>
      <w:bookmarkEnd w:id="1001"/>
      <w:r>
        <w:rPr>
          <w:rFonts w:ascii="Arial" w:hAnsi="Arial" w:cs="Arial"/>
        </w:rPr>
        <w:t>and any</w:t>
      </w:r>
      <w:r>
        <w:rPr>
          <w:rFonts w:ascii="Arial" w:hAnsi="Arial" w:cs="Arial"/>
          <w:b/>
          <w:bCs/>
        </w:rPr>
        <w:t xml:space="preserve"> Workgroup Alternative CUSC Modification(s)</w:t>
      </w:r>
      <w:r>
        <w:rPr>
          <w:rFonts w:ascii="Arial" w:hAnsi="Arial" w:cs="Arial"/>
        </w:rPr>
        <w:t xml:space="preserve"> </w:t>
      </w:r>
      <w:bookmarkStart w:id="1003" w:name="_DV_M626"/>
      <w:bookmarkEnd w:id="1002"/>
      <w:bookmarkEnd w:id="1003"/>
      <w:r>
        <w:rPr>
          <w:rFonts w:ascii="Arial" w:hAnsi="Arial" w:cs="Arial"/>
        </w:rPr>
        <w:t xml:space="preserve">on greenhouse gas emissions, to be conducted in accordance with such current guidance on the treatment of carbon costs and evaluation of the greenhouse gas emissions as may be issued by the </w:t>
      </w:r>
      <w:r>
        <w:rPr>
          <w:rFonts w:ascii="Arial" w:hAnsi="Arial" w:cs="Arial"/>
          <w:b/>
          <w:bCs/>
        </w:rPr>
        <w:t>Authority</w:t>
      </w:r>
      <w:r>
        <w:rPr>
          <w:rFonts w:ascii="Arial" w:hAnsi="Arial" w:cs="Arial"/>
        </w:rPr>
        <w:t xml:space="preserve"> from time to time, and providing a detailed explanation of the </w:t>
      </w:r>
      <w:r>
        <w:rPr>
          <w:rFonts w:ascii="Arial" w:hAnsi="Arial" w:cs="Arial"/>
          <w:b/>
          <w:bCs/>
        </w:rPr>
        <w:t>CUSC Modifications Panel</w:t>
      </w:r>
      <w:r>
        <w:rPr>
          <w:rFonts w:ascii="Arial" w:hAnsi="Arial" w:cs="Arial"/>
        </w:rPr>
        <w:t>’s reasons for that assessment;</w:t>
      </w:r>
    </w:p>
    <w:p w14:paraId="7EFB89A6"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04" w:name="_DV_M627"/>
      <w:bookmarkEnd w:id="1004"/>
      <w:r>
        <w:rPr>
          <w:rFonts w:ascii="Arial" w:hAnsi="Arial" w:cs="Arial"/>
        </w:rPr>
        <w:t xml:space="preserve">an analysis of whether (and, if so, to what extent) </w:t>
      </w:r>
      <w:r>
        <w:rPr>
          <w:rStyle w:val="DeltaViewInsertion"/>
          <w:rFonts w:ascii="Arial" w:hAnsi="Arial" w:cs="Arial"/>
          <w:color w:val="000000"/>
          <w:u w:val="none"/>
        </w:rPr>
        <w:t>any</w:t>
      </w:r>
      <w:r>
        <w:rPr>
          <w:rFonts w:ascii="Arial" w:hAnsi="Arial" w:cs="Arial"/>
        </w:rPr>
        <w:t xml:space="preserve"> </w:t>
      </w:r>
      <w:r>
        <w:rPr>
          <w:rFonts w:ascii="Arial" w:hAnsi="Arial" w:cs="Arial"/>
          <w:b/>
          <w:bCs/>
        </w:rPr>
        <w:t>Workgroup Alternative CUSC Modification</w:t>
      </w:r>
      <w:r>
        <w:rPr>
          <w:rFonts w:ascii="Arial Bold" w:hAnsi="Arial Bold" w:cs="Arial Bold"/>
          <w:b/>
          <w:bCs/>
        </w:rPr>
        <w:t>(s)</w:t>
      </w:r>
      <w:bookmarkStart w:id="1005" w:name="_DV_M628"/>
      <w:bookmarkStart w:id="1006" w:name="_BPDCD_189"/>
      <w:bookmarkEnd w:id="1005"/>
      <w:r>
        <w:rPr>
          <w:rFonts w:ascii="Arial" w:hAnsi="Arial" w:cs="Arial"/>
          <w:b/>
          <w:bCs/>
          <w:color w:val="0000FF"/>
        </w:rPr>
        <w:t xml:space="preserve"> </w:t>
      </w:r>
      <w:bookmarkStart w:id="1007" w:name="_DV_M629"/>
      <w:bookmarkEnd w:id="1006"/>
      <w:bookmarkEnd w:id="1007"/>
      <w:r>
        <w:rPr>
          <w:rFonts w:ascii="Arial" w:hAnsi="Arial" w:cs="Arial"/>
        </w:rPr>
        <w:t xml:space="preserve">would better facilitate achievement of the </w:t>
      </w:r>
      <w:r>
        <w:rPr>
          <w:rFonts w:ascii="Arial" w:hAnsi="Arial" w:cs="Arial"/>
          <w:b/>
          <w:bCs/>
        </w:rPr>
        <w:t>Applicable CUSC Objective(s)</w:t>
      </w:r>
      <w:r>
        <w:rPr>
          <w:rFonts w:ascii="Arial" w:hAnsi="Arial" w:cs="Arial"/>
        </w:rPr>
        <w:t xml:space="preserve"> as compared with the </w:t>
      </w:r>
      <w:r>
        <w:rPr>
          <w:rFonts w:ascii="Arial" w:hAnsi="Arial" w:cs="Arial"/>
          <w:b/>
          <w:bCs/>
        </w:rPr>
        <w:t xml:space="preserve">CUSC Modification Proposal </w:t>
      </w:r>
      <w:r>
        <w:rPr>
          <w:rFonts w:ascii="Arial" w:hAnsi="Arial" w:cs="Arial"/>
        </w:rPr>
        <w:t xml:space="preserve">and any </w:t>
      </w:r>
      <w:r>
        <w:rPr>
          <w:rStyle w:val="DeltaViewInsertion"/>
          <w:rFonts w:ascii="Arial" w:hAnsi="Arial" w:cs="Arial"/>
          <w:color w:val="000000"/>
          <w:u w:val="none"/>
        </w:rPr>
        <w:t xml:space="preserve">other </w:t>
      </w:r>
      <w:r>
        <w:rPr>
          <w:rStyle w:val="DeltaViewInsertion"/>
          <w:rFonts w:ascii="Arial" w:hAnsi="Arial" w:cs="Arial"/>
          <w:b/>
          <w:bCs/>
          <w:color w:val="000000"/>
          <w:u w:val="none"/>
        </w:rPr>
        <w:t>Workgroup Alternative CUSC Modification(s)</w:t>
      </w:r>
      <w:r>
        <w:rPr>
          <w:rFonts w:ascii="Arial" w:hAnsi="Arial" w:cs="Arial"/>
          <w:b/>
          <w:bCs/>
        </w:rPr>
        <w:t xml:space="preserve"> </w:t>
      </w:r>
      <w:bookmarkStart w:id="1008" w:name="_BPDCD_190"/>
      <w:bookmarkStart w:id="1009" w:name="_DV_M630"/>
      <w:bookmarkEnd w:id="1008"/>
      <w:bookmarkEnd w:id="1009"/>
      <w:r>
        <w:rPr>
          <w:rFonts w:ascii="Arial" w:hAnsi="Arial" w:cs="Arial"/>
        </w:rPr>
        <w:t xml:space="preserve">and the current version of the </w:t>
      </w:r>
      <w:r>
        <w:rPr>
          <w:rFonts w:ascii="Arial" w:hAnsi="Arial" w:cs="Arial"/>
          <w:b/>
          <w:bCs/>
        </w:rPr>
        <w:t>CUSC</w:t>
      </w:r>
      <w:r>
        <w:rPr>
          <w:rFonts w:ascii="Arial" w:hAnsi="Arial" w:cs="Arial"/>
        </w:rPr>
        <w:t>, with a detailed explanation of the</w:t>
      </w:r>
      <w:r>
        <w:rPr>
          <w:rFonts w:ascii="Arial" w:hAnsi="Arial" w:cs="Arial"/>
          <w:b/>
          <w:bCs/>
        </w:rPr>
        <w:t xml:space="preserve"> CUSC Modifications Panel’</w:t>
      </w:r>
      <w:r>
        <w:rPr>
          <w:rFonts w:ascii="Arial" w:hAnsi="Arial" w:cs="Arial"/>
        </w:rPr>
        <w:t xml:space="preserve">s reasons for its assessment, including, where the impact is likely to be material, </w:t>
      </w:r>
      <w:bookmarkStart w:id="1010" w:name="_DV_M631"/>
      <w:bookmarkStart w:id="1011" w:name="OLE_LINK4"/>
      <w:bookmarkEnd w:id="1010"/>
      <w:r>
        <w:rPr>
          <w:rFonts w:ascii="Arial" w:hAnsi="Arial" w:cs="Arial"/>
        </w:rPr>
        <w:t xml:space="preserve">an assessment of the quantifiable impact of the </w:t>
      </w:r>
      <w:r>
        <w:rPr>
          <w:rFonts w:ascii="Arial" w:hAnsi="Arial" w:cs="Arial"/>
          <w:b/>
          <w:bCs/>
        </w:rPr>
        <w:t>Workgroup Alternative CUSC Modification(s)</w:t>
      </w:r>
      <w:bookmarkStart w:id="1012" w:name="_DV_M632"/>
      <w:bookmarkStart w:id="1013" w:name="_BPDCD_191"/>
      <w:bookmarkEnd w:id="1012"/>
      <w:r>
        <w:rPr>
          <w:rFonts w:ascii="Arial" w:hAnsi="Arial" w:cs="Arial"/>
        </w:rPr>
        <w:t xml:space="preserve"> </w:t>
      </w:r>
      <w:bookmarkStart w:id="1014" w:name="_DV_M633"/>
      <w:bookmarkEnd w:id="1013"/>
      <w:bookmarkEnd w:id="1014"/>
      <w:r>
        <w:rPr>
          <w:rFonts w:ascii="Arial" w:hAnsi="Arial" w:cs="Arial"/>
        </w:rPr>
        <w:t xml:space="preserve">on greenhouse gas emissions, to be conducted in accordance with such current guidance on the treatment of carbon costs and evaluation of the greenhouse gas emissions as may be issued by the </w:t>
      </w:r>
      <w:r>
        <w:rPr>
          <w:rFonts w:ascii="Arial" w:hAnsi="Arial" w:cs="Arial"/>
          <w:b/>
          <w:bCs/>
        </w:rPr>
        <w:lastRenderedPageBreak/>
        <w:t>Authority</w:t>
      </w:r>
      <w:r>
        <w:rPr>
          <w:rFonts w:ascii="Arial" w:hAnsi="Arial" w:cs="Arial"/>
        </w:rPr>
        <w:t xml:space="preserve"> from time to time, and providing a detailed explanation of the </w:t>
      </w:r>
      <w:r>
        <w:rPr>
          <w:rFonts w:ascii="Arial" w:hAnsi="Arial" w:cs="Arial"/>
          <w:b/>
          <w:bCs/>
        </w:rPr>
        <w:t>CUSC Modifications Panel</w:t>
      </w:r>
      <w:r>
        <w:rPr>
          <w:rFonts w:ascii="Arial" w:hAnsi="Arial" w:cs="Arial"/>
        </w:rPr>
        <w:t>’s reasons for that assessment</w:t>
      </w:r>
      <w:r>
        <w:rPr>
          <w:rFonts w:ascii="Arial" w:hAnsi="Arial" w:cs="Arial"/>
          <w:b/>
          <w:bCs/>
        </w:rPr>
        <w:t>;</w:t>
      </w:r>
      <w:bookmarkEnd w:id="1011"/>
    </w:p>
    <w:p w14:paraId="12DC9AA5"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15" w:name="_DV_M634"/>
      <w:bookmarkEnd w:id="1015"/>
      <w:r>
        <w:rPr>
          <w:rFonts w:ascii="Arial" w:hAnsi="Arial" w:cs="Arial"/>
        </w:rPr>
        <w:t xml:space="preserve">the </w:t>
      </w:r>
      <w:r>
        <w:rPr>
          <w:rFonts w:ascii="Arial" w:hAnsi="Arial" w:cs="Arial"/>
          <w:b/>
          <w:bCs/>
        </w:rPr>
        <w:t>Proposed Implementation Date</w:t>
      </w:r>
      <w:r>
        <w:rPr>
          <w:rFonts w:ascii="Arial" w:hAnsi="Arial" w:cs="Arial"/>
        </w:rPr>
        <w:t xml:space="preserve"> taking into account the views put forward during the process described at Paragraph 8.22.4(b) such date to be determined by the </w:t>
      </w:r>
      <w:r>
        <w:rPr>
          <w:rFonts w:ascii="Arial" w:hAnsi="Arial" w:cs="Arial"/>
          <w:b/>
          <w:bCs/>
        </w:rPr>
        <w:t>CUSC Modifications Panel</w:t>
      </w:r>
      <w:r>
        <w:rPr>
          <w:rFonts w:ascii="Arial" w:hAnsi="Arial" w:cs="Arial"/>
        </w:rPr>
        <w:t xml:space="preserve"> in the event of any disparity between such views and those of the</w:t>
      </w:r>
      <w:r>
        <w:rPr>
          <w:rFonts w:ascii="Arial" w:hAnsi="Arial" w:cs="Arial"/>
          <w:b/>
          <w:bCs/>
        </w:rPr>
        <w:t xml:space="preserve"> Code Administrator</w:t>
      </w:r>
      <w:r>
        <w:rPr>
          <w:rFonts w:ascii="Arial" w:hAnsi="Arial" w:cs="Arial"/>
        </w:rPr>
        <w:t xml:space="preserve">; </w:t>
      </w:r>
    </w:p>
    <w:p w14:paraId="342570CD"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16" w:name="_DV_M635"/>
      <w:bookmarkEnd w:id="1016"/>
      <w:r>
        <w:rPr>
          <w:rFonts w:ascii="Arial" w:hAnsi="Arial" w:cs="Arial"/>
        </w:rPr>
        <w:t>an assessment of:</w:t>
      </w:r>
    </w:p>
    <w:p w14:paraId="1B653F8B"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1017" w:name="_DV_M636"/>
      <w:bookmarkEnd w:id="1017"/>
      <w:r>
        <w:rPr>
          <w:rFonts w:ascii="Arial" w:hAnsi="Arial" w:cs="Arial"/>
        </w:rPr>
        <w:t xml:space="preserve">the impact of the </w:t>
      </w:r>
      <w:r>
        <w:rPr>
          <w:rFonts w:ascii="Arial" w:hAnsi="Arial" w:cs="Arial"/>
          <w:b/>
          <w:bCs/>
        </w:rPr>
        <w:t>CUSC Modification Proposal</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any </w:t>
      </w:r>
      <w:r>
        <w:rPr>
          <w:rFonts w:ascii="Arial" w:hAnsi="Arial" w:cs="Arial"/>
          <w:b/>
          <w:bCs/>
        </w:rPr>
        <w:t>Workgroup Alternative CUSC Modification(s)</w:t>
      </w:r>
      <w:bookmarkStart w:id="1018" w:name="_DV_M637"/>
      <w:bookmarkStart w:id="1019" w:name="_BPDCD_195"/>
      <w:bookmarkEnd w:id="1018"/>
      <w:r>
        <w:rPr>
          <w:rFonts w:ascii="Arial" w:hAnsi="Arial" w:cs="Arial"/>
        </w:rPr>
        <w:t xml:space="preserve"> </w:t>
      </w:r>
      <w:bookmarkStart w:id="1020" w:name="_DV_M638"/>
      <w:bookmarkEnd w:id="1019"/>
      <w:bookmarkEnd w:id="1020"/>
      <w:r>
        <w:rPr>
          <w:rFonts w:ascii="Arial" w:hAnsi="Arial" w:cs="Arial"/>
        </w:rPr>
        <w:t xml:space="preserve">on the </w:t>
      </w:r>
      <w:r>
        <w:rPr>
          <w:rFonts w:ascii="Arial" w:hAnsi="Arial" w:cs="Arial"/>
          <w:b/>
          <w:bCs/>
        </w:rPr>
        <w:t>Core Industry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 xml:space="preserve">STC </w:t>
      </w:r>
      <w:smartTag w:uri="urn:schemas-microsoft-com:office:smarttags" w:element="PersonName">
        <w:r>
          <w:rPr>
            <w:rFonts w:ascii="Arial" w:hAnsi="Arial" w:cs="Arial"/>
            <w:bCs/>
          </w:rPr>
          <w:t>and</w:t>
        </w:r>
      </w:smartTag>
      <w:r>
        <w:rPr>
          <w:rFonts w:ascii="Arial" w:hAnsi="Arial" w:cs="Arial"/>
          <w:bCs/>
        </w:rPr>
        <w:t xml:space="preserve"> an indication of potential inconsistencies between the </w:t>
      </w:r>
      <w:r w:rsidRPr="00951FB7">
        <w:rPr>
          <w:rFonts w:ascii="Arial" w:hAnsi="Arial" w:cs="Arial"/>
          <w:b/>
          <w:bCs/>
        </w:rPr>
        <w:t>CUSC Modification Proposal</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 the </w:t>
      </w:r>
      <w:r w:rsidRPr="00951FB7">
        <w:rPr>
          <w:rFonts w:ascii="Arial" w:hAnsi="Arial" w:cs="Arial"/>
          <w:b/>
          <w:bCs/>
        </w:rPr>
        <w:t>Capacity Market Documents</w:t>
      </w:r>
      <w:r>
        <w:rPr>
          <w:rFonts w:ascii="Arial" w:hAnsi="Arial" w:cs="Arial"/>
          <w:bCs/>
        </w:rPr>
        <w:t xml:space="preserve"> </w:t>
      </w:r>
      <w:smartTag w:uri="urn:schemas-microsoft-com:office:smarttags" w:element="PersonName">
        <w:r>
          <w:rPr>
            <w:rFonts w:ascii="Arial" w:hAnsi="Arial" w:cs="Arial"/>
            <w:bCs/>
          </w:rPr>
          <w:t>and</w:t>
        </w:r>
      </w:smartTag>
      <w:r>
        <w:rPr>
          <w:rFonts w:ascii="Arial" w:hAnsi="Arial" w:cs="Arial"/>
          <w:bCs/>
        </w:rPr>
        <w:t xml:space="preserve">/or the </w:t>
      </w:r>
      <w:proofErr w:type="spellStart"/>
      <w:r w:rsidRPr="00951FB7">
        <w:rPr>
          <w:rFonts w:ascii="Arial" w:hAnsi="Arial" w:cs="Arial"/>
          <w:b/>
          <w:bCs/>
        </w:rPr>
        <w:t>CfD</w:t>
      </w:r>
      <w:proofErr w:type="spellEnd"/>
      <w:r w:rsidRPr="00951FB7">
        <w:rPr>
          <w:rFonts w:ascii="Arial" w:hAnsi="Arial" w:cs="Arial"/>
          <w:b/>
          <w:bCs/>
        </w:rPr>
        <w:t xml:space="preserve"> Documents</w:t>
      </w:r>
      <w:r>
        <w:rPr>
          <w:rFonts w:ascii="Arial" w:hAnsi="Arial" w:cs="Arial"/>
        </w:rPr>
        <w:t>;</w:t>
      </w:r>
    </w:p>
    <w:p w14:paraId="16436D86"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1021" w:name="_DV_M639"/>
      <w:bookmarkEnd w:id="1021"/>
      <w:r>
        <w:rPr>
          <w:rFonts w:ascii="Arial" w:hAnsi="Arial" w:cs="Arial"/>
        </w:rPr>
        <w:t xml:space="preserve">the changes which would be required to the </w:t>
      </w:r>
      <w:r>
        <w:rPr>
          <w:rFonts w:ascii="Arial" w:hAnsi="Arial" w:cs="Arial"/>
          <w:b/>
          <w:bCs/>
        </w:rPr>
        <w:t>Core Industry Documents</w:t>
      </w:r>
      <w:r>
        <w:rPr>
          <w:rFonts w:ascii="Arial" w:hAnsi="Arial" w:cs="Arial"/>
        </w:rPr>
        <w:t xml:space="preserve"> and the </w:t>
      </w:r>
      <w:r>
        <w:rPr>
          <w:rFonts w:ascii="Arial" w:hAnsi="Arial" w:cs="Arial"/>
          <w:b/>
          <w:bCs/>
        </w:rPr>
        <w:t>STC</w:t>
      </w:r>
      <w:r>
        <w:rPr>
          <w:rFonts w:ascii="Arial" w:hAnsi="Arial" w:cs="Arial"/>
        </w:rPr>
        <w:t xml:space="preserve"> in order to give effect to the </w:t>
      </w:r>
      <w:r>
        <w:rPr>
          <w:rFonts w:ascii="Arial" w:hAnsi="Arial" w:cs="Arial"/>
          <w:b/>
          <w:bCs/>
        </w:rPr>
        <w:t xml:space="preserve">CUSC Modification Proposal </w:t>
      </w:r>
      <w:r>
        <w:rPr>
          <w:rFonts w:ascii="Arial" w:hAnsi="Arial" w:cs="Arial"/>
        </w:rPr>
        <w:t xml:space="preserve">and any </w:t>
      </w:r>
      <w:r>
        <w:rPr>
          <w:rFonts w:ascii="Arial" w:hAnsi="Arial" w:cs="Arial"/>
          <w:b/>
          <w:bCs/>
        </w:rPr>
        <w:t>Workgroup Alternative CUSC Modification(s)</w:t>
      </w:r>
      <w:r>
        <w:rPr>
          <w:rFonts w:ascii="Arial" w:hAnsi="Arial" w:cs="Arial"/>
        </w:rPr>
        <w:t>;</w:t>
      </w:r>
      <w:bookmarkStart w:id="1022" w:name="_BPDCI_196"/>
      <w:bookmarkEnd w:id="1022"/>
    </w:p>
    <w:p w14:paraId="33CD5FBC"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1023" w:name="_DV_M640"/>
      <w:bookmarkEnd w:id="1023"/>
      <w:r>
        <w:rPr>
          <w:rFonts w:ascii="Arial" w:hAnsi="Arial" w:cs="Arial"/>
        </w:rPr>
        <w:t>the mechanism and likely timescale for the making of the changes referred to in Paragraph (ii);</w:t>
      </w:r>
    </w:p>
    <w:p w14:paraId="68DE6FA8"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1024" w:name="_DV_M641"/>
      <w:bookmarkEnd w:id="1024"/>
      <w:r>
        <w:rPr>
          <w:rFonts w:ascii="Arial" w:hAnsi="Arial" w:cs="Arial"/>
        </w:rPr>
        <w:t xml:space="preserve">the changes </w:t>
      </w:r>
      <w:smartTag w:uri="urn:schemas-microsoft-com:office:smarttags" w:element="PersonName">
        <w:r>
          <w:rPr>
            <w:rFonts w:ascii="Arial" w:hAnsi="Arial" w:cs="Arial"/>
          </w:rPr>
          <w:t>and</w:t>
        </w:r>
      </w:smartTag>
      <w:r>
        <w:rPr>
          <w:rFonts w:ascii="Arial" w:hAnsi="Arial" w:cs="Arial"/>
        </w:rPr>
        <w:t xml:space="preserve">/or developments which would be required to central computer systems </w:t>
      </w:r>
      <w:smartTag w:uri="urn:schemas-microsoft-com:office:smarttags" w:element="PersonName">
        <w:r>
          <w:rPr>
            <w:rFonts w:ascii="Arial" w:hAnsi="Arial" w:cs="Arial"/>
          </w:rPr>
          <w:t>and</w:t>
        </w:r>
      </w:smartTag>
      <w:r>
        <w:rPr>
          <w:rFonts w:ascii="Arial" w:hAnsi="Arial" w:cs="Arial"/>
        </w:rPr>
        <w:t xml:space="preserve">, if practicable, processes used in connection with the operation of arrangements established under the </w:t>
      </w:r>
      <w:r w:rsidRPr="001E3ED3">
        <w:rPr>
          <w:rFonts w:ascii="Arial" w:hAnsi="Arial" w:cs="Arial"/>
          <w:b/>
        </w:rPr>
        <w:t>Core Industry Documents</w:t>
      </w:r>
      <w:r>
        <w:rPr>
          <w:rFonts w:ascii="Arial" w:hAnsi="Arial" w:cs="Arial"/>
        </w:rPr>
        <w:t xml:space="preserve">, the </w:t>
      </w:r>
      <w:r>
        <w:rPr>
          <w:rFonts w:ascii="Arial" w:hAnsi="Arial" w:cs="Arial"/>
          <w:b/>
          <w:bCs/>
        </w:rPr>
        <w:t>STC</w:t>
      </w:r>
      <w:r w:rsidRPr="000C7CBC">
        <w:rPr>
          <w:rFonts w:ascii="Arial" w:hAnsi="Arial" w:cs="Arial"/>
          <w:bCs/>
        </w:rPr>
        <w:t>,</w:t>
      </w:r>
      <w:r>
        <w:rPr>
          <w:rFonts w:ascii="Arial" w:hAnsi="Arial" w:cs="Arial"/>
          <w:b/>
          <w:bCs/>
        </w:rPr>
        <w:t xml:space="preserve"> </w:t>
      </w:r>
      <w:r w:rsidRPr="000C7CBC">
        <w:rPr>
          <w:rFonts w:ascii="Arial" w:hAnsi="Arial" w:cs="Arial"/>
          <w:bCs/>
        </w:rPr>
        <w:t xml:space="preserve">the </w:t>
      </w:r>
      <w:r>
        <w:rPr>
          <w:rFonts w:ascii="Arial" w:hAnsi="Arial" w:cs="Arial"/>
          <w:b/>
          <w:bCs/>
        </w:rPr>
        <w:t xml:space="preserve">Capacity Market Documents </w:t>
      </w:r>
      <w:smartTag w:uri="urn:schemas-microsoft-com:office:smarttags" w:element="PersonName">
        <w:r w:rsidRPr="00682C01">
          <w:rPr>
            <w:rFonts w:ascii="Arial" w:hAnsi="Arial" w:cs="Arial"/>
            <w:bCs/>
          </w:rPr>
          <w:t>and</w:t>
        </w:r>
      </w:smartTag>
      <w:r w:rsidRPr="00682C01">
        <w:rPr>
          <w:rFonts w:ascii="Arial" w:hAnsi="Arial" w:cs="Arial"/>
          <w:bCs/>
        </w:rPr>
        <w:t xml:space="preserve"> the</w:t>
      </w:r>
      <w:r>
        <w:rPr>
          <w:rFonts w:ascii="Arial" w:hAnsi="Arial" w:cs="Arial"/>
          <w:b/>
          <w:bCs/>
        </w:rPr>
        <w:t xml:space="preserve"> </w:t>
      </w:r>
      <w:proofErr w:type="spellStart"/>
      <w:r>
        <w:rPr>
          <w:rFonts w:ascii="Arial" w:hAnsi="Arial" w:cs="Arial"/>
          <w:b/>
          <w:bCs/>
        </w:rPr>
        <w:t>CfD</w:t>
      </w:r>
      <w:proofErr w:type="spellEnd"/>
      <w:r>
        <w:rPr>
          <w:rFonts w:ascii="Arial" w:hAnsi="Arial" w:cs="Arial"/>
          <w:b/>
          <w:bCs/>
        </w:rPr>
        <w:t xml:space="preserve"> Documents</w:t>
      </w:r>
      <w:r>
        <w:rPr>
          <w:rFonts w:ascii="Arial" w:hAnsi="Arial" w:cs="Arial"/>
        </w:rPr>
        <w:t>;</w:t>
      </w:r>
    </w:p>
    <w:p w14:paraId="386E815C"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1025" w:name="_DV_M642"/>
      <w:bookmarkEnd w:id="1025"/>
      <w:r>
        <w:rPr>
          <w:rFonts w:ascii="Arial" w:hAnsi="Arial" w:cs="Arial"/>
        </w:rPr>
        <w:t>the mechanism and likely timescale for the making of the changes referred to in Paragraph (iv);</w:t>
      </w:r>
    </w:p>
    <w:p w14:paraId="02656D88" w14:textId="77777777" w:rsidR="00B56045" w:rsidRDefault="00B56045" w:rsidP="00B56045">
      <w:pPr>
        <w:pStyle w:val="Heading6"/>
        <w:widowControl/>
        <w:numPr>
          <w:ilvl w:val="5"/>
          <w:numId w:val="21"/>
        </w:numPr>
        <w:tabs>
          <w:tab w:val="num" w:pos="0"/>
        </w:tabs>
        <w:ind w:left="3403" w:hanging="851"/>
        <w:rPr>
          <w:rFonts w:ascii="Arial" w:hAnsi="Arial" w:cs="Arial"/>
        </w:rPr>
      </w:pPr>
      <w:bookmarkStart w:id="1026" w:name="_DV_M643"/>
      <w:bookmarkEnd w:id="1026"/>
      <w:r>
        <w:rPr>
          <w:rFonts w:ascii="Arial" w:hAnsi="Arial" w:cs="Arial"/>
        </w:rPr>
        <w:t xml:space="preserve">an estimate of the costs associated with making </w:t>
      </w:r>
      <w:smartTag w:uri="urn:schemas-microsoft-com:office:smarttags" w:element="PersonName">
        <w:r>
          <w:rPr>
            <w:rFonts w:ascii="Arial" w:hAnsi="Arial" w:cs="Arial"/>
          </w:rPr>
          <w:t>and</w:t>
        </w:r>
      </w:smartTag>
      <w:r>
        <w:rPr>
          <w:rFonts w:ascii="Arial" w:hAnsi="Arial" w:cs="Arial"/>
        </w:rPr>
        <w:t xml:space="preserve"> delivering the changes referred to in Paragraphs (ii) </w:t>
      </w:r>
      <w:smartTag w:uri="urn:schemas-microsoft-com:office:smarttags" w:element="PersonName">
        <w:r>
          <w:rPr>
            <w:rFonts w:ascii="Arial" w:hAnsi="Arial" w:cs="Arial"/>
          </w:rPr>
          <w:t>and</w:t>
        </w:r>
      </w:smartTag>
      <w:r>
        <w:rPr>
          <w:rFonts w:ascii="Arial" w:hAnsi="Arial" w:cs="Arial"/>
        </w:rPr>
        <w:t xml:space="preserve"> (iv), such costs are expected to relate to: for (ii) the costs of amending the </w:t>
      </w:r>
      <w:r>
        <w:rPr>
          <w:rFonts w:ascii="Arial" w:hAnsi="Arial" w:cs="Arial"/>
          <w:b/>
          <w:bCs/>
        </w:rPr>
        <w:t>STC</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for (iv) the costs of changes to computer systems </w:t>
      </w:r>
      <w:smartTag w:uri="urn:schemas-microsoft-com:office:smarttags" w:element="PersonName">
        <w:r>
          <w:rPr>
            <w:rFonts w:ascii="Arial" w:hAnsi="Arial" w:cs="Arial"/>
          </w:rPr>
          <w:t>and</w:t>
        </w:r>
      </w:smartTag>
      <w:r>
        <w:rPr>
          <w:rFonts w:ascii="Arial" w:hAnsi="Arial" w:cs="Arial"/>
        </w:rPr>
        <w:t xml:space="preserve"> possibly processes which are established for the operation of the </w:t>
      </w:r>
      <w:r>
        <w:rPr>
          <w:rFonts w:ascii="Arial" w:hAnsi="Arial" w:cs="Arial"/>
          <w:b/>
          <w:bCs/>
        </w:rPr>
        <w:t>Core Industry Documents</w:t>
      </w:r>
      <w:r>
        <w:rPr>
          <w:rFonts w:ascii="Arial" w:hAnsi="Arial" w:cs="Arial"/>
        </w:rPr>
        <w:t xml:space="preserve">, the </w:t>
      </w:r>
      <w:r>
        <w:rPr>
          <w:rFonts w:ascii="Arial" w:hAnsi="Arial" w:cs="Arial"/>
          <w:b/>
          <w:bCs/>
        </w:rPr>
        <w:t>STC</w:t>
      </w:r>
      <w:r w:rsidRPr="000C7CBC">
        <w:rPr>
          <w:rFonts w:ascii="Arial" w:hAnsi="Arial" w:cs="Arial"/>
          <w:bCs/>
        </w:rPr>
        <w:t>,</w:t>
      </w:r>
      <w:r>
        <w:rPr>
          <w:rFonts w:ascii="Arial" w:hAnsi="Arial" w:cs="Arial"/>
        </w:rPr>
        <w:t xml:space="preserve"> the </w:t>
      </w:r>
      <w:r w:rsidRPr="00682C01">
        <w:rPr>
          <w:rFonts w:ascii="Arial" w:hAnsi="Arial" w:cs="Arial"/>
          <w:b/>
        </w:rPr>
        <w:t>Capacity Market Documents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proofErr w:type="spellStart"/>
      <w:r w:rsidRPr="00682C01">
        <w:rPr>
          <w:rFonts w:ascii="Arial" w:hAnsi="Arial" w:cs="Arial"/>
          <w:b/>
        </w:rPr>
        <w:t>CfD</w:t>
      </w:r>
      <w:proofErr w:type="spellEnd"/>
      <w:r w:rsidRPr="00682C01">
        <w:rPr>
          <w:rFonts w:ascii="Arial" w:hAnsi="Arial" w:cs="Arial"/>
          <w:b/>
        </w:rPr>
        <w:t xml:space="preserve"> Documents</w:t>
      </w:r>
      <w:r>
        <w:rPr>
          <w:rFonts w:ascii="Arial" w:hAnsi="Arial" w:cs="Arial"/>
        </w:rPr>
        <w:t>.</w:t>
      </w:r>
    </w:p>
    <w:p w14:paraId="0827BC59" w14:textId="77777777" w:rsidR="00B56045" w:rsidRDefault="00B56045" w:rsidP="00B56045">
      <w:pPr>
        <w:pStyle w:val="subclauseindent"/>
        <w:widowControl/>
        <w:ind w:left="2268"/>
        <w:jc w:val="both"/>
        <w:rPr>
          <w:rFonts w:ascii="Arial" w:hAnsi="Arial" w:cs="Arial"/>
        </w:rPr>
      </w:pPr>
      <w:bookmarkStart w:id="1027" w:name="_DV_M644"/>
      <w:bookmarkEnd w:id="1027"/>
      <w:r>
        <w:rPr>
          <w:rFonts w:ascii="Arial" w:hAnsi="Arial" w:cs="Arial"/>
        </w:rPr>
        <w:t xml:space="preserve">together with an analysis </w:t>
      </w:r>
      <w:smartTag w:uri="urn:schemas-microsoft-com:office:smarttags" w:element="PersonName">
        <w:r>
          <w:rPr>
            <w:rFonts w:ascii="Arial" w:hAnsi="Arial" w:cs="Arial"/>
          </w:rPr>
          <w:t>and</w:t>
        </w:r>
      </w:smartTag>
      <w:r>
        <w:rPr>
          <w:rFonts w:ascii="Arial" w:hAnsi="Arial" w:cs="Arial"/>
        </w:rPr>
        <w:t xml:space="preserve"> a summary of representations in relation to such matters, including any made by </w:t>
      </w:r>
      <w:r>
        <w:rPr>
          <w:rFonts w:ascii="Arial" w:hAnsi="Arial" w:cs="Arial"/>
          <w:b/>
          <w:bCs/>
        </w:rPr>
        <w:t>Small Participants</w:t>
      </w:r>
      <w:r w:rsidRPr="00B4559A">
        <w:rPr>
          <w:rFonts w:ascii="Arial" w:hAnsi="Arial" w:cs="Arial"/>
          <w:bCs/>
        </w:rPr>
        <w:t>,</w:t>
      </w:r>
      <w:r>
        <w:rPr>
          <w:rFonts w:ascii="Arial" w:hAnsi="Arial" w:cs="Arial"/>
        </w:rPr>
        <w:t xml:space="preserve"> the </w:t>
      </w:r>
      <w:r w:rsidRPr="00730DA3">
        <w:rPr>
          <w:rFonts w:ascii="Arial" w:hAnsi="Arial" w:cs="Arial"/>
          <w:b/>
        </w:rPr>
        <w:t>Citizens Advice</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sidRPr="00730DA3">
        <w:rPr>
          <w:rFonts w:ascii="Arial" w:hAnsi="Arial" w:cs="Arial"/>
          <w:b/>
        </w:rPr>
        <w:t>Citizens Advice Scotl</w:t>
      </w:r>
      <w:smartTag w:uri="urn:schemas-microsoft-com:office:smarttags" w:element="PersonName">
        <w:r w:rsidRPr="00730DA3">
          <w:rPr>
            <w:rFonts w:ascii="Arial" w:hAnsi="Arial" w:cs="Arial"/>
            <w:b/>
          </w:rPr>
          <w:t>and</w:t>
        </w:r>
      </w:smartTag>
      <w:r>
        <w:rPr>
          <w:rFonts w:ascii="Arial" w:hAnsi="Arial" w:cs="Arial"/>
        </w:rPr>
        <w:t>;</w:t>
      </w:r>
    </w:p>
    <w:p w14:paraId="77714FD0"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28" w:name="_DV_M645"/>
      <w:bookmarkEnd w:id="1028"/>
      <w:r>
        <w:rPr>
          <w:rFonts w:ascii="Arial" w:hAnsi="Arial" w:cs="Arial"/>
        </w:rPr>
        <w:t>to the extent such information is available to the</w:t>
      </w:r>
      <w:r>
        <w:rPr>
          <w:rFonts w:ascii="Arial" w:hAnsi="Arial" w:cs="Arial"/>
          <w:b/>
          <w:bCs/>
        </w:rPr>
        <w:t xml:space="preserve"> Code Administrator</w:t>
      </w:r>
      <w:r>
        <w:rPr>
          <w:rFonts w:ascii="Arial" w:hAnsi="Arial" w:cs="Arial"/>
        </w:rPr>
        <w:t xml:space="preserve">, an assessment of the impact of the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bookmarkStart w:id="1029" w:name="_DV_M646"/>
      <w:bookmarkStart w:id="1030" w:name="_BPDCD_200"/>
      <w:bookmarkEnd w:id="1029"/>
      <w:r>
        <w:rPr>
          <w:rFonts w:ascii="Arial" w:hAnsi="Arial" w:cs="Arial"/>
        </w:rPr>
        <w:t xml:space="preserve"> </w:t>
      </w:r>
      <w:bookmarkStart w:id="1031" w:name="_DV_M647"/>
      <w:bookmarkEnd w:id="1030"/>
      <w:bookmarkEnd w:id="1031"/>
      <w:r>
        <w:rPr>
          <w:rFonts w:ascii="Arial" w:hAnsi="Arial" w:cs="Arial"/>
        </w:rPr>
        <w:t xml:space="preserve">on </w:t>
      </w:r>
      <w:r>
        <w:rPr>
          <w:rFonts w:ascii="Arial" w:hAnsi="Arial" w:cs="Arial"/>
          <w:b/>
          <w:bCs/>
        </w:rPr>
        <w:t>CUSC Parties</w:t>
      </w:r>
      <w:r>
        <w:rPr>
          <w:rFonts w:ascii="Arial" w:hAnsi="Arial" w:cs="Arial"/>
        </w:rPr>
        <w:t xml:space="preserve"> in general (or classes of </w:t>
      </w:r>
      <w:r>
        <w:rPr>
          <w:rFonts w:ascii="Arial" w:hAnsi="Arial" w:cs="Arial"/>
          <w:b/>
          <w:bCs/>
        </w:rPr>
        <w:t>CUSC Parties</w:t>
      </w:r>
      <w:r>
        <w:rPr>
          <w:rFonts w:ascii="Arial" w:hAnsi="Arial" w:cs="Arial"/>
        </w:rPr>
        <w:t xml:space="preserve"> in general), including the changes which are likely to be required to their internal systems and processes and an estimate of the development, capital and operating costs associated with implementing the changes to the </w:t>
      </w:r>
      <w:r>
        <w:rPr>
          <w:rFonts w:ascii="Arial" w:hAnsi="Arial" w:cs="Arial"/>
          <w:b/>
          <w:bCs/>
        </w:rPr>
        <w:t>CUSC</w:t>
      </w:r>
      <w:r>
        <w:rPr>
          <w:rFonts w:ascii="Arial" w:hAnsi="Arial" w:cs="Arial"/>
        </w:rPr>
        <w:t xml:space="preserve"> and to </w:t>
      </w:r>
      <w:r>
        <w:rPr>
          <w:rFonts w:ascii="Arial" w:hAnsi="Arial" w:cs="Arial"/>
          <w:b/>
          <w:bCs/>
        </w:rPr>
        <w:t>Core</w:t>
      </w:r>
      <w:r>
        <w:rPr>
          <w:rFonts w:ascii="Arial" w:hAnsi="Arial" w:cs="Arial"/>
        </w:rPr>
        <w:t xml:space="preserve"> </w:t>
      </w:r>
      <w:r>
        <w:rPr>
          <w:rFonts w:ascii="Arial" w:hAnsi="Arial" w:cs="Arial"/>
          <w:b/>
          <w:bCs/>
        </w:rPr>
        <w:t>Industry Documents</w:t>
      </w:r>
      <w:r>
        <w:rPr>
          <w:rFonts w:ascii="Arial" w:hAnsi="Arial" w:cs="Arial"/>
        </w:rPr>
        <w:t xml:space="preserve"> and the </w:t>
      </w:r>
      <w:r>
        <w:rPr>
          <w:rFonts w:ascii="Arial" w:hAnsi="Arial" w:cs="Arial"/>
          <w:b/>
          <w:bCs/>
        </w:rPr>
        <w:t>STC</w:t>
      </w:r>
      <w:r>
        <w:rPr>
          <w:rFonts w:ascii="Arial" w:hAnsi="Arial" w:cs="Arial"/>
        </w:rPr>
        <w:t>;</w:t>
      </w:r>
    </w:p>
    <w:p w14:paraId="510FD936"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32" w:name="_DV_M648"/>
      <w:bookmarkEnd w:id="1032"/>
      <w:r>
        <w:rPr>
          <w:rFonts w:ascii="Arial" w:hAnsi="Arial" w:cs="Arial"/>
        </w:rPr>
        <w:lastRenderedPageBreak/>
        <w:t xml:space="preserve">copies of (and a summary of) all written representations or objections made by consultees during the consultation in respect of the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bookmarkStart w:id="1033" w:name="_DV_M649"/>
      <w:bookmarkStart w:id="1034" w:name="_BPDCD_201"/>
      <w:bookmarkEnd w:id="1033"/>
      <w:r>
        <w:rPr>
          <w:rFonts w:ascii="Arial" w:hAnsi="Arial" w:cs="Arial"/>
        </w:rPr>
        <w:t xml:space="preserve"> </w:t>
      </w:r>
      <w:bookmarkStart w:id="1035" w:name="_DV_M650"/>
      <w:bookmarkEnd w:id="1034"/>
      <w:bookmarkEnd w:id="1035"/>
      <w:r>
        <w:rPr>
          <w:rFonts w:ascii="Arial" w:hAnsi="Arial" w:cs="Arial"/>
        </w:rPr>
        <w:t>and subsequently maintained;</w:t>
      </w:r>
    </w:p>
    <w:p w14:paraId="680CC482"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36" w:name="_DV_M651"/>
      <w:bookmarkEnd w:id="1036"/>
      <w:r>
        <w:rPr>
          <w:rFonts w:ascii="Arial" w:hAnsi="Arial" w:cs="Arial"/>
        </w:rPr>
        <w:t xml:space="preserve">a copy of any impact assessment prepared by </w:t>
      </w:r>
      <w:r>
        <w:rPr>
          <w:rFonts w:ascii="Arial" w:hAnsi="Arial" w:cs="Arial"/>
          <w:b/>
          <w:bCs/>
        </w:rPr>
        <w:t xml:space="preserve">Core Industry Document Owners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STC</w:t>
      </w:r>
      <w:r>
        <w:rPr>
          <w:rFonts w:ascii="Arial" w:hAnsi="Arial" w:cs="Arial"/>
        </w:rPr>
        <w:t xml:space="preserve"> committee </w:t>
      </w:r>
      <w:smartTag w:uri="urn:schemas-microsoft-com:office:smarttags" w:element="PersonName">
        <w:r w:rsidRPr="006E58D2">
          <w:rPr>
            <w:rFonts w:ascii="Arial" w:hAnsi="Arial" w:cs="Arial"/>
            <w:lang w:val="en-US"/>
          </w:rPr>
          <w:t>and</w:t>
        </w:r>
      </w:smartTag>
      <w:r w:rsidRPr="006E58D2">
        <w:rPr>
          <w:rFonts w:ascii="Arial" w:hAnsi="Arial" w:cs="Arial"/>
          <w:lang w:val="en-US"/>
        </w:rPr>
        <w:t xml:space="preserve"> a copy of any impact assessment related to the </w:t>
      </w:r>
      <w:r w:rsidRPr="006E58D2">
        <w:rPr>
          <w:rFonts w:ascii="Arial" w:hAnsi="Arial" w:cs="Arial"/>
          <w:b/>
          <w:bCs/>
          <w:lang w:val="en-US"/>
        </w:rPr>
        <w:t>CUSC Modification Proposal</w:t>
      </w:r>
      <w:r w:rsidRPr="006E58D2">
        <w:rPr>
          <w:rFonts w:ascii="Arial" w:hAnsi="Arial" w:cs="Arial"/>
          <w:lang w:val="en-US"/>
        </w:rPr>
        <w:t xml:space="preserve"> prepared by the </w:t>
      </w:r>
      <w:r w:rsidRPr="006E58D2">
        <w:rPr>
          <w:rFonts w:ascii="Arial" w:hAnsi="Arial" w:cs="Arial"/>
          <w:b/>
          <w:bCs/>
          <w:lang w:val="en-US"/>
        </w:rPr>
        <w:t>CM Administrative Parties</w:t>
      </w:r>
      <w:r w:rsidRPr="006E58D2">
        <w:rPr>
          <w:rFonts w:ascii="Arial" w:hAnsi="Arial" w:cs="Arial"/>
          <w:lang w:val="en-US"/>
        </w:rPr>
        <w:t xml:space="preserve"> in relation to the </w:t>
      </w:r>
      <w:r w:rsidRPr="006E58D2">
        <w:rPr>
          <w:rFonts w:ascii="Arial" w:hAnsi="Arial" w:cs="Arial"/>
          <w:b/>
          <w:bCs/>
          <w:lang w:val="en-US"/>
        </w:rPr>
        <w:t>Capacity Market Rules</w:t>
      </w:r>
      <w:r w:rsidRPr="006E58D2">
        <w:rPr>
          <w:rFonts w:ascii="Arial" w:hAnsi="Arial" w:cs="Arial"/>
          <w:lang w:val="en-US"/>
        </w:rPr>
        <w:t xml:space="preserve">, the </w:t>
      </w:r>
      <w:r w:rsidRPr="006E58D2">
        <w:rPr>
          <w:rFonts w:ascii="Arial" w:hAnsi="Arial" w:cs="Arial"/>
          <w:b/>
          <w:bCs/>
          <w:lang w:val="en-US"/>
        </w:rPr>
        <w:t xml:space="preserve">Secretary of State </w:t>
      </w:r>
      <w:r w:rsidRPr="006E58D2">
        <w:rPr>
          <w:rFonts w:ascii="Arial" w:hAnsi="Arial" w:cs="Arial"/>
          <w:lang w:val="en-US"/>
        </w:rPr>
        <w:t xml:space="preserve">in relation to the </w:t>
      </w:r>
      <w:r w:rsidRPr="006E58D2">
        <w:rPr>
          <w:rFonts w:ascii="Arial" w:hAnsi="Arial" w:cs="Arial"/>
          <w:b/>
          <w:bCs/>
          <w:lang w:val="en-US"/>
        </w:rPr>
        <w:t>Capacity Market Documents</w:t>
      </w:r>
      <w:r w:rsidRPr="006E58D2">
        <w:rPr>
          <w:rFonts w:ascii="Arial" w:hAnsi="Arial" w:cs="Arial"/>
          <w:lang w:val="en-US"/>
        </w:rPr>
        <w:t xml:space="preserve">, the </w:t>
      </w:r>
      <w:proofErr w:type="spellStart"/>
      <w:r w:rsidRPr="006E58D2">
        <w:rPr>
          <w:rFonts w:ascii="Arial" w:hAnsi="Arial" w:cs="Arial"/>
          <w:b/>
          <w:bCs/>
          <w:lang w:val="en-US"/>
        </w:rPr>
        <w:t>CfD</w:t>
      </w:r>
      <w:proofErr w:type="spellEnd"/>
      <w:r w:rsidRPr="006E58D2">
        <w:rPr>
          <w:rFonts w:ascii="Arial" w:hAnsi="Arial" w:cs="Arial"/>
          <w:b/>
          <w:bCs/>
          <w:lang w:val="en-US"/>
        </w:rPr>
        <w:t xml:space="preserve"> Administrative Parties</w:t>
      </w:r>
      <w:r w:rsidRPr="006E58D2">
        <w:rPr>
          <w:rFonts w:ascii="Arial" w:hAnsi="Arial" w:cs="Arial"/>
          <w:lang w:val="en-US"/>
        </w:rPr>
        <w:t xml:space="preserve"> in relation to the </w:t>
      </w:r>
      <w:r w:rsidRPr="006E58D2">
        <w:rPr>
          <w:rFonts w:ascii="Arial" w:hAnsi="Arial" w:cs="Arial"/>
          <w:b/>
          <w:bCs/>
          <w:lang w:val="en-US"/>
        </w:rPr>
        <w:t>AF Rules</w:t>
      </w:r>
      <w:r w:rsidRPr="006E58D2">
        <w:rPr>
          <w:rFonts w:ascii="Arial" w:hAnsi="Arial" w:cs="Arial"/>
          <w:lang w:val="en-US"/>
        </w:rPr>
        <w:t xml:space="preserve">, or the </w:t>
      </w:r>
      <w:r w:rsidRPr="006E58D2">
        <w:rPr>
          <w:rFonts w:ascii="Arial" w:hAnsi="Arial" w:cs="Arial"/>
          <w:b/>
          <w:bCs/>
          <w:lang w:val="en-US"/>
        </w:rPr>
        <w:t xml:space="preserve">Secretary of State </w:t>
      </w:r>
      <w:r w:rsidRPr="006E58D2">
        <w:rPr>
          <w:rFonts w:ascii="Arial" w:hAnsi="Arial" w:cs="Arial"/>
          <w:lang w:val="en-US"/>
        </w:rPr>
        <w:t xml:space="preserve">in relation to the </w:t>
      </w:r>
      <w:proofErr w:type="spellStart"/>
      <w:r w:rsidRPr="006E58D2">
        <w:rPr>
          <w:rFonts w:ascii="Arial" w:hAnsi="Arial" w:cs="Arial"/>
          <w:b/>
          <w:bCs/>
          <w:lang w:val="en-US"/>
        </w:rPr>
        <w:t>CfD</w:t>
      </w:r>
      <w:proofErr w:type="spellEnd"/>
      <w:r w:rsidRPr="006E58D2">
        <w:rPr>
          <w:rFonts w:ascii="Arial" w:hAnsi="Arial" w:cs="Arial"/>
          <w:b/>
          <w:bCs/>
          <w:lang w:val="en-US"/>
        </w:rPr>
        <w:t xml:space="preserve"> Documents</w:t>
      </w:r>
      <w:r w:rsidRPr="006E58D2">
        <w:rPr>
          <w:rFonts w:ascii="Arial" w:hAnsi="Arial" w:cs="Arial"/>
          <w:bCs/>
          <w:lang w:val="en-US"/>
        </w:rPr>
        <w:t>,</w:t>
      </w:r>
      <w:r>
        <w:rPr>
          <w:rFonts w:ascii="Arial" w:hAnsi="Arial" w:cs="Arial"/>
          <w:b/>
          <w:bCs/>
          <w:lang w:val="en-US"/>
        </w:rPr>
        <w:t xml:space="preserve"> </w:t>
      </w:r>
      <w:smartTag w:uri="urn:schemas-microsoft-com:office:smarttags" w:element="PersonName">
        <w:r>
          <w:rPr>
            <w:rFonts w:ascii="Arial" w:hAnsi="Arial" w:cs="Arial"/>
          </w:rPr>
          <w:t>and</w:t>
        </w:r>
      </w:smartTag>
      <w:r>
        <w:rPr>
          <w:rFonts w:ascii="Arial" w:hAnsi="Arial" w:cs="Arial"/>
        </w:rPr>
        <w:t xml:space="preserve"> the views </w:t>
      </w:r>
      <w:smartTag w:uri="urn:schemas-microsoft-com:office:smarttags" w:element="PersonName">
        <w:r>
          <w:rPr>
            <w:rFonts w:ascii="Arial" w:hAnsi="Arial" w:cs="Arial"/>
          </w:rPr>
          <w:t>and</w:t>
        </w:r>
      </w:smartTag>
      <w:r>
        <w:rPr>
          <w:rFonts w:ascii="Arial" w:hAnsi="Arial" w:cs="Arial"/>
        </w:rPr>
        <w:t xml:space="preserve"> comments of the</w:t>
      </w:r>
      <w:r>
        <w:rPr>
          <w:rFonts w:ascii="Arial" w:hAnsi="Arial" w:cs="Arial"/>
          <w:b/>
          <w:bCs/>
        </w:rPr>
        <w:t xml:space="preserve"> Code Administrator</w:t>
      </w:r>
      <w:r>
        <w:rPr>
          <w:rFonts w:ascii="Arial" w:hAnsi="Arial" w:cs="Arial"/>
        </w:rPr>
        <w:t xml:space="preserve"> in respect thereof;</w:t>
      </w:r>
    </w:p>
    <w:p w14:paraId="4CDB8B8A" w14:textId="77777777" w:rsidR="00B56045"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bookmarkStart w:id="1037" w:name="_DV_M652"/>
      <w:bookmarkEnd w:id="1037"/>
      <w:r>
        <w:rPr>
          <w:rFonts w:ascii="Arial" w:hAnsi="Arial" w:cs="Arial"/>
        </w:rPr>
        <w:t xml:space="preserve">whether or not, in the opinion of </w:t>
      </w:r>
      <w:r>
        <w:rPr>
          <w:rFonts w:ascii="Arial" w:hAnsi="Arial" w:cs="Arial"/>
          <w:b/>
          <w:bCs/>
        </w:rPr>
        <w:t>The Company,</w:t>
      </w:r>
      <w:r>
        <w:rPr>
          <w:rFonts w:ascii="Arial" w:hAnsi="Arial" w:cs="Arial"/>
        </w:rPr>
        <w:t xml:space="preserve"> the </w:t>
      </w:r>
      <w:r>
        <w:rPr>
          <w:rFonts w:ascii="Arial" w:hAnsi="Arial" w:cs="Arial"/>
          <w:b/>
          <w:bCs/>
        </w:rPr>
        <w:t>CUSC Modification Proposal</w:t>
      </w:r>
      <w:r>
        <w:rPr>
          <w:rFonts w:ascii="Arial" w:hAnsi="Arial" w:cs="Arial"/>
        </w:rPr>
        <w:t xml:space="preserve"> (or any </w:t>
      </w:r>
      <w:r>
        <w:rPr>
          <w:rFonts w:ascii="Arial" w:hAnsi="Arial" w:cs="Arial"/>
          <w:b/>
          <w:bCs/>
        </w:rPr>
        <w:t>Workgroup Alternative CUSC</w:t>
      </w:r>
      <w:r>
        <w:rPr>
          <w:rFonts w:ascii="Arial" w:hAnsi="Arial" w:cs="Arial"/>
        </w:rPr>
        <w:t xml:space="preserve"> </w:t>
      </w:r>
      <w:r>
        <w:rPr>
          <w:rFonts w:ascii="Arial" w:hAnsi="Arial" w:cs="Arial"/>
          <w:b/>
          <w:bCs/>
        </w:rPr>
        <w:t>Modification(s)</w:t>
      </w:r>
      <w:r>
        <w:rPr>
          <w:rFonts w:ascii="Arial" w:hAnsi="Arial" w:cs="Arial"/>
        </w:rPr>
        <w:t xml:space="preserve">) should be made; </w:t>
      </w:r>
    </w:p>
    <w:p w14:paraId="1D84FE95" w14:textId="677462A0" w:rsidR="00B56045" w:rsidRPr="00870721" w:rsidRDefault="00B56045" w:rsidP="00B56045">
      <w:pPr>
        <w:pStyle w:val="Heading5"/>
        <w:widowControl/>
        <w:numPr>
          <w:ilvl w:val="4"/>
          <w:numId w:val="21"/>
        </w:numPr>
        <w:tabs>
          <w:tab w:val="clear" w:pos="2552"/>
          <w:tab w:val="clear" w:pos="5103"/>
          <w:tab w:val="num" w:pos="0"/>
          <w:tab w:val="num" w:pos="2268"/>
        </w:tabs>
        <w:ind w:left="2268" w:hanging="567"/>
        <w:jc w:val="both"/>
        <w:rPr>
          <w:rFonts w:ascii="Arial" w:hAnsi="Arial" w:cs="Arial"/>
        </w:rPr>
      </w:pPr>
      <w:r w:rsidRPr="00870721">
        <w:rPr>
          <w:rFonts w:ascii="Arial" w:hAnsi="Arial" w:cs="Arial"/>
        </w:rPr>
        <w:t xml:space="preserve">whether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 xml:space="preserve">Workgroup Alternative CUSC Modification(s)  </w:t>
      </w:r>
      <w:r w:rsidRPr="00870721">
        <w:rPr>
          <w:rFonts w:ascii="Arial" w:hAnsi="Arial" w:cs="Arial"/>
        </w:rPr>
        <w:t xml:space="preserve">constitutes an </w:t>
      </w:r>
      <w:r w:rsidR="00A8502D">
        <w:rPr>
          <w:rFonts w:ascii="Arial" w:hAnsi="Arial" w:cs="Arial"/>
          <w:b/>
        </w:rPr>
        <w:t xml:space="preserve"> EBR Amendment</w:t>
      </w:r>
      <w:r w:rsidRPr="00870721">
        <w:rPr>
          <w:rFonts w:ascii="Arial" w:hAnsi="Arial" w:cs="Arial"/>
        </w:rPr>
        <w:t xml:space="preserve"> and if so, and in addition to (</w:t>
      </w:r>
      <w:proofErr w:type="spellStart"/>
      <w:r w:rsidRPr="00870721">
        <w:rPr>
          <w:rFonts w:ascii="Arial" w:hAnsi="Arial" w:cs="Arial"/>
        </w:rPr>
        <w:t>i</w:t>
      </w:r>
      <w:proofErr w:type="spellEnd"/>
      <w:r w:rsidRPr="00870721">
        <w:rPr>
          <w:rFonts w:ascii="Arial" w:hAnsi="Arial" w:cs="Arial"/>
        </w:rPr>
        <w:t xml:space="preserve">) above, </w:t>
      </w:r>
      <w:r w:rsidRPr="00870721">
        <w:rPr>
          <w:rFonts w:ascii="Arial" w:hAnsi="Arial" w:cs="Arial"/>
          <w:strike/>
        </w:rPr>
        <w:t>a</w:t>
      </w:r>
      <w:r w:rsidRPr="00870721">
        <w:rPr>
          <w:rFonts w:ascii="Arial" w:hAnsi="Arial" w:cs="Arial"/>
        </w:rPr>
        <w:t xml:space="preserve"> </w:t>
      </w:r>
      <w:r w:rsidRPr="00870721">
        <w:rPr>
          <w:rFonts w:ascii="Arial" w:hAnsi="Arial" w:cs="Arial"/>
          <w:b/>
        </w:rPr>
        <w:t>The Company’s</w:t>
      </w:r>
      <w:r w:rsidRPr="00870721">
        <w:rPr>
          <w:rFonts w:ascii="Arial" w:hAnsi="Arial" w:cs="Arial"/>
        </w:rPr>
        <w:t xml:space="preserve"> justification for including or not including the views resulting from the relevant consultation in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Workgroup Alternative CUSC Modification (s)</w:t>
      </w:r>
      <w:r w:rsidRPr="00870721">
        <w:rPr>
          <w:rFonts w:ascii="Arial" w:hAnsi="Arial" w:cs="Arial"/>
        </w:rPr>
        <w:t>.</w:t>
      </w:r>
    </w:p>
    <w:p w14:paraId="27D1EFAF" w14:textId="50F04257" w:rsidR="00693986" w:rsidRPr="005D6AA0" w:rsidRDefault="00693986" w:rsidP="00693986">
      <w:pPr>
        <w:pStyle w:val="Heading5"/>
        <w:widowControl/>
        <w:numPr>
          <w:ilvl w:val="4"/>
          <w:numId w:val="21"/>
        </w:numPr>
        <w:tabs>
          <w:tab w:val="clear" w:pos="2552"/>
          <w:tab w:val="clear" w:pos="5103"/>
          <w:tab w:val="num" w:pos="2268"/>
        </w:tabs>
        <w:ind w:left="2268" w:hanging="567"/>
        <w:jc w:val="both"/>
        <w:rPr>
          <w:rFonts w:ascii="Arial" w:hAnsi="Arial" w:cs="Arial"/>
        </w:rPr>
      </w:pPr>
      <w:r w:rsidRPr="005D6AA0">
        <w:rPr>
          <w:rFonts w:ascii="Arial" w:hAnsi="Arial" w:cs="Arial"/>
        </w:rPr>
        <w:t xml:space="preserve">where a </w:t>
      </w:r>
      <w:r w:rsidRPr="005D6AA0">
        <w:rPr>
          <w:rFonts w:ascii="Arial" w:hAnsi="Arial" w:cs="Arial"/>
          <w:b/>
        </w:rPr>
        <w:t>CUSC Modification Proposal</w:t>
      </w:r>
      <w:r w:rsidRPr="005D6AA0">
        <w:rPr>
          <w:rFonts w:ascii="Arial" w:hAnsi="Arial" w:cs="Arial"/>
        </w:rPr>
        <w:t xml:space="preserve"> or any </w:t>
      </w:r>
      <w:r w:rsidRPr="005D6AA0">
        <w:rPr>
          <w:rFonts w:ascii="Arial" w:hAnsi="Arial" w:cs="Arial"/>
          <w:b/>
        </w:rPr>
        <w:t>Workgroup Alternative CUSC Modification(s)</w:t>
      </w:r>
      <w:r w:rsidRPr="005D6AA0">
        <w:rPr>
          <w:rFonts w:ascii="Arial" w:hAnsi="Arial" w:cs="Arial"/>
        </w:rPr>
        <w:t xml:space="preserve"> constitutes an </w:t>
      </w:r>
      <w:r w:rsidR="00A8502D">
        <w:rPr>
          <w:rFonts w:ascii="Arial" w:hAnsi="Arial" w:cs="Arial"/>
          <w:b/>
        </w:rPr>
        <w:t>EBR Amendment</w:t>
      </w:r>
      <w:r w:rsidRPr="005D6AA0">
        <w:rPr>
          <w:rFonts w:ascii="Arial" w:hAnsi="Arial" w:cs="Arial"/>
        </w:rPr>
        <w:t>, the expected impact on the objectives of the</w:t>
      </w:r>
      <w:r w:rsidR="00C25422">
        <w:rPr>
          <w:rFonts w:ascii="Arial" w:hAnsi="Arial" w:cs="Arial"/>
          <w:b/>
        </w:rPr>
        <w:t xml:space="preserve"> Electricity Balancing Regulation</w:t>
      </w:r>
      <w:r w:rsidRPr="005D6AA0">
        <w:rPr>
          <w:rFonts w:ascii="Arial" w:hAnsi="Arial" w:cs="Arial"/>
          <w:b/>
        </w:rPr>
        <w:t>.</w:t>
      </w:r>
    </w:p>
    <w:p w14:paraId="0B6587A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38" w:name="_DV_M653"/>
      <w:bookmarkEnd w:id="1038"/>
      <w:r>
        <w:rPr>
          <w:rFonts w:ascii="Arial" w:hAnsi="Arial" w:cs="Arial"/>
        </w:rPr>
        <w:t xml:space="preserve">A draft of the </w:t>
      </w:r>
      <w:r>
        <w:rPr>
          <w:rFonts w:ascii="Arial" w:hAnsi="Arial" w:cs="Arial"/>
          <w:b/>
          <w:bCs/>
        </w:rPr>
        <w:t>CUSC Modification Report</w:t>
      </w:r>
      <w:r>
        <w:rPr>
          <w:rFonts w:ascii="Arial" w:hAnsi="Arial" w:cs="Arial"/>
        </w:rPr>
        <w:t xml:space="preserve"> will be circulated by the</w:t>
      </w:r>
      <w:r>
        <w:rPr>
          <w:rFonts w:ascii="Arial" w:hAnsi="Arial" w:cs="Arial"/>
          <w:b/>
          <w:bCs/>
        </w:rPr>
        <w:t xml:space="preserve"> Code Administrator</w:t>
      </w:r>
      <w:r>
        <w:rPr>
          <w:rFonts w:ascii="Arial" w:hAnsi="Arial" w:cs="Arial"/>
        </w:rPr>
        <w:t xml:space="preserve"> to </w:t>
      </w:r>
      <w:r>
        <w:rPr>
          <w:rFonts w:ascii="Arial" w:hAnsi="Arial" w:cs="Arial"/>
          <w:b/>
          <w:bCs/>
        </w:rPr>
        <w:t>CUSC Parties</w:t>
      </w:r>
      <w:r>
        <w:rPr>
          <w:rFonts w:ascii="Arial" w:hAnsi="Arial" w:cs="Arial"/>
        </w:rPr>
        <w:t xml:space="preserve">, </w:t>
      </w:r>
      <w:r>
        <w:rPr>
          <w:rFonts w:ascii="Arial" w:hAnsi="Arial" w:cs="Arial"/>
          <w:b/>
          <w:bCs/>
        </w:rPr>
        <w:t xml:space="preserve">Panel Members </w:t>
      </w:r>
      <w:r>
        <w:rPr>
          <w:rFonts w:ascii="Arial" w:hAnsi="Arial" w:cs="Arial"/>
        </w:rPr>
        <w:t>and</w:t>
      </w:r>
      <w:r>
        <w:rPr>
          <w:rFonts w:ascii="Arial" w:hAnsi="Arial" w:cs="Arial"/>
          <w:b/>
          <w:bCs/>
        </w:rPr>
        <w:t xml:space="preserve"> </w:t>
      </w:r>
      <w:r>
        <w:rPr>
          <w:rStyle w:val="DeltaViewInsertion"/>
          <w:rFonts w:ascii="Arial" w:hAnsi="Arial" w:cs="Arial"/>
          <w:color w:val="000000"/>
          <w:u w:val="none"/>
        </w:rPr>
        <w:t>such other persons who may properly be considered to have an appropriate interest in it,</w:t>
      </w:r>
      <w:r>
        <w:rPr>
          <w:rFonts w:ascii="Arial" w:hAnsi="Arial" w:cs="Arial"/>
        </w:rPr>
        <w:t xml:space="preserve"> </w:t>
      </w:r>
      <w:r w:rsidRPr="008B0F1B">
        <w:rPr>
          <w:rFonts w:ascii="Arial" w:hAnsi="Arial" w:cs="Arial"/>
          <w:lang w:val="en-US"/>
        </w:rPr>
        <w:t xml:space="preserve">which for these purposes will include the </w:t>
      </w:r>
      <w:r w:rsidRPr="008B0F1B">
        <w:rPr>
          <w:rFonts w:ascii="Arial" w:hAnsi="Arial" w:cs="Arial"/>
          <w:b/>
          <w:bCs/>
          <w:lang w:val="en-US"/>
        </w:rPr>
        <w:t xml:space="preserve">CM Administrative Parties </w:t>
      </w:r>
      <w:r w:rsidRPr="008B0F1B">
        <w:rPr>
          <w:rFonts w:ascii="Arial" w:hAnsi="Arial" w:cs="Arial"/>
          <w:lang w:val="en-US"/>
        </w:rPr>
        <w:t xml:space="preserve">and the </w:t>
      </w:r>
      <w:proofErr w:type="spellStart"/>
      <w:r w:rsidRPr="008B0F1B">
        <w:rPr>
          <w:rFonts w:ascii="Arial" w:hAnsi="Arial" w:cs="Arial"/>
          <w:b/>
          <w:bCs/>
          <w:lang w:val="en-US"/>
        </w:rPr>
        <w:t>CfD</w:t>
      </w:r>
      <w:proofErr w:type="spellEnd"/>
      <w:r w:rsidRPr="008B0F1B">
        <w:rPr>
          <w:rFonts w:ascii="Arial" w:hAnsi="Arial" w:cs="Arial"/>
          <w:b/>
          <w:bCs/>
          <w:lang w:val="en-US"/>
        </w:rPr>
        <w:t xml:space="preserve"> Administrative Parties</w:t>
      </w:r>
      <w:r>
        <w:rPr>
          <w:rFonts w:ascii="Arial" w:hAnsi="Arial" w:cs="Arial"/>
          <w:b/>
          <w:bCs/>
          <w:lang w:val="en-US"/>
        </w:rPr>
        <w:t xml:space="preserve"> </w:t>
      </w:r>
      <w:r>
        <w:rPr>
          <w:rFonts w:ascii="Arial" w:hAnsi="Arial" w:cs="Arial"/>
        </w:rPr>
        <w:t>(and its provision in electronic form on the</w:t>
      </w:r>
      <w:r>
        <w:rPr>
          <w:rFonts w:ascii="Arial" w:hAnsi="Arial" w:cs="Arial"/>
          <w:b/>
          <w:bCs/>
        </w:rPr>
        <w:t xml:space="preserve"> Website</w:t>
      </w:r>
      <w:r>
        <w:rPr>
          <w:rFonts w:ascii="Arial" w:hAnsi="Arial" w:cs="Arial"/>
        </w:rPr>
        <w:t xml:space="preserve"> and in electronic mails to </w:t>
      </w:r>
      <w:r>
        <w:rPr>
          <w:rFonts w:ascii="Arial" w:hAnsi="Arial" w:cs="Arial"/>
          <w:b/>
          <w:bCs/>
        </w:rPr>
        <w:t>CUSC Parties</w:t>
      </w:r>
      <w:r>
        <w:rPr>
          <w:rFonts w:ascii="Arial" w:hAnsi="Arial" w:cs="Arial"/>
        </w:rPr>
        <w:t xml:space="preserve"> and </w:t>
      </w:r>
      <w:r>
        <w:rPr>
          <w:rFonts w:ascii="Arial" w:hAnsi="Arial" w:cs="Arial"/>
          <w:b/>
          <w:bCs/>
        </w:rPr>
        <w:t>Panel Members</w:t>
      </w:r>
      <w:r>
        <w:rPr>
          <w:rFonts w:ascii="Arial" w:hAnsi="Arial" w:cs="Arial"/>
        </w:rPr>
        <w:t>, who must supply relevant details, shall meet this requirement) and a period of no less than five (5)</w:t>
      </w:r>
      <w:r>
        <w:rPr>
          <w:rFonts w:ascii="Arial" w:hAnsi="Arial" w:cs="Arial"/>
          <w:b/>
          <w:bCs/>
        </w:rPr>
        <w:t xml:space="preserve"> Business Days</w:t>
      </w:r>
      <w:r>
        <w:rPr>
          <w:rFonts w:ascii="Arial" w:hAnsi="Arial" w:cs="Arial"/>
        </w:rPr>
        <w:t xml:space="preserve"> given for comments to be made thereon.  Any unresolved comments made shall be reflected in the final </w:t>
      </w:r>
      <w:r>
        <w:rPr>
          <w:rFonts w:ascii="Arial" w:hAnsi="Arial" w:cs="Arial"/>
          <w:b/>
          <w:bCs/>
        </w:rPr>
        <w:t>CUSC Modification Report</w:t>
      </w:r>
      <w:r>
        <w:rPr>
          <w:rFonts w:ascii="Arial" w:hAnsi="Arial" w:cs="Arial"/>
        </w:rPr>
        <w:t>.</w:t>
      </w:r>
    </w:p>
    <w:p w14:paraId="5110CFC1" w14:textId="0D4BC1E2" w:rsidR="00B56045" w:rsidRDefault="00B56045" w:rsidP="0A983B2A">
      <w:pPr>
        <w:pStyle w:val="Heading4"/>
        <w:widowControl/>
        <w:numPr>
          <w:ilvl w:val="3"/>
          <w:numId w:val="21"/>
        </w:numPr>
        <w:tabs>
          <w:tab w:val="clear" w:pos="4253"/>
        </w:tabs>
        <w:ind w:left="1702" w:hanging="851"/>
        <w:jc w:val="both"/>
        <w:rPr>
          <w:rFonts w:ascii="Arial" w:hAnsi="Arial" w:cs="Arial"/>
        </w:rPr>
      </w:pPr>
      <w:bookmarkStart w:id="1039" w:name="_DV_M654"/>
      <w:bookmarkEnd w:id="1039"/>
      <w:r>
        <w:rPr>
          <w:rFonts w:ascii="Arial" w:hAnsi="Arial" w:cs="Arial"/>
        </w:rPr>
        <w:t xml:space="preserve">A draft of the </w:t>
      </w:r>
      <w:r>
        <w:rPr>
          <w:rFonts w:ascii="Arial" w:hAnsi="Arial" w:cs="Arial"/>
          <w:b/>
          <w:bCs/>
        </w:rPr>
        <w:t>CUSC Modification Report</w:t>
      </w:r>
      <w:r>
        <w:rPr>
          <w:rFonts w:ascii="Arial" w:hAnsi="Arial" w:cs="Arial"/>
        </w:rPr>
        <w:t xml:space="preserve"> shall be tabled at</w:t>
      </w:r>
      <w:r w:rsidR="008D3994">
        <w:rPr>
          <w:rFonts w:ascii="Arial" w:hAnsi="Arial" w:cs="Arial"/>
        </w:rPr>
        <w:t xml:space="preserve"> a meeting of</w:t>
      </w:r>
      <w:r>
        <w:rPr>
          <w:rFonts w:ascii="Arial" w:hAnsi="Arial" w:cs="Arial"/>
        </w:rPr>
        <w:t xml:space="preserve"> the </w:t>
      </w:r>
      <w:r w:rsidR="00CB2C05">
        <w:rPr>
          <w:rFonts w:ascii="Arial" w:hAnsi="Arial" w:cs="Arial"/>
          <w:b/>
          <w:bCs/>
        </w:rPr>
        <w:t xml:space="preserve">CUSC Modifications Panel </w:t>
      </w:r>
      <w:r w:rsidRPr="00CB2C05">
        <w:rPr>
          <w:rFonts w:ascii="Arial" w:hAnsi="Arial" w:cs="Arial"/>
          <w:b/>
          <w:bCs/>
        </w:rPr>
        <w:t xml:space="preserve"> </w:t>
      </w:r>
      <w:r>
        <w:rPr>
          <w:rFonts w:ascii="Arial" w:hAnsi="Arial" w:cs="Arial"/>
        </w:rPr>
        <w:t xml:space="preserve">prior to submission of that </w:t>
      </w:r>
      <w:r>
        <w:rPr>
          <w:rFonts w:ascii="Arial" w:hAnsi="Arial" w:cs="Arial"/>
          <w:b/>
          <w:bCs/>
        </w:rPr>
        <w:t>CUSC Modification Report</w:t>
      </w:r>
      <w:r>
        <w:rPr>
          <w:rFonts w:ascii="Arial" w:hAnsi="Arial" w:cs="Arial"/>
        </w:rPr>
        <w:t xml:space="preserve"> to the </w:t>
      </w:r>
      <w:r>
        <w:rPr>
          <w:rFonts w:ascii="Arial" w:hAnsi="Arial" w:cs="Arial"/>
          <w:b/>
          <w:bCs/>
        </w:rPr>
        <w:t>Authority</w:t>
      </w:r>
      <w:r>
        <w:rPr>
          <w:rFonts w:ascii="Arial" w:hAnsi="Arial" w:cs="Arial"/>
        </w:rPr>
        <w:t xml:space="preserve"> </w:t>
      </w:r>
      <w:r w:rsidR="00693986">
        <w:rPr>
          <w:rFonts w:ascii="Arial" w:hAnsi="Arial" w:cs="Arial"/>
        </w:rPr>
        <w:t>held</w:t>
      </w:r>
      <w:r>
        <w:rPr>
          <w:rFonts w:ascii="Arial" w:hAnsi="Arial" w:cs="Arial"/>
        </w:rPr>
        <w:t xml:space="preserve"> in accordance with the timetable established pursuant to Paragraph </w:t>
      </w:r>
      <w:bookmarkStart w:id="1040" w:name="_DV_M655"/>
      <w:bookmarkStart w:id="1041" w:name="_BPDCD_202"/>
      <w:bookmarkEnd w:id="1040"/>
      <w:r>
        <w:rPr>
          <w:rFonts w:ascii="Arial" w:hAnsi="Arial" w:cs="Arial"/>
        </w:rPr>
        <w:t>8.19.1</w:t>
      </w:r>
      <w:r w:rsidR="00C822D0">
        <w:rPr>
          <w:rFonts w:ascii="Arial" w:hAnsi="Arial" w:cs="Arial"/>
        </w:rPr>
        <w:t>, and</w:t>
      </w:r>
      <w:r>
        <w:rPr>
          <w:rFonts w:ascii="Arial" w:hAnsi="Arial" w:cs="Arial"/>
        </w:rPr>
        <w:t xml:space="preserve"> </w:t>
      </w:r>
      <w:bookmarkStart w:id="1042" w:name="_DV_M656"/>
      <w:bookmarkEnd w:id="1041"/>
      <w:bookmarkEnd w:id="1042"/>
      <w:r>
        <w:rPr>
          <w:rFonts w:ascii="Arial" w:hAnsi="Arial" w:cs="Arial"/>
        </w:rPr>
        <w:t>at which the</w:t>
      </w:r>
      <w:r w:rsidR="00B86BCA">
        <w:rPr>
          <w:rFonts w:ascii="Arial" w:hAnsi="Arial" w:cs="Arial"/>
        </w:rPr>
        <w:t xml:space="preserve"> </w:t>
      </w:r>
      <w:r w:rsidR="00B86BCA" w:rsidRPr="00B86BCA">
        <w:rPr>
          <w:rFonts w:ascii="Arial" w:hAnsi="Arial" w:cs="Arial"/>
          <w:b/>
        </w:rPr>
        <w:t>CUSC Modifications Panel</w:t>
      </w:r>
      <w:r w:rsidRPr="00B86BCA">
        <w:rPr>
          <w:rFonts w:ascii="Arial" w:hAnsi="Arial" w:cs="Arial"/>
          <w:b/>
        </w:rPr>
        <w:t xml:space="preserve"> </w:t>
      </w:r>
      <w:r>
        <w:rPr>
          <w:rFonts w:ascii="Arial" w:hAnsi="Arial" w:cs="Arial"/>
        </w:rPr>
        <w:t>may consider any minor changes to the legal drafting</w:t>
      </w:r>
      <w:r w:rsidRPr="00870721">
        <w:rPr>
          <w:rFonts w:ascii="Arial" w:hAnsi="Arial" w:cs="Arial"/>
        </w:rPr>
        <w:t>,</w:t>
      </w:r>
      <w:r w:rsidRPr="00870721">
        <w:t xml:space="preserve"> </w:t>
      </w:r>
      <w:r w:rsidRPr="00870721">
        <w:rPr>
          <w:rFonts w:ascii="Arial" w:hAnsi="Arial" w:cs="Arial"/>
        </w:rPr>
        <w:t xml:space="preserve">which may include any issues identified through the </w:t>
      </w:r>
      <w:r w:rsidRPr="00870721">
        <w:rPr>
          <w:rFonts w:ascii="Arial" w:hAnsi="Arial" w:cs="Arial"/>
          <w:b/>
        </w:rPr>
        <w:t>Code Administrator’s</w:t>
      </w:r>
      <w:r w:rsidRPr="00870721">
        <w:rPr>
          <w:rFonts w:ascii="Arial" w:hAnsi="Arial" w:cs="Arial"/>
        </w:rPr>
        <w:t xml:space="preserve"> consultation and:</w:t>
      </w:r>
    </w:p>
    <w:p w14:paraId="0CFEF5A9" w14:textId="42588140" w:rsidR="00B56045" w:rsidRDefault="00B56045" w:rsidP="00B56045">
      <w:pPr>
        <w:ind w:left="1800"/>
        <w:jc w:val="both"/>
        <w:rPr>
          <w:rFonts w:ascii="Arial" w:hAnsi="Arial" w:cs="Arial"/>
        </w:rPr>
      </w:pPr>
      <w:bookmarkStart w:id="1043" w:name="_DV_M657"/>
      <w:bookmarkEnd w:id="1043"/>
      <w:r>
        <w:rPr>
          <w:rFonts w:ascii="Arial" w:hAnsi="Arial" w:cs="Arial"/>
        </w:rPr>
        <w:t>(</w:t>
      </w:r>
      <w:proofErr w:type="spellStart"/>
      <w:r>
        <w:rPr>
          <w:rFonts w:ascii="Arial" w:hAnsi="Arial" w:cs="Arial"/>
        </w:rPr>
        <w:t>i</w:t>
      </w:r>
      <w:proofErr w:type="spellEnd"/>
      <w:r>
        <w:rPr>
          <w:rFonts w:ascii="Arial" w:hAnsi="Arial" w:cs="Arial"/>
        </w:rPr>
        <w:t xml:space="preserve">) if the change required is a typographical error the </w:t>
      </w:r>
      <w:r>
        <w:rPr>
          <w:rFonts w:ascii="Arial" w:hAnsi="Arial" w:cs="Arial"/>
          <w:b/>
          <w:bCs/>
        </w:rPr>
        <w:t xml:space="preserve">CUSC Modifications Panel </w:t>
      </w:r>
      <w:r>
        <w:rPr>
          <w:rFonts w:ascii="Arial" w:hAnsi="Arial" w:cs="Arial"/>
        </w:rPr>
        <w:t xml:space="preserve">may instruct the </w:t>
      </w:r>
      <w:r>
        <w:rPr>
          <w:rFonts w:ascii="Arial" w:hAnsi="Arial" w:cs="Arial"/>
          <w:b/>
          <w:bCs/>
        </w:rPr>
        <w:t>Code</w:t>
      </w:r>
      <w:r>
        <w:rPr>
          <w:rFonts w:ascii="Arial" w:hAnsi="Arial" w:cs="Arial"/>
        </w:rPr>
        <w:t xml:space="preserve"> </w:t>
      </w:r>
      <w:r>
        <w:rPr>
          <w:rFonts w:ascii="Arial" w:hAnsi="Arial" w:cs="Arial"/>
          <w:b/>
          <w:bCs/>
        </w:rPr>
        <w:t xml:space="preserve">Administrator </w:t>
      </w:r>
      <w:r>
        <w:rPr>
          <w:rFonts w:ascii="Arial" w:hAnsi="Arial" w:cs="Arial"/>
        </w:rPr>
        <w:t xml:space="preserve">to make the appropriate change and the </w:t>
      </w:r>
      <w:r>
        <w:rPr>
          <w:rFonts w:ascii="Arial" w:hAnsi="Arial" w:cs="Arial"/>
          <w:b/>
          <w:bCs/>
        </w:rPr>
        <w:t>Panel Chair</w:t>
      </w:r>
      <w:del w:id="1044" w:author="Akhtar (ESO), Shazia" w:date="2021-11-01T12:13:00Z">
        <w:r w:rsidDel="008E0D82">
          <w:rPr>
            <w:rFonts w:ascii="Arial" w:hAnsi="Arial" w:cs="Arial"/>
            <w:b/>
            <w:bCs/>
          </w:rPr>
          <w:delText>man</w:delText>
        </w:r>
      </w:del>
      <w:r>
        <w:rPr>
          <w:rFonts w:ascii="Arial" w:hAnsi="Arial" w:cs="Arial"/>
          <w:b/>
          <w:bCs/>
        </w:rPr>
        <w:t xml:space="preserve"> </w:t>
      </w:r>
      <w:r>
        <w:rPr>
          <w:rFonts w:ascii="Arial" w:hAnsi="Arial" w:cs="Arial"/>
        </w:rPr>
        <w:t xml:space="preserve">will undertake the </w:t>
      </w:r>
      <w:r>
        <w:rPr>
          <w:rFonts w:ascii="Arial" w:hAnsi="Arial" w:cs="Arial"/>
          <w:b/>
          <w:bCs/>
        </w:rPr>
        <w:t>CUSC Modifications</w:t>
      </w:r>
      <w:r>
        <w:rPr>
          <w:rFonts w:ascii="Arial" w:hAnsi="Arial" w:cs="Arial"/>
        </w:rPr>
        <w:t xml:space="preserve"> </w:t>
      </w:r>
      <w:r>
        <w:rPr>
          <w:rFonts w:ascii="Arial" w:hAnsi="Arial" w:cs="Arial"/>
          <w:b/>
          <w:bCs/>
        </w:rPr>
        <w:t>Panel Recommendation Vote</w:t>
      </w:r>
      <w:r>
        <w:rPr>
          <w:rFonts w:ascii="Arial" w:hAnsi="Arial" w:cs="Arial"/>
        </w:rPr>
        <w:t>; or</w:t>
      </w:r>
    </w:p>
    <w:p w14:paraId="2C230001" w14:textId="77777777" w:rsidR="00B56045" w:rsidRDefault="00B56045" w:rsidP="00B56045">
      <w:pPr>
        <w:ind w:left="1800"/>
        <w:jc w:val="both"/>
        <w:rPr>
          <w:rFonts w:ascii="Arial" w:hAnsi="Arial" w:cs="Arial"/>
        </w:rPr>
      </w:pPr>
    </w:p>
    <w:p w14:paraId="55C3F543" w14:textId="76BD02BF" w:rsidR="00B56045" w:rsidRDefault="00B56045" w:rsidP="00B56045">
      <w:pPr>
        <w:ind w:left="1800"/>
        <w:jc w:val="both"/>
        <w:rPr>
          <w:rFonts w:ascii="Arial" w:hAnsi="Arial" w:cs="Arial"/>
        </w:rPr>
      </w:pPr>
      <w:bookmarkStart w:id="1045" w:name="_DV_M658"/>
      <w:bookmarkEnd w:id="1045"/>
      <w:r>
        <w:rPr>
          <w:rFonts w:ascii="Arial" w:hAnsi="Arial" w:cs="Arial"/>
        </w:rPr>
        <w:t xml:space="preserve">(ii) if the change required is not considered to be a typographical error then the </w:t>
      </w:r>
      <w:r>
        <w:rPr>
          <w:rFonts w:ascii="Arial" w:hAnsi="Arial" w:cs="Arial"/>
          <w:b/>
          <w:bCs/>
        </w:rPr>
        <w:t xml:space="preserve">CUSC Modifications Panel </w:t>
      </w:r>
      <w:r>
        <w:rPr>
          <w:rFonts w:ascii="Arial" w:hAnsi="Arial" w:cs="Arial"/>
        </w:rPr>
        <w:t xml:space="preserve">may direct the </w:t>
      </w:r>
      <w:r>
        <w:rPr>
          <w:rFonts w:ascii="Arial" w:hAnsi="Arial" w:cs="Arial"/>
          <w:b/>
          <w:bCs/>
        </w:rPr>
        <w:t xml:space="preserve">Workgroup </w:t>
      </w:r>
      <w:r>
        <w:rPr>
          <w:rFonts w:ascii="Arial" w:hAnsi="Arial" w:cs="Arial"/>
        </w:rPr>
        <w:t xml:space="preserve">to review the change. If the </w:t>
      </w:r>
      <w:r>
        <w:rPr>
          <w:rFonts w:ascii="Arial" w:hAnsi="Arial" w:cs="Arial"/>
          <w:b/>
          <w:bCs/>
        </w:rPr>
        <w:t xml:space="preserve">Workgroup </w:t>
      </w:r>
      <w:r>
        <w:rPr>
          <w:rFonts w:ascii="Arial" w:hAnsi="Arial" w:cs="Arial"/>
        </w:rPr>
        <w:t xml:space="preserve">unanimously agree that the change is minor the </w:t>
      </w:r>
      <w:r>
        <w:rPr>
          <w:rFonts w:ascii="Arial" w:hAnsi="Arial" w:cs="Arial"/>
          <w:b/>
          <w:bCs/>
        </w:rPr>
        <w:t xml:space="preserve">CUSC </w:t>
      </w:r>
      <w:r>
        <w:rPr>
          <w:rFonts w:ascii="Arial" w:hAnsi="Arial" w:cs="Arial"/>
          <w:b/>
          <w:bCs/>
        </w:rPr>
        <w:lastRenderedPageBreak/>
        <w:t xml:space="preserve">Modifications Panel </w:t>
      </w:r>
      <w:r>
        <w:rPr>
          <w:rFonts w:ascii="Arial" w:hAnsi="Arial" w:cs="Arial"/>
        </w:rPr>
        <w:t xml:space="preserve">may instruct the </w:t>
      </w:r>
      <w:r>
        <w:rPr>
          <w:rFonts w:ascii="Arial" w:hAnsi="Arial" w:cs="Arial"/>
          <w:b/>
          <w:bCs/>
        </w:rPr>
        <w:t xml:space="preserve">Code Administrator </w:t>
      </w:r>
      <w:r>
        <w:rPr>
          <w:rFonts w:ascii="Arial" w:hAnsi="Arial" w:cs="Arial"/>
        </w:rPr>
        <w:t xml:space="preserve">to make the appropriate change and the </w:t>
      </w:r>
      <w:r>
        <w:rPr>
          <w:rFonts w:ascii="Arial" w:hAnsi="Arial" w:cs="Arial"/>
          <w:b/>
          <w:bCs/>
        </w:rPr>
        <w:t>Panel Chair</w:t>
      </w:r>
      <w:del w:id="1046" w:author="Akhtar (ESO), Shazia" w:date="2021-11-01T12:14:00Z">
        <w:r w:rsidDel="008E0D82">
          <w:rPr>
            <w:rFonts w:ascii="Arial" w:hAnsi="Arial" w:cs="Arial"/>
            <w:b/>
            <w:bCs/>
          </w:rPr>
          <w:delText>man</w:delText>
        </w:r>
      </w:del>
      <w:r>
        <w:rPr>
          <w:rFonts w:ascii="Arial" w:hAnsi="Arial" w:cs="Arial"/>
          <w:b/>
          <w:bCs/>
        </w:rPr>
        <w:t xml:space="preserve"> </w:t>
      </w:r>
      <w:r>
        <w:rPr>
          <w:rFonts w:ascii="Arial" w:hAnsi="Arial" w:cs="Arial"/>
        </w:rPr>
        <w:t xml:space="preserve">will undertake the </w:t>
      </w:r>
      <w:r>
        <w:rPr>
          <w:rFonts w:ascii="Arial" w:hAnsi="Arial" w:cs="Arial"/>
          <w:b/>
          <w:bCs/>
        </w:rPr>
        <w:t>CUSC Modifications Panel Recommendation Vote</w:t>
      </w:r>
      <w:r w:rsidR="00AE2153">
        <w:rPr>
          <w:rFonts w:ascii="Arial" w:hAnsi="Arial" w:cs="Arial"/>
          <w:b/>
          <w:bCs/>
        </w:rPr>
        <w:t>.</w:t>
      </w:r>
      <w:r>
        <w:rPr>
          <w:rFonts w:ascii="Arial" w:hAnsi="Arial" w:cs="Arial"/>
        </w:rPr>
        <w:t xml:space="preserve"> </w:t>
      </w:r>
      <w:r w:rsidR="008E2CB4">
        <w:rPr>
          <w:rFonts w:ascii="Arial" w:hAnsi="Arial" w:cs="Arial"/>
        </w:rPr>
        <w:t>For</w:t>
      </w:r>
      <w:r w:rsidR="00E23C64">
        <w:rPr>
          <w:rFonts w:ascii="Arial" w:hAnsi="Arial" w:cs="Arial"/>
        </w:rPr>
        <w:t xml:space="preserve"> changes that are not considered </w:t>
      </w:r>
      <w:r w:rsidR="00F34C3B" w:rsidRPr="685EF811">
        <w:rPr>
          <w:rFonts w:ascii="Arial" w:hAnsi="Arial" w:cs="Arial"/>
        </w:rPr>
        <w:t xml:space="preserve">by </w:t>
      </w:r>
      <w:r w:rsidR="00F34C3B" w:rsidRPr="6D68E7D3">
        <w:rPr>
          <w:rFonts w:ascii="Arial" w:hAnsi="Arial" w:cs="Arial"/>
        </w:rPr>
        <w:t xml:space="preserve">the </w:t>
      </w:r>
      <w:r w:rsidR="00F34C3B" w:rsidRPr="1482E56F">
        <w:rPr>
          <w:rFonts w:ascii="Arial" w:hAnsi="Arial" w:cs="Arial"/>
          <w:b/>
          <w:bCs/>
        </w:rPr>
        <w:t xml:space="preserve">Workgroup </w:t>
      </w:r>
      <w:r w:rsidR="00E23C64" w:rsidRPr="1482E56F">
        <w:rPr>
          <w:rFonts w:ascii="Arial" w:hAnsi="Arial" w:cs="Arial"/>
        </w:rPr>
        <w:t>to</w:t>
      </w:r>
      <w:r w:rsidR="00E23C64">
        <w:rPr>
          <w:rFonts w:ascii="Arial" w:hAnsi="Arial" w:cs="Arial"/>
        </w:rPr>
        <w:t xml:space="preserve"> be minor</w:t>
      </w:r>
      <w:r>
        <w:rPr>
          <w:rFonts w:ascii="Arial" w:hAnsi="Arial" w:cs="Arial"/>
        </w:rPr>
        <w:t xml:space="preserve"> the </w:t>
      </w:r>
      <w:r>
        <w:rPr>
          <w:rFonts w:ascii="Arial" w:hAnsi="Arial" w:cs="Arial"/>
          <w:b/>
          <w:bCs/>
        </w:rPr>
        <w:t xml:space="preserve">Code Administrator </w:t>
      </w:r>
      <w:r>
        <w:rPr>
          <w:rFonts w:ascii="Arial" w:hAnsi="Arial" w:cs="Arial"/>
        </w:rPr>
        <w:t xml:space="preserve">shall issue the </w:t>
      </w:r>
      <w:r>
        <w:rPr>
          <w:rFonts w:ascii="Arial" w:hAnsi="Arial" w:cs="Arial"/>
          <w:b/>
          <w:bCs/>
        </w:rPr>
        <w:t xml:space="preserve">CUSC Modification Proposal </w:t>
      </w:r>
      <w:r>
        <w:rPr>
          <w:rFonts w:ascii="Arial" w:hAnsi="Arial" w:cs="Arial"/>
        </w:rPr>
        <w:t xml:space="preserve">for further </w:t>
      </w:r>
      <w:r>
        <w:rPr>
          <w:rFonts w:ascii="Arial" w:hAnsi="Arial" w:cs="Arial"/>
          <w:b/>
          <w:bCs/>
        </w:rPr>
        <w:t>Code Administrator</w:t>
      </w:r>
      <w:r>
        <w:rPr>
          <w:rFonts w:ascii="Arial" w:hAnsi="Arial" w:cs="Arial"/>
        </w:rPr>
        <w:t xml:space="preserve"> consultation after which the </w:t>
      </w:r>
      <w:r>
        <w:rPr>
          <w:rFonts w:ascii="Arial" w:hAnsi="Arial" w:cs="Arial"/>
          <w:b/>
          <w:bCs/>
        </w:rPr>
        <w:t>Panel Chair</w:t>
      </w:r>
      <w:del w:id="1047" w:author="Akhtar (ESO), Shazia" w:date="2021-11-01T12:14:00Z">
        <w:r w:rsidDel="008E0D82">
          <w:rPr>
            <w:rFonts w:ascii="Arial" w:hAnsi="Arial" w:cs="Arial"/>
            <w:b/>
            <w:bCs/>
          </w:rPr>
          <w:delText>man</w:delText>
        </w:r>
      </w:del>
      <w:r>
        <w:rPr>
          <w:rFonts w:ascii="Arial" w:hAnsi="Arial" w:cs="Arial"/>
          <w:b/>
          <w:bCs/>
        </w:rPr>
        <w:t xml:space="preserve"> </w:t>
      </w:r>
      <w:r>
        <w:rPr>
          <w:rFonts w:ascii="Arial" w:hAnsi="Arial" w:cs="Arial"/>
        </w:rPr>
        <w:t xml:space="preserve">will undertake the </w:t>
      </w:r>
      <w:r>
        <w:rPr>
          <w:rFonts w:ascii="Arial" w:hAnsi="Arial" w:cs="Arial"/>
          <w:b/>
          <w:bCs/>
        </w:rPr>
        <w:t>CUSC Modifications Panel Recommendation Vote</w:t>
      </w:r>
      <w:r>
        <w:rPr>
          <w:rFonts w:ascii="Arial" w:hAnsi="Arial" w:cs="Arial"/>
        </w:rPr>
        <w:t>.</w:t>
      </w:r>
    </w:p>
    <w:p w14:paraId="59A4EF71" w14:textId="77777777" w:rsidR="00B56045" w:rsidRDefault="00B56045" w:rsidP="00B56045">
      <w:pPr>
        <w:ind w:left="1800"/>
        <w:jc w:val="both"/>
        <w:rPr>
          <w:rFonts w:ascii="Arial" w:hAnsi="Arial" w:cs="Arial"/>
        </w:rPr>
      </w:pPr>
    </w:p>
    <w:p w14:paraId="2782B5AB" w14:textId="4C1F4C40" w:rsidR="00B56045" w:rsidRDefault="00B56045" w:rsidP="00B56045">
      <w:pPr>
        <w:ind w:left="1800"/>
        <w:jc w:val="both"/>
        <w:rPr>
          <w:rFonts w:ascii="Arial" w:hAnsi="Arial" w:cs="Arial"/>
          <w:b/>
          <w:bCs/>
        </w:rPr>
      </w:pPr>
      <w:bookmarkStart w:id="1048" w:name="_DV_M659"/>
      <w:bookmarkEnd w:id="1048"/>
      <w:r>
        <w:rPr>
          <w:rFonts w:ascii="Arial" w:hAnsi="Arial" w:cs="Arial"/>
        </w:rPr>
        <w:t xml:space="preserve">(iii) if a change is not required after consideration, the </w:t>
      </w:r>
      <w:r>
        <w:rPr>
          <w:rFonts w:ascii="Arial" w:hAnsi="Arial" w:cs="Arial"/>
          <w:b/>
          <w:bCs/>
        </w:rPr>
        <w:t>Panel Chair</w:t>
      </w:r>
      <w:del w:id="1049" w:author="Akhtar (ESO), Shazia" w:date="2021-11-01T12:14:00Z">
        <w:r w:rsidDel="008E0D82">
          <w:rPr>
            <w:rFonts w:ascii="Arial" w:hAnsi="Arial" w:cs="Arial"/>
            <w:b/>
            <w:bCs/>
          </w:rPr>
          <w:delText>man</w:delText>
        </w:r>
      </w:del>
      <w:r>
        <w:rPr>
          <w:rFonts w:ascii="Arial" w:hAnsi="Arial" w:cs="Arial"/>
          <w:b/>
          <w:bCs/>
        </w:rPr>
        <w:t xml:space="preserve"> </w:t>
      </w:r>
      <w:r>
        <w:rPr>
          <w:rFonts w:ascii="Arial" w:hAnsi="Arial" w:cs="Arial"/>
        </w:rPr>
        <w:t xml:space="preserve">will undertake the </w:t>
      </w:r>
      <w:r>
        <w:rPr>
          <w:rFonts w:ascii="Arial" w:hAnsi="Arial" w:cs="Arial"/>
          <w:b/>
          <w:bCs/>
        </w:rPr>
        <w:t>CUSC Modifications</w:t>
      </w:r>
      <w:r>
        <w:rPr>
          <w:rFonts w:ascii="Arial" w:hAnsi="Arial" w:cs="Arial"/>
        </w:rPr>
        <w:t xml:space="preserve"> </w:t>
      </w:r>
      <w:r>
        <w:rPr>
          <w:rFonts w:ascii="Arial" w:hAnsi="Arial" w:cs="Arial"/>
          <w:b/>
          <w:bCs/>
        </w:rPr>
        <w:t>Panel Recommendation Vote.</w:t>
      </w:r>
    </w:p>
    <w:p w14:paraId="5C801F03" w14:textId="77777777" w:rsidR="00B56045" w:rsidRDefault="00B56045" w:rsidP="00B56045">
      <w:pPr>
        <w:ind w:left="1800"/>
        <w:jc w:val="both"/>
        <w:rPr>
          <w:rFonts w:ascii="Arial" w:hAnsi="Arial" w:cs="Arial"/>
          <w:b/>
          <w:bCs/>
        </w:rPr>
      </w:pPr>
    </w:p>
    <w:p w14:paraId="3A329147" w14:textId="5D4C9EC3" w:rsidR="00B56045" w:rsidRPr="00870721" w:rsidRDefault="00B56045" w:rsidP="00B56045">
      <w:pPr>
        <w:ind w:left="1800"/>
        <w:jc w:val="both"/>
        <w:rPr>
          <w:rFonts w:ascii="Arial" w:hAnsi="Arial" w:cs="Arial"/>
        </w:rPr>
      </w:pPr>
      <w:r w:rsidRPr="00870721">
        <w:rPr>
          <w:rFonts w:ascii="Arial" w:hAnsi="Arial" w:cs="Arial"/>
        </w:rPr>
        <w:t>(iv) In the case of a modification that had been directed pursuant to CUSC 8.19.2(</w:t>
      </w:r>
      <w:r w:rsidR="00E23C64">
        <w:rPr>
          <w:rFonts w:ascii="Arial" w:hAnsi="Arial" w:cs="Arial"/>
        </w:rPr>
        <w:t>e</w:t>
      </w:r>
      <w:r w:rsidRPr="00870721">
        <w:rPr>
          <w:rFonts w:ascii="Arial" w:hAnsi="Arial" w:cs="Arial"/>
        </w:rPr>
        <w:t xml:space="preserve">) to proceed directly to wider consultation without the formation of </w:t>
      </w:r>
      <w:r w:rsidR="00E62F8C" w:rsidRPr="00870721">
        <w:rPr>
          <w:rFonts w:ascii="Arial" w:hAnsi="Arial" w:cs="Arial"/>
        </w:rPr>
        <w:t>a</w:t>
      </w:r>
      <w:r w:rsidR="00E62F8C" w:rsidRPr="00B86BCA">
        <w:rPr>
          <w:rFonts w:ascii="Arial" w:hAnsi="Arial" w:cs="Arial"/>
          <w:b/>
        </w:rPr>
        <w:t xml:space="preserve"> Workgroup</w:t>
      </w:r>
      <w:r w:rsidRPr="00870721">
        <w:rPr>
          <w:rFonts w:ascii="Arial" w:hAnsi="Arial" w:cs="Arial"/>
        </w:rPr>
        <w:t xml:space="preserve">, and if the change required is not considered to be a typographical error, then the </w:t>
      </w:r>
      <w:r w:rsidRPr="00870721">
        <w:rPr>
          <w:rFonts w:ascii="Arial" w:hAnsi="Arial" w:cs="Arial"/>
          <w:b/>
        </w:rPr>
        <w:t>CUSC Modifications Panel</w:t>
      </w:r>
      <w:r w:rsidRPr="00870721">
        <w:rPr>
          <w:rFonts w:ascii="Arial" w:hAnsi="Arial" w:cs="Arial"/>
        </w:rPr>
        <w:t xml:space="preserve"> may direct the </w:t>
      </w:r>
      <w:r w:rsidRPr="00870721">
        <w:rPr>
          <w:rFonts w:ascii="Arial" w:hAnsi="Arial" w:cs="Arial"/>
          <w:b/>
        </w:rPr>
        <w:t>Code Administrator</w:t>
      </w:r>
      <w:r w:rsidRPr="00870721">
        <w:rPr>
          <w:rFonts w:ascii="Arial" w:hAnsi="Arial" w:cs="Arial"/>
        </w:rPr>
        <w:t xml:space="preserve"> in conjunction with the </w:t>
      </w:r>
      <w:r w:rsidR="00C515C6">
        <w:rPr>
          <w:rFonts w:ascii="Arial" w:hAnsi="Arial" w:cs="Arial"/>
          <w:b/>
        </w:rPr>
        <w:t>Proposer</w:t>
      </w:r>
      <w:r w:rsidRPr="00870721">
        <w:rPr>
          <w:rFonts w:ascii="Arial" w:hAnsi="Arial" w:cs="Arial"/>
        </w:rPr>
        <w:t xml:space="preserve"> to review the change. If </w:t>
      </w:r>
      <w:r w:rsidR="00AE1026">
        <w:rPr>
          <w:rFonts w:ascii="Arial" w:hAnsi="Arial" w:cs="Arial"/>
        </w:rPr>
        <w:t xml:space="preserve">the </w:t>
      </w:r>
      <w:r w:rsidR="00AE1026">
        <w:rPr>
          <w:rFonts w:ascii="Arial" w:hAnsi="Arial" w:cs="Arial"/>
          <w:b/>
        </w:rPr>
        <w:t>CUSC Modifications Panel</w:t>
      </w:r>
      <w:r w:rsidR="00DE58E2">
        <w:rPr>
          <w:rFonts w:ascii="Arial" w:hAnsi="Arial" w:cs="Arial"/>
          <w:b/>
        </w:rPr>
        <w:t xml:space="preserve">, </w:t>
      </w:r>
      <w:r w:rsidR="00DE58E2" w:rsidRPr="000048D8">
        <w:rPr>
          <w:rFonts w:ascii="Arial" w:hAnsi="Arial" w:cs="Arial"/>
        </w:rPr>
        <w:t>t</w:t>
      </w:r>
      <w:r w:rsidR="00076F27" w:rsidRPr="000048D8">
        <w:rPr>
          <w:rFonts w:ascii="Arial" w:hAnsi="Arial" w:cs="Arial"/>
        </w:rPr>
        <w:t>he</w:t>
      </w:r>
      <w:r w:rsidR="00076F27">
        <w:rPr>
          <w:rFonts w:ascii="Arial" w:hAnsi="Arial" w:cs="Arial"/>
          <w:b/>
        </w:rPr>
        <w:t xml:space="preserve"> Code Administrator</w:t>
      </w:r>
      <w:r w:rsidR="000048D8">
        <w:rPr>
          <w:rFonts w:ascii="Arial" w:hAnsi="Arial" w:cs="Arial"/>
          <w:b/>
        </w:rPr>
        <w:t xml:space="preserve"> </w:t>
      </w:r>
      <w:r w:rsidR="000048D8" w:rsidRPr="000048D8">
        <w:rPr>
          <w:rFonts w:ascii="Arial" w:hAnsi="Arial" w:cs="Arial"/>
        </w:rPr>
        <w:t>and the</w:t>
      </w:r>
      <w:r w:rsidR="000048D8">
        <w:rPr>
          <w:rFonts w:ascii="Arial" w:hAnsi="Arial" w:cs="Arial"/>
          <w:b/>
        </w:rPr>
        <w:t xml:space="preserve"> Proposer</w:t>
      </w:r>
      <w:r w:rsidR="00076F27">
        <w:rPr>
          <w:rFonts w:ascii="Arial" w:hAnsi="Arial" w:cs="Arial"/>
          <w:b/>
        </w:rPr>
        <w:t xml:space="preserve"> </w:t>
      </w:r>
      <w:r w:rsidRPr="00870721">
        <w:rPr>
          <w:rFonts w:ascii="Arial" w:hAnsi="Arial" w:cs="Arial"/>
        </w:rPr>
        <w:t xml:space="preserve">agree that the change is minor the </w:t>
      </w:r>
      <w:r w:rsidRPr="00870721">
        <w:rPr>
          <w:rFonts w:ascii="Arial" w:hAnsi="Arial" w:cs="Arial"/>
          <w:b/>
        </w:rPr>
        <w:t>CUSC Modifications Panel</w:t>
      </w:r>
      <w:r w:rsidRPr="00870721">
        <w:rPr>
          <w:rFonts w:ascii="Arial" w:hAnsi="Arial" w:cs="Arial"/>
        </w:rPr>
        <w:t xml:space="preserve"> may instruct the Code Administrator to make the appropriate change and the </w:t>
      </w:r>
      <w:r w:rsidRPr="00870721">
        <w:rPr>
          <w:rFonts w:ascii="Arial" w:hAnsi="Arial" w:cs="Arial"/>
          <w:b/>
        </w:rPr>
        <w:t>Panel Chair</w:t>
      </w:r>
      <w:del w:id="1050" w:author="Akhtar (ESO), Shazia" w:date="2021-11-01T12:14:00Z">
        <w:r w:rsidRPr="00870721" w:rsidDel="008E0D82">
          <w:rPr>
            <w:rFonts w:ascii="Arial" w:hAnsi="Arial" w:cs="Arial"/>
            <w:b/>
          </w:rPr>
          <w:delText>man</w:delText>
        </w:r>
      </w:del>
      <w:r w:rsidRPr="00870721">
        <w:rPr>
          <w:rFonts w:ascii="Arial" w:hAnsi="Arial" w:cs="Arial"/>
        </w:rPr>
        <w:t xml:space="preserve"> will undertake the </w:t>
      </w:r>
      <w:r w:rsidRPr="00870721">
        <w:rPr>
          <w:rFonts w:ascii="Arial" w:hAnsi="Arial" w:cs="Arial"/>
          <w:b/>
        </w:rPr>
        <w:t>CUSC Modifications Panel</w:t>
      </w:r>
      <w:r w:rsidRPr="00870721">
        <w:rPr>
          <w:rFonts w:ascii="Arial" w:hAnsi="Arial" w:cs="Arial"/>
        </w:rPr>
        <w:t xml:space="preserve"> </w:t>
      </w:r>
      <w:r w:rsidRPr="00870721">
        <w:rPr>
          <w:rFonts w:ascii="Arial" w:hAnsi="Arial" w:cs="Arial"/>
          <w:b/>
        </w:rPr>
        <w:t>Recommendation Vote</w:t>
      </w:r>
      <w:r w:rsidRPr="00870721">
        <w:rPr>
          <w:rFonts w:ascii="Arial" w:hAnsi="Arial" w:cs="Arial"/>
        </w:rPr>
        <w:t>, otherwise</w:t>
      </w:r>
      <w:r w:rsidR="000048D8">
        <w:rPr>
          <w:rFonts w:ascii="Arial" w:hAnsi="Arial" w:cs="Arial"/>
        </w:rPr>
        <w:t xml:space="preserve"> for changes that are not considered to be minor</w:t>
      </w:r>
      <w:r w:rsidRPr="00870721">
        <w:rPr>
          <w:rFonts w:ascii="Arial" w:hAnsi="Arial" w:cs="Arial"/>
        </w:rPr>
        <w:t xml:space="preserve"> the </w:t>
      </w:r>
      <w:r w:rsidR="000048D8">
        <w:rPr>
          <w:rFonts w:ascii="Arial" w:hAnsi="Arial" w:cs="Arial"/>
          <w:b/>
        </w:rPr>
        <w:t xml:space="preserve">Code Administrator </w:t>
      </w:r>
      <w:r w:rsidRPr="00870721">
        <w:rPr>
          <w:rFonts w:ascii="Arial" w:hAnsi="Arial" w:cs="Arial"/>
        </w:rPr>
        <w:t xml:space="preserve">shall issue the </w:t>
      </w:r>
      <w:r w:rsidRPr="00870721">
        <w:rPr>
          <w:rFonts w:ascii="Arial" w:hAnsi="Arial" w:cs="Arial"/>
          <w:b/>
        </w:rPr>
        <w:t>CUSC Modification Proposal</w:t>
      </w:r>
      <w:r w:rsidRPr="00870721">
        <w:rPr>
          <w:rFonts w:ascii="Arial" w:hAnsi="Arial" w:cs="Arial"/>
        </w:rPr>
        <w:t xml:space="preserve"> for further </w:t>
      </w:r>
      <w:r w:rsidR="00056C8E" w:rsidRPr="00056C8E">
        <w:rPr>
          <w:rFonts w:ascii="Arial" w:hAnsi="Arial" w:cs="Arial"/>
          <w:b/>
        </w:rPr>
        <w:t xml:space="preserve"> </w:t>
      </w:r>
      <w:r w:rsidR="00056C8E">
        <w:rPr>
          <w:rFonts w:ascii="Arial" w:hAnsi="Arial" w:cs="Arial"/>
          <w:b/>
        </w:rPr>
        <w:t>Code Administrator</w:t>
      </w:r>
      <w:r w:rsidR="00D0309A">
        <w:rPr>
          <w:rFonts w:ascii="Arial" w:hAnsi="Arial" w:cs="Arial"/>
          <w:b/>
        </w:rPr>
        <w:t xml:space="preserve"> </w:t>
      </w:r>
      <w:r w:rsidRPr="00090DFE">
        <w:rPr>
          <w:rFonts w:ascii="Arial" w:hAnsi="Arial" w:cs="Arial"/>
        </w:rPr>
        <w:t>consultation</w:t>
      </w:r>
      <w:r w:rsidRPr="00870721">
        <w:rPr>
          <w:rFonts w:ascii="Arial" w:hAnsi="Arial" w:cs="Arial"/>
        </w:rPr>
        <w:t xml:space="preserve"> after which the </w:t>
      </w:r>
      <w:r w:rsidR="00056C8E" w:rsidRPr="00056C8E">
        <w:rPr>
          <w:rFonts w:ascii="Arial" w:hAnsi="Arial" w:cs="Arial"/>
          <w:b/>
        </w:rPr>
        <w:t>Panel Chair</w:t>
      </w:r>
      <w:del w:id="1051" w:author="Akhtar (ESO), Shazia" w:date="2021-11-01T12:14:00Z">
        <w:r w:rsidR="00056C8E" w:rsidRPr="00056C8E" w:rsidDel="008E0D82">
          <w:rPr>
            <w:rFonts w:ascii="Arial" w:hAnsi="Arial" w:cs="Arial"/>
            <w:b/>
          </w:rPr>
          <w:delText>man</w:delText>
        </w:r>
      </w:del>
      <w:r w:rsidR="00056C8E" w:rsidRPr="00870721">
        <w:rPr>
          <w:rFonts w:ascii="Arial" w:hAnsi="Arial" w:cs="Arial"/>
        </w:rPr>
        <w:t xml:space="preserve"> </w:t>
      </w:r>
      <w:r w:rsidRPr="00870721">
        <w:rPr>
          <w:rFonts w:ascii="Arial" w:hAnsi="Arial" w:cs="Arial"/>
        </w:rPr>
        <w:t xml:space="preserve">will undertake the </w:t>
      </w:r>
      <w:r w:rsidRPr="00870721">
        <w:rPr>
          <w:rFonts w:ascii="Arial" w:hAnsi="Arial" w:cs="Arial"/>
          <w:b/>
        </w:rPr>
        <w:t>CUSC Modifications Panel</w:t>
      </w:r>
      <w:r w:rsidRPr="00870721">
        <w:rPr>
          <w:rFonts w:ascii="Arial" w:hAnsi="Arial" w:cs="Arial"/>
        </w:rPr>
        <w:t xml:space="preserve"> </w:t>
      </w:r>
      <w:r w:rsidRPr="00870721">
        <w:rPr>
          <w:rFonts w:ascii="Arial" w:hAnsi="Arial" w:cs="Arial"/>
          <w:b/>
        </w:rPr>
        <w:t>Recommendation Vote</w:t>
      </w:r>
      <w:r w:rsidRPr="00870721">
        <w:rPr>
          <w:rFonts w:ascii="Arial" w:hAnsi="Arial" w:cs="Arial"/>
        </w:rPr>
        <w:t xml:space="preserve">. In the case of a change that is not considered to be minor, the </w:t>
      </w:r>
      <w:r w:rsidRPr="00870721">
        <w:rPr>
          <w:rFonts w:ascii="Arial" w:hAnsi="Arial" w:cs="Arial"/>
          <w:b/>
        </w:rPr>
        <w:t>CUSC Modifications Panel</w:t>
      </w:r>
      <w:r w:rsidRPr="00870721">
        <w:rPr>
          <w:rFonts w:ascii="Arial" w:hAnsi="Arial" w:cs="Arial"/>
        </w:rPr>
        <w:t xml:space="preserve"> may also consider whether to establish a </w:t>
      </w:r>
      <w:r w:rsidRPr="00870721">
        <w:rPr>
          <w:rFonts w:ascii="Arial" w:hAnsi="Arial" w:cs="Arial"/>
          <w:b/>
        </w:rPr>
        <w:t>Workgroup</w:t>
      </w:r>
      <w:r w:rsidRPr="00870721">
        <w:rPr>
          <w:rFonts w:ascii="Arial" w:hAnsi="Arial" w:cs="Arial"/>
        </w:rPr>
        <w:t xml:space="preserve"> of the </w:t>
      </w:r>
      <w:r w:rsidRPr="00870721">
        <w:rPr>
          <w:rFonts w:ascii="Arial" w:hAnsi="Arial" w:cs="Arial"/>
          <w:b/>
        </w:rPr>
        <w:t>CUSC Modifications Panel</w:t>
      </w:r>
      <w:r w:rsidRPr="00870721">
        <w:rPr>
          <w:rFonts w:ascii="Arial" w:hAnsi="Arial" w:cs="Arial"/>
        </w:rPr>
        <w:t xml:space="preserve">, to further consider the </w:t>
      </w:r>
      <w:r w:rsidRPr="00870721">
        <w:rPr>
          <w:rFonts w:ascii="Arial" w:hAnsi="Arial" w:cs="Arial"/>
          <w:b/>
        </w:rPr>
        <w:t>CUSC Modification Proposal</w:t>
      </w:r>
      <w:r w:rsidRPr="00870721">
        <w:rPr>
          <w:rFonts w:ascii="Arial" w:hAnsi="Arial" w:cs="Arial"/>
        </w:rPr>
        <w:t>, in which case the procedures set out within CUSC 8.20 will be followed as required.</w:t>
      </w:r>
    </w:p>
    <w:p w14:paraId="254FB6C6" w14:textId="5F739959" w:rsidR="00B56045" w:rsidRPr="00870721" w:rsidRDefault="00B56045" w:rsidP="00B56045">
      <w:pPr>
        <w:ind w:left="1800"/>
        <w:jc w:val="both"/>
        <w:rPr>
          <w:rFonts w:ascii="Arial" w:hAnsi="Arial" w:cs="Arial"/>
        </w:rPr>
      </w:pPr>
      <w:r w:rsidRPr="00870721">
        <w:rPr>
          <w:rFonts w:ascii="Arial" w:hAnsi="Arial" w:cs="Arial"/>
        </w:rPr>
        <w:t>(v) if a change is not required after consideration</w:t>
      </w:r>
      <w:r w:rsidR="006757F3">
        <w:rPr>
          <w:rFonts w:ascii="Arial" w:hAnsi="Arial" w:cs="Arial"/>
        </w:rPr>
        <w:t xml:space="preserve"> by the </w:t>
      </w:r>
      <w:r w:rsidR="00235317">
        <w:rPr>
          <w:rFonts w:ascii="Arial" w:hAnsi="Arial" w:cs="Arial"/>
          <w:b/>
        </w:rPr>
        <w:t>CUSC Modifications Panel</w:t>
      </w:r>
      <w:r w:rsidRPr="00870721">
        <w:rPr>
          <w:rFonts w:ascii="Arial" w:hAnsi="Arial" w:cs="Arial"/>
        </w:rPr>
        <w:t xml:space="preserve">, the </w:t>
      </w:r>
      <w:r w:rsidRPr="00870721">
        <w:rPr>
          <w:rFonts w:ascii="Arial" w:hAnsi="Arial" w:cs="Arial"/>
          <w:b/>
        </w:rPr>
        <w:t>Panel Chair</w:t>
      </w:r>
      <w:del w:id="1052" w:author="Akhtar (ESO), Shazia" w:date="2021-11-01T12:14:00Z">
        <w:r w:rsidRPr="00870721" w:rsidDel="008E0D82">
          <w:rPr>
            <w:rFonts w:ascii="Arial" w:hAnsi="Arial" w:cs="Arial"/>
            <w:b/>
          </w:rPr>
          <w:delText>man</w:delText>
        </w:r>
      </w:del>
      <w:r w:rsidRPr="00870721">
        <w:rPr>
          <w:rFonts w:ascii="Arial" w:hAnsi="Arial" w:cs="Arial"/>
        </w:rPr>
        <w:t xml:space="preserve"> will undertake the </w:t>
      </w:r>
      <w:r w:rsidRPr="00870721">
        <w:rPr>
          <w:rFonts w:ascii="Arial" w:hAnsi="Arial" w:cs="Arial"/>
          <w:b/>
        </w:rPr>
        <w:t>CUSC Modifications Panel</w:t>
      </w:r>
      <w:r w:rsidRPr="00870721">
        <w:rPr>
          <w:rFonts w:ascii="Arial" w:hAnsi="Arial" w:cs="Arial"/>
        </w:rPr>
        <w:t xml:space="preserve"> </w:t>
      </w:r>
      <w:r w:rsidRPr="00870721">
        <w:rPr>
          <w:rFonts w:ascii="Arial" w:hAnsi="Arial" w:cs="Arial"/>
          <w:b/>
        </w:rPr>
        <w:t>Recommendation Vote.</w:t>
      </w:r>
    </w:p>
    <w:p w14:paraId="7E239EE5" w14:textId="77777777" w:rsidR="00B56045" w:rsidRDefault="00B56045" w:rsidP="00B56045">
      <w:pPr>
        <w:ind w:left="1800"/>
        <w:jc w:val="both"/>
        <w:rPr>
          <w:rFonts w:ascii="Arial" w:hAnsi="Arial" w:cs="Arial"/>
        </w:rPr>
      </w:pPr>
    </w:p>
    <w:p w14:paraId="3793B6A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53" w:name="_DV_M660"/>
      <w:bookmarkEnd w:id="1053"/>
      <w:r>
        <w:rPr>
          <w:rFonts w:ascii="Arial" w:hAnsi="Arial" w:cs="Arial"/>
        </w:rPr>
        <w:t xml:space="preserve">A draft of the </w:t>
      </w:r>
      <w:r>
        <w:rPr>
          <w:rFonts w:ascii="Arial" w:hAnsi="Arial" w:cs="Arial"/>
          <w:b/>
          <w:bCs/>
        </w:rPr>
        <w:t>CUSC Modification Report</w:t>
      </w:r>
      <w:r>
        <w:rPr>
          <w:rFonts w:ascii="Arial" w:hAnsi="Arial" w:cs="Arial"/>
        </w:rPr>
        <w:t xml:space="preserve"> following the </w:t>
      </w:r>
      <w:r>
        <w:rPr>
          <w:rFonts w:ascii="Arial" w:hAnsi="Arial" w:cs="Arial"/>
          <w:b/>
          <w:bCs/>
        </w:rPr>
        <w:t>CUSC Modifications Panel Recommendation Vote</w:t>
      </w:r>
      <w:r>
        <w:rPr>
          <w:rFonts w:ascii="Arial" w:hAnsi="Arial" w:cs="Arial"/>
        </w:rPr>
        <w:t xml:space="preserve"> will be circulated by the</w:t>
      </w:r>
      <w:r>
        <w:rPr>
          <w:rFonts w:ascii="Arial" w:hAnsi="Arial" w:cs="Arial"/>
          <w:b/>
          <w:bCs/>
        </w:rPr>
        <w:t xml:space="preserve"> Code Administrator</w:t>
      </w:r>
      <w:r>
        <w:rPr>
          <w:rFonts w:ascii="Arial" w:hAnsi="Arial" w:cs="Arial"/>
        </w:rPr>
        <w:t xml:space="preserve"> to </w:t>
      </w:r>
      <w:r>
        <w:rPr>
          <w:rFonts w:ascii="Arial" w:hAnsi="Arial" w:cs="Arial"/>
          <w:b/>
          <w:bCs/>
        </w:rPr>
        <w:t>Panel Members</w:t>
      </w:r>
      <w:r>
        <w:rPr>
          <w:rFonts w:ascii="Arial" w:hAnsi="Arial" w:cs="Arial"/>
        </w:rPr>
        <w:t xml:space="preserve"> (and in electronic mails to </w:t>
      </w:r>
      <w:r>
        <w:rPr>
          <w:rFonts w:ascii="Arial" w:hAnsi="Arial" w:cs="Arial"/>
          <w:b/>
          <w:bCs/>
        </w:rPr>
        <w:t>Panel Members</w:t>
      </w:r>
      <w:r>
        <w:rPr>
          <w:rFonts w:ascii="Arial" w:hAnsi="Arial" w:cs="Arial"/>
        </w:rPr>
        <w:t xml:space="preserve">, who must supply relevant details, shall meet this requirement) and a period of no less than five (5) </w:t>
      </w:r>
      <w:r>
        <w:rPr>
          <w:rFonts w:ascii="Arial" w:hAnsi="Arial" w:cs="Arial"/>
          <w:b/>
          <w:bCs/>
        </w:rPr>
        <w:t>Business Days</w:t>
      </w:r>
      <w:r>
        <w:rPr>
          <w:rFonts w:ascii="Arial" w:hAnsi="Arial" w:cs="Arial"/>
        </w:rPr>
        <w:t xml:space="preserve"> given for comments to be made on whether the </w:t>
      </w:r>
      <w:r>
        <w:rPr>
          <w:rFonts w:ascii="Arial" w:hAnsi="Arial" w:cs="Arial"/>
          <w:b/>
          <w:bCs/>
        </w:rPr>
        <w:t>CUSC Modification Report</w:t>
      </w:r>
      <w:r>
        <w:rPr>
          <w:rFonts w:ascii="Arial" w:hAnsi="Arial" w:cs="Arial"/>
        </w:rPr>
        <w:t xml:space="preserve"> accurately reflects the views of the </w:t>
      </w:r>
      <w:r>
        <w:rPr>
          <w:rFonts w:ascii="Arial" w:hAnsi="Arial" w:cs="Arial"/>
          <w:b/>
          <w:bCs/>
        </w:rPr>
        <w:t>Panel Members</w:t>
      </w:r>
      <w:r>
        <w:rPr>
          <w:rFonts w:ascii="Arial" w:hAnsi="Arial" w:cs="Arial"/>
        </w:rPr>
        <w:t xml:space="preserve"> as expressed at the </w:t>
      </w:r>
      <w:r>
        <w:rPr>
          <w:rFonts w:ascii="Arial" w:hAnsi="Arial" w:cs="Arial"/>
          <w:b/>
          <w:bCs/>
        </w:rPr>
        <w:t>CUSC Modifications Panel Recommendation Vote</w:t>
      </w:r>
      <w:r>
        <w:rPr>
          <w:rFonts w:ascii="Arial" w:hAnsi="Arial" w:cs="Arial"/>
        </w:rPr>
        <w:t xml:space="preserve">.  Any unresolved comments made shall be reflected in the final </w:t>
      </w:r>
      <w:r>
        <w:rPr>
          <w:rFonts w:ascii="Arial" w:hAnsi="Arial" w:cs="Arial"/>
          <w:b/>
          <w:bCs/>
        </w:rPr>
        <w:t>CUSC Modification Report</w:t>
      </w:r>
      <w:r>
        <w:rPr>
          <w:rFonts w:ascii="Arial" w:hAnsi="Arial" w:cs="Arial"/>
        </w:rPr>
        <w:t>.</w:t>
      </w:r>
      <w:r>
        <w:rPr>
          <w:rFonts w:ascii="Arial" w:hAnsi="Arial" w:cs="Arial"/>
          <w:b/>
          <w:bCs/>
        </w:rPr>
        <w:t xml:space="preserve"> </w:t>
      </w:r>
    </w:p>
    <w:p w14:paraId="38D2B0B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54" w:name="_DV_M661"/>
      <w:bookmarkEnd w:id="1054"/>
      <w:r>
        <w:rPr>
          <w:rFonts w:ascii="Arial" w:hAnsi="Arial" w:cs="Arial"/>
        </w:rPr>
        <w:t xml:space="preserve">Each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shall be addressed and furnished to the </w:t>
      </w:r>
      <w:r>
        <w:rPr>
          <w:rFonts w:ascii="Arial" w:hAnsi="Arial" w:cs="Arial"/>
          <w:b/>
          <w:bCs/>
        </w:rPr>
        <w:t>Authority</w:t>
      </w:r>
      <w:r>
        <w:rPr>
          <w:rFonts w:ascii="Arial" w:hAnsi="Arial" w:cs="Arial"/>
        </w:rPr>
        <w:t xml:space="preserve"> and none of the facts, opinions or statements contained in such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may be relied upon by any other person.</w:t>
      </w:r>
    </w:p>
    <w:p w14:paraId="05D2D92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55" w:name="_DV_M662"/>
      <w:bookmarkStart w:id="1056" w:name="_BPDCD_203"/>
      <w:bookmarkEnd w:id="1055"/>
      <w:r>
        <w:rPr>
          <w:rFonts w:ascii="Arial" w:hAnsi="Arial" w:cs="Arial"/>
        </w:rPr>
        <w:t xml:space="preserve">Subject to Paragraphs 8.23.9 to 8.23.13, in </w:t>
      </w:r>
      <w:bookmarkStart w:id="1057" w:name="_DV_M663"/>
      <w:bookmarkEnd w:id="1056"/>
      <w:bookmarkEnd w:id="1057"/>
      <w:r>
        <w:rPr>
          <w:rFonts w:ascii="Arial" w:hAnsi="Arial" w:cs="Arial"/>
        </w:rPr>
        <w:t xml:space="preserve">accordance with the </w:t>
      </w:r>
      <w:r>
        <w:rPr>
          <w:rFonts w:ascii="Arial" w:hAnsi="Arial" w:cs="Arial"/>
          <w:b/>
          <w:bCs/>
        </w:rPr>
        <w:t>Transmission Licence</w:t>
      </w:r>
      <w:r>
        <w:rPr>
          <w:rFonts w:ascii="Arial" w:hAnsi="Arial" w:cs="Arial"/>
        </w:rPr>
        <w:t xml:space="preserve">, the </w:t>
      </w:r>
      <w:r>
        <w:rPr>
          <w:rFonts w:ascii="Arial" w:hAnsi="Arial" w:cs="Arial"/>
          <w:b/>
          <w:bCs/>
        </w:rPr>
        <w:t>Authority</w:t>
      </w:r>
      <w:r>
        <w:rPr>
          <w:rFonts w:ascii="Arial" w:hAnsi="Arial" w:cs="Arial"/>
        </w:rPr>
        <w:t xml:space="preserve"> may approve the </w:t>
      </w:r>
      <w:r>
        <w:rPr>
          <w:rFonts w:ascii="Arial" w:hAnsi="Arial" w:cs="Arial"/>
          <w:b/>
          <w:bCs/>
        </w:rPr>
        <w:t>CUSC Modification Proposal</w:t>
      </w:r>
      <w:r>
        <w:rPr>
          <w:rFonts w:ascii="Arial" w:hAnsi="Arial" w:cs="Arial"/>
        </w:rPr>
        <w:t xml:space="preserve"> or a </w:t>
      </w:r>
      <w:r>
        <w:rPr>
          <w:rFonts w:ascii="Arial" w:hAnsi="Arial" w:cs="Arial"/>
          <w:b/>
          <w:bCs/>
        </w:rPr>
        <w:t>Workgroup Alternative CUSC Modification(s)</w:t>
      </w:r>
      <w:bookmarkStart w:id="1058" w:name="_DV_M664"/>
      <w:bookmarkStart w:id="1059" w:name="_BPDCD_204"/>
      <w:bookmarkEnd w:id="1058"/>
      <w:r>
        <w:rPr>
          <w:rFonts w:ascii="Arial" w:hAnsi="Arial" w:cs="Arial"/>
        </w:rPr>
        <w:t xml:space="preserve"> </w:t>
      </w:r>
      <w:bookmarkStart w:id="1060" w:name="_DV_M665"/>
      <w:bookmarkEnd w:id="1059"/>
      <w:bookmarkEnd w:id="1060"/>
      <w:r>
        <w:rPr>
          <w:rFonts w:ascii="Arial" w:hAnsi="Arial" w:cs="Arial"/>
        </w:rPr>
        <w:t xml:space="preserve">contained in the </w:t>
      </w:r>
      <w:r>
        <w:rPr>
          <w:rFonts w:ascii="Arial" w:hAnsi="Arial" w:cs="Arial"/>
          <w:b/>
          <w:bCs/>
        </w:rPr>
        <w:t xml:space="preserve">CUSC </w:t>
      </w:r>
      <w:r>
        <w:rPr>
          <w:rFonts w:ascii="Arial" w:hAnsi="Arial" w:cs="Arial"/>
          <w:b/>
          <w:bCs/>
        </w:rPr>
        <w:lastRenderedPageBreak/>
        <w:t xml:space="preserve">Modification Report </w:t>
      </w:r>
      <w:r>
        <w:rPr>
          <w:rFonts w:ascii="Arial" w:hAnsi="Arial" w:cs="Arial"/>
        </w:rPr>
        <w:t>(which shall then be an "</w:t>
      </w:r>
      <w:r>
        <w:rPr>
          <w:rFonts w:ascii="Arial" w:hAnsi="Arial" w:cs="Arial"/>
          <w:b/>
          <w:bCs/>
        </w:rPr>
        <w:t>Approved CUSC Modification</w:t>
      </w:r>
      <w:r>
        <w:rPr>
          <w:rFonts w:ascii="Arial" w:hAnsi="Arial" w:cs="Arial"/>
        </w:rPr>
        <w:t>"</w:t>
      </w:r>
      <w:r>
        <w:rPr>
          <w:rFonts w:ascii="Arial" w:hAnsi="Arial" w:cs="Arial"/>
          <w:b/>
          <w:bCs/>
        </w:rPr>
        <w:t xml:space="preserve"> </w:t>
      </w:r>
      <w:r>
        <w:rPr>
          <w:rFonts w:ascii="Arial" w:hAnsi="Arial" w:cs="Arial"/>
        </w:rPr>
        <w:t xml:space="preserve">until implemented).  If the </w:t>
      </w:r>
      <w:r>
        <w:rPr>
          <w:rFonts w:ascii="Arial" w:hAnsi="Arial" w:cs="Arial"/>
          <w:b/>
          <w:bCs/>
        </w:rPr>
        <w:t>Authority</w:t>
      </w:r>
      <w:r>
        <w:rPr>
          <w:rFonts w:ascii="Arial" w:hAnsi="Arial" w:cs="Arial"/>
        </w:rPr>
        <w:t xml:space="preserve"> believes that neither the </w:t>
      </w:r>
      <w:r>
        <w:rPr>
          <w:rFonts w:ascii="Arial" w:hAnsi="Arial" w:cs="Arial"/>
          <w:b/>
          <w:bCs/>
        </w:rPr>
        <w:t>CUSC Modification Proposal</w:t>
      </w:r>
      <w:r>
        <w:rPr>
          <w:rFonts w:ascii="Arial" w:hAnsi="Arial" w:cs="Arial"/>
        </w:rPr>
        <w:t xml:space="preserve"> (nor any </w:t>
      </w:r>
      <w:r>
        <w:rPr>
          <w:rFonts w:ascii="Arial" w:hAnsi="Arial" w:cs="Arial"/>
          <w:b/>
          <w:bCs/>
        </w:rPr>
        <w:t>Workgroup Alternative CUSC Modification(s)</w:t>
      </w:r>
      <w:r>
        <w:rPr>
          <w:rFonts w:ascii="Arial" w:hAnsi="Arial" w:cs="Arial"/>
        </w:rPr>
        <w:t xml:space="preserve">) would better facilitate achievement of the </w:t>
      </w:r>
      <w:bookmarkStart w:id="1061" w:name="_BPDCI_205"/>
      <w:bookmarkStart w:id="1062" w:name="_DV_M666"/>
      <w:bookmarkEnd w:id="1061"/>
      <w:bookmarkEnd w:id="1062"/>
      <w:r>
        <w:rPr>
          <w:rFonts w:ascii="Arial" w:hAnsi="Arial" w:cs="Arial"/>
          <w:b/>
          <w:bCs/>
        </w:rPr>
        <w:t>Applicable</w:t>
      </w:r>
      <w:r>
        <w:rPr>
          <w:rFonts w:ascii="Arial" w:hAnsi="Arial" w:cs="Arial"/>
        </w:rPr>
        <w:t xml:space="preserve"> </w:t>
      </w:r>
      <w:r>
        <w:rPr>
          <w:rFonts w:ascii="Arial" w:hAnsi="Arial" w:cs="Arial"/>
          <w:b/>
          <w:bCs/>
        </w:rPr>
        <w:t>CUSC</w:t>
      </w:r>
      <w:r>
        <w:rPr>
          <w:rFonts w:ascii="Arial" w:hAnsi="Arial" w:cs="Arial"/>
        </w:rPr>
        <w:t xml:space="preserve"> </w:t>
      </w:r>
      <w:r>
        <w:rPr>
          <w:rFonts w:ascii="Arial" w:hAnsi="Arial" w:cs="Arial"/>
          <w:b/>
          <w:bCs/>
        </w:rPr>
        <w:t>Objectives</w:t>
      </w:r>
      <w:r>
        <w:rPr>
          <w:rFonts w:ascii="Arial" w:hAnsi="Arial" w:cs="Arial"/>
        </w:rPr>
        <w:t>, then there will be no approval.  In such a case, the</w:t>
      </w:r>
      <w:r>
        <w:rPr>
          <w:rFonts w:ascii="Arial" w:hAnsi="Arial" w:cs="Arial"/>
          <w:b/>
          <w:bCs/>
        </w:rPr>
        <w:t xml:space="preserve"> Code Administrator</w:t>
      </w:r>
      <w:r>
        <w:rPr>
          <w:rFonts w:ascii="Arial" w:hAnsi="Arial" w:cs="Arial"/>
        </w:rPr>
        <w:t xml:space="preserve"> will notify </w:t>
      </w:r>
      <w:r>
        <w:rPr>
          <w:rFonts w:ascii="Arial" w:hAnsi="Arial" w:cs="Arial"/>
          <w:b/>
          <w:bCs/>
        </w:rPr>
        <w:t>CUSC</w:t>
      </w:r>
      <w:r>
        <w:rPr>
          <w:rFonts w:ascii="Arial" w:hAnsi="Arial" w:cs="Arial"/>
        </w:rPr>
        <w:t xml:space="preserve"> </w:t>
      </w:r>
      <w:r>
        <w:rPr>
          <w:rFonts w:ascii="Arial" w:hAnsi="Arial" w:cs="Arial"/>
          <w:b/>
          <w:bCs/>
        </w:rPr>
        <w:t>Parties</w:t>
      </w:r>
      <w:r>
        <w:rPr>
          <w:rFonts w:ascii="Arial" w:hAnsi="Arial" w:cs="Arial"/>
        </w:rPr>
        <w:t xml:space="preserve"> and will raise the issue at the next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meeting.</w:t>
      </w:r>
    </w:p>
    <w:p w14:paraId="04E1007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63" w:name="_DV_M667"/>
      <w:bookmarkEnd w:id="1063"/>
      <w:r>
        <w:rPr>
          <w:rFonts w:ascii="Arial" w:hAnsi="Arial" w:cs="Arial"/>
        </w:rPr>
        <w:t>The</w:t>
      </w:r>
      <w:r>
        <w:rPr>
          <w:rFonts w:ascii="Arial" w:hAnsi="Arial" w:cs="Arial"/>
          <w:b/>
          <w:bCs/>
        </w:rPr>
        <w:t xml:space="preserve"> </w:t>
      </w:r>
      <w:r>
        <w:rPr>
          <w:rFonts w:ascii="Arial Bold" w:hAnsi="Arial Bold" w:cs="Arial Bold"/>
          <w:b/>
          <w:bCs/>
        </w:rPr>
        <w:t>Code Administrator</w:t>
      </w:r>
      <w:r>
        <w:rPr>
          <w:rFonts w:ascii="Arial" w:hAnsi="Arial" w:cs="Arial"/>
        </w:rPr>
        <w:t xml:space="preserve"> shall copy (by electronic mail to those persons who have supplied relevant details to the </w:t>
      </w:r>
      <w:r>
        <w:rPr>
          <w:rFonts w:ascii="Arial" w:hAnsi="Arial" w:cs="Arial"/>
          <w:b/>
          <w:bCs/>
        </w:rPr>
        <w:t>Code Administrator</w:t>
      </w:r>
      <w:r>
        <w:rPr>
          <w:rFonts w:ascii="Arial" w:hAnsi="Arial" w:cs="Arial"/>
        </w:rPr>
        <w:t xml:space="preserve">) the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to:</w:t>
      </w:r>
    </w:p>
    <w:p w14:paraId="46DA91AB" w14:textId="77777777" w:rsidR="00B56045" w:rsidRDefault="00B56045" w:rsidP="00B56045">
      <w:pPr>
        <w:pStyle w:val="clauseindent"/>
        <w:widowControl/>
        <w:ind w:left="2552" w:hanging="567"/>
        <w:jc w:val="both"/>
        <w:rPr>
          <w:rFonts w:ascii="Arial" w:hAnsi="Arial" w:cs="Arial"/>
        </w:rPr>
      </w:pPr>
      <w:bookmarkStart w:id="1064" w:name="_DV_M668"/>
      <w:bookmarkEnd w:id="1064"/>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each </w:t>
      </w:r>
      <w:r>
        <w:rPr>
          <w:rFonts w:ascii="Arial" w:hAnsi="Arial" w:cs="Arial"/>
          <w:b/>
          <w:bCs/>
        </w:rPr>
        <w:t>CUSC Party</w:t>
      </w:r>
      <w:r>
        <w:rPr>
          <w:rFonts w:ascii="Arial" w:hAnsi="Arial" w:cs="Arial"/>
        </w:rPr>
        <w:t>;</w:t>
      </w:r>
    </w:p>
    <w:p w14:paraId="4A1323D0" w14:textId="77777777" w:rsidR="00B56045" w:rsidRDefault="00B56045" w:rsidP="00B56045">
      <w:pPr>
        <w:pStyle w:val="clauseindent"/>
        <w:widowControl/>
        <w:ind w:left="2552" w:hanging="567"/>
        <w:jc w:val="both"/>
        <w:rPr>
          <w:rFonts w:ascii="Arial" w:hAnsi="Arial" w:cs="Arial"/>
        </w:rPr>
      </w:pPr>
      <w:bookmarkStart w:id="1065" w:name="_DV_M669"/>
      <w:bookmarkEnd w:id="1065"/>
      <w:r>
        <w:rPr>
          <w:rFonts w:ascii="Arial" w:hAnsi="Arial" w:cs="Arial"/>
        </w:rPr>
        <w:t>(ii)</w:t>
      </w:r>
      <w:r>
        <w:rPr>
          <w:rFonts w:ascii="Arial" w:hAnsi="Arial" w:cs="Arial"/>
        </w:rPr>
        <w:tab/>
        <w:t xml:space="preserve">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w:t>
      </w:r>
    </w:p>
    <w:p w14:paraId="5B51C278" w14:textId="77777777" w:rsidR="00B56045" w:rsidRDefault="00B56045" w:rsidP="00B56045">
      <w:pPr>
        <w:pStyle w:val="clauseindent"/>
        <w:widowControl/>
        <w:numPr>
          <w:ilvl w:val="0"/>
          <w:numId w:val="45"/>
        </w:numPr>
        <w:tabs>
          <w:tab w:val="clear" w:pos="2705"/>
          <w:tab w:val="num" w:pos="2552"/>
        </w:tabs>
        <w:ind w:left="2552" w:hanging="567"/>
        <w:jc w:val="both"/>
        <w:rPr>
          <w:rFonts w:ascii="Arial" w:hAnsi="Arial" w:cs="Arial"/>
        </w:rPr>
      </w:pPr>
      <w:bookmarkStart w:id="1066" w:name="_DV_M670"/>
      <w:bookmarkEnd w:id="1066"/>
      <w:r>
        <w:rPr>
          <w:rFonts w:ascii="Arial" w:hAnsi="Arial" w:cs="Arial"/>
        </w:rPr>
        <w:t xml:space="preserve">any person who may request a copy </w:t>
      </w:r>
      <w:bookmarkStart w:id="1067" w:name="_DV_M671"/>
      <w:bookmarkEnd w:id="1067"/>
      <w:smartTag w:uri="urn:schemas-microsoft-com:office:smarttags" w:element="PersonName">
        <w:r>
          <w:rPr>
            <w:rFonts w:ascii="Arial" w:hAnsi="Arial" w:cs="Arial"/>
          </w:rPr>
          <w:t>and</w:t>
        </w:r>
      </w:smartTag>
      <w:r>
        <w:rPr>
          <w:rFonts w:ascii="Arial" w:hAnsi="Arial" w:cs="Arial"/>
        </w:rPr>
        <w:t xml:space="preserve"> shall place a copy on  the</w:t>
      </w:r>
      <w:r>
        <w:rPr>
          <w:rFonts w:ascii="Arial" w:hAnsi="Arial" w:cs="Arial"/>
          <w:b/>
          <w:bCs/>
        </w:rPr>
        <w:t xml:space="preserve"> Website</w:t>
      </w:r>
      <w:r w:rsidRPr="008B0F1B">
        <w:rPr>
          <w:rFonts w:ascii="Arial" w:hAnsi="Arial" w:cs="Arial"/>
          <w:bCs/>
        </w:rPr>
        <w:t>;</w:t>
      </w:r>
      <w:r>
        <w:rPr>
          <w:rFonts w:ascii="Arial" w:hAnsi="Arial" w:cs="Arial"/>
          <w:bCs/>
        </w:rPr>
        <w:t xml:space="preserve"> and</w:t>
      </w:r>
    </w:p>
    <w:p w14:paraId="6A9E629D" w14:textId="77777777" w:rsidR="00B56045" w:rsidRDefault="00B56045" w:rsidP="00B56045">
      <w:pPr>
        <w:pStyle w:val="clauseindent"/>
        <w:widowControl/>
        <w:numPr>
          <w:ilvl w:val="0"/>
          <w:numId w:val="45"/>
        </w:numPr>
        <w:tabs>
          <w:tab w:val="clear" w:pos="2705"/>
          <w:tab w:val="num" w:pos="2552"/>
        </w:tabs>
        <w:jc w:val="both"/>
        <w:rPr>
          <w:rFonts w:ascii="Arial" w:hAnsi="Arial" w:cs="Arial"/>
        </w:rPr>
      </w:pPr>
      <w:r w:rsidRPr="008B0F1B">
        <w:rPr>
          <w:rFonts w:ascii="Arial" w:hAnsi="Arial" w:cs="Arial"/>
          <w:lang w:val="en-US"/>
        </w:rPr>
        <w:t xml:space="preserve">the </w:t>
      </w:r>
      <w:r w:rsidRPr="008B0F1B">
        <w:rPr>
          <w:rFonts w:ascii="Arial" w:hAnsi="Arial" w:cs="Arial"/>
          <w:b/>
          <w:bCs/>
          <w:lang w:val="en-US"/>
        </w:rPr>
        <w:t>CM Administrative Parties</w:t>
      </w:r>
      <w:r w:rsidRPr="008B0F1B">
        <w:rPr>
          <w:rFonts w:ascii="Arial" w:hAnsi="Arial" w:cs="Arial"/>
          <w:lang w:val="en-US"/>
        </w:rPr>
        <w:t xml:space="preserve"> </w:t>
      </w:r>
      <w:smartTag w:uri="urn:schemas-microsoft-com:office:smarttags" w:element="PersonName">
        <w:r w:rsidRPr="008B0F1B">
          <w:rPr>
            <w:rFonts w:ascii="Arial" w:hAnsi="Arial" w:cs="Arial"/>
            <w:lang w:val="en-US"/>
          </w:rPr>
          <w:t>and</w:t>
        </w:r>
      </w:smartTag>
      <w:r w:rsidRPr="008B0F1B">
        <w:rPr>
          <w:rFonts w:ascii="Arial" w:hAnsi="Arial" w:cs="Arial"/>
          <w:lang w:val="en-US"/>
        </w:rPr>
        <w:t xml:space="preserve"> the </w:t>
      </w:r>
      <w:proofErr w:type="spellStart"/>
      <w:r w:rsidRPr="008B0F1B">
        <w:rPr>
          <w:rFonts w:ascii="Arial" w:hAnsi="Arial" w:cs="Arial"/>
          <w:b/>
          <w:bCs/>
          <w:lang w:val="en-US"/>
        </w:rPr>
        <w:t>CfD</w:t>
      </w:r>
      <w:proofErr w:type="spellEnd"/>
      <w:r w:rsidRPr="008B0F1B">
        <w:rPr>
          <w:rFonts w:ascii="Arial" w:hAnsi="Arial" w:cs="Arial"/>
          <w:b/>
          <w:bCs/>
          <w:lang w:val="en-US"/>
        </w:rPr>
        <w:t xml:space="preserve"> Administrative Parties</w:t>
      </w:r>
    </w:p>
    <w:p w14:paraId="593A05E3"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b/>
          <w:bCs/>
        </w:rPr>
      </w:pPr>
      <w:bookmarkStart w:id="1068" w:name="_DV_M672"/>
      <w:bookmarkStart w:id="1069" w:name="OLE_LINK8"/>
      <w:bookmarkEnd w:id="1068"/>
      <w:r>
        <w:rPr>
          <w:rFonts w:ascii="Arial" w:hAnsi="Arial" w:cs="Arial"/>
          <w:b/>
          <w:bCs/>
        </w:rPr>
        <w:t>Revised Fixed Proposed Implementation Date</w:t>
      </w:r>
    </w:p>
    <w:p w14:paraId="2200C20A" w14:textId="77777777" w:rsidR="00B56045" w:rsidRDefault="00B56045" w:rsidP="00B56045">
      <w:pPr>
        <w:pStyle w:val="Heading4"/>
        <w:widowControl/>
        <w:tabs>
          <w:tab w:val="clear" w:pos="4253"/>
          <w:tab w:val="num" w:pos="1701"/>
        </w:tabs>
        <w:ind w:left="2553"/>
        <w:jc w:val="both"/>
        <w:rPr>
          <w:rFonts w:ascii="Arial" w:hAnsi="Arial" w:cs="Arial"/>
        </w:rPr>
      </w:pPr>
      <w:bookmarkStart w:id="1070" w:name="_DV_M673"/>
      <w:bookmarkEnd w:id="1070"/>
      <w:r>
        <w:rPr>
          <w:rFonts w:ascii="Arial" w:hAnsi="Arial" w:cs="Arial"/>
        </w:rPr>
        <w:t>8.23.9.1</w:t>
      </w:r>
      <w:r>
        <w:rPr>
          <w:rFonts w:ascii="Arial" w:hAnsi="Arial" w:cs="Arial"/>
        </w:rPr>
        <w:tab/>
        <w:t xml:space="preserve">Where the </w:t>
      </w:r>
      <w:r>
        <w:rPr>
          <w:rFonts w:ascii="Arial" w:hAnsi="Arial" w:cs="Arial"/>
          <w:b/>
          <w:bCs/>
        </w:rPr>
        <w:t>Proposed Implementation Date</w:t>
      </w:r>
      <w:r>
        <w:rPr>
          <w:rFonts w:ascii="Arial" w:hAnsi="Arial" w:cs="Arial"/>
        </w:rPr>
        <w:t xml:space="preserve"> included in a </w:t>
      </w:r>
      <w:r>
        <w:rPr>
          <w:rFonts w:ascii="Arial" w:hAnsi="Arial" w:cs="Arial"/>
          <w:b/>
          <w:bCs/>
        </w:rPr>
        <w:t>CUSC Modification Report</w:t>
      </w:r>
      <w:r>
        <w:rPr>
          <w:rFonts w:ascii="Arial" w:hAnsi="Arial" w:cs="Arial"/>
        </w:rPr>
        <w:t xml:space="preserve"> is a </w:t>
      </w:r>
      <w:r>
        <w:rPr>
          <w:rFonts w:ascii="Arial" w:hAnsi="Arial" w:cs="Arial"/>
          <w:b/>
          <w:bCs/>
        </w:rPr>
        <w:t>Fixed Proposed Implementation Date</w:t>
      </w:r>
      <w:r>
        <w:rPr>
          <w:rFonts w:ascii="Arial" w:hAnsi="Arial" w:cs="Arial"/>
        </w:rPr>
        <w:t xml:space="preserve"> and the </w:t>
      </w:r>
      <w:r>
        <w:rPr>
          <w:rFonts w:ascii="Arial" w:hAnsi="Arial" w:cs="Arial"/>
          <w:b/>
          <w:bCs/>
        </w:rPr>
        <w:t>Authority</w:t>
      </w:r>
      <w:r>
        <w:rPr>
          <w:rFonts w:ascii="Arial" w:hAnsi="Arial" w:cs="Arial"/>
        </w:rPr>
        <w:t xml:space="preserve"> considers that the </w:t>
      </w:r>
      <w:r>
        <w:rPr>
          <w:rFonts w:ascii="Arial" w:hAnsi="Arial" w:cs="Arial"/>
          <w:b/>
          <w:bCs/>
        </w:rPr>
        <w:t>Fixed Proposed Implementation Date</w:t>
      </w:r>
      <w:r>
        <w:rPr>
          <w:rFonts w:ascii="Arial" w:hAnsi="Arial" w:cs="Arial"/>
        </w:rPr>
        <w:t xml:space="preserve"> is or may no longer be appropriate or might otherwise prevent the </w:t>
      </w:r>
      <w:r>
        <w:rPr>
          <w:rFonts w:ascii="Arial" w:hAnsi="Arial" w:cs="Arial"/>
          <w:b/>
          <w:bCs/>
        </w:rPr>
        <w:t>Authority</w:t>
      </w:r>
      <w:r>
        <w:rPr>
          <w:rFonts w:ascii="Arial" w:hAnsi="Arial" w:cs="Arial"/>
        </w:rPr>
        <w:t xml:space="preserve"> from making such decision by reason of the effluxion of time the </w:t>
      </w:r>
      <w:r>
        <w:rPr>
          <w:rFonts w:ascii="Arial" w:hAnsi="Arial" w:cs="Arial"/>
          <w:b/>
          <w:bCs/>
        </w:rPr>
        <w:t>Authority</w:t>
      </w:r>
      <w:r>
        <w:rPr>
          <w:rFonts w:ascii="Arial" w:hAnsi="Arial" w:cs="Arial"/>
        </w:rPr>
        <w:t xml:space="preserve"> may direct the </w:t>
      </w:r>
      <w:r>
        <w:rPr>
          <w:rFonts w:ascii="Arial" w:hAnsi="Arial" w:cs="Arial"/>
          <w:b/>
          <w:bCs/>
        </w:rPr>
        <w:t>CUSC Modifications Panel</w:t>
      </w:r>
      <w:r>
        <w:rPr>
          <w:rFonts w:ascii="Arial" w:hAnsi="Arial" w:cs="Arial"/>
        </w:rPr>
        <w:t xml:space="preserve"> to recommend a revised </w:t>
      </w:r>
      <w:r>
        <w:rPr>
          <w:rFonts w:ascii="Arial" w:hAnsi="Arial" w:cs="Arial"/>
          <w:b/>
          <w:bCs/>
        </w:rPr>
        <w:t>Proposed Implementation Date</w:t>
      </w:r>
      <w:r>
        <w:rPr>
          <w:rFonts w:ascii="Arial" w:hAnsi="Arial" w:cs="Arial"/>
        </w:rPr>
        <w:t>.</w:t>
      </w:r>
    </w:p>
    <w:p w14:paraId="1220B4AE" w14:textId="77777777" w:rsidR="00B56045" w:rsidRDefault="00B56045" w:rsidP="00B56045">
      <w:pPr>
        <w:pStyle w:val="Heading4"/>
        <w:widowControl/>
        <w:tabs>
          <w:tab w:val="clear" w:pos="4253"/>
          <w:tab w:val="num" w:pos="1701"/>
        </w:tabs>
        <w:ind w:left="1702"/>
        <w:jc w:val="both"/>
        <w:rPr>
          <w:rFonts w:ascii="Arial" w:hAnsi="Arial" w:cs="Arial"/>
        </w:rPr>
      </w:pPr>
      <w:bookmarkStart w:id="1071" w:name="_DV_M674"/>
      <w:bookmarkEnd w:id="1071"/>
      <w:r>
        <w:rPr>
          <w:rFonts w:ascii="Arial" w:hAnsi="Arial" w:cs="Arial"/>
        </w:rPr>
        <w:t>8.23.9.2</w:t>
      </w:r>
      <w:r>
        <w:rPr>
          <w:rFonts w:ascii="Arial" w:hAnsi="Arial" w:cs="Arial"/>
        </w:rPr>
        <w:tab/>
        <w:t>Such direction may:</w:t>
      </w:r>
    </w:p>
    <w:p w14:paraId="0BC02FC9" w14:textId="77777777" w:rsidR="00B56045" w:rsidRDefault="00B56045" w:rsidP="00B56045">
      <w:pPr>
        <w:pStyle w:val="Heading4"/>
        <w:widowControl/>
        <w:tabs>
          <w:tab w:val="clear" w:pos="4253"/>
          <w:tab w:val="num" w:pos="1701"/>
        </w:tabs>
        <w:ind w:left="3404"/>
        <w:jc w:val="both"/>
        <w:rPr>
          <w:rFonts w:ascii="Arial" w:hAnsi="Arial" w:cs="Arial"/>
        </w:rPr>
      </w:pPr>
      <w:bookmarkStart w:id="1072" w:name="_DV_M675"/>
      <w:bookmarkEnd w:id="1072"/>
      <w:r>
        <w:rPr>
          <w:rFonts w:ascii="Arial" w:hAnsi="Arial" w:cs="Arial"/>
        </w:rPr>
        <w:t>(a)</w:t>
      </w:r>
      <w:r>
        <w:rPr>
          <w:rFonts w:ascii="Arial" w:hAnsi="Arial" w:cs="Arial"/>
        </w:rPr>
        <w:tab/>
        <w:t xml:space="preserve">specify that the revised </w:t>
      </w:r>
      <w:r>
        <w:rPr>
          <w:rFonts w:ascii="Arial" w:hAnsi="Arial" w:cs="Arial"/>
          <w:b/>
          <w:bCs/>
        </w:rPr>
        <w:t>Proposed Implementation Date</w:t>
      </w:r>
      <w:r>
        <w:rPr>
          <w:rFonts w:ascii="Arial" w:hAnsi="Arial" w:cs="Arial"/>
        </w:rPr>
        <w:t xml:space="preserve"> shall not be prior to a specified date;</w:t>
      </w:r>
    </w:p>
    <w:p w14:paraId="66F5EAD0" w14:textId="77777777" w:rsidR="00B56045" w:rsidRDefault="00B56045" w:rsidP="00B56045">
      <w:pPr>
        <w:pStyle w:val="Heading4"/>
        <w:widowControl/>
        <w:tabs>
          <w:tab w:val="clear" w:pos="4253"/>
          <w:tab w:val="num" w:pos="1701"/>
        </w:tabs>
        <w:ind w:left="3404"/>
        <w:jc w:val="both"/>
        <w:rPr>
          <w:rFonts w:ascii="Arial" w:hAnsi="Arial" w:cs="Arial"/>
        </w:rPr>
      </w:pPr>
      <w:bookmarkStart w:id="1073" w:name="_DV_M676"/>
      <w:bookmarkEnd w:id="1073"/>
      <w:r>
        <w:rPr>
          <w:rFonts w:ascii="Arial" w:hAnsi="Arial" w:cs="Arial"/>
        </w:rPr>
        <w:t>(b)</w:t>
      </w:r>
      <w:r>
        <w:rPr>
          <w:rFonts w:ascii="Arial" w:hAnsi="Arial" w:cs="Arial"/>
        </w:rPr>
        <w:tab/>
        <w:t xml:space="preserve">specify a reasonable period (taking into account a reasonable period for consultation) within which the </w:t>
      </w:r>
      <w:r>
        <w:rPr>
          <w:rFonts w:ascii="Arial" w:hAnsi="Arial" w:cs="Arial"/>
          <w:b/>
          <w:bCs/>
        </w:rPr>
        <w:t>CUSC Modifications Panel</w:t>
      </w:r>
      <w:r>
        <w:rPr>
          <w:rFonts w:ascii="Arial" w:hAnsi="Arial" w:cs="Arial"/>
        </w:rPr>
        <w:t xml:space="preserve"> shall be requested to submit its recommendation; and</w:t>
      </w:r>
    </w:p>
    <w:p w14:paraId="033E21A1" w14:textId="77777777" w:rsidR="00B56045" w:rsidRDefault="00B56045" w:rsidP="00B56045">
      <w:pPr>
        <w:pStyle w:val="Heading4"/>
        <w:widowControl/>
        <w:tabs>
          <w:tab w:val="clear" w:pos="4253"/>
          <w:tab w:val="num" w:pos="1701"/>
        </w:tabs>
        <w:ind w:left="3404"/>
        <w:jc w:val="both"/>
        <w:rPr>
          <w:rFonts w:ascii="Arial" w:hAnsi="Arial" w:cs="Arial"/>
        </w:rPr>
      </w:pPr>
      <w:bookmarkStart w:id="1074" w:name="_DV_M677"/>
      <w:bookmarkEnd w:id="1074"/>
      <w:r>
        <w:rPr>
          <w:rFonts w:ascii="Arial" w:hAnsi="Arial" w:cs="Arial"/>
        </w:rPr>
        <w:t>(c)</w:t>
      </w:r>
      <w:r>
        <w:rPr>
          <w:rFonts w:ascii="Arial" w:hAnsi="Arial" w:cs="Arial"/>
        </w:rPr>
        <w:tab/>
        <w:t xml:space="preserve">provide such reasons as the </w:t>
      </w:r>
      <w:r>
        <w:rPr>
          <w:rFonts w:ascii="Arial" w:hAnsi="Arial" w:cs="Arial"/>
          <w:b/>
          <w:bCs/>
        </w:rPr>
        <w:t>Authority</w:t>
      </w:r>
      <w:r>
        <w:rPr>
          <w:rFonts w:ascii="Arial" w:hAnsi="Arial" w:cs="Arial"/>
        </w:rPr>
        <w:t xml:space="preserve"> deems appropriate for such request (and in respect of those matters referred to in Paragraphs 8.23.9.2(a) and (b) above).</w:t>
      </w:r>
    </w:p>
    <w:p w14:paraId="019CDED4" w14:textId="77777777" w:rsidR="00B56045" w:rsidRDefault="00B56045" w:rsidP="00B56045">
      <w:pPr>
        <w:pStyle w:val="Heading4"/>
        <w:widowControl/>
        <w:tabs>
          <w:tab w:val="clear" w:pos="4253"/>
          <w:tab w:val="num" w:pos="1701"/>
        </w:tabs>
        <w:ind w:left="2553"/>
        <w:jc w:val="both"/>
        <w:rPr>
          <w:rFonts w:ascii="Arial" w:hAnsi="Arial" w:cs="Arial"/>
        </w:rPr>
      </w:pPr>
      <w:bookmarkStart w:id="1075" w:name="_DV_M678"/>
      <w:bookmarkEnd w:id="1075"/>
      <w:r>
        <w:rPr>
          <w:rFonts w:ascii="Arial" w:hAnsi="Arial" w:cs="Arial"/>
        </w:rPr>
        <w:t>8.23.9.3</w:t>
      </w:r>
      <w:r>
        <w:rPr>
          <w:rFonts w:ascii="Arial" w:hAnsi="Arial" w:cs="Arial"/>
        </w:rPr>
        <w:tab/>
        <w:t xml:space="preserve">Before making a recommendation to the </w:t>
      </w:r>
      <w:r>
        <w:rPr>
          <w:rFonts w:ascii="Arial" w:hAnsi="Arial" w:cs="Arial"/>
          <w:b/>
          <w:bCs/>
        </w:rPr>
        <w:t>Authority</w:t>
      </w:r>
      <w:r>
        <w:rPr>
          <w:rFonts w:ascii="Arial" w:hAnsi="Arial" w:cs="Arial"/>
        </w:rPr>
        <w:t xml:space="preserve">, the </w:t>
      </w:r>
      <w:r>
        <w:rPr>
          <w:rFonts w:ascii="Arial" w:hAnsi="Arial" w:cs="Arial"/>
          <w:b/>
          <w:bCs/>
        </w:rPr>
        <w:t>CUSC Modifications Panel</w:t>
      </w:r>
      <w:r>
        <w:rPr>
          <w:rFonts w:ascii="Arial" w:hAnsi="Arial" w:cs="Arial"/>
        </w:rPr>
        <w:t xml:space="preserve"> will consult on the revised </w:t>
      </w:r>
      <w:r>
        <w:rPr>
          <w:rFonts w:ascii="Arial" w:hAnsi="Arial" w:cs="Arial"/>
          <w:b/>
          <w:bCs/>
        </w:rPr>
        <w:t>Proposed Implementation Date</w:t>
      </w:r>
      <w:r>
        <w:rPr>
          <w:rFonts w:ascii="Arial" w:hAnsi="Arial" w:cs="Arial"/>
        </w:rPr>
        <w:t xml:space="preserve">, and may in addition consult on any matters relating to the </w:t>
      </w:r>
      <w:r>
        <w:rPr>
          <w:rFonts w:ascii="Arial" w:hAnsi="Arial" w:cs="Arial"/>
          <w:b/>
          <w:bCs/>
        </w:rPr>
        <w:t>CUSC Modification Report</w:t>
      </w:r>
      <w:r>
        <w:rPr>
          <w:rFonts w:ascii="Arial" w:hAnsi="Arial" w:cs="Arial"/>
        </w:rPr>
        <w:t xml:space="preserve"> which in the </w:t>
      </w:r>
      <w:r>
        <w:rPr>
          <w:rFonts w:ascii="Arial" w:hAnsi="Arial" w:cs="Arial"/>
          <w:b/>
          <w:bCs/>
        </w:rPr>
        <w:t>CUSC Modifications Panel</w:t>
      </w:r>
      <w:r>
        <w:rPr>
          <w:rFonts w:ascii="Arial" w:hAnsi="Arial" w:cs="Arial"/>
        </w:rPr>
        <w:t xml:space="preserve">’s opinion have materially changed since the </w:t>
      </w:r>
      <w:r>
        <w:rPr>
          <w:rFonts w:ascii="Arial" w:hAnsi="Arial" w:cs="Arial"/>
          <w:b/>
          <w:bCs/>
        </w:rPr>
        <w:t>CUSC Modification Report</w:t>
      </w:r>
      <w:r>
        <w:rPr>
          <w:rFonts w:ascii="Arial" w:hAnsi="Arial" w:cs="Arial"/>
        </w:rPr>
        <w:t xml:space="preserve"> was submitted to the </w:t>
      </w:r>
      <w:r>
        <w:rPr>
          <w:rFonts w:ascii="Arial" w:hAnsi="Arial" w:cs="Arial"/>
          <w:b/>
          <w:bCs/>
        </w:rPr>
        <w:t>Authority</w:t>
      </w:r>
      <w:r>
        <w:rPr>
          <w:rFonts w:ascii="Arial" w:hAnsi="Arial" w:cs="Arial"/>
        </w:rPr>
        <w:t xml:space="preserve"> and where it does so the </w:t>
      </w:r>
      <w:r>
        <w:rPr>
          <w:rFonts w:ascii="Arial" w:hAnsi="Arial" w:cs="Arial"/>
          <w:b/>
          <w:bCs/>
        </w:rPr>
        <w:t>CUSC Modifications Panel</w:t>
      </w:r>
      <w:r>
        <w:rPr>
          <w:rFonts w:ascii="Arial" w:hAnsi="Arial" w:cs="Arial"/>
        </w:rPr>
        <w:t xml:space="preserve"> shall report on such matters as part of its recommendation under </w:t>
      </w:r>
      <w:r>
        <w:rPr>
          <w:rFonts w:ascii="Arial" w:hAnsi="Arial" w:cs="Arial"/>
          <w:b/>
          <w:bCs/>
        </w:rPr>
        <w:t>CUSC</w:t>
      </w:r>
      <w:r>
        <w:rPr>
          <w:rFonts w:ascii="Arial" w:hAnsi="Arial" w:cs="Arial"/>
        </w:rPr>
        <w:t xml:space="preserve"> Paragraph 8.23.9.4, with:</w:t>
      </w:r>
    </w:p>
    <w:p w14:paraId="7A1D2D7A" w14:textId="77777777" w:rsidR="00B56045" w:rsidRDefault="00B56045" w:rsidP="00B56045">
      <w:pPr>
        <w:pStyle w:val="Heading4"/>
        <w:widowControl/>
        <w:tabs>
          <w:tab w:val="clear" w:pos="4253"/>
          <w:tab w:val="num" w:pos="1701"/>
        </w:tabs>
        <w:ind w:left="2553"/>
        <w:jc w:val="both"/>
        <w:rPr>
          <w:rFonts w:ascii="Arial" w:hAnsi="Arial" w:cs="Arial"/>
        </w:rPr>
      </w:pPr>
      <w:bookmarkStart w:id="1076" w:name="_DV_M679"/>
      <w:bookmarkEnd w:id="1076"/>
      <w:r>
        <w:rPr>
          <w:rFonts w:ascii="Arial" w:hAnsi="Arial" w:cs="Arial"/>
        </w:rPr>
        <w:t xml:space="preserve">(a) </w:t>
      </w:r>
      <w:r>
        <w:rPr>
          <w:rFonts w:ascii="Arial" w:hAnsi="Arial" w:cs="Arial"/>
          <w:b/>
          <w:bCs/>
        </w:rPr>
        <w:t>CUSC Parties</w:t>
      </w:r>
      <w:r>
        <w:rPr>
          <w:rFonts w:ascii="Arial" w:hAnsi="Arial" w:cs="Arial"/>
        </w:rPr>
        <w:t>; and</w:t>
      </w:r>
    </w:p>
    <w:p w14:paraId="4C669694" w14:textId="77777777" w:rsidR="00B56045" w:rsidRDefault="00B56045" w:rsidP="00B56045">
      <w:pPr>
        <w:pStyle w:val="Heading4"/>
        <w:widowControl/>
        <w:tabs>
          <w:tab w:val="clear" w:pos="4253"/>
          <w:tab w:val="num" w:pos="1701"/>
        </w:tabs>
        <w:ind w:left="2553"/>
        <w:jc w:val="both"/>
        <w:rPr>
          <w:rFonts w:ascii="Arial" w:hAnsi="Arial" w:cs="Arial"/>
        </w:rPr>
      </w:pPr>
      <w:bookmarkStart w:id="1077" w:name="_DV_M680"/>
      <w:bookmarkEnd w:id="1077"/>
      <w:r>
        <w:rPr>
          <w:rFonts w:ascii="Arial" w:hAnsi="Arial" w:cs="Arial"/>
        </w:rPr>
        <w:lastRenderedPageBreak/>
        <w:t>(b) such other persons who may properly be considered to have an appropriate interest in it.</w:t>
      </w:r>
    </w:p>
    <w:p w14:paraId="16AB7CC4" w14:textId="77777777" w:rsidR="00B56045" w:rsidRDefault="00B56045" w:rsidP="00B56045">
      <w:pPr>
        <w:pStyle w:val="Heading4"/>
        <w:widowControl/>
        <w:tabs>
          <w:tab w:val="clear" w:pos="4253"/>
          <w:tab w:val="num" w:pos="1701"/>
        </w:tabs>
        <w:ind w:left="2553"/>
        <w:jc w:val="both"/>
        <w:rPr>
          <w:rFonts w:ascii="Arial" w:hAnsi="Arial" w:cs="Arial"/>
        </w:rPr>
      </w:pPr>
      <w:bookmarkStart w:id="1078" w:name="_DV_M681"/>
      <w:bookmarkEnd w:id="1078"/>
      <w:r>
        <w:rPr>
          <w:rFonts w:ascii="Arial" w:hAnsi="Arial" w:cs="Arial"/>
        </w:rPr>
        <w:t xml:space="preserve">Such consultation will be undertaken in accordance with </w:t>
      </w:r>
      <w:r>
        <w:rPr>
          <w:rFonts w:ascii="Arial" w:hAnsi="Arial" w:cs="Arial"/>
          <w:b/>
          <w:bCs/>
        </w:rPr>
        <w:t>CUSC</w:t>
      </w:r>
      <w:r>
        <w:rPr>
          <w:rFonts w:ascii="Arial" w:hAnsi="Arial" w:cs="Arial"/>
        </w:rPr>
        <w:t xml:space="preserve"> Paragraphs 8.22.3 and 8.22.6.</w:t>
      </w:r>
    </w:p>
    <w:p w14:paraId="4BDE2C3E" w14:textId="77777777" w:rsidR="00B56045" w:rsidRDefault="00B56045" w:rsidP="00B56045">
      <w:pPr>
        <w:pStyle w:val="Heading4"/>
        <w:widowControl/>
        <w:tabs>
          <w:tab w:val="clear" w:pos="4253"/>
          <w:tab w:val="num" w:pos="1701"/>
        </w:tabs>
        <w:ind w:left="2553"/>
        <w:jc w:val="both"/>
        <w:rPr>
          <w:rFonts w:ascii="Arial" w:hAnsi="Arial" w:cs="Arial"/>
        </w:rPr>
      </w:pPr>
      <w:bookmarkStart w:id="1079" w:name="_DV_M682"/>
      <w:bookmarkEnd w:id="1079"/>
      <w:r>
        <w:rPr>
          <w:rFonts w:ascii="Arial" w:hAnsi="Arial" w:cs="Arial"/>
        </w:rPr>
        <w:t>8.23.9.4</w:t>
      </w:r>
      <w:r>
        <w:rPr>
          <w:rFonts w:ascii="Arial" w:hAnsi="Arial" w:cs="Arial"/>
        </w:rPr>
        <w:tab/>
        <w:t xml:space="preserve">Following the completion of the consultation held pursuant to </w:t>
      </w:r>
      <w:r>
        <w:rPr>
          <w:rFonts w:ascii="Arial" w:hAnsi="Arial" w:cs="Arial"/>
          <w:b/>
          <w:bCs/>
        </w:rPr>
        <w:t>CUSC</w:t>
      </w:r>
      <w:r>
        <w:rPr>
          <w:rFonts w:ascii="Arial" w:hAnsi="Arial" w:cs="Arial"/>
        </w:rPr>
        <w:t xml:space="preserve"> Paragraph 8.23.9.3 the </w:t>
      </w:r>
      <w:r>
        <w:rPr>
          <w:rFonts w:ascii="Arial" w:hAnsi="Arial" w:cs="Arial"/>
          <w:b/>
          <w:bCs/>
        </w:rPr>
        <w:t>CUSC Modifications Panel</w:t>
      </w:r>
      <w:r>
        <w:rPr>
          <w:rFonts w:ascii="Arial" w:hAnsi="Arial" w:cs="Arial"/>
        </w:rPr>
        <w:t xml:space="preserve"> shall report to the </w:t>
      </w:r>
      <w:r>
        <w:rPr>
          <w:rFonts w:ascii="Arial" w:hAnsi="Arial" w:cs="Arial"/>
          <w:b/>
          <w:bCs/>
        </w:rPr>
        <w:t>Authority</w:t>
      </w:r>
      <w:r>
        <w:rPr>
          <w:rFonts w:ascii="Arial" w:hAnsi="Arial" w:cs="Arial"/>
        </w:rPr>
        <w:t xml:space="preserve"> with copies of all the consultation responses and recommending a </w:t>
      </w:r>
      <w:r>
        <w:rPr>
          <w:rFonts w:ascii="Arial" w:hAnsi="Arial" w:cs="Arial"/>
          <w:b/>
          <w:bCs/>
        </w:rPr>
        <w:t>Revised Proposed Implementation Date</w:t>
      </w:r>
      <w:r>
        <w:rPr>
          <w:rFonts w:ascii="Arial" w:hAnsi="Arial" w:cs="Arial"/>
        </w:rPr>
        <w:t>.</w:t>
      </w:r>
    </w:p>
    <w:p w14:paraId="2554137A" w14:textId="77777777" w:rsidR="00B56045" w:rsidRDefault="00B56045" w:rsidP="00B56045">
      <w:pPr>
        <w:pStyle w:val="Heading4"/>
        <w:widowControl/>
        <w:tabs>
          <w:tab w:val="clear" w:pos="4253"/>
          <w:tab w:val="num" w:pos="1701"/>
        </w:tabs>
        <w:ind w:left="2553"/>
        <w:jc w:val="both"/>
        <w:rPr>
          <w:rFonts w:ascii="Arial" w:hAnsi="Arial" w:cs="Arial"/>
        </w:rPr>
      </w:pPr>
      <w:bookmarkStart w:id="1080" w:name="_DV_M683"/>
      <w:bookmarkEnd w:id="1080"/>
      <w:r>
        <w:rPr>
          <w:rFonts w:ascii="Arial" w:hAnsi="Arial" w:cs="Arial"/>
        </w:rPr>
        <w:t>8.23.9.5</w:t>
      </w:r>
      <w:r>
        <w:rPr>
          <w:rFonts w:ascii="Arial" w:hAnsi="Arial" w:cs="Arial"/>
        </w:rPr>
        <w:tab/>
        <w:t xml:space="preserve">The </w:t>
      </w:r>
      <w:r>
        <w:rPr>
          <w:rFonts w:ascii="Arial" w:hAnsi="Arial" w:cs="Arial"/>
          <w:b/>
          <w:bCs/>
        </w:rPr>
        <w:t>Authority</w:t>
      </w:r>
      <w:r>
        <w:rPr>
          <w:rFonts w:ascii="Arial" w:hAnsi="Arial" w:cs="Arial"/>
        </w:rPr>
        <w:t xml:space="preserve"> shall notify the </w:t>
      </w:r>
      <w:r>
        <w:rPr>
          <w:rFonts w:ascii="Arial" w:hAnsi="Arial" w:cs="Arial"/>
          <w:b/>
          <w:bCs/>
        </w:rPr>
        <w:t>CUSC Modifications Panel</w:t>
      </w:r>
      <w:r>
        <w:rPr>
          <w:rFonts w:ascii="Arial" w:hAnsi="Arial" w:cs="Arial"/>
        </w:rPr>
        <w:t xml:space="preserve"> as to whether or not it intends to accept the </w:t>
      </w:r>
      <w:r>
        <w:rPr>
          <w:rFonts w:ascii="Arial" w:hAnsi="Arial" w:cs="Arial"/>
          <w:b/>
          <w:bCs/>
        </w:rPr>
        <w:t>Revised Proposed Implementation Date</w:t>
      </w:r>
      <w:r>
        <w:rPr>
          <w:rFonts w:ascii="Arial" w:hAnsi="Arial" w:cs="Arial"/>
        </w:rPr>
        <w:t xml:space="preserve"> and where the </w:t>
      </w:r>
      <w:r>
        <w:rPr>
          <w:rFonts w:ascii="Arial" w:hAnsi="Arial" w:cs="Arial"/>
          <w:b/>
          <w:bCs/>
        </w:rPr>
        <w:t>Authority</w:t>
      </w:r>
      <w:r>
        <w:rPr>
          <w:rFonts w:ascii="Arial" w:hAnsi="Arial" w:cs="Arial"/>
        </w:rPr>
        <w:t xml:space="preserve"> notifies the </w:t>
      </w:r>
      <w:r>
        <w:rPr>
          <w:rFonts w:ascii="Arial" w:hAnsi="Arial" w:cs="Arial"/>
          <w:b/>
          <w:bCs/>
        </w:rPr>
        <w:t>CUSC Modifications Panel</w:t>
      </w:r>
      <w:r>
        <w:rPr>
          <w:rFonts w:ascii="Arial" w:hAnsi="Arial" w:cs="Arial"/>
        </w:rPr>
        <w:t xml:space="preserve"> that it intends to accept the </w:t>
      </w:r>
      <w:r>
        <w:rPr>
          <w:rFonts w:ascii="Arial" w:hAnsi="Arial" w:cs="Arial"/>
          <w:b/>
          <w:bCs/>
        </w:rPr>
        <w:t>Revised Proposed Implementation Date</w:t>
      </w:r>
      <w:r>
        <w:rPr>
          <w:rFonts w:ascii="Arial" w:hAnsi="Arial" w:cs="Arial"/>
        </w:rPr>
        <w:t xml:space="preserve">, the </w:t>
      </w:r>
      <w:r>
        <w:rPr>
          <w:rFonts w:ascii="Arial" w:hAnsi="Arial" w:cs="Arial"/>
          <w:b/>
          <w:bCs/>
        </w:rPr>
        <w:t>Revised Proposed Implementation Date</w:t>
      </w:r>
      <w:r>
        <w:rPr>
          <w:rFonts w:ascii="Arial" w:hAnsi="Arial" w:cs="Arial"/>
        </w:rPr>
        <w:t xml:space="preserve"> shall be deemed to be the </w:t>
      </w:r>
      <w:r>
        <w:rPr>
          <w:rFonts w:ascii="Arial" w:hAnsi="Arial" w:cs="Arial"/>
          <w:b/>
          <w:bCs/>
        </w:rPr>
        <w:t>Proposed Implementation Date</w:t>
      </w:r>
      <w:r>
        <w:rPr>
          <w:rFonts w:ascii="Arial" w:hAnsi="Arial" w:cs="Arial"/>
        </w:rPr>
        <w:t xml:space="preserve"> as specified in the </w:t>
      </w:r>
      <w:r>
        <w:rPr>
          <w:rFonts w:ascii="Arial" w:hAnsi="Arial" w:cs="Arial"/>
          <w:b/>
          <w:bCs/>
        </w:rPr>
        <w:t>CUSC Modification Report</w:t>
      </w:r>
      <w:r>
        <w:rPr>
          <w:rFonts w:ascii="Arial" w:hAnsi="Arial" w:cs="Arial"/>
        </w:rPr>
        <w:t>.</w:t>
      </w:r>
    </w:p>
    <w:p w14:paraId="257BF7B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b/>
          <w:bCs/>
        </w:rPr>
      </w:pPr>
      <w:bookmarkStart w:id="1081" w:name="_DV_M684"/>
      <w:bookmarkEnd w:id="1081"/>
      <w:r>
        <w:rPr>
          <w:rFonts w:ascii="Arial" w:hAnsi="Arial" w:cs="Arial"/>
          <w:b/>
          <w:bCs/>
        </w:rPr>
        <w:tab/>
        <w:t xml:space="preserve">Authority Approval </w:t>
      </w:r>
    </w:p>
    <w:p w14:paraId="1FDA79B4" w14:textId="77777777" w:rsidR="00B56045" w:rsidRDefault="00B56045" w:rsidP="00B56045">
      <w:pPr>
        <w:pStyle w:val="Heading4"/>
        <w:widowControl/>
        <w:tabs>
          <w:tab w:val="clear" w:pos="4253"/>
          <w:tab w:val="num" w:pos="1701"/>
        </w:tabs>
        <w:ind w:left="1702"/>
        <w:jc w:val="both"/>
        <w:rPr>
          <w:rFonts w:ascii="Arial" w:hAnsi="Arial" w:cs="Arial"/>
        </w:rPr>
      </w:pPr>
      <w:bookmarkStart w:id="1082" w:name="_DV_M685"/>
      <w:bookmarkEnd w:id="1082"/>
      <w:r>
        <w:rPr>
          <w:rFonts w:ascii="Arial" w:hAnsi="Arial" w:cs="Arial"/>
        </w:rPr>
        <w:t>If:</w:t>
      </w:r>
    </w:p>
    <w:p w14:paraId="1B7BA28B" w14:textId="77777777" w:rsidR="00B56045" w:rsidRDefault="00B56045" w:rsidP="00B56045">
      <w:pPr>
        <w:pStyle w:val="Heading5"/>
        <w:widowControl/>
        <w:numPr>
          <w:ilvl w:val="4"/>
          <w:numId w:val="35"/>
        </w:numPr>
        <w:tabs>
          <w:tab w:val="clear" w:pos="5103"/>
        </w:tabs>
        <w:rPr>
          <w:rFonts w:ascii="Arial" w:hAnsi="Arial" w:cs="Arial"/>
        </w:rPr>
      </w:pPr>
      <w:bookmarkStart w:id="1083" w:name="_BPDCD_206"/>
      <w:bookmarkStart w:id="1084" w:name="_BPDCI_207"/>
      <w:bookmarkStart w:id="1085" w:name="_BPDC_LN_INS_1006"/>
      <w:bookmarkStart w:id="1086" w:name="_BPDC_LN_INS_1007"/>
      <w:bookmarkStart w:id="1087" w:name="_DV_M686"/>
      <w:bookmarkEnd w:id="1083"/>
      <w:bookmarkEnd w:id="1084"/>
      <w:bookmarkEnd w:id="1085"/>
      <w:bookmarkEnd w:id="1086"/>
      <w:bookmarkEnd w:id="1087"/>
      <w:r>
        <w:rPr>
          <w:rFonts w:ascii="Arial" w:hAnsi="Arial" w:cs="Arial"/>
        </w:rPr>
        <w:t xml:space="preserve">the </w:t>
      </w:r>
      <w:r>
        <w:rPr>
          <w:rFonts w:ascii="Arial" w:hAnsi="Arial" w:cs="Arial"/>
          <w:b/>
          <w:bCs/>
        </w:rPr>
        <w:t>Authority</w:t>
      </w:r>
      <w:r>
        <w:rPr>
          <w:rFonts w:ascii="Arial" w:hAnsi="Arial" w:cs="Arial"/>
        </w:rPr>
        <w:t xml:space="preserve"> has not given notice of its decision in respect of a </w:t>
      </w:r>
      <w:r>
        <w:rPr>
          <w:rFonts w:ascii="Arial" w:hAnsi="Arial" w:cs="Arial"/>
          <w:b/>
          <w:bCs/>
        </w:rPr>
        <w:t>CUSC Modification Report</w:t>
      </w:r>
      <w:r>
        <w:rPr>
          <w:rFonts w:ascii="Arial" w:hAnsi="Arial" w:cs="Arial"/>
        </w:rPr>
        <w:t xml:space="preserve"> within two (2) calendar months (in the case of an </w:t>
      </w:r>
      <w:r>
        <w:rPr>
          <w:rFonts w:ascii="Arial" w:hAnsi="Arial" w:cs="Arial"/>
          <w:b/>
          <w:bCs/>
        </w:rPr>
        <w:t>Urgent CUSC Modification Proposal</w:t>
      </w:r>
      <w:r>
        <w:rPr>
          <w:rFonts w:ascii="Arial" w:hAnsi="Arial" w:cs="Arial"/>
        </w:rPr>
        <w:t xml:space="preserve">), or four (4) calendar months (in the case of all other </w:t>
      </w:r>
      <w:r>
        <w:rPr>
          <w:rFonts w:ascii="Arial" w:hAnsi="Arial" w:cs="Arial"/>
          <w:b/>
          <w:bCs/>
        </w:rPr>
        <w:t>CUSC Modification Proposals</w:t>
      </w:r>
      <w:r>
        <w:rPr>
          <w:rFonts w:ascii="Arial" w:hAnsi="Arial" w:cs="Arial"/>
        </w:rPr>
        <w:t xml:space="preserve">) from the date upon which the </w:t>
      </w:r>
      <w:r>
        <w:rPr>
          <w:rFonts w:ascii="Arial" w:hAnsi="Arial" w:cs="Arial"/>
          <w:b/>
          <w:bCs/>
        </w:rPr>
        <w:t>CUSC Modification Report</w:t>
      </w:r>
      <w:r>
        <w:rPr>
          <w:rFonts w:ascii="Arial" w:hAnsi="Arial" w:cs="Arial"/>
        </w:rPr>
        <w:t xml:space="preserve"> was submitted to it; or</w:t>
      </w:r>
    </w:p>
    <w:p w14:paraId="71177227" w14:textId="77777777" w:rsidR="00B56045" w:rsidRDefault="00B56045" w:rsidP="00B56045">
      <w:pPr>
        <w:pStyle w:val="Heading5"/>
        <w:widowControl/>
        <w:numPr>
          <w:ilvl w:val="4"/>
          <w:numId w:val="35"/>
        </w:numPr>
        <w:tabs>
          <w:tab w:val="clear" w:pos="5103"/>
        </w:tabs>
        <w:rPr>
          <w:rFonts w:ascii="Arial" w:hAnsi="Arial" w:cs="Arial"/>
        </w:rPr>
      </w:pPr>
      <w:bookmarkStart w:id="1088" w:name="_DV_M687"/>
      <w:bookmarkEnd w:id="1088"/>
      <w:r>
        <w:rPr>
          <w:rFonts w:ascii="Arial" w:hAnsi="Arial" w:cs="Arial"/>
        </w:rPr>
        <w:t xml:space="preserve">the </w:t>
      </w:r>
      <w:r>
        <w:rPr>
          <w:rFonts w:ascii="Arial" w:hAnsi="Arial" w:cs="Arial"/>
          <w:b/>
          <w:bCs/>
        </w:rPr>
        <w:t>CUSC Modifications Panel</w:t>
      </w:r>
      <w:r>
        <w:rPr>
          <w:rFonts w:ascii="Arial" w:hAnsi="Arial" w:cs="Arial"/>
        </w:rPr>
        <w:t xml:space="preserve"> is of the reasonable opinion that the circumstances relating to the </w:t>
      </w:r>
      <w:r>
        <w:rPr>
          <w:rFonts w:ascii="Arial" w:hAnsi="Arial" w:cs="Arial"/>
          <w:b/>
          <w:bCs/>
        </w:rPr>
        <w:t>CUSC Modification Proposal</w:t>
      </w:r>
      <w:r>
        <w:rPr>
          <w:rFonts w:ascii="Arial" w:hAnsi="Arial" w:cs="Arial"/>
        </w:rPr>
        <w:t xml:space="preserve"> and/or </w:t>
      </w:r>
      <w:r>
        <w:rPr>
          <w:rFonts w:ascii="Arial" w:hAnsi="Arial" w:cs="Arial"/>
          <w:b/>
          <w:bCs/>
        </w:rPr>
        <w:t>Workgroup Alternative CUSC Modification</w:t>
      </w:r>
      <w:r>
        <w:rPr>
          <w:rFonts w:ascii="Arial" w:hAnsi="Arial" w:cs="Arial"/>
        </w:rPr>
        <w:t xml:space="preserve"> which is the subject of a </w:t>
      </w:r>
      <w:r>
        <w:rPr>
          <w:rFonts w:ascii="Arial" w:hAnsi="Arial" w:cs="Arial"/>
          <w:b/>
          <w:bCs/>
        </w:rPr>
        <w:t>CUSC Modification Report</w:t>
      </w:r>
      <w:r>
        <w:rPr>
          <w:rFonts w:ascii="Arial" w:hAnsi="Arial" w:cs="Arial"/>
        </w:rPr>
        <w:t xml:space="preserve"> have materially changed,</w:t>
      </w:r>
    </w:p>
    <w:p w14:paraId="2B834332" w14:textId="77777777" w:rsidR="00B56045" w:rsidRDefault="00B56045" w:rsidP="00B56045">
      <w:pPr>
        <w:pStyle w:val="Heading4"/>
        <w:widowControl/>
        <w:tabs>
          <w:tab w:val="clear" w:pos="4253"/>
          <w:tab w:val="num" w:pos="1701"/>
        </w:tabs>
        <w:ind w:left="1702" w:hanging="1"/>
        <w:jc w:val="both"/>
        <w:rPr>
          <w:rFonts w:ascii="Arial" w:hAnsi="Arial" w:cs="Arial"/>
        </w:rPr>
      </w:pPr>
      <w:bookmarkStart w:id="1089" w:name="_DV_M688"/>
      <w:bookmarkEnd w:id="1089"/>
      <w:r>
        <w:rPr>
          <w:rFonts w:ascii="Arial" w:hAnsi="Arial" w:cs="Arial"/>
        </w:rPr>
        <w:t xml:space="preserve">the </w:t>
      </w:r>
      <w:r>
        <w:rPr>
          <w:rFonts w:ascii="Arial" w:hAnsi="Arial" w:cs="Arial"/>
          <w:b/>
          <w:bCs/>
        </w:rPr>
        <w:t>CUSC Modifications Panel</w:t>
      </w:r>
      <w:r>
        <w:rPr>
          <w:rFonts w:ascii="Arial" w:hAnsi="Arial" w:cs="Arial"/>
        </w:rPr>
        <w:t xml:space="preserve"> may request the </w:t>
      </w:r>
      <w:r>
        <w:rPr>
          <w:rFonts w:ascii="Arial" w:hAnsi="Arial" w:cs="Arial"/>
          <w:b/>
          <w:bCs/>
        </w:rPr>
        <w:t>Panel Secretary</w:t>
      </w:r>
      <w:r>
        <w:rPr>
          <w:rFonts w:ascii="Arial" w:hAnsi="Arial" w:cs="Arial"/>
        </w:rPr>
        <w:t xml:space="preserve"> to write to the </w:t>
      </w:r>
      <w:r>
        <w:rPr>
          <w:rFonts w:ascii="Arial" w:hAnsi="Arial" w:cs="Arial"/>
          <w:b/>
          <w:bCs/>
        </w:rPr>
        <w:t>Authority</w:t>
      </w:r>
      <w:r>
        <w:rPr>
          <w:rFonts w:ascii="Arial" w:hAnsi="Arial" w:cs="Arial"/>
        </w:rPr>
        <w:t xml:space="preserve"> requesting the </w:t>
      </w:r>
      <w:r>
        <w:rPr>
          <w:rFonts w:ascii="Arial" w:hAnsi="Arial" w:cs="Arial"/>
          <w:b/>
          <w:bCs/>
        </w:rPr>
        <w:t>Authority</w:t>
      </w:r>
      <w:r>
        <w:rPr>
          <w:rFonts w:ascii="Arial" w:hAnsi="Arial" w:cs="Arial"/>
        </w:rPr>
        <w:t xml:space="preserve"> to give an indication of the likely date by which the </w:t>
      </w:r>
      <w:r>
        <w:rPr>
          <w:rFonts w:ascii="Arial" w:hAnsi="Arial" w:cs="Arial"/>
          <w:b/>
          <w:bCs/>
        </w:rPr>
        <w:t>Authority</w:t>
      </w:r>
      <w:r>
        <w:rPr>
          <w:rFonts w:ascii="Arial" w:hAnsi="Arial" w:cs="Arial"/>
        </w:rPr>
        <w:t xml:space="preserve">’s decision on the </w:t>
      </w:r>
      <w:r>
        <w:rPr>
          <w:rFonts w:ascii="Arial" w:hAnsi="Arial" w:cs="Arial"/>
          <w:b/>
          <w:bCs/>
        </w:rPr>
        <w:t xml:space="preserve">CUSC Modification Proposal </w:t>
      </w:r>
      <w:r>
        <w:rPr>
          <w:rFonts w:ascii="Arial" w:hAnsi="Arial" w:cs="Arial"/>
        </w:rPr>
        <w:t>will be made.</w:t>
      </w:r>
    </w:p>
    <w:p w14:paraId="65B5A6E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90" w:name="_DV_M689"/>
      <w:bookmarkEnd w:id="1090"/>
      <w:r>
        <w:rPr>
          <w:rFonts w:ascii="Arial" w:hAnsi="Arial" w:cs="Arial"/>
          <w:b/>
          <w:bCs/>
        </w:rPr>
        <w:tab/>
        <w:t>CUSC</w:t>
      </w:r>
      <w:r>
        <w:rPr>
          <w:rFonts w:ascii="Arial" w:hAnsi="Arial" w:cs="Arial"/>
        </w:rPr>
        <w:t xml:space="preserve"> Paragraphs 8.23.9 and 8.23.10 shall only apply in respect of any </w:t>
      </w:r>
      <w:r>
        <w:rPr>
          <w:rFonts w:ascii="Arial" w:hAnsi="Arial" w:cs="Arial"/>
          <w:b/>
          <w:bCs/>
        </w:rPr>
        <w:t>CUSC Modification Proposals</w:t>
      </w:r>
      <w:r>
        <w:rPr>
          <w:rFonts w:ascii="Arial" w:hAnsi="Arial" w:cs="Arial"/>
        </w:rPr>
        <w:t xml:space="preserve"> submitted after the </w:t>
      </w:r>
      <w:r>
        <w:rPr>
          <w:rFonts w:ascii="Arial" w:hAnsi="Arial" w:cs="Arial"/>
          <w:b/>
          <w:bCs/>
        </w:rPr>
        <w:t>CAP 179 Implementation Date</w:t>
      </w:r>
      <w:r>
        <w:rPr>
          <w:rFonts w:ascii="Arial" w:hAnsi="Arial" w:cs="Arial"/>
        </w:rPr>
        <w:t>.</w:t>
      </w:r>
    </w:p>
    <w:p w14:paraId="04D11902" w14:textId="46D81D65"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091" w:name="_DV_M690"/>
      <w:bookmarkEnd w:id="1091"/>
      <w:r>
        <w:rPr>
          <w:rFonts w:ascii="Arial" w:hAnsi="Arial" w:cs="Arial"/>
        </w:rPr>
        <w:t xml:space="preserve">If the </w:t>
      </w:r>
      <w:r>
        <w:rPr>
          <w:rFonts w:ascii="Arial" w:hAnsi="Arial" w:cs="Arial"/>
          <w:b/>
          <w:bCs/>
        </w:rPr>
        <w:t>Authority</w:t>
      </w:r>
      <w:r>
        <w:rPr>
          <w:rFonts w:ascii="Arial" w:hAnsi="Arial" w:cs="Arial"/>
        </w:rPr>
        <w:t xml:space="preserve"> determines that the </w:t>
      </w:r>
      <w:r>
        <w:rPr>
          <w:rFonts w:ascii="Arial" w:hAnsi="Arial" w:cs="Arial"/>
          <w:b/>
          <w:bCs/>
        </w:rPr>
        <w:t>CUSC Modification Report</w:t>
      </w:r>
      <w:r>
        <w:rPr>
          <w:rFonts w:ascii="Arial" w:hAnsi="Arial" w:cs="Arial"/>
        </w:rPr>
        <w:t xml:space="preserve"> is such that the </w:t>
      </w:r>
      <w:r>
        <w:rPr>
          <w:rFonts w:ascii="Arial" w:hAnsi="Arial" w:cs="Arial"/>
          <w:b/>
          <w:bCs/>
        </w:rPr>
        <w:t>Authority</w:t>
      </w:r>
      <w:r>
        <w:rPr>
          <w:rFonts w:ascii="Arial" w:hAnsi="Arial" w:cs="Arial"/>
        </w:rPr>
        <w:t xml:space="preserve"> cannot properly form an opinion on the </w:t>
      </w:r>
      <w:r>
        <w:rPr>
          <w:rFonts w:ascii="Arial" w:hAnsi="Arial" w:cs="Arial"/>
          <w:b/>
          <w:bCs/>
        </w:rPr>
        <w:t>CUSC Modification Proposal</w:t>
      </w:r>
      <w:bookmarkStart w:id="1092" w:name="_DV_M691"/>
      <w:bookmarkStart w:id="1093" w:name="_BPDCI_209"/>
      <w:bookmarkEnd w:id="1092"/>
      <w:r>
        <w:rPr>
          <w:rFonts w:ascii="Arial" w:hAnsi="Arial" w:cs="Arial"/>
          <w:b/>
          <w:bCs/>
        </w:rPr>
        <w:t xml:space="preserve"> </w:t>
      </w:r>
      <w:r>
        <w:rPr>
          <w:rFonts w:ascii="Arial" w:hAnsi="Arial" w:cs="Arial"/>
        </w:rPr>
        <w:t>and any</w:t>
      </w:r>
      <w:r>
        <w:rPr>
          <w:rFonts w:ascii="Arial" w:hAnsi="Arial" w:cs="Arial"/>
          <w:b/>
          <w:bCs/>
        </w:rPr>
        <w:t xml:space="preserve"> Workgroup Alternative CUSC Modification(s)</w:t>
      </w:r>
      <w:r>
        <w:rPr>
          <w:rFonts w:ascii="Arial" w:hAnsi="Arial" w:cs="Arial"/>
        </w:rPr>
        <w:t>,</w:t>
      </w:r>
      <w:r w:rsidRPr="00870721">
        <w:rPr>
          <w:rFonts w:ascii="Arial" w:hAnsi="Arial" w:cs="Arial"/>
          <w:iCs/>
        </w:rPr>
        <w:t xml:space="preserve"> or </w:t>
      </w:r>
      <w:r w:rsidRPr="00870721">
        <w:rPr>
          <w:rFonts w:ascii="Arial" w:hAnsi="Arial" w:cs="Arial"/>
          <w:iCs/>
          <w:lang w:val="x-none"/>
        </w:rPr>
        <w:t xml:space="preserve">where the </w:t>
      </w:r>
      <w:r w:rsidRPr="00870721">
        <w:rPr>
          <w:rFonts w:ascii="Arial" w:hAnsi="Arial" w:cs="Arial"/>
          <w:b/>
          <w:iCs/>
        </w:rPr>
        <w:t>CUSC</w:t>
      </w:r>
      <w:r w:rsidRPr="00870721">
        <w:rPr>
          <w:rFonts w:ascii="Arial" w:hAnsi="Arial" w:cs="Arial"/>
          <w:b/>
          <w:iCs/>
          <w:lang w:val="x-none"/>
        </w:rPr>
        <w:t xml:space="preserve"> Modification Proposal </w:t>
      </w:r>
      <w:r w:rsidRPr="00870721">
        <w:rPr>
          <w:rFonts w:ascii="Arial" w:hAnsi="Arial" w:cs="Arial"/>
          <w:iCs/>
          <w:lang w:val="x-none"/>
        </w:rPr>
        <w:t xml:space="preserve">and/or any </w:t>
      </w:r>
      <w:r w:rsidRPr="00870721">
        <w:rPr>
          <w:rFonts w:ascii="Arial" w:hAnsi="Arial" w:cs="Arial"/>
          <w:b/>
          <w:iCs/>
          <w:lang w:val="x-none"/>
        </w:rPr>
        <w:t xml:space="preserve">Workgroup Alternative </w:t>
      </w:r>
      <w:r w:rsidRPr="00870721">
        <w:rPr>
          <w:rFonts w:ascii="Arial" w:hAnsi="Arial" w:cs="Arial"/>
          <w:b/>
          <w:iCs/>
        </w:rPr>
        <w:t>CUSC</w:t>
      </w:r>
      <w:r w:rsidRPr="00870721">
        <w:rPr>
          <w:rFonts w:ascii="Arial" w:hAnsi="Arial" w:cs="Arial"/>
          <w:b/>
          <w:iCs/>
          <w:lang w:val="x-none"/>
        </w:rPr>
        <w:t xml:space="preserve"> Modification</w:t>
      </w:r>
      <w:r w:rsidRPr="00870721">
        <w:rPr>
          <w:rFonts w:ascii="Arial" w:hAnsi="Arial" w:cs="Arial"/>
          <w:iCs/>
          <w:lang w:val="x-none"/>
        </w:rPr>
        <w:t xml:space="preserve">(s) constitutes an </w:t>
      </w:r>
      <w:r w:rsidR="004F16BC" w:rsidRPr="00726EE0">
        <w:rPr>
          <w:rFonts w:ascii="Arial" w:hAnsi="Arial" w:cs="Arial"/>
          <w:b/>
          <w:iCs/>
        </w:rPr>
        <w:t>EBR Amendment</w:t>
      </w:r>
      <w:r w:rsidR="004F16BC">
        <w:rPr>
          <w:rFonts w:ascii="Arial" w:hAnsi="Arial" w:cs="Arial"/>
          <w:iCs/>
        </w:rPr>
        <w:t xml:space="preserve"> </w:t>
      </w:r>
      <w:r w:rsidRPr="00870721">
        <w:rPr>
          <w:rFonts w:ascii="Arial" w:hAnsi="Arial" w:cs="Arial"/>
          <w:iCs/>
          <w:lang w:val="x-none"/>
        </w:rPr>
        <w:t xml:space="preserve">where the </w:t>
      </w:r>
      <w:r w:rsidRPr="00870721">
        <w:rPr>
          <w:rFonts w:ascii="Arial" w:hAnsi="Arial" w:cs="Arial"/>
          <w:b/>
          <w:iCs/>
          <w:lang w:val="x-none"/>
        </w:rPr>
        <w:t>Authority</w:t>
      </w:r>
      <w:r w:rsidRPr="00870721">
        <w:rPr>
          <w:rFonts w:ascii="Arial" w:hAnsi="Arial" w:cs="Arial"/>
          <w:iCs/>
          <w:lang w:val="x-none"/>
        </w:rPr>
        <w:t xml:space="preserve"> requires an amendment to </w:t>
      </w:r>
      <w:r w:rsidRPr="00870721">
        <w:rPr>
          <w:rFonts w:ascii="Arial" w:hAnsi="Arial" w:cs="Arial"/>
          <w:b/>
          <w:iCs/>
        </w:rPr>
        <w:t>CUSC</w:t>
      </w:r>
      <w:r w:rsidRPr="00870721">
        <w:rPr>
          <w:rFonts w:ascii="Arial" w:hAnsi="Arial" w:cs="Arial"/>
          <w:b/>
          <w:iCs/>
          <w:lang w:val="x-none"/>
        </w:rPr>
        <w:t xml:space="preserve"> Modification Proposal</w:t>
      </w:r>
      <w:r w:rsidRPr="00870721">
        <w:rPr>
          <w:rFonts w:ascii="Arial" w:hAnsi="Arial" w:cs="Arial"/>
          <w:iCs/>
          <w:lang w:val="x-none"/>
        </w:rPr>
        <w:t xml:space="preserve"> and/or any </w:t>
      </w:r>
      <w:r w:rsidRPr="00870721">
        <w:rPr>
          <w:rFonts w:ascii="Arial" w:hAnsi="Arial" w:cs="Arial"/>
          <w:b/>
          <w:iCs/>
          <w:lang w:val="x-none"/>
        </w:rPr>
        <w:t xml:space="preserve">Workgroup Alternative </w:t>
      </w:r>
      <w:r w:rsidRPr="00870721">
        <w:rPr>
          <w:rFonts w:ascii="Arial" w:hAnsi="Arial" w:cs="Arial"/>
          <w:b/>
          <w:iCs/>
        </w:rPr>
        <w:t>CUSC</w:t>
      </w:r>
      <w:r w:rsidRPr="00870721">
        <w:rPr>
          <w:rFonts w:ascii="Arial" w:hAnsi="Arial" w:cs="Arial"/>
          <w:b/>
          <w:iCs/>
          <w:lang w:val="x-none"/>
        </w:rPr>
        <w:t xml:space="preserve"> Modification</w:t>
      </w:r>
      <w:r w:rsidRPr="00870721">
        <w:rPr>
          <w:rFonts w:ascii="Arial" w:hAnsi="Arial" w:cs="Arial"/>
          <w:iCs/>
          <w:lang w:val="x-none"/>
        </w:rPr>
        <w:t>(s) in order to approve it</w:t>
      </w:r>
      <w:r w:rsidRPr="00870721">
        <w:rPr>
          <w:rFonts w:ascii="Arial" w:hAnsi="Arial" w:cs="Arial"/>
          <w:iCs/>
        </w:rPr>
        <w:t>,</w:t>
      </w:r>
      <w:r>
        <w:rPr>
          <w:rFonts w:ascii="Arial" w:hAnsi="Arial" w:cs="Arial"/>
        </w:rPr>
        <w:t xml:space="preserve"> it may issue a direction to the </w:t>
      </w:r>
      <w:bookmarkStart w:id="1094" w:name="_DV_M692"/>
      <w:bookmarkEnd w:id="1093"/>
      <w:bookmarkEnd w:id="1094"/>
      <w:r>
        <w:rPr>
          <w:rFonts w:ascii="Arial" w:hAnsi="Arial" w:cs="Arial"/>
          <w:b/>
          <w:bCs/>
        </w:rPr>
        <w:t>CUSC Modifications Panel</w:t>
      </w:r>
      <w:r>
        <w:rPr>
          <w:rFonts w:ascii="Arial" w:hAnsi="Arial" w:cs="Arial"/>
        </w:rPr>
        <w:t>:</w:t>
      </w:r>
    </w:p>
    <w:p w14:paraId="64B90577"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95" w:name="_DV_M693"/>
      <w:bookmarkEnd w:id="1095"/>
      <w:r>
        <w:rPr>
          <w:rFonts w:ascii="Arial" w:hAnsi="Arial" w:cs="Arial"/>
        </w:rPr>
        <w:t>specifying the additional steps (including drafting or amending existing drafting associated with the</w:t>
      </w:r>
      <w:r>
        <w:rPr>
          <w:rFonts w:ascii="Arial" w:hAnsi="Arial" w:cs="Arial"/>
          <w:b/>
          <w:bCs/>
        </w:rPr>
        <w:t xml:space="preserve"> CUSC Modification Proposal</w:t>
      </w:r>
      <w:bookmarkStart w:id="1096" w:name="_DV_M694"/>
      <w:bookmarkStart w:id="1097" w:name="_BPDCI_214"/>
      <w:bookmarkEnd w:id="1096"/>
      <w:r>
        <w:rPr>
          <w:rFonts w:ascii="Arial" w:hAnsi="Arial" w:cs="Arial"/>
          <w:color w:val="0000FF"/>
          <w:u w:val="double"/>
        </w:rPr>
        <w:t xml:space="preserve"> </w:t>
      </w:r>
      <w:r>
        <w:rPr>
          <w:rFonts w:ascii="Arial" w:hAnsi="Arial" w:cs="Arial"/>
        </w:rPr>
        <w:t>and any</w:t>
      </w:r>
      <w:r>
        <w:rPr>
          <w:rFonts w:ascii="Arial" w:hAnsi="Arial" w:cs="Arial"/>
          <w:b/>
          <w:bCs/>
        </w:rPr>
        <w:t xml:space="preserve"> Workgroup Alternative CUSC Modification(s)</w:t>
      </w:r>
      <w:r>
        <w:rPr>
          <w:rFonts w:ascii="Arial" w:hAnsi="Arial" w:cs="Arial"/>
        </w:rPr>
        <w:t xml:space="preserve">), revision (including </w:t>
      </w:r>
      <w:r>
        <w:rPr>
          <w:rFonts w:ascii="Arial" w:hAnsi="Arial" w:cs="Arial"/>
        </w:rPr>
        <w:lastRenderedPageBreak/>
        <w:t>revision to the timetable), analysis or information that it requires in order to form such an opinion; and</w:t>
      </w:r>
      <w:bookmarkEnd w:id="1097"/>
    </w:p>
    <w:p w14:paraId="291398B9"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098" w:name="_DV_M695"/>
      <w:bookmarkEnd w:id="1098"/>
      <w:r>
        <w:rPr>
          <w:rFonts w:ascii="Arial" w:hAnsi="Arial" w:cs="Arial"/>
        </w:rPr>
        <w:t xml:space="preserve">requiring the </w:t>
      </w:r>
      <w:r>
        <w:rPr>
          <w:rFonts w:ascii="Arial" w:hAnsi="Arial" w:cs="Arial"/>
          <w:b/>
          <w:bCs/>
        </w:rPr>
        <w:t>CUSC Modification Report</w:t>
      </w:r>
      <w:r>
        <w:rPr>
          <w:rFonts w:ascii="Arial" w:hAnsi="Arial" w:cs="Arial"/>
        </w:rPr>
        <w:t xml:space="preserve"> to be revised and to be re-submitted. </w:t>
      </w:r>
    </w:p>
    <w:p w14:paraId="6FD6B9A9" w14:textId="39D38428" w:rsidR="00B56045" w:rsidRDefault="00B56045" w:rsidP="00092DC8">
      <w:pPr>
        <w:pStyle w:val="Heading4"/>
        <w:widowControl/>
        <w:numPr>
          <w:ilvl w:val="3"/>
          <w:numId w:val="21"/>
        </w:numPr>
        <w:tabs>
          <w:tab w:val="clear" w:pos="1701"/>
          <w:tab w:val="clear" w:pos="4253"/>
          <w:tab w:val="num" w:pos="0"/>
          <w:tab w:val="num" w:pos="851"/>
        </w:tabs>
        <w:ind w:left="1702" w:hanging="851"/>
        <w:jc w:val="both"/>
        <w:rPr>
          <w:rFonts w:ascii="Arial" w:hAnsi="Arial" w:cs="Arial"/>
        </w:rPr>
      </w:pPr>
      <w:bookmarkStart w:id="1099" w:name="_DV_M696"/>
      <w:bookmarkEnd w:id="1099"/>
      <w:r>
        <w:rPr>
          <w:rFonts w:ascii="Arial" w:hAnsi="Arial" w:cs="Arial"/>
        </w:rPr>
        <w:t>If a</w:t>
      </w:r>
      <w:r>
        <w:rPr>
          <w:rFonts w:ascii="Arial" w:hAnsi="Arial" w:cs="Arial"/>
          <w:b/>
          <w:bCs/>
        </w:rPr>
        <w:t xml:space="preserve"> CUSC Modification Report</w:t>
      </w:r>
      <w:r>
        <w:rPr>
          <w:rFonts w:ascii="Arial" w:hAnsi="Arial" w:cs="Arial"/>
        </w:rPr>
        <w:t xml:space="preserve"> is to be revised and re-submitted in accordance with a direction issued pursuant to Paragraph 8.23.12, it shall be re-submitted as soon after the </w:t>
      </w:r>
      <w:r>
        <w:rPr>
          <w:rFonts w:ascii="Arial" w:hAnsi="Arial" w:cs="Arial"/>
          <w:b/>
          <w:bCs/>
        </w:rPr>
        <w:t>Authority</w:t>
      </w:r>
      <w:r>
        <w:rPr>
          <w:rFonts w:ascii="Arial" w:hAnsi="Arial" w:cs="Arial"/>
        </w:rPr>
        <w:t>’s direction as is appropriate,</w:t>
      </w:r>
      <w:r w:rsidRPr="005557B1">
        <w:rPr>
          <w:rFonts w:ascii="Arial" w:hAnsi="Arial" w:cs="Arial"/>
          <w:iCs/>
          <w:color w:val="FF0000"/>
        </w:rPr>
        <w:t xml:space="preserve"> </w:t>
      </w:r>
      <w:r w:rsidRPr="00870721">
        <w:rPr>
          <w:rFonts w:ascii="Arial" w:hAnsi="Arial" w:cs="Arial"/>
          <w:iCs/>
        </w:rPr>
        <w:t xml:space="preserve">(and in the case of an </w:t>
      </w:r>
      <w:r w:rsidR="00D474D0">
        <w:rPr>
          <w:rFonts w:ascii="Arial" w:hAnsi="Arial" w:cs="Arial"/>
          <w:b/>
          <w:bCs/>
          <w:iCs/>
        </w:rPr>
        <w:t>E</w:t>
      </w:r>
      <w:r w:rsidR="00C11426">
        <w:rPr>
          <w:rFonts w:ascii="Arial" w:hAnsi="Arial" w:cs="Arial"/>
          <w:b/>
          <w:bCs/>
          <w:iCs/>
        </w:rPr>
        <w:t>BR</w:t>
      </w:r>
      <w:r w:rsidR="00D474D0">
        <w:rPr>
          <w:rFonts w:ascii="Arial" w:hAnsi="Arial" w:cs="Arial"/>
          <w:b/>
          <w:bCs/>
          <w:iCs/>
        </w:rPr>
        <w:t xml:space="preserve"> Amendment </w:t>
      </w:r>
      <w:r w:rsidRPr="00870721">
        <w:rPr>
          <w:rFonts w:ascii="Arial" w:hAnsi="Arial" w:cs="Arial"/>
          <w:iCs/>
        </w:rPr>
        <w:t>within 2 months)</w:t>
      </w:r>
      <w:r w:rsidRPr="00870721">
        <w:rPr>
          <w:rFonts w:ascii="Arial" w:hAnsi="Arial" w:cs="Arial"/>
          <w:iCs/>
          <w:lang w:val="x-none"/>
        </w:rPr>
        <w:t>,</w:t>
      </w:r>
      <w:r w:rsidRPr="00870721">
        <w:rPr>
          <w:rFonts w:ascii="Arial" w:hAnsi="Arial" w:cs="Arial"/>
        </w:rPr>
        <w:t xml:space="preserve"> </w:t>
      </w:r>
      <w:r>
        <w:rPr>
          <w:rFonts w:ascii="Arial" w:hAnsi="Arial" w:cs="Arial"/>
        </w:rPr>
        <w:t xml:space="preserve">taking into account the complexity, importance and urgency of the </w:t>
      </w:r>
      <w:r>
        <w:rPr>
          <w:rFonts w:ascii="Arial" w:hAnsi="Arial" w:cs="Arial"/>
          <w:b/>
          <w:bCs/>
        </w:rPr>
        <w:t>CUSC Modification Proposal</w:t>
      </w:r>
      <w:bookmarkStart w:id="1100" w:name="_DV_M697"/>
      <w:bookmarkStart w:id="1101" w:name="_BPDCI_215"/>
      <w:bookmarkEnd w:id="1100"/>
      <w:r>
        <w:rPr>
          <w:rFonts w:ascii="Arial" w:hAnsi="Arial" w:cs="Arial"/>
        </w:rPr>
        <w:t xml:space="preserve"> and any</w:t>
      </w:r>
      <w:r>
        <w:rPr>
          <w:rFonts w:ascii="Arial" w:hAnsi="Arial" w:cs="Arial"/>
          <w:b/>
          <w:bCs/>
        </w:rPr>
        <w:t xml:space="preserve"> Workgroup Alternative CUSC Modification(s)</w:t>
      </w:r>
      <w:r>
        <w:rPr>
          <w:rFonts w:ascii="Arial" w:hAnsi="Arial" w:cs="Arial"/>
        </w:rPr>
        <w:t xml:space="preserve">. The </w:t>
      </w:r>
      <w:bookmarkStart w:id="1102" w:name="_DV_M698"/>
      <w:bookmarkEnd w:id="1101"/>
      <w:bookmarkEnd w:id="1102"/>
      <w:r>
        <w:rPr>
          <w:rFonts w:ascii="Arial" w:hAnsi="Arial" w:cs="Arial"/>
          <w:b/>
          <w:bCs/>
        </w:rPr>
        <w:t>CUSC Modifications Panel</w:t>
      </w:r>
      <w:r>
        <w:rPr>
          <w:rFonts w:ascii="Arial" w:hAnsi="Arial" w:cs="Arial"/>
        </w:rPr>
        <w:t xml:space="preserve"> shall decide on the level of analysis and consultation required in order to comply with the </w:t>
      </w:r>
      <w:r>
        <w:rPr>
          <w:rFonts w:ascii="Arial" w:hAnsi="Arial" w:cs="Arial"/>
          <w:b/>
          <w:bCs/>
        </w:rPr>
        <w:t>Authority</w:t>
      </w:r>
      <w:r>
        <w:rPr>
          <w:rFonts w:ascii="Arial" w:hAnsi="Arial" w:cs="Arial"/>
        </w:rPr>
        <w:t xml:space="preserve">’s direction and shall agree an appropriate timetable for meeting its obligations.  Once the </w:t>
      </w:r>
      <w:r>
        <w:rPr>
          <w:rFonts w:ascii="Arial" w:hAnsi="Arial" w:cs="Arial"/>
          <w:b/>
          <w:bCs/>
        </w:rPr>
        <w:t>CUSC Modification Report</w:t>
      </w:r>
      <w:r>
        <w:rPr>
          <w:rFonts w:ascii="Arial" w:hAnsi="Arial" w:cs="Arial"/>
        </w:rPr>
        <w:t xml:space="preserve"> is revised, the </w:t>
      </w:r>
      <w:r>
        <w:rPr>
          <w:rFonts w:ascii="Arial" w:hAnsi="Arial" w:cs="Arial"/>
          <w:b/>
          <w:bCs/>
        </w:rPr>
        <w:t>CUSC Modifications Panel</w:t>
      </w:r>
      <w:r>
        <w:rPr>
          <w:rFonts w:ascii="Arial" w:hAnsi="Arial" w:cs="Arial"/>
        </w:rPr>
        <w:t xml:space="preserve"> shall carry out its </w:t>
      </w:r>
      <w:r>
        <w:rPr>
          <w:rFonts w:ascii="Arial" w:hAnsi="Arial" w:cs="Arial"/>
          <w:b/>
          <w:bCs/>
        </w:rPr>
        <w:t>CUSC Modifications Panel Recommendation Vote</w:t>
      </w:r>
      <w:r>
        <w:rPr>
          <w:rFonts w:ascii="Arial" w:hAnsi="Arial" w:cs="Arial"/>
        </w:rPr>
        <w:t xml:space="preserve"> again in respect of the revised </w:t>
      </w:r>
      <w:r>
        <w:rPr>
          <w:rFonts w:ascii="Arial" w:hAnsi="Arial" w:cs="Arial"/>
          <w:b/>
          <w:bCs/>
        </w:rPr>
        <w:t>CUSC Modification Report</w:t>
      </w:r>
      <w:r>
        <w:rPr>
          <w:rFonts w:ascii="Arial" w:hAnsi="Arial" w:cs="Arial"/>
        </w:rPr>
        <w:t xml:space="preserve"> and re-submit it to the </w:t>
      </w:r>
      <w:r>
        <w:rPr>
          <w:rFonts w:ascii="Arial" w:hAnsi="Arial" w:cs="Arial"/>
          <w:b/>
          <w:bCs/>
        </w:rPr>
        <w:t>Authority</w:t>
      </w:r>
      <w:r>
        <w:rPr>
          <w:rFonts w:ascii="Arial" w:hAnsi="Arial" w:cs="Arial"/>
        </w:rPr>
        <w:t xml:space="preserve"> in compliance with Paragraphs 8.23.4 to 8.23.6. </w:t>
      </w:r>
    </w:p>
    <w:p w14:paraId="1B9D7B0A" w14:textId="4A6FD22C" w:rsidR="00B56045" w:rsidRPr="00870721" w:rsidRDefault="00B56045" w:rsidP="00B56045">
      <w:pPr>
        <w:pStyle w:val="Heading4"/>
        <w:widowControl/>
        <w:numPr>
          <w:ilvl w:val="3"/>
          <w:numId w:val="21"/>
        </w:numPr>
        <w:tabs>
          <w:tab w:val="clear" w:pos="4253"/>
          <w:tab w:val="num" w:pos="0"/>
        </w:tabs>
        <w:ind w:left="1702" w:hanging="851"/>
        <w:jc w:val="both"/>
        <w:rPr>
          <w:rFonts w:ascii="Arial" w:hAnsi="Arial" w:cs="Arial"/>
        </w:rPr>
      </w:pPr>
      <w:r w:rsidRPr="00870721">
        <w:rPr>
          <w:rFonts w:ascii="Arial" w:hAnsi="Arial" w:cs="Arial"/>
        </w:rPr>
        <w:t xml:space="preserve">where Paragraph 8.23.9 and/or Paragraph 8.23.10 is applied to a </w:t>
      </w:r>
      <w:r w:rsidRPr="00870721">
        <w:rPr>
          <w:rFonts w:ascii="Arial" w:hAnsi="Arial" w:cs="Arial"/>
          <w:b/>
        </w:rPr>
        <w:t>CUSC Modification Proposal</w:t>
      </w:r>
      <w:r w:rsidRPr="00870721">
        <w:rPr>
          <w:rFonts w:ascii="Arial" w:hAnsi="Arial" w:cs="Arial"/>
        </w:rPr>
        <w:t xml:space="preserve"> which constitutes an </w:t>
      </w:r>
      <w:r w:rsidR="00D474D0">
        <w:rPr>
          <w:rFonts w:ascii="Arial" w:hAnsi="Arial" w:cs="Arial"/>
          <w:b/>
          <w:bCs/>
          <w:iCs/>
        </w:rPr>
        <w:t>E</w:t>
      </w:r>
      <w:r w:rsidR="00C11426">
        <w:rPr>
          <w:rFonts w:ascii="Arial" w:hAnsi="Arial" w:cs="Arial"/>
          <w:b/>
          <w:bCs/>
          <w:iCs/>
        </w:rPr>
        <w:t>B</w:t>
      </w:r>
      <w:r w:rsidR="00D474D0">
        <w:rPr>
          <w:rFonts w:ascii="Arial" w:hAnsi="Arial" w:cs="Arial"/>
          <w:b/>
          <w:bCs/>
          <w:iCs/>
        </w:rPr>
        <w:t xml:space="preserve">R Amendment </w:t>
      </w:r>
      <w:r w:rsidRPr="00870721">
        <w:rPr>
          <w:rFonts w:ascii="Arial" w:hAnsi="Arial" w:cs="Arial"/>
        </w:rPr>
        <w:t>the process and timetable adopted shall meet the minimum consultation requirements of the</w:t>
      </w:r>
      <w:r w:rsidR="00C5694C">
        <w:rPr>
          <w:rFonts w:ascii="Arial" w:hAnsi="Arial" w:cs="Arial"/>
          <w:b/>
        </w:rPr>
        <w:t xml:space="preserve"> </w:t>
      </w:r>
      <w:r w:rsidR="00D474D0">
        <w:rPr>
          <w:rFonts w:ascii="Arial" w:hAnsi="Arial" w:cs="Arial"/>
          <w:b/>
        </w:rPr>
        <w:t xml:space="preserve">Electricity </w:t>
      </w:r>
      <w:r w:rsidR="00C5694C" w:rsidRPr="00C5694C">
        <w:rPr>
          <w:rFonts w:ascii="Arial" w:hAnsi="Arial" w:cs="Arial"/>
          <w:b/>
        </w:rPr>
        <w:t>Balancing Regulation</w:t>
      </w:r>
      <w:r w:rsidRPr="00870721">
        <w:rPr>
          <w:rFonts w:ascii="Arial" w:hAnsi="Arial" w:cs="Arial"/>
        </w:rPr>
        <w:t>.</w:t>
      </w:r>
    </w:p>
    <w:p w14:paraId="0385DED1"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103" w:name="_DV_M699"/>
      <w:bookmarkEnd w:id="1069"/>
      <w:bookmarkEnd w:id="1103"/>
      <w:r>
        <w:rPr>
          <w:rFonts w:ascii="Arial" w:hAnsi="Arial" w:cs="Arial"/>
          <w:b/>
          <w:bCs/>
        </w:rPr>
        <w:t>URGENT CUSC MODIFICATION PROPOSALS</w:t>
      </w:r>
    </w:p>
    <w:p w14:paraId="41C1A389" w14:textId="27191F7B"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04" w:name="_DV_M700"/>
      <w:bookmarkEnd w:id="1104"/>
      <w:r>
        <w:rPr>
          <w:rFonts w:ascii="Arial" w:hAnsi="Arial" w:cs="Arial"/>
        </w:rPr>
        <w:t xml:space="preserve">If a </w:t>
      </w:r>
      <w:r>
        <w:rPr>
          <w:rFonts w:ascii="Arial" w:hAnsi="Arial" w:cs="Arial"/>
          <w:b/>
          <w:bCs/>
        </w:rPr>
        <w:t>Relevant Party</w:t>
      </w:r>
      <w:r>
        <w:rPr>
          <w:rFonts w:ascii="Arial" w:hAnsi="Arial" w:cs="Arial"/>
        </w:rPr>
        <w:t xml:space="preserve"> recommends to the </w:t>
      </w:r>
      <w:r>
        <w:rPr>
          <w:rFonts w:ascii="Arial" w:hAnsi="Arial" w:cs="Arial"/>
          <w:b/>
          <w:bCs/>
        </w:rPr>
        <w:t>Panel</w:t>
      </w:r>
      <w:r>
        <w:rPr>
          <w:rFonts w:ascii="Arial" w:hAnsi="Arial" w:cs="Arial"/>
        </w:rPr>
        <w:t xml:space="preserve"> </w:t>
      </w:r>
      <w:r>
        <w:rPr>
          <w:rFonts w:ascii="Arial" w:hAnsi="Arial" w:cs="Arial"/>
          <w:b/>
          <w:bCs/>
        </w:rPr>
        <w:t xml:space="preserve">Secretary </w:t>
      </w:r>
      <w:r>
        <w:rPr>
          <w:rFonts w:ascii="Arial" w:hAnsi="Arial" w:cs="Arial"/>
        </w:rPr>
        <w:t xml:space="preserve">that a proposal should be treated as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in accordance with this Paragraph 8.24, the </w:t>
      </w:r>
      <w:r>
        <w:rPr>
          <w:rFonts w:ascii="Arial" w:hAnsi="Arial" w:cs="Arial"/>
          <w:b/>
          <w:bCs/>
        </w:rPr>
        <w:t>Panel</w:t>
      </w:r>
      <w:r>
        <w:rPr>
          <w:rFonts w:ascii="Arial" w:hAnsi="Arial" w:cs="Arial"/>
        </w:rPr>
        <w:t xml:space="preserve"> </w:t>
      </w:r>
      <w:r>
        <w:rPr>
          <w:rFonts w:ascii="Arial" w:hAnsi="Arial" w:cs="Arial"/>
          <w:b/>
          <w:bCs/>
        </w:rPr>
        <w:t>Secretary</w:t>
      </w:r>
      <w:r>
        <w:rPr>
          <w:rFonts w:ascii="Arial" w:hAnsi="Arial" w:cs="Arial"/>
        </w:rPr>
        <w:t xml:space="preserve"> shall notify the </w:t>
      </w:r>
      <w:r>
        <w:rPr>
          <w:rFonts w:ascii="Arial" w:hAnsi="Arial" w:cs="Arial"/>
          <w:b/>
          <w:bCs/>
        </w:rPr>
        <w:t>Panel</w:t>
      </w:r>
      <w:r>
        <w:rPr>
          <w:rFonts w:ascii="Arial" w:hAnsi="Arial" w:cs="Arial"/>
        </w:rPr>
        <w:t xml:space="preserve"> </w:t>
      </w:r>
      <w:r>
        <w:rPr>
          <w:rFonts w:ascii="Arial" w:hAnsi="Arial" w:cs="Arial"/>
          <w:b/>
          <w:bCs/>
        </w:rPr>
        <w:t>Chair</w:t>
      </w:r>
      <w:del w:id="1105" w:author="Akhtar (ESO), Shazia" w:date="2021-11-01T12:15:00Z">
        <w:r w:rsidDel="008E0D82">
          <w:rPr>
            <w:rFonts w:ascii="Arial" w:hAnsi="Arial" w:cs="Arial"/>
            <w:b/>
            <w:bCs/>
          </w:rPr>
          <w:delText>man</w:delText>
        </w:r>
      </w:del>
      <w:r>
        <w:rPr>
          <w:rFonts w:ascii="Arial" w:hAnsi="Arial" w:cs="Arial"/>
        </w:rPr>
        <w:t xml:space="preserve"> who shall then, in accordance with Paragraphs 8.24.2(a) to (e) inclusive, and notwithstanding anything in the contrary in this Section 8, endeavour to obtain the views of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as to the matters set out in Paragraph 8.24.3.  If for any reason the </w:t>
      </w:r>
      <w:r>
        <w:rPr>
          <w:rFonts w:ascii="Arial" w:hAnsi="Arial" w:cs="Arial"/>
          <w:b/>
          <w:bCs/>
        </w:rPr>
        <w:t>Panel Chair</w:t>
      </w:r>
      <w:del w:id="1106" w:author="Akhtar (ESO), Shazia" w:date="2021-11-01T12:15:00Z">
        <w:r w:rsidDel="008E0D82">
          <w:rPr>
            <w:rFonts w:ascii="Arial" w:hAnsi="Arial" w:cs="Arial"/>
            <w:b/>
            <w:bCs/>
          </w:rPr>
          <w:delText>man</w:delText>
        </w:r>
      </w:del>
      <w:r>
        <w:rPr>
          <w:rFonts w:ascii="Arial" w:hAnsi="Arial" w:cs="Arial"/>
        </w:rPr>
        <w:t xml:space="preserve"> is unable to do that, the </w:t>
      </w:r>
      <w:r>
        <w:rPr>
          <w:rFonts w:ascii="Arial" w:hAnsi="Arial" w:cs="Arial"/>
          <w:b/>
          <w:bCs/>
        </w:rPr>
        <w:t>Panel Secretary</w:t>
      </w:r>
      <w:r>
        <w:rPr>
          <w:rFonts w:ascii="Arial" w:hAnsi="Arial" w:cs="Arial"/>
        </w:rPr>
        <w:t xml:space="preserve"> shall attempt to do so (and the measures to be undertaken by the </w:t>
      </w:r>
      <w:r>
        <w:rPr>
          <w:rFonts w:ascii="Arial" w:hAnsi="Arial" w:cs="Arial"/>
          <w:b/>
          <w:bCs/>
        </w:rPr>
        <w:t>Panel Chair</w:t>
      </w:r>
      <w:del w:id="1107" w:author="Akhtar (ESO), Shazia" w:date="2021-11-01T12:15:00Z">
        <w:r w:rsidDel="008E0D82">
          <w:rPr>
            <w:rFonts w:ascii="Arial" w:hAnsi="Arial" w:cs="Arial"/>
            <w:b/>
            <w:bCs/>
          </w:rPr>
          <w:delText>man</w:delText>
        </w:r>
      </w:del>
      <w:r>
        <w:rPr>
          <w:rFonts w:ascii="Arial" w:hAnsi="Arial" w:cs="Arial"/>
          <w:b/>
          <w:bCs/>
        </w:rPr>
        <w:t xml:space="preserve"> </w:t>
      </w:r>
      <w:r>
        <w:rPr>
          <w:rFonts w:ascii="Arial" w:hAnsi="Arial" w:cs="Arial"/>
        </w:rPr>
        <w:t xml:space="preserve">in the following paragraphs shall in such case be undertaken by the </w:t>
      </w:r>
      <w:r>
        <w:rPr>
          <w:rFonts w:ascii="Arial" w:hAnsi="Arial" w:cs="Arial"/>
          <w:b/>
          <w:bCs/>
        </w:rPr>
        <w:t>Panel Secretary</w:t>
      </w:r>
      <w:r>
        <w:rPr>
          <w:rFonts w:ascii="Arial" w:hAnsi="Arial" w:cs="Arial"/>
        </w:rPr>
        <w:t>).</w:t>
      </w:r>
    </w:p>
    <w:p w14:paraId="3CAB8DA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08" w:name="_DV_M701"/>
      <w:bookmarkEnd w:id="1108"/>
      <w:r>
        <w:rPr>
          <w:rFonts w:ascii="Arial" w:hAnsi="Arial" w:cs="Arial"/>
        </w:rPr>
        <w:tab/>
      </w:r>
    </w:p>
    <w:p w14:paraId="1C66BD3A" w14:textId="7896D330" w:rsidR="00B56045" w:rsidRDefault="00B56045" w:rsidP="00B56045">
      <w:pPr>
        <w:pStyle w:val="Heading5"/>
        <w:widowControl/>
        <w:numPr>
          <w:ilvl w:val="4"/>
          <w:numId w:val="21"/>
        </w:numPr>
        <w:tabs>
          <w:tab w:val="clear" w:pos="5103"/>
          <w:tab w:val="num" w:pos="0"/>
        </w:tabs>
        <w:jc w:val="both"/>
        <w:rPr>
          <w:rFonts w:ascii="Arial" w:hAnsi="Arial" w:cs="Arial"/>
        </w:rPr>
      </w:pPr>
      <w:bookmarkStart w:id="1109" w:name="_DV_M702"/>
      <w:bookmarkEnd w:id="1109"/>
      <w:r>
        <w:rPr>
          <w:rFonts w:ascii="Arial" w:hAnsi="Arial" w:cs="Arial"/>
        </w:rPr>
        <w:t xml:space="preserve">The </w:t>
      </w:r>
      <w:r>
        <w:rPr>
          <w:rFonts w:ascii="Arial" w:hAnsi="Arial" w:cs="Arial"/>
          <w:b/>
          <w:bCs/>
        </w:rPr>
        <w:t>Panel Chair</w:t>
      </w:r>
      <w:del w:id="1110" w:author="Akhtar (ESO), Shazia" w:date="2021-11-01T12:15:00Z">
        <w:r w:rsidDel="008E0D82">
          <w:rPr>
            <w:rFonts w:ascii="Arial" w:hAnsi="Arial" w:cs="Arial"/>
            <w:b/>
            <w:bCs/>
          </w:rPr>
          <w:delText>man</w:delText>
        </w:r>
      </w:del>
      <w:r>
        <w:rPr>
          <w:rFonts w:ascii="Arial" w:hAnsi="Arial" w:cs="Arial"/>
          <w:b/>
          <w:bCs/>
        </w:rPr>
        <w:t xml:space="preserve"> </w:t>
      </w:r>
      <w:r>
        <w:rPr>
          <w:rFonts w:ascii="Arial" w:hAnsi="Arial" w:cs="Arial"/>
        </w:rPr>
        <w:t xml:space="preserve">shall determine the time by which, in </w:t>
      </w:r>
      <w:del w:id="1111" w:author="Akhtar (ESO), Shazia" w:date="2021-11-01T12:01:00Z">
        <w:r w:rsidDel="007D4164">
          <w:rPr>
            <w:rFonts w:ascii="Arial" w:hAnsi="Arial" w:cs="Arial"/>
          </w:rPr>
          <w:delText xml:space="preserve">his </w:delText>
        </w:r>
      </w:del>
      <w:ins w:id="1112" w:author="Akhtar (ESO), Shazia" w:date="2021-11-01T12:01:00Z">
        <w:r w:rsidR="007D4164">
          <w:rPr>
            <w:rFonts w:ascii="Arial" w:hAnsi="Arial" w:cs="Arial"/>
          </w:rPr>
          <w:t xml:space="preserve">their </w:t>
        </w:r>
      </w:ins>
      <w:r>
        <w:rPr>
          <w:rFonts w:ascii="Arial" w:hAnsi="Arial" w:cs="Arial"/>
        </w:rPr>
        <w:t xml:space="preserve">opinion, a decision of the </w:t>
      </w:r>
      <w:r>
        <w:rPr>
          <w:rFonts w:ascii="Arial" w:hAnsi="Arial" w:cs="Arial"/>
          <w:b/>
          <w:bCs/>
        </w:rPr>
        <w:t xml:space="preserve">CUSC Modifications Panel </w:t>
      </w:r>
      <w:r>
        <w:rPr>
          <w:rFonts w:ascii="Arial" w:hAnsi="Arial" w:cs="Arial"/>
        </w:rPr>
        <w:t xml:space="preserve">is required in relation to such matters, having regard to the degree of urgency in all circumstances, and references in this Paragraph 8.24.1 to the “time available” shall mean the time available, based on any such determination by the </w:t>
      </w:r>
      <w:r>
        <w:rPr>
          <w:rFonts w:ascii="Arial" w:hAnsi="Arial" w:cs="Arial"/>
          <w:b/>
          <w:bCs/>
        </w:rPr>
        <w:t>Panel Chair</w:t>
      </w:r>
      <w:del w:id="1113" w:author="Akhtar (ESO), Shazia" w:date="2021-11-01T12:15:00Z">
        <w:r w:rsidDel="008E0D82">
          <w:rPr>
            <w:rFonts w:ascii="Arial" w:hAnsi="Arial" w:cs="Arial"/>
            <w:b/>
            <w:bCs/>
          </w:rPr>
          <w:delText>man</w:delText>
        </w:r>
      </w:del>
      <w:r>
        <w:rPr>
          <w:rFonts w:ascii="Arial" w:hAnsi="Arial" w:cs="Arial"/>
        </w:rPr>
        <w:t xml:space="preserve">; </w:t>
      </w:r>
    </w:p>
    <w:p w14:paraId="2C762753" w14:textId="62FA1FAB" w:rsidR="00B56045" w:rsidRDefault="00B56045" w:rsidP="00B56045">
      <w:pPr>
        <w:pStyle w:val="Heading5"/>
        <w:widowControl/>
        <w:numPr>
          <w:ilvl w:val="4"/>
          <w:numId w:val="21"/>
        </w:numPr>
        <w:tabs>
          <w:tab w:val="clear" w:pos="5103"/>
          <w:tab w:val="num" w:pos="0"/>
        </w:tabs>
        <w:jc w:val="both"/>
        <w:rPr>
          <w:rFonts w:ascii="Arial" w:hAnsi="Arial" w:cs="Arial"/>
        </w:rPr>
      </w:pPr>
      <w:bookmarkStart w:id="1114" w:name="_DV_M703"/>
      <w:bookmarkEnd w:id="1114"/>
      <w:r>
        <w:rPr>
          <w:rFonts w:ascii="Arial" w:hAnsi="Arial" w:cs="Arial"/>
        </w:rPr>
        <w:t xml:space="preserve">The </w:t>
      </w:r>
      <w:r>
        <w:rPr>
          <w:rFonts w:ascii="Arial" w:hAnsi="Arial" w:cs="Arial"/>
          <w:b/>
          <w:bCs/>
        </w:rPr>
        <w:t>Panel Secretary</w:t>
      </w:r>
      <w:r>
        <w:rPr>
          <w:rFonts w:ascii="Arial" w:hAnsi="Arial" w:cs="Arial"/>
        </w:rPr>
        <w:t xml:space="preserve"> shall, at the request of the </w:t>
      </w:r>
      <w:r>
        <w:rPr>
          <w:rFonts w:ascii="Arial" w:hAnsi="Arial" w:cs="Arial"/>
          <w:b/>
          <w:bCs/>
        </w:rPr>
        <w:t>Panel Chair</w:t>
      </w:r>
      <w:del w:id="1115" w:author="Akhtar (ESO), Shazia" w:date="2021-11-01T12:15:00Z">
        <w:r w:rsidDel="008E0D82">
          <w:rPr>
            <w:rFonts w:ascii="Arial" w:hAnsi="Arial" w:cs="Arial"/>
            <w:b/>
            <w:bCs/>
          </w:rPr>
          <w:delText>man</w:delText>
        </w:r>
      </w:del>
      <w:r>
        <w:rPr>
          <w:rFonts w:ascii="Arial" w:hAnsi="Arial" w:cs="Arial"/>
          <w:b/>
          <w:bCs/>
        </w:rPr>
        <w:t xml:space="preserve">, </w:t>
      </w:r>
      <w:r>
        <w:rPr>
          <w:rFonts w:ascii="Arial" w:hAnsi="Arial" w:cs="Arial"/>
        </w:rPr>
        <w:t xml:space="preserve">convene a meeting or meetings (including meetings by telephone conference call, where appropriate) of the </w:t>
      </w:r>
      <w:r>
        <w:rPr>
          <w:rFonts w:ascii="Arial" w:hAnsi="Arial" w:cs="Arial"/>
          <w:b/>
          <w:bCs/>
        </w:rPr>
        <w:t xml:space="preserve">CUSC Modifications Panel </w:t>
      </w:r>
      <w:r>
        <w:rPr>
          <w:rFonts w:ascii="Arial" w:hAnsi="Arial" w:cs="Arial"/>
        </w:rPr>
        <w:t xml:space="preserve">in such manner and upon such notice as the </w:t>
      </w:r>
      <w:r>
        <w:rPr>
          <w:rFonts w:ascii="Arial" w:hAnsi="Arial" w:cs="Arial"/>
          <w:b/>
          <w:bCs/>
        </w:rPr>
        <w:t>Panel Chair</w:t>
      </w:r>
      <w:del w:id="1116" w:author="Akhtar (ESO), Shazia" w:date="2021-11-01T12:16:00Z">
        <w:r w:rsidDel="008E0D82">
          <w:rPr>
            <w:rFonts w:ascii="Arial" w:hAnsi="Arial" w:cs="Arial"/>
            <w:b/>
            <w:bCs/>
          </w:rPr>
          <w:delText>man</w:delText>
        </w:r>
      </w:del>
      <w:r>
        <w:rPr>
          <w:rFonts w:ascii="Arial" w:hAnsi="Arial" w:cs="Arial"/>
          <w:b/>
          <w:bCs/>
        </w:rPr>
        <w:t xml:space="preserve"> </w:t>
      </w:r>
      <w:r>
        <w:rPr>
          <w:rFonts w:ascii="Arial" w:hAnsi="Arial" w:cs="Arial"/>
        </w:rPr>
        <w:t xml:space="preserve">considers appropriate, and such that, were practicable within the time available, as many </w:t>
      </w:r>
      <w:r>
        <w:rPr>
          <w:rFonts w:ascii="Arial" w:hAnsi="Arial" w:cs="Arial"/>
          <w:b/>
          <w:bCs/>
        </w:rPr>
        <w:t>Panel Members</w:t>
      </w:r>
      <w:r>
        <w:rPr>
          <w:rFonts w:ascii="Arial" w:hAnsi="Arial" w:cs="Arial"/>
        </w:rPr>
        <w:t xml:space="preserve"> as possible may attend;</w:t>
      </w:r>
    </w:p>
    <w:p w14:paraId="4BCF590B" w14:textId="309DDC5B" w:rsidR="00B56045" w:rsidRDefault="00B56045" w:rsidP="00B56045">
      <w:pPr>
        <w:pStyle w:val="Heading5"/>
        <w:widowControl/>
        <w:numPr>
          <w:ilvl w:val="4"/>
          <w:numId w:val="21"/>
        </w:numPr>
        <w:tabs>
          <w:tab w:val="clear" w:pos="5103"/>
          <w:tab w:val="num" w:pos="0"/>
        </w:tabs>
        <w:jc w:val="both"/>
        <w:rPr>
          <w:rFonts w:ascii="Arial" w:hAnsi="Arial" w:cs="Arial"/>
        </w:rPr>
      </w:pPr>
      <w:bookmarkStart w:id="1117" w:name="_DV_M704"/>
      <w:bookmarkEnd w:id="1117"/>
      <w:r>
        <w:rPr>
          <w:rFonts w:ascii="Arial" w:hAnsi="Arial" w:cs="Arial"/>
        </w:rPr>
        <w:t xml:space="preserve">Each </w:t>
      </w:r>
      <w:r>
        <w:rPr>
          <w:rFonts w:ascii="Arial" w:hAnsi="Arial" w:cs="Arial"/>
          <w:b/>
          <w:bCs/>
        </w:rPr>
        <w:t xml:space="preserve">Panel Member </w:t>
      </w:r>
      <w:r>
        <w:rPr>
          <w:rFonts w:ascii="Arial" w:hAnsi="Arial" w:cs="Arial"/>
        </w:rPr>
        <w:t xml:space="preserve">shall be deemed to have consented, for the purposes of Paragraph 8.8.9. to the convening of such meeting or </w:t>
      </w:r>
      <w:r>
        <w:rPr>
          <w:rFonts w:ascii="Arial" w:hAnsi="Arial" w:cs="Arial"/>
        </w:rPr>
        <w:lastRenderedPageBreak/>
        <w:t xml:space="preserve">meetings in the manner and on the notice determined by the </w:t>
      </w:r>
      <w:r>
        <w:rPr>
          <w:rFonts w:ascii="Arial" w:hAnsi="Arial" w:cs="Arial"/>
          <w:b/>
          <w:bCs/>
        </w:rPr>
        <w:t>Panel Chair</w:t>
      </w:r>
      <w:del w:id="1118" w:author="Akhtar (ESO), Shazia" w:date="2021-11-01T12:16:00Z">
        <w:r w:rsidDel="008E0D82">
          <w:rPr>
            <w:rFonts w:ascii="Arial" w:hAnsi="Arial" w:cs="Arial"/>
            <w:b/>
            <w:bCs/>
          </w:rPr>
          <w:delText>man</w:delText>
        </w:r>
      </w:del>
      <w:r>
        <w:rPr>
          <w:rFonts w:ascii="Arial" w:hAnsi="Arial" w:cs="Arial"/>
        </w:rPr>
        <w:t>.  Paragraph 8.8.10 shall not apply to any such business.</w:t>
      </w:r>
    </w:p>
    <w:p w14:paraId="6C97D62E"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19" w:name="_DV_M705"/>
      <w:bookmarkEnd w:id="1119"/>
      <w:r>
        <w:rPr>
          <w:rFonts w:ascii="Arial" w:hAnsi="Arial" w:cs="Arial"/>
        </w:rPr>
        <w:t>Where:</w:t>
      </w:r>
    </w:p>
    <w:p w14:paraId="1800A517" w14:textId="77777777" w:rsidR="00B56045" w:rsidRDefault="00B56045" w:rsidP="00B56045">
      <w:pPr>
        <w:pStyle w:val="Heading4"/>
        <w:widowControl/>
        <w:tabs>
          <w:tab w:val="clear" w:pos="4253"/>
          <w:tab w:val="num" w:pos="1701"/>
        </w:tabs>
        <w:ind w:left="3404" w:hanging="860"/>
        <w:jc w:val="both"/>
        <w:rPr>
          <w:rFonts w:ascii="Arial" w:hAnsi="Arial" w:cs="Arial"/>
        </w:rPr>
      </w:pPr>
      <w:bookmarkStart w:id="1120" w:name="_DV_M706"/>
      <w:bookmarkEnd w:id="1120"/>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it becomes apparent, in seeking to convene a meeting of the </w:t>
      </w:r>
      <w:r>
        <w:rPr>
          <w:rFonts w:ascii="Arial" w:hAnsi="Arial" w:cs="Arial"/>
          <w:b/>
          <w:bCs/>
        </w:rPr>
        <w:t xml:space="preserve">CUSC Modifications Panel </w:t>
      </w:r>
      <w:r>
        <w:rPr>
          <w:rFonts w:ascii="Arial" w:hAnsi="Arial" w:cs="Arial"/>
        </w:rPr>
        <w:t>within the</w:t>
      </w:r>
      <w:r>
        <w:rPr>
          <w:rFonts w:ascii="Arial" w:hAnsi="Arial" w:cs="Arial"/>
          <w:b/>
          <w:bCs/>
        </w:rPr>
        <w:t xml:space="preserve"> </w:t>
      </w:r>
      <w:r>
        <w:rPr>
          <w:rFonts w:ascii="Arial" w:hAnsi="Arial" w:cs="Arial"/>
        </w:rPr>
        <w:t>time available, that quorum will  not be present; or</w:t>
      </w:r>
    </w:p>
    <w:p w14:paraId="6BCA18ED" w14:textId="77777777" w:rsidR="00B56045" w:rsidRDefault="00B56045" w:rsidP="00B56045">
      <w:pPr>
        <w:pStyle w:val="Heading4"/>
        <w:widowControl/>
        <w:tabs>
          <w:tab w:val="clear" w:pos="4253"/>
          <w:tab w:val="num" w:pos="1701"/>
        </w:tabs>
        <w:ind w:left="3404" w:hanging="845"/>
        <w:jc w:val="both"/>
        <w:rPr>
          <w:rFonts w:ascii="Arial" w:hAnsi="Arial" w:cs="Arial"/>
        </w:rPr>
      </w:pPr>
      <w:bookmarkStart w:id="1121" w:name="_DV_M707"/>
      <w:bookmarkEnd w:id="1121"/>
      <w:r>
        <w:rPr>
          <w:rFonts w:ascii="Arial" w:hAnsi="Arial" w:cs="Arial"/>
        </w:rPr>
        <w:t>(ii)</w:t>
      </w:r>
      <w:r>
        <w:rPr>
          <w:rFonts w:ascii="Arial" w:hAnsi="Arial" w:cs="Arial"/>
        </w:rPr>
        <w:tab/>
        <w:t xml:space="preserve">it transpires that the meeting of the </w:t>
      </w:r>
      <w:r>
        <w:rPr>
          <w:rFonts w:ascii="Arial" w:hAnsi="Arial" w:cs="Arial"/>
          <w:b/>
          <w:bCs/>
        </w:rPr>
        <w:t xml:space="preserve">CUSC Modifications Panel </w:t>
      </w:r>
      <w:r>
        <w:rPr>
          <w:rFonts w:ascii="Arial" w:hAnsi="Arial" w:cs="Arial"/>
        </w:rPr>
        <w:t>is not quorate and it is not possible to rearrange such meeting within the time available</w:t>
      </w:r>
    </w:p>
    <w:p w14:paraId="432B376E" w14:textId="3CF8D836" w:rsidR="00B56045" w:rsidRDefault="00B56045" w:rsidP="00B56045">
      <w:pPr>
        <w:pStyle w:val="Heading4"/>
        <w:widowControl/>
        <w:tabs>
          <w:tab w:val="clear" w:pos="4253"/>
          <w:tab w:val="num" w:pos="1701"/>
        </w:tabs>
        <w:ind w:left="2544"/>
        <w:jc w:val="both"/>
        <w:rPr>
          <w:rFonts w:ascii="Arial" w:hAnsi="Arial" w:cs="Arial"/>
        </w:rPr>
      </w:pPr>
      <w:bookmarkStart w:id="1122" w:name="_DV_M708"/>
      <w:bookmarkEnd w:id="1122"/>
      <w:r>
        <w:rPr>
          <w:rFonts w:ascii="Arial" w:hAnsi="Arial" w:cs="Arial"/>
        </w:rPr>
        <w:tab/>
      </w:r>
      <w:r>
        <w:rPr>
          <w:rFonts w:ascii="Arial" w:hAnsi="Arial" w:cs="Arial"/>
        </w:rPr>
        <w:tab/>
        <w:t>The</w:t>
      </w:r>
      <w:r>
        <w:rPr>
          <w:rFonts w:ascii="Arial" w:hAnsi="Arial" w:cs="Arial"/>
          <w:b/>
          <w:bCs/>
        </w:rPr>
        <w:t xml:space="preserve"> Panel Chair</w:t>
      </w:r>
      <w:del w:id="1123" w:author="Akhtar (ESO), Shazia" w:date="2021-11-01T12:16:00Z">
        <w:r w:rsidDel="008E0D82">
          <w:rPr>
            <w:rFonts w:ascii="Arial" w:hAnsi="Arial" w:cs="Arial"/>
            <w:b/>
            <w:bCs/>
          </w:rPr>
          <w:delText>man</w:delText>
        </w:r>
      </w:del>
      <w:r>
        <w:rPr>
          <w:rFonts w:ascii="Arial" w:hAnsi="Arial" w:cs="Arial"/>
        </w:rPr>
        <w:t xml:space="preserve"> shall endeavour to contact each </w:t>
      </w:r>
      <w:r>
        <w:rPr>
          <w:rFonts w:ascii="Arial" w:hAnsi="Arial" w:cs="Arial"/>
          <w:b/>
          <w:bCs/>
        </w:rPr>
        <w:t xml:space="preserve">Panel Member </w:t>
      </w:r>
      <w:r>
        <w:rPr>
          <w:rFonts w:ascii="Arial" w:hAnsi="Arial" w:cs="Arial"/>
        </w:rPr>
        <w:t xml:space="preserve">individually in order to ascertain such Panel Member’s vote, and (subject to paragraph 8.24.2(e)) any matter to be decided shall be decided by a majority of those </w:t>
      </w:r>
      <w:r>
        <w:rPr>
          <w:rFonts w:ascii="Arial" w:hAnsi="Arial" w:cs="Arial"/>
          <w:b/>
          <w:bCs/>
        </w:rPr>
        <w:t xml:space="preserve">Panel Members </w:t>
      </w:r>
      <w:r>
        <w:rPr>
          <w:rFonts w:ascii="Arial" w:hAnsi="Arial" w:cs="Arial"/>
        </w:rPr>
        <w:t xml:space="preserve">who so cast a </w:t>
      </w:r>
      <w:r>
        <w:rPr>
          <w:rFonts w:ascii="Arial" w:hAnsi="Arial" w:cs="Arial"/>
        </w:rPr>
        <w:tab/>
        <w:t>vote.  Where, for whatever reason no decision is reached, the</w:t>
      </w:r>
      <w:r>
        <w:rPr>
          <w:rFonts w:ascii="Arial" w:hAnsi="Arial" w:cs="Arial"/>
          <w:b/>
          <w:bCs/>
        </w:rPr>
        <w:t xml:space="preserve"> Panel Chair</w:t>
      </w:r>
      <w:del w:id="1124" w:author="Akhtar (ESO), Shazia" w:date="2021-11-01T12:16:00Z">
        <w:r w:rsidDel="008E0D82">
          <w:rPr>
            <w:rFonts w:ascii="Arial" w:hAnsi="Arial" w:cs="Arial"/>
            <w:b/>
            <w:bCs/>
          </w:rPr>
          <w:delText>man</w:delText>
        </w:r>
      </w:del>
      <w:r>
        <w:rPr>
          <w:rFonts w:ascii="Arial" w:hAnsi="Arial" w:cs="Arial"/>
          <w:b/>
          <w:bCs/>
        </w:rPr>
        <w:t xml:space="preserve"> </w:t>
      </w:r>
      <w:r>
        <w:rPr>
          <w:rFonts w:ascii="Arial" w:hAnsi="Arial" w:cs="Arial"/>
        </w:rPr>
        <w:t>shall proceed to consult with the</w:t>
      </w:r>
      <w:r>
        <w:rPr>
          <w:rFonts w:ascii="Arial" w:hAnsi="Arial" w:cs="Arial"/>
          <w:b/>
          <w:bCs/>
        </w:rPr>
        <w:t xml:space="preserve"> Authority </w:t>
      </w:r>
      <w:r>
        <w:rPr>
          <w:rFonts w:ascii="Arial" w:hAnsi="Arial" w:cs="Arial"/>
        </w:rPr>
        <w:t xml:space="preserve">in accordance with Paragraph </w:t>
      </w:r>
      <w:proofErr w:type="gramStart"/>
      <w:r>
        <w:rPr>
          <w:rFonts w:ascii="Arial" w:hAnsi="Arial" w:cs="Arial"/>
        </w:rPr>
        <w:t>8.24.5;</w:t>
      </w:r>
      <w:proofErr w:type="gramEnd"/>
    </w:p>
    <w:p w14:paraId="6BFA5033" w14:textId="318B615D" w:rsidR="00B56045" w:rsidRDefault="00B56045" w:rsidP="00B56045">
      <w:pPr>
        <w:pStyle w:val="Heading5"/>
        <w:widowControl/>
        <w:numPr>
          <w:ilvl w:val="4"/>
          <w:numId w:val="21"/>
        </w:numPr>
        <w:tabs>
          <w:tab w:val="clear" w:pos="5103"/>
          <w:tab w:val="num" w:pos="0"/>
        </w:tabs>
        <w:jc w:val="both"/>
        <w:rPr>
          <w:rFonts w:ascii="Arial" w:hAnsi="Arial" w:cs="Arial"/>
        </w:rPr>
      </w:pPr>
      <w:bookmarkStart w:id="1125" w:name="_DV_M709"/>
      <w:bookmarkEnd w:id="1125"/>
      <w:r>
        <w:rPr>
          <w:rFonts w:ascii="Arial" w:hAnsi="Arial" w:cs="Arial"/>
        </w:rPr>
        <w:t xml:space="preserve">Where the </w:t>
      </w:r>
      <w:r>
        <w:rPr>
          <w:rFonts w:ascii="Arial" w:hAnsi="Arial" w:cs="Arial"/>
          <w:b/>
          <w:bCs/>
        </w:rPr>
        <w:t>Panel Chair</w:t>
      </w:r>
      <w:del w:id="1126" w:author="Akhtar (ESO), Shazia" w:date="2021-11-01T12:16:00Z">
        <w:r w:rsidDel="008E0D82">
          <w:rPr>
            <w:rFonts w:ascii="Arial" w:hAnsi="Arial" w:cs="Arial"/>
            <w:b/>
            <w:bCs/>
          </w:rPr>
          <w:delText>man</w:delText>
        </w:r>
      </w:del>
      <w:r>
        <w:rPr>
          <w:rFonts w:ascii="Arial" w:hAnsi="Arial" w:cs="Arial"/>
        </w:rPr>
        <w:t xml:space="preserve"> is unable to contact a least four </w:t>
      </w:r>
      <w:r>
        <w:rPr>
          <w:rFonts w:ascii="Arial" w:hAnsi="Arial" w:cs="Arial"/>
          <w:b/>
          <w:bCs/>
        </w:rPr>
        <w:t>Panel Members</w:t>
      </w:r>
      <w:r>
        <w:rPr>
          <w:rFonts w:ascii="Arial" w:hAnsi="Arial" w:cs="Arial"/>
        </w:rPr>
        <w:t xml:space="preserve"> within the time available and where:</w:t>
      </w:r>
    </w:p>
    <w:p w14:paraId="7CE39B2D" w14:textId="4B230D25" w:rsidR="00B56045" w:rsidRDefault="00B56045" w:rsidP="00B56045">
      <w:pPr>
        <w:pStyle w:val="Heading4"/>
        <w:widowControl/>
        <w:tabs>
          <w:tab w:val="clear" w:pos="4253"/>
          <w:tab w:val="num" w:pos="1701"/>
          <w:tab w:val="left" w:pos="2520"/>
        </w:tabs>
        <w:ind w:left="3420" w:hanging="2571"/>
        <w:jc w:val="both"/>
        <w:rPr>
          <w:rFonts w:ascii="Arial" w:hAnsi="Arial" w:cs="Arial"/>
        </w:rPr>
      </w:pPr>
      <w:bookmarkStart w:id="1127" w:name="_DV_M710"/>
      <w:bookmarkEnd w:id="1127"/>
      <w:r>
        <w:rPr>
          <w:rFonts w:ascii="Arial" w:hAnsi="Arial" w:cs="Arial"/>
        </w:rPr>
        <w:tab/>
      </w:r>
      <w:r w:rsidR="008642C2">
        <w:rPr>
          <w:rFonts w:ascii="Arial" w:hAnsi="Arial" w:cs="Arial"/>
        </w:rPr>
        <w:tab/>
      </w:r>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It is only </w:t>
      </w:r>
      <w:r>
        <w:rPr>
          <w:rFonts w:ascii="Arial" w:hAnsi="Arial" w:cs="Arial"/>
          <w:b/>
          <w:bCs/>
        </w:rPr>
        <w:t>The Company</w:t>
      </w:r>
      <w:r>
        <w:rPr>
          <w:rFonts w:ascii="Arial" w:hAnsi="Arial" w:cs="Arial"/>
        </w:rPr>
        <w:t xml:space="preserve"> who has recommended that the proposal should be treated as an </w:t>
      </w:r>
      <w:r>
        <w:rPr>
          <w:rFonts w:ascii="Arial" w:hAnsi="Arial" w:cs="Arial"/>
          <w:b/>
          <w:bCs/>
        </w:rPr>
        <w:t>Urgent CUSC Modification Proposal</w:t>
      </w:r>
      <w:r>
        <w:rPr>
          <w:rFonts w:ascii="Arial" w:hAnsi="Arial" w:cs="Arial"/>
        </w:rPr>
        <w:t xml:space="preserve">, then those </w:t>
      </w:r>
      <w:r>
        <w:rPr>
          <w:rFonts w:ascii="Arial" w:hAnsi="Arial" w:cs="Arial"/>
          <w:b/>
          <w:bCs/>
        </w:rPr>
        <w:t>Panel Members</w:t>
      </w:r>
      <w:r>
        <w:rPr>
          <w:rFonts w:ascii="Arial" w:hAnsi="Arial" w:cs="Arial"/>
        </w:rPr>
        <w:t xml:space="preserve"> contacted shall decide such matters, such decision may be a majority decision.  Where in such cases no decision is made for whatever reason, the </w:t>
      </w:r>
      <w:r>
        <w:rPr>
          <w:rFonts w:ascii="Arial" w:hAnsi="Arial" w:cs="Arial"/>
          <w:b/>
          <w:bCs/>
        </w:rPr>
        <w:t>Panel Chair</w:t>
      </w:r>
      <w:del w:id="1128" w:author="Akhtar (ESO), Shazia" w:date="2021-11-01T12:16:00Z">
        <w:r w:rsidDel="008E0D82">
          <w:rPr>
            <w:rFonts w:ascii="Arial" w:hAnsi="Arial" w:cs="Arial"/>
            <w:b/>
            <w:bCs/>
          </w:rPr>
          <w:delText>man</w:delText>
        </w:r>
      </w:del>
      <w:r>
        <w:rPr>
          <w:rFonts w:ascii="Arial" w:hAnsi="Arial" w:cs="Arial"/>
        </w:rPr>
        <w:t xml:space="preserve"> shall proceed to consult with the </w:t>
      </w:r>
      <w:r>
        <w:rPr>
          <w:rFonts w:ascii="Arial" w:hAnsi="Arial" w:cs="Arial"/>
          <w:b/>
          <w:bCs/>
        </w:rPr>
        <w:t xml:space="preserve">Authority </w:t>
      </w:r>
      <w:r>
        <w:rPr>
          <w:rFonts w:ascii="Arial" w:hAnsi="Arial" w:cs="Arial"/>
        </w:rPr>
        <w:t xml:space="preserve">in accordance with Paragraph 8.24.5; or </w:t>
      </w:r>
    </w:p>
    <w:p w14:paraId="42C507DB" w14:textId="3FD89E5E" w:rsidR="00B56045" w:rsidRDefault="00B56045" w:rsidP="00B56045">
      <w:pPr>
        <w:pStyle w:val="Heading4"/>
        <w:widowControl/>
        <w:tabs>
          <w:tab w:val="clear" w:pos="4253"/>
          <w:tab w:val="num" w:pos="1701"/>
          <w:tab w:val="left" w:pos="2520"/>
        </w:tabs>
        <w:ind w:left="3420" w:hanging="2571"/>
        <w:jc w:val="both"/>
        <w:rPr>
          <w:rFonts w:ascii="Arial" w:hAnsi="Arial" w:cs="Arial"/>
        </w:rPr>
      </w:pPr>
      <w:bookmarkStart w:id="1129" w:name="_DV_M711"/>
      <w:bookmarkEnd w:id="1129"/>
      <w:r>
        <w:rPr>
          <w:rFonts w:ascii="Arial" w:hAnsi="Arial" w:cs="Arial"/>
        </w:rPr>
        <w:tab/>
      </w:r>
      <w:r w:rsidR="008642C2">
        <w:rPr>
          <w:rFonts w:ascii="Arial" w:hAnsi="Arial" w:cs="Arial"/>
        </w:rPr>
        <w:tab/>
      </w:r>
      <w:r>
        <w:rPr>
          <w:rFonts w:ascii="Arial" w:hAnsi="Arial" w:cs="Arial"/>
        </w:rPr>
        <w:t>(ii)</w:t>
      </w:r>
      <w:r>
        <w:rPr>
          <w:rFonts w:ascii="Arial" w:hAnsi="Arial" w:cs="Arial"/>
        </w:rPr>
        <w:tab/>
        <w:t xml:space="preserve">any </w:t>
      </w:r>
      <w:r>
        <w:rPr>
          <w:rFonts w:ascii="Arial" w:hAnsi="Arial" w:cs="Arial"/>
          <w:b/>
          <w:bCs/>
        </w:rPr>
        <w:t>CUSC Party</w:t>
      </w:r>
      <w:r>
        <w:rPr>
          <w:rFonts w:ascii="Arial" w:hAnsi="Arial" w:cs="Arial"/>
        </w:rPr>
        <w:t xml:space="preserve"> (other than, and/or in addition to, </w:t>
      </w:r>
      <w:r>
        <w:rPr>
          <w:rFonts w:ascii="Arial" w:hAnsi="Arial" w:cs="Arial"/>
          <w:b/>
          <w:bCs/>
        </w:rPr>
        <w:t>The Company</w:t>
      </w:r>
      <w:r>
        <w:rPr>
          <w:rFonts w:ascii="Arial" w:hAnsi="Arial" w:cs="Arial"/>
        </w:rPr>
        <w:t xml:space="preserve">), the </w:t>
      </w:r>
      <w:r w:rsidRPr="00A2326C">
        <w:rPr>
          <w:rFonts w:ascii="Arial" w:hAnsi="Arial" w:cs="Arial"/>
          <w:b/>
        </w:rPr>
        <w:t>Citizen</w:t>
      </w:r>
      <w:r>
        <w:rPr>
          <w:rFonts w:ascii="Arial" w:hAnsi="Arial" w:cs="Arial"/>
          <w:b/>
        </w:rPr>
        <w:t>s</w:t>
      </w:r>
      <w:r w:rsidRPr="00A2326C">
        <w:rPr>
          <w:rFonts w:ascii="Arial" w:hAnsi="Arial" w:cs="Arial"/>
          <w:b/>
        </w:rPr>
        <w:t xml:space="preserve"> Advice</w:t>
      </w:r>
      <w:r>
        <w:rPr>
          <w:rFonts w:ascii="Arial" w:hAnsi="Arial" w:cs="Arial"/>
        </w:rPr>
        <w:t xml:space="preserve">, the </w:t>
      </w:r>
      <w:r w:rsidRPr="00A2326C">
        <w:rPr>
          <w:rFonts w:ascii="Arial" w:hAnsi="Arial" w:cs="Arial"/>
          <w:b/>
        </w:rPr>
        <w:t>Citizens Advice Scotland</w:t>
      </w:r>
      <w:r>
        <w:rPr>
          <w:rFonts w:ascii="Arial" w:hAnsi="Arial" w:cs="Arial"/>
        </w:rPr>
        <w:t xml:space="preserve"> or any </w:t>
      </w:r>
      <w:r>
        <w:rPr>
          <w:rFonts w:ascii="Arial" w:hAnsi="Arial" w:cs="Arial"/>
          <w:b/>
          <w:bCs/>
        </w:rPr>
        <w:t>BSC Party</w:t>
      </w:r>
      <w:r>
        <w:rPr>
          <w:rFonts w:ascii="Arial" w:hAnsi="Arial" w:cs="Arial"/>
        </w:rPr>
        <w:t xml:space="preserve"> has recommended that the proposal should be treated as an </w:t>
      </w:r>
      <w:r>
        <w:rPr>
          <w:rFonts w:ascii="Arial" w:hAnsi="Arial" w:cs="Arial"/>
          <w:b/>
          <w:bCs/>
        </w:rPr>
        <w:t>Urgent CUSC Modification Proposal</w:t>
      </w:r>
      <w:r>
        <w:rPr>
          <w:rFonts w:ascii="Arial" w:hAnsi="Arial" w:cs="Arial"/>
        </w:rPr>
        <w:t xml:space="preserve">, then the </w:t>
      </w:r>
      <w:r>
        <w:rPr>
          <w:rFonts w:ascii="Arial" w:hAnsi="Arial" w:cs="Arial"/>
          <w:b/>
          <w:bCs/>
        </w:rPr>
        <w:t>Panel Chair</w:t>
      </w:r>
      <w:del w:id="1130" w:author="Akhtar (ESO), Shazia" w:date="2021-11-01T12:16:00Z">
        <w:r w:rsidDel="008E0D82">
          <w:rPr>
            <w:rFonts w:ascii="Arial" w:hAnsi="Arial" w:cs="Arial"/>
            <w:b/>
            <w:bCs/>
          </w:rPr>
          <w:delText>man</w:delText>
        </w:r>
      </w:del>
      <w:r>
        <w:rPr>
          <w:rFonts w:ascii="Arial" w:hAnsi="Arial" w:cs="Arial"/>
        </w:rPr>
        <w:t xml:space="preserve"> may decide the matter (in consultation with those </w:t>
      </w:r>
      <w:r>
        <w:rPr>
          <w:rFonts w:ascii="Arial" w:hAnsi="Arial" w:cs="Arial"/>
          <w:b/>
          <w:bCs/>
        </w:rPr>
        <w:t>Panel Members</w:t>
      </w:r>
      <w:r>
        <w:rPr>
          <w:rFonts w:ascii="Arial" w:hAnsi="Arial" w:cs="Arial"/>
        </w:rPr>
        <w:t xml:space="preserve"> (if any) which </w:t>
      </w:r>
      <w:del w:id="1131" w:author="Akhtar (ESO), Shazia" w:date="2021-11-01T11:42:00Z">
        <w:r w:rsidDel="00E70780">
          <w:rPr>
            <w:rFonts w:ascii="Arial" w:hAnsi="Arial" w:cs="Arial"/>
          </w:rPr>
          <w:delText xml:space="preserve">he </w:delText>
        </w:r>
      </w:del>
      <w:ins w:id="1132" w:author="Akhtar (ESO), Shazia" w:date="2021-11-01T11:42:00Z">
        <w:r w:rsidR="00E70780">
          <w:rPr>
            <w:rFonts w:ascii="Arial" w:hAnsi="Arial" w:cs="Arial"/>
          </w:rPr>
          <w:t xml:space="preserve">they </w:t>
        </w:r>
      </w:ins>
      <w:r>
        <w:rPr>
          <w:rFonts w:ascii="Arial" w:hAnsi="Arial" w:cs="Arial"/>
        </w:rPr>
        <w:t xml:space="preserve">managed to contact) provided that the </w:t>
      </w:r>
      <w:r>
        <w:rPr>
          <w:rFonts w:ascii="Arial" w:hAnsi="Arial" w:cs="Arial"/>
          <w:b/>
          <w:bCs/>
        </w:rPr>
        <w:t xml:space="preserve">Panel </w:t>
      </w:r>
      <w:proofErr w:type="spellStart"/>
      <w:r>
        <w:rPr>
          <w:rFonts w:ascii="Arial" w:hAnsi="Arial" w:cs="Arial"/>
          <w:b/>
          <w:bCs/>
        </w:rPr>
        <w:t>Chair</w:t>
      </w:r>
      <w:del w:id="1133" w:author="Akhtar (ESO), Shazia" w:date="2021-11-01T12:17:00Z">
        <w:r w:rsidDel="008E0D82">
          <w:rPr>
            <w:rFonts w:ascii="Arial" w:hAnsi="Arial" w:cs="Arial"/>
            <w:b/>
            <w:bCs/>
          </w:rPr>
          <w:delText>man</w:delText>
        </w:r>
        <w:r w:rsidDel="008E0D82">
          <w:rPr>
            <w:rFonts w:ascii="Arial" w:hAnsi="Arial" w:cs="Arial"/>
          </w:rPr>
          <w:delText xml:space="preserve"> </w:delText>
        </w:r>
      </w:del>
      <w:r>
        <w:rPr>
          <w:rFonts w:ascii="Arial" w:hAnsi="Arial" w:cs="Arial"/>
        </w:rPr>
        <w:t>shall</w:t>
      </w:r>
      <w:proofErr w:type="spellEnd"/>
      <w:r>
        <w:rPr>
          <w:rFonts w:ascii="Arial" w:hAnsi="Arial" w:cs="Arial"/>
        </w:rPr>
        <w:t xml:space="preserve"> include details in the relevant </w:t>
      </w:r>
      <w:r>
        <w:rPr>
          <w:rFonts w:ascii="Arial" w:hAnsi="Arial" w:cs="Arial"/>
          <w:b/>
          <w:bCs/>
        </w:rPr>
        <w:t>CUSC Modification Report</w:t>
      </w:r>
      <w:r>
        <w:rPr>
          <w:rFonts w:ascii="Arial" w:hAnsi="Arial" w:cs="Arial"/>
        </w:rPr>
        <w:t xml:space="preserve"> of the steps which </w:t>
      </w:r>
      <w:del w:id="1134" w:author="Akhtar (ESO), Shazia" w:date="2021-11-01T11:42:00Z">
        <w:r w:rsidDel="00E70780">
          <w:rPr>
            <w:rFonts w:ascii="Arial" w:hAnsi="Arial" w:cs="Arial"/>
          </w:rPr>
          <w:delText xml:space="preserve">he </w:delText>
        </w:r>
      </w:del>
      <w:ins w:id="1135" w:author="Akhtar (ESO), Shazia" w:date="2021-11-01T11:42:00Z">
        <w:r w:rsidR="00E70780">
          <w:rPr>
            <w:rFonts w:ascii="Arial" w:hAnsi="Arial" w:cs="Arial"/>
          </w:rPr>
          <w:t xml:space="preserve">they </w:t>
        </w:r>
      </w:ins>
      <w:r>
        <w:rPr>
          <w:rFonts w:ascii="Arial" w:hAnsi="Arial" w:cs="Arial"/>
        </w:rPr>
        <w:t xml:space="preserve">took to contact other </w:t>
      </w:r>
      <w:r>
        <w:rPr>
          <w:rFonts w:ascii="Arial" w:hAnsi="Arial" w:cs="Arial"/>
          <w:b/>
          <w:bCs/>
        </w:rPr>
        <w:t>Panel Members</w:t>
      </w:r>
      <w:r>
        <w:rPr>
          <w:rFonts w:ascii="Arial" w:hAnsi="Arial" w:cs="Arial"/>
        </w:rPr>
        <w:t xml:space="preserve"> first.</w:t>
      </w:r>
    </w:p>
    <w:p w14:paraId="1BCB35C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36" w:name="_DV_M712"/>
      <w:bookmarkEnd w:id="1136"/>
      <w:r>
        <w:rPr>
          <w:rFonts w:ascii="Arial" w:hAnsi="Arial" w:cs="Arial"/>
        </w:rPr>
        <w:t>The matters referred to in Paragraph 8.24.1 are:</w:t>
      </w:r>
    </w:p>
    <w:p w14:paraId="5DDBB9C2" w14:textId="77777777" w:rsidR="00B56045" w:rsidRDefault="00B56045" w:rsidP="00B56045">
      <w:pPr>
        <w:pStyle w:val="Heading5"/>
        <w:widowControl/>
        <w:numPr>
          <w:ilvl w:val="4"/>
          <w:numId w:val="35"/>
        </w:numPr>
        <w:tabs>
          <w:tab w:val="clear" w:pos="5103"/>
        </w:tabs>
        <w:rPr>
          <w:rFonts w:ascii="Arial" w:hAnsi="Arial" w:cs="Arial"/>
        </w:rPr>
      </w:pPr>
      <w:bookmarkStart w:id="1137" w:name="_BPDCD_236"/>
      <w:bookmarkStart w:id="1138" w:name="_BPDCI_237"/>
      <w:bookmarkStart w:id="1139" w:name="_BPDC_LN_INS_1004"/>
      <w:bookmarkStart w:id="1140" w:name="_BPDC_LN_INS_1005"/>
      <w:bookmarkStart w:id="1141" w:name="_DV_M713"/>
      <w:bookmarkEnd w:id="1137"/>
      <w:bookmarkEnd w:id="1138"/>
      <w:bookmarkEnd w:id="1139"/>
      <w:bookmarkEnd w:id="1140"/>
      <w:bookmarkEnd w:id="1141"/>
      <w:r>
        <w:rPr>
          <w:rFonts w:ascii="Arial" w:hAnsi="Arial" w:cs="Arial"/>
        </w:rPr>
        <w:t xml:space="preserve">whether such proposal should be treated as an </w:t>
      </w:r>
      <w:r>
        <w:rPr>
          <w:rFonts w:ascii="Arial" w:hAnsi="Arial" w:cs="Arial"/>
          <w:b/>
          <w:bCs/>
        </w:rPr>
        <w:t>Urgent CUSC Modification Proposal</w:t>
      </w:r>
      <w:r>
        <w:rPr>
          <w:rFonts w:ascii="Arial" w:hAnsi="Arial" w:cs="Arial"/>
        </w:rPr>
        <w:t xml:space="preserve"> in accordance with this Paragraph 8.24 and</w:t>
      </w:r>
    </w:p>
    <w:p w14:paraId="517241D5" w14:textId="2021422A" w:rsidR="00B56045" w:rsidRDefault="00B56045" w:rsidP="00B56045">
      <w:pPr>
        <w:pStyle w:val="Heading5"/>
        <w:widowControl/>
        <w:numPr>
          <w:ilvl w:val="4"/>
          <w:numId w:val="21"/>
        </w:numPr>
        <w:tabs>
          <w:tab w:val="clear" w:pos="5103"/>
          <w:tab w:val="num" w:pos="0"/>
        </w:tabs>
        <w:rPr>
          <w:rFonts w:ascii="Arial" w:hAnsi="Arial" w:cs="Arial"/>
        </w:rPr>
      </w:pPr>
      <w:bookmarkStart w:id="1142" w:name="_DV_M714"/>
      <w:bookmarkEnd w:id="1142"/>
      <w:r>
        <w:rPr>
          <w:rFonts w:ascii="Arial" w:hAnsi="Arial" w:cs="Arial"/>
        </w:rPr>
        <w:t xml:space="preserve">the procedure and timetable to be followed in respect of such </w:t>
      </w:r>
      <w:r>
        <w:rPr>
          <w:rFonts w:ascii="Arial" w:hAnsi="Arial" w:cs="Arial"/>
          <w:b/>
          <w:bCs/>
        </w:rPr>
        <w:t xml:space="preserve">Urgent CUSC Modification Proposal </w:t>
      </w:r>
      <w:r w:rsidRPr="00870721">
        <w:rPr>
          <w:rFonts w:ascii="Arial" w:hAnsi="Arial" w:cs="Arial"/>
          <w:bCs/>
        </w:rPr>
        <w:t>which in the case of</w:t>
      </w:r>
      <w:r w:rsidRPr="00870721">
        <w:rPr>
          <w:rFonts w:ascii="Arial" w:hAnsi="Arial" w:cs="Arial"/>
          <w:b/>
          <w:bCs/>
        </w:rPr>
        <w:t xml:space="preserve"> </w:t>
      </w:r>
      <w:r w:rsidRPr="00870721">
        <w:rPr>
          <w:rFonts w:ascii="Arial" w:hAnsi="Arial" w:cs="Arial"/>
        </w:rPr>
        <w:t xml:space="preserve">a </w:t>
      </w:r>
      <w:r w:rsidRPr="00870721">
        <w:rPr>
          <w:rFonts w:ascii="Arial" w:hAnsi="Arial" w:cs="Arial"/>
          <w:b/>
        </w:rPr>
        <w:t xml:space="preserve">CUSC Modification Proposal </w:t>
      </w:r>
      <w:r w:rsidRPr="00870721">
        <w:rPr>
          <w:rFonts w:ascii="Arial" w:hAnsi="Arial" w:cs="Arial"/>
        </w:rPr>
        <w:t>and, if applicable,</w:t>
      </w:r>
      <w:r w:rsidRPr="00870721">
        <w:rPr>
          <w:rFonts w:ascii="Arial" w:hAnsi="Arial" w:cs="Arial"/>
          <w:b/>
        </w:rPr>
        <w:t xml:space="preserve"> </w:t>
      </w:r>
      <w:r w:rsidRPr="00870721">
        <w:rPr>
          <w:rFonts w:ascii="Arial" w:hAnsi="Arial" w:cs="Arial"/>
        </w:rPr>
        <w:t>any</w:t>
      </w:r>
      <w:r w:rsidRPr="00870721">
        <w:rPr>
          <w:rFonts w:ascii="Arial" w:hAnsi="Arial" w:cs="Arial"/>
          <w:b/>
        </w:rPr>
        <w:t xml:space="preserve"> Workgroup Alternative CUSC Modification(s)</w:t>
      </w:r>
      <w:r w:rsidRPr="00870721">
        <w:rPr>
          <w:rFonts w:ascii="Arial" w:hAnsi="Arial" w:cs="Arial"/>
        </w:rPr>
        <w:t xml:space="preserve"> which constitute</w:t>
      </w:r>
      <w:r w:rsidRPr="00870721">
        <w:rPr>
          <w:rFonts w:ascii="Arial" w:hAnsi="Arial" w:cs="Arial"/>
          <w:strike/>
        </w:rPr>
        <w:t>s</w:t>
      </w:r>
      <w:r w:rsidRPr="00870721">
        <w:rPr>
          <w:rFonts w:ascii="Arial" w:hAnsi="Arial" w:cs="Arial"/>
        </w:rPr>
        <w:t xml:space="preserve"> an </w:t>
      </w:r>
      <w:r w:rsidR="006527F8">
        <w:rPr>
          <w:rFonts w:ascii="Arial" w:hAnsi="Arial" w:cs="Arial"/>
          <w:b/>
          <w:bCs/>
          <w:iCs/>
        </w:rPr>
        <w:t xml:space="preserve">EBR Amendment </w:t>
      </w:r>
      <w:r w:rsidRPr="00870721">
        <w:rPr>
          <w:rFonts w:ascii="Arial" w:hAnsi="Arial" w:cs="Arial"/>
        </w:rPr>
        <w:t>shall meet the minimum consultation requirements of the</w:t>
      </w:r>
      <w:r w:rsidR="00A92C2C">
        <w:rPr>
          <w:rFonts w:ascii="Arial" w:hAnsi="Arial" w:cs="Arial"/>
        </w:rPr>
        <w:t xml:space="preserve"> </w:t>
      </w:r>
      <w:r w:rsidR="00A92C2C" w:rsidRPr="00A92C2C">
        <w:rPr>
          <w:rFonts w:ascii="Arial" w:hAnsi="Arial" w:cs="Arial"/>
          <w:b/>
        </w:rPr>
        <w:t>Electricity Balancing Regulation</w:t>
      </w:r>
      <w:r w:rsidR="00A92C2C">
        <w:rPr>
          <w:rFonts w:ascii="Arial" w:hAnsi="Arial" w:cs="Arial"/>
        </w:rPr>
        <w:t xml:space="preserve">. </w:t>
      </w:r>
    </w:p>
    <w:p w14:paraId="275479F9" w14:textId="7440486C"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43" w:name="_DV_M715"/>
      <w:bookmarkEnd w:id="1143"/>
      <w:r>
        <w:rPr>
          <w:rFonts w:ascii="Arial" w:hAnsi="Arial" w:cs="Arial"/>
        </w:rPr>
        <w:lastRenderedPageBreak/>
        <w:t xml:space="preserve">The </w:t>
      </w:r>
      <w:r>
        <w:rPr>
          <w:rFonts w:ascii="Arial" w:hAnsi="Arial" w:cs="Arial"/>
          <w:b/>
          <w:bCs/>
        </w:rPr>
        <w:t>Panel</w:t>
      </w:r>
      <w:r>
        <w:rPr>
          <w:rFonts w:ascii="Arial" w:hAnsi="Arial" w:cs="Arial"/>
        </w:rPr>
        <w:t xml:space="preserve"> </w:t>
      </w:r>
      <w:r>
        <w:rPr>
          <w:rFonts w:ascii="Arial" w:hAnsi="Arial" w:cs="Arial"/>
          <w:b/>
          <w:bCs/>
        </w:rPr>
        <w:t>Chair</w:t>
      </w:r>
      <w:del w:id="1144" w:author="Akhtar (ESO), Shazia" w:date="2021-11-01T12:17:00Z">
        <w:r w:rsidDel="008E0D82">
          <w:rPr>
            <w:rFonts w:ascii="Arial" w:hAnsi="Arial" w:cs="Arial"/>
            <w:b/>
            <w:bCs/>
          </w:rPr>
          <w:delText>man</w:delText>
        </w:r>
      </w:del>
      <w:r>
        <w:rPr>
          <w:rFonts w:ascii="Arial" w:hAnsi="Arial" w:cs="Arial"/>
        </w:rPr>
        <w:t xml:space="preserve"> or, in </w:t>
      </w:r>
      <w:del w:id="1145" w:author="Akhtar (ESO), Shazia" w:date="2021-11-01T12:01:00Z">
        <w:r w:rsidDel="007D4164">
          <w:rPr>
            <w:rFonts w:ascii="Arial" w:hAnsi="Arial" w:cs="Arial"/>
          </w:rPr>
          <w:delText xml:space="preserve">his </w:delText>
        </w:r>
      </w:del>
      <w:ins w:id="1146" w:author="Akhtar (ESO), Shazia" w:date="2021-11-01T12:01:00Z">
        <w:r w:rsidR="007D4164">
          <w:rPr>
            <w:rFonts w:ascii="Arial" w:hAnsi="Arial" w:cs="Arial"/>
          </w:rPr>
          <w:t xml:space="preserve">their </w:t>
        </w:r>
      </w:ins>
      <w:r>
        <w:rPr>
          <w:rFonts w:ascii="Arial" w:hAnsi="Arial" w:cs="Arial"/>
        </w:rPr>
        <w:t xml:space="preserve">absence, the </w:t>
      </w:r>
      <w:r>
        <w:rPr>
          <w:rFonts w:ascii="Arial" w:hAnsi="Arial" w:cs="Arial"/>
          <w:b/>
          <w:bCs/>
        </w:rPr>
        <w:t xml:space="preserve">Panel Secretary </w:t>
      </w:r>
      <w:r>
        <w:rPr>
          <w:rFonts w:ascii="Arial" w:hAnsi="Arial" w:cs="Arial"/>
        </w:rPr>
        <w:t xml:space="preserve">shall forthwith provide the </w:t>
      </w:r>
      <w:r>
        <w:rPr>
          <w:rFonts w:ascii="Arial" w:hAnsi="Arial" w:cs="Arial"/>
          <w:b/>
          <w:bCs/>
        </w:rPr>
        <w:t>Authority</w:t>
      </w:r>
      <w:r>
        <w:rPr>
          <w:rFonts w:ascii="Arial" w:hAnsi="Arial" w:cs="Arial"/>
        </w:rPr>
        <w:t xml:space="preserve"> with the recommendation (if any) ascertained in accordance with Paragraphs 8.24.2(a) to (e) inclusive, of the </w:t>
      </w:r>
      <w:r>
        <w:rPr>
          <w:rFonts w:ascii="Arial" w:hAnsi="Arial" w:cs="Arial"/>
          <w:b/>
          <w:bCs/>
        </w:rPr>
        <w:t>CUSC Modifications Panel</w:t>
      </w:r>
      <w:r>
        <w:rPr>
          <w:rFonts w:ascii="Arial" w:hAnsi="Arial" w:cs="Arial"/>
        </w:rPr>
        <w:t xml:space="preserve"> as to the matters referred to in Paragraph 8.24.2, and shall consult the </w:t>
      </w:r>
      <w:r>
        <w:rPr>
          <w:rFonts w:ascii="Arial" w:hAnsi="Arial" w:cs="Arial"/>
          <w:b/>
          <w:bCs/>
        </w:rPr>
        <w:t>Authority</w:t>
      </w:r>
      <w:r>
        <w:rPr>
          <w:rFonts w:ascii="Arial" w:hAnsi="Arial" w:cs="Arial"/>
        </w:rPr>
        <w:t xml:space="preserve"> as to whether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is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and, if so, as to the procedure and timetable which should apply in respect thereof.</w:t>
      </w:r>
    </w:p>
    <w:p w14:paraId="6ED80704" w14:textId="612753FD"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47" w:name="_DV_M716"/>
      <w:bookmarkEnd w:id="1147"/>
      <w:r>
        <w:rPr>
          <w:rFonts w:ascii="Arial" w:hAnsi="Arial" w:cs="Arial"/>
        </w:rPr>
        <w:t xml:space="preserve">If the </w:t>
      </w:r>
      <w:r>
        <w:rPr>
          <w:rFonts w:ascii="Arial" w:hAnsi="Arial" w:cs="Arial"/>
          <w:b/>
          <w:bCs/>
        </w:rPr>
        <w:t xml:space="preserve">CUSC Modifications Panel </w:t>
      </w:r>
      <w:r>
        <w:rPr>
          <w:rFonts w:ascii="Arial" w:hAnsi="Arial" w:cs="Arial"/>
        </w:rPr>
        <w:t xml:space="preserve">has been unable to make a recommendation in accordance with Paragraph 8.24.2.(d) or Paragraph 8.24.2(e) as to the matters referred to in Paragraph 8.24.3 then the </w:t>
      </w:r>
      <w:r>
        <w:rPr>
          <w:rFonts w:ascii="Arial" w:hAnsi="Arial" w:cs="Arial"/>
          <w:b/>
          <w:bCs/>
        </w:rPr>
        <w:t>Panel Chair</w:t>
      </w:r>
      <w:del w:id="1148" w:author="Akhtar (ESO), Shazia" w:date="2021-11-01T12:17:00Z">
        <w:r w:rsidDel="008E0D82">
          <w:rPr>
            <w:rFonts w:ascii="Arial" w:hAnsi="Arial" w:cs="Arial"/>
            <w:b/>
            <w:bCs/>
          </w:rPr>
          <w:delText>man</w:delText>
        </w:r>
      </w:del>
      <w:r>
        <w:rPr>
          <w:rFonts w:ascii="Arial" w:hAnsi="Arial" w:cs="Arial"/>
          <w:b/>
          <w:bCs/>
        </w:rPr>
        <w:t xml:space="preserve"> </w:t>
      </w:r>
      <w:r>
        <w:rPr>
          <w:rFonts w:ascii="Arial" w:hAnsi="Arial" w:cs="Arial"/>
        </w:rPr>
        <w:t xml:space="preserve">or, in </w:t>
      </w:r>
      <w:del w:id="1149" w:author="Akhtar (ESO), Shazia" w:date="2021-11-01T12:01:00Z">
        <w:r w:rsidDel="007D4164">
          <w:rPr>
            <w:rFonts w:ascii="Arial" w:hAnsi="Arial" w:cs="Arial"/>
          </w:rPr>
          <w:delText xml:space="preserve">his </w:delText>
        </w:r>
      </w:del>
      <w:ins w:id="1150" w:author="Akhtar (ESO), Shazia" w:date="2021-11-01T12:01:00Z">
        <w:r w:rsidR="007D4164">
          <w:rPr>
            <w:rFonts w:ascii="Arial" w:hAnsi="Arial" w:cs="Arial"/>
          </w:rPr>
          <w:t xml:space="preserve">their </w:t>
        </w:r>
      </w:ins>
      <w:r>
        <w:rPr>
          <w:rFonts w:ascii="Arial" w:hAnsi="Arial" w:cs="Arial"/>
        </w:rPr>
        <w:t xml:space="preserve">absence, the </w:t>
      </w:r>
      <w:r>
        <w:rPr>
          <w:rFonts w:ascii="Arial" w:hAnsi="Arial" w:cs="Arial"/>
          <w:b/>
          <w:bCs/>
        </w:rPr>
        <w:t>Panel Secretary</w:t>
      </w:r>
      <w:r>
        <w:rPr>
          <w:rFonts w:ascii="Arial" w:hAnsi="Arial" w:cs="Arial"/>
        </w:rPr>
        <w:t xml:space="preserve"> may recommend whether </w:t>
      </w:r>
      <w:del w:id="1151" w:author="Akhtar (ESO), Shazia" w:date="2021-11-01T11:42:00Z">
        <w:r w:rsidDel="00E70780">
          <w:rPr>
            <w:rFonts w:ascii="Arial" w:hAnsi="Arial" w:cs="Arial"/>
          </w:rPr>
          <w:delText xml:space="preserve">he </w:delText>
        </w:r>
      </w:del>
      <w:ins w:id="1152" w:author="Akhtar (ESO), Shazia" w:date="2021-11-01T11:42:00Z">
        <w:r w:rsidR="00E70780">
          <w:rPr>
            <w:rFonts w:ascii="Arial" w:hAnsi="Arial" w:cs="Arial"/>
          </w:rPr>
          <w:t xml:space="preserve">they </w:t>
        </w:r>
      </w:ins>
      <w:r>
        <w:rPr>
          <w:rFonts w:ascii="Arial" w:hAnsi="Arial" w:cs="Arial"/>
        </w:rPr>
        <w:t>consider</w:t>
      </w:r>
      <w:del w:id="1153" w:author="Akhtar (ESO), Shazia" w:date="2021-11-01T11:43:00Z">
        <w:r w:rsidDel="00E70780">
          <w:rPr>
            <w:rFonts w:ascii="Arial" w:hAnsi="Arial" w:cs="Arial"/>
          </w:rPr>
          <w:delText>s</w:delText>
        </w:r>
      </w:del>
      <w:r>
        <w:rPr>
          <w:rFonts w:ascii="Arial" w:hAnsi="Arial" w:cs="Arial"/>
        </w:rPr>
        <w:t xml:space="preserve"> that such proposal should be treated as an </w:t>
      </w:r>
      <w:r>
        <w:rPr>
          <w:rFonts w:ascii="Arial" w:hAnsi="Arial" w:cs="Arial"/>
          <w:b/>
          <w:bCs/>
        </w:rPr>
        <w:t>Urgent CUSC Modification Proposal</w:t>
      </w:r>
      <w:r>
        <w:rPr>
          <w:rFonts w:ascii="Arial" w:hAnsi="Arial" w:cs="Arial"/>
        </w:rPr>
        <w:t xml:space="preserve"> shall forthwith consult the </w:t>
      </w:r>
      <w:r>
        <w:rPr>
          <w:rFonts w:ascii="Arial" w:hAnsi="Arial" w:cs="Arial"/>
          <w:b/>
          <w:bCs/>
        </w:rPr>
        <w:t xml:space="preserve">Authority </w:t>
      </w:r>
      <w:r>
        <w:rPr>
          <w:rFonts w:ascii="Arial" w:hAnsi="Arial" w:cs="Arial"/>
        </w:rPr>
        <w:t>as to</w:t>
      </w:r>
      <w:r>
        <w:rPr>
          <w:rFonts w:ascii="Arial" w:hAnsi="Arial" w:cs="Arial"/>
          <w:b/>
          <w:bCs/>
        </w:rPr>
        <w:t xml:space="preserve"> </w:t>
      </w:r>
      <w:r>
        <w:rPr>
          <w:rFonts w:ascii="Arial" w:hAnsi="Arial" w:cs="Arial"/>
        </w:rPr>
        <w:t xml:space="preserve">whether such </w:t>
      </w:r>
      <w:r>
        <w:rPr>
          <w:rFonts w:ascii="Arial" w:hAnsi="Arial" w:cs="Arial"/>
          <w:b/>
          <w:bCs/>
        </w:rPr>
        <w:t>CUSC Modification Proposal</w:t>
      </w:r>
      <w:r>
        <w:rPr>
          <w:rFonts w:ascii="Arial" w:hAnsi="Arial" w:cs="Arial"/>
        </w:rPr>
        <w:t xml:space="preserve"> is an </w:t>
      </w:r>
      <w:r>
        <w:rPr>
          <w:rFonts w:ascii="Arial" w:hAnsi="Arial" w:cs="Arial"/>
          <w:b/>
          <w:bCs/>
        </w:rPr>
        <w:t>Urgent CUSC Modification Proposal</w:t>
      </w:r>
      <w:r>
        <w:rPr>
          <w:rFonts w:ascii="Arial" w:hAnsi="Arial" w:cs="Arial"/>
        </w:rPr>
        <w:t xml:space="preserve"> and, if so, as to the procedure and timetable that should apply in respect thereof.</w:t>
      </w:r>
    </w:p>
    <w:p w14:paraId="7092222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54" w:name="_DV_M717"/>
      <w:bookmarkEnd w:id="1154"/>
      <w:r>
        <w:rPr>
          <w:rFonts w:ascii="Arial" w:hAnsi="Arial" w:cs="Arial"/>
        </w:rPr>
        <w:t xml:space="preserve">The </w:t>
      </w:r>
      <w:r>
        <w:rPr>
          <w:rFonts w:ascii="Arial" w:hAnsi="Arial" w:cs="Arial"/>
          <w:b/>
          <w:bCs/>
        </w:rPr>
        <w:t>CUSC Modifications Panel</w:t>
      </w:r>
      <w:r>
        <w:rPr>
          <w:rFonts w:ascii="Arial" w:hAnsi="Arial" w:cs="Arial"/>
        </w:rPr>
        <w:t xml:space="preserve"> shall:</w:t>
      </w:r>
    </w:p>
    <w:p w14:paraId="3136371F"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55" w:name="_DV_M718"/>
      <w:bookmarkEnd w:id="1155"/>
      <w:r>
        <w:rPr>
          <w:rFonts w:ascii="Arial" w:hAnsi="Arial" w:cs="Arial"/>
        </w:rPr>
        <w:t xml:space="preserve">not treat any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as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except with the prior consent of the </w:t>
      </w:r>
      <w:r>
        <w:rPr>
          <w:rFonts w:ascii="Arial" w:hAnsi="Arial" w:cs="Arial"/>
          <w:b/>
          <w:bCs/>
        </w:rPr>
        <w:t>Authority</w:t>
      </w:r>
      <w:r>
        <w:rPr>
          <w:rFonts w:ascii="Arial" w:hAnsi="Arial" w:cs="Arial"/>
        </w:rPr>
        <w:t>;</w:t>
      </w:r>
    </w:p>
    <w:p w14:paraId="07ED763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56" w:name="_DV_M719"/>
      <w:bookmarkEnd w:id="1156"/>
      <w:r>
        <w:rPr>
          <w:rFonts w:ascii="Arial" w:hAnsi="Arial" w:cs="Arial"/>
        </w:rPr>
        <w:t xml:space="preserve">comply with the procedure and timetable in respect of any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approved by the </w:t>
      </w:r>
      <w:r>
        <w:rPr>
          <w:rFonts w:ascii="Arial" w:hAnsi="Arial" w:cs="Arial"/>
          <w:b/>
          <w:bCs/>
        </w:rPr>
        <w:t>Authority</w:t>
      </w:r>
      <w:r>
        <w:rPr>
          <w:rFonts w:ascii="Arial" w:hAnsi="Arial" w:cs="Arial"/>
        </w:rPr>
        <w:t>; and</w:t>
      </w:r>
    </w:p>
    <w:p w14:paraId="3BDC8FD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57" w:name="_DV_M720"/>
      <w:bookmarkEnd w:id="1157"/>
      <w:r>
        <w:rPr>
          <w:rFonts w:ascii="Arial" w:hAnsi="Arial" w:cs="Arial"/>
        </w:rPr>
        <w:t xml:space="preserve">comply with any direction of the </w:t>
      </w:r>
      <w:r>
        <w:rPr>
          <w:rFonts w:ascii="Arial" w:hAnsi="Arial" w:cs="Arial"/>
          <w:b/>
          <w:bCs/>
        </w:rPr>
        <w:t xml:space="preserve">Authority </w:t>
      </w:r>
      <w:r>
        <w:rPr>
          <w:rFonts w:ascii="Arial" w:hAnsi="Arial" w:cs="Arial"/>
        </w:rPr>
        <w:t xml:space="preserve">issued in respect of any of the matters on which the </w:t>
      </w:r>
      <w:r>
        <w:rPr>
          <w:rFonts w:ascii="Arial" w:hAnsi="Arial" w:cs="Arial"/>
          <w:b/>
          <w:bCs/>
        </w:rPr>
        <w:t>Authority</w:t>
      </w:r>
      <w:r>
        <w:rPr>
          <w:rFonts w:ascii="Arial" w:hAnsi="Arial" w:cs="Arial"/>
        </w:rPr>
        <w:t xml:space="preserve"> is consulted pursuant to Paragraph 8.24.4 or Paragraph 8.24.5.</w:t>
      </w:r>
    </w:p>
    <w:p w14:paraId="17871AFA" w14:textId="119E1F2B" w:rsidR="00B56045" w:rsidRDefault="00B56045" w:rsidP="00B56045">
      <w:pPr>
        <w:pStyle w:val="Heading4"/>
        <w:widowControl/>
        <w:numPr>
          <w:ilvl w:val="3"/>
          <w:numId w:val="21"/>
        </w:numPr>
        <w:tabs>
          <w:tab w:val="num" w:pos="0"/>
        </w:tabs>
        <w:ind w:left="1702" w:hanging="851"/>
        <w:rPr>
          <w:rFonts w:ascii="Arial" w:hAnsi="Arial" w:cs="Arial"/>
        </w:rPr>
      </w:pPr>
      <w:bookmarkStart w:id="1158" w:name="_DV_M721"/>
      <w:bookmarkEnd w:id="1158"/>
      <w:r>
        <w:rPr>
          <w:rFonts w:ascii="Arial" w:hAnsi="Arial" w:cs="Arial"/>
        </w:rPr>
        <w:t xml:space="preserve">For the purposes of this Paragraph 8.24.7, the procedure and timetable in respect of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may (with the approval of the  </w:t>
      </w:r>
      <w:r>
        <w:rPr>
          <w:rFonts w:ascii="Arial" w:hAnsi="Arial" w:cs="Arial"/>
          <w:b/>
          <w:bCs/>
        </w:rPr>
        <w:t>Authority</w:t>
      </w:r>
      <w:r>
        <w:rPr>
          <w:rFonts w:ascii="Arial" w:hAnsi="Arial" w:cs="Arial"/>
        </w:rPr>
        <w:t xml:space="preserve"> pursuant to Paragraph 8.24.4 or Paragraph 8.24.5) deviate from all or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or follow any other procedure or timetable approved by the </w:t>
      </w:r>
      <w:r>
        <w:rPr>
          <w:rFonts w:ascii="Arial" w:hAnsi="Arial" w:cs="Arial"/>
          <w:b/>
          <w:bCs/>
        </w:rPr>
        <w:t xml:space="preserve">Authority, </w:t>
      </w:r>
      <w:r w:rsidRPr="00870721">
        <w:rPr>
          <w:rFonts w:ascii="Arial" w:hAnsi="Arial" w:cs="Arial"/>
        </w:rPr>
        <w:t xml:space="preserve">excepting in the case of a </w:t>
      </w:r>
      <w:r w:rsidRPr="00870721">
        <w:rPr>
          <w:rFonts w:ascii="Arial" w:hAnsi="Arial" w:cs="Arial"/>
          <w:b/>
        </w:rPr>
        <w:t>CUSC Modification Proposal</w:t>
      </w:r>
      <w:r w:rsidRPr="00870721">
        <w:rPr>
          <w:rFonts w:ascii="Arial" w:hAnsi="Arial" w:cs="Arial"/>
        </w:rPr>
        <w:t xml:space="preserve"> or any </w:t>
      </w:r>
      <w:r w:rsidRPr="00870721">
        <w:rPr>
          <w:rFonts w:ascii="Arial" w:hAnsi="Arial" w:cs="Arial"/>
          <w:b/>
        </w:rPr>
        <w:t>Workgroup Alternative CUSC Modification(s)</w:t>
      </w:r>
      <w:r w:rsidRPr="00870721">
        <w:rPr>
          <w:rFonts w:ascii="Arial" w:hAnsi="Arial" w:cs="Arial"/>
        </w:rPr>
        <w:t xml:space="preserve"> which constitute an </w:t>
      </w:r>
      <w:r w:rsidR="00C11426">
        <w:rPr>
          <w:rFonts w:ascii="Arial" w:hAnsi="Arial" w:cs="Arial"/>
          <w:b/>
          <w:bCs/>
          <w:iCs/>
        </w:rPr>
        <w:t>EBR Amendment</w:t>
      </w:r>
      <w:r w:rsidR="00087512">
        <w:rPr>
          <w:rFonts w:ascii="Arial" w:hAnsi="Arial" w:cs="Arial"/>
          <w:b/>
          <w:bCs/>
          <w:iCs/>
        </w:rPr>
        <w:t xml:space="preserve"> </w:t>
      </w:r>
      <w:r w:rsidRPr="00870721">
        <w:rPr>
          <w:rFonts w:ascii="Arial" w:hAnsi="Arial" w:cs="Arial"/>
        </w:rPr>
        <w:t xml:space="preserve">, which shall meet the minimum consultation requirements of the </w:t>
      </w:r>
      <w:r w:rsidR="002C3CEB">
        <w:rPr>
          <w:rFonts w:ascii="Arial" w:hAnsi="Arial" w:cs="Arial"/>
          <w:b/>
        </w:rPr>
        <w:t xml:space="preserve"> Electricity Balancing Regulation</w:t>
      </w:r>
      <w:r w:rsidRPr="00870721">
        <w:rPr>
          <w:rFonts w:ascii="Arial" w:hAnsi="Arial" w:cs="Arial"/>
        </w:rPr>
        <w:t xml:space="preserve">. </w:t>
      </w:r>
      <w:r w:rsidRPr="00D70670">
        <w:rPr>
          <w:rFonts w:ascii="Arial" w:hAnsi="Arial" w:cs="Arial"/>
          <w:lang w:val="en-US"/>
        </w:rPr>
        <w:t xml:space="preserve">The </w:t>
      </w:r>
      <w:r w:rsidRPr="00D70670">
        <w:rPr>
          <w:rFonts w:ascii="Arial" w:hAnsi="Arial" w:cs="Arial"/>
          <w:b/>
          <w:bCs/>
          <w:lang w:val="en-US"/>
        </w:rPr>
        <w:t>CUSC Modifications Panel</w:t>
      </w:r>
      <w:r w:rsidRPr="00D70670">
        <w:rPr>
          <w:rFonts w:ascii="Arial" w:hAnsi="Arial" w:cs="Arial"/>
          <w:lang w:val="en-US"/>
        </w:rPr>
        <w:t xml:space="preserve"> must notify the </w:t>
      </w:r>
      <w:r w:rsidRPr="00D70670">
        <w:rPr>
          <w:rFonts w:ascii="Arial" w:hAnsi="Arial" w:cs="Arial"/>
          <w:b/>
          <w:bCs/>
          <w:lang w:val="en-US"/>
        </w:rPr>
        <w:t>CM Administrative Parties</w:t>
      </w:r>
      <w:r w:rsidRPr="00D70670">
        <w:rPr>
          <w:rFonts w:ascii="Arial" w:hAnsi="Arial" w:cs="Arial"/>
          <w:lang w:val="en-US"/>
        </w:rPr>
        <w:t xml:space="preserv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the </w:t>
      </w:r>
      <w:proofErr w:type="spellStart"/>
      <w:r w:rsidRPr="00D70670">
        <w:rPr>
          <w:rFonts w:ascii="Arial" w:hAnsi="Arial" w:cs="Arial"/>
          <w:b/>
          <w:bCs/>
          <w:lang w:val="en-US"/>
        </w:rPr>
        <w:t>CfD</w:t>
      </w:r>
      <w:proofErr w:type="spellEnd"/>
      <w:r w:rsidRPr="00D70670">
        <w:rPr>
          <w:rFonts w:ascii="Arial" w:hAnsi="Arial" w:cs="Arial"/>
          <w:b/>
          <w:bCs/>
          <w:lang w:val="en-US"/>
        </w:rPr>
        <w:t xml:space="preserve"> Administrative Parties</w:t>
      </w:r>
      <w:r w:rsidRPr="00D70670">
        <w:rPr>
          <w:rFonts w:ascii="Arial" w:hAnsi="Arial" w:cs="Arial"/>
          <w:lang w:val="en-US"/>
        </w:rPr>
        <w:t xml:space="preserve"> of any </w:t>
      </w:r>
      <w:r w:rsidRPr="00D70670">
        <w:rPr>
          <w:rFonts w:ascii="Arial" w:hAnsi="Arial" w:cs="Arial"/>
          <w:b/>
          <w:bCs/>
          <w:lang w:val="en-US"/>
        </w:rPr>
        <w:t>Urgent CUSC Modification Proposal</w:t>
      </w:r>
      <w:r w:rsidRPr="00D70670">
        <w:rPr>
          <w:rFonts w:ascii="Arial" w:hAnsi="Arial" w:cs="Arial"/>
          <w:lang w:val="en-US"/>
        </w:rPr>
        <w:t xml:space="preserv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when approving any alternative procedure or timetable, the </w:t>
      </w:r>
      <w:r w:rsidRPr="00D70670">
        <w:rPr>
          <w:rFonts w:ascii="Arial" w:hAnsi="Arial" w:cs="Arial"/>
          <w:b/>
          <w:bCs/>
          <w:lang w:val="en-US"/>
        </w:rPr>
        <w:t>Authority</w:t>
      </w:r>
      <w:r w:rsidRPr="00D70670">
        <w:rPr>
          <w:rFonts w:ascii="Arial" w:hAnsi="Arial" w:cs="Arial"/>
          <w:lang w:val="en-US"/>
        </w:rPr>
        <w:t xml:space="preserve"> must consider whether or not such procedure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timetable should allow for the </w:t>
      </w:r>
      <w:r w:rsidRPr="00D70670">
        <w:rPr>
          <w:rFonts w:ascii="Arial" w:hAnsi="Arial" w:cs="Arial"/>
          <w:b/>
          <w:bCs/>
          <w:lang w:val="en-US"/>
        </w:rPr>
        <w:t>CM Administrative Parties</w:t>
      </w:r>
      <w:r>
        <w:rPr>
          <w:rFonts w:ascii="Arial" w:hAnsi="Arial" w:cs="Arial"/>
          <w:b/>
          <w:bCs/>
          <w:lang w:val="en-US"/>
        </w:rPr>
        <w:t xml:space="preserve"> </w:t>
      </w:r>
      <w:smartTag w:uri="urn:schemas-microsoft-com:office:smarttags" w:element="PersonName">
        <w:r w:rsidRPr="00D70670">
          <w:rPr>
            <w:rFonts w:ascii="Arial" w:hAnsi="Arial" w:cs="Arial"/>
            <w:lang w:val="en-US"/>
          </w:rPr>
          <w:t>and</w:t>
        </w:r>
      </w:smartTag>
      <w:r w:rsidRPr="00D70670">
        <w:rPr>
          <w:rFonts w:ascii="Arial" w:hAnsi="Arial" w:cs="Arial"/>
          <w:lang w:val="en-US"/>
        </w:rPr>
        <w:t xml:space="preserve"> the </w:t>
      </w:r>
      <w:proofErr w:type="spellStart"/>
      <w:r w:rsidRPr="00D70670">
        <w:rPr>
          <w:rFonts w:ascii="Arial" w:hAnsi="Arial" w:cs="Arial"/>
          <w:b/>
          <w:bCs/>
          <w:lang w:val="en-US"/>
        </w:rPr>
        <w:t>CfD</w:t>
      </w:r>
      <w:proofErr w:type="spellEnd"/>
      <w:r w:rsidRPr="00D70670">
        <w:rPr>
          <w:rFonts w:ascii="Arial" w:hAnsi="Arial" w:cs="Arial"/>
          <w:b/>
          <w:bCs/>
          <w:lang w:val="en-US"/>
        </w:rPr>
        <w:t xml:space="preserve"> Administrative Parties</w:t>
      </w:r>
      <w:r w:rsidRPr="00D70670">
        <w:rPr>
          <w:rFonts w:ascii="Arial" w:hAnsi="Arial" w:cs="Arial"/>
          <w:lang w:val="en-US"/>
        </w:rPr>
        <w:t xml:space="preserve"> to be consulted on the </w:t>
      </w:r>
      <w:r w:rsidRPr="00435B58">
        <w:rPr>
          <w:rFonts w:ascii="Arial" w:hAnsi="Arial" w:cs="Arial"/>
          <w:b/>
          <w:bCs/>
          <w:lang w:val="en-US"/>
        </w:rPr>
        <w:t>Urgent CUSC Modification Proposal</w:t>
      </w:r>
      <w:r w:rsidRPr="00435B58">
        <w:rPr>
          <w:rFonts w:ascii="Arial" w:hAnsi="Arial" w:cs="Arial"/>
          <w:lang w:val="en-US"/>
        </w:rPr>
        <w:t xml:space="preserve"> </w:t>
      </w:r>
      <w:smartTag w:uri="urn:schemas-microsoft-com:office:smarttags" w:element="PersonName">
        <w:r w:rsidRPr="00435B58">
          <w:rPr>
            <w:rFonts w:ascii="Arial" w:hAnsi="Arial" w:cs="Arial"/>
            <w:lang w:val="en-US"/>
          </w:rPr>
          <w:t>and</w:t>
        </w:r>
      </w:smartTag>
      <w:r w:rsidRPr="00435B58">
        <w:rPr>
          <w:rFonts w:ascii="Arial" w:hAnsi="Arial" w:cs="Arial"/>
          <w:lang w:val="en-US"/>
        </w:rPr>
        <w:t xml:space="preserve"> if so how much time should be allowed.  </w:t>
      </w:r>
      <w:r w:rsidRPr="00435B58">
        <w:rPr>
          <w:rFonts w:ascii="Arial" w:hAnsi="Arial" w:cs="Arial"/>
        </w:rPr>
        <w:t xml:space="preserve">Where the procedure and timetable approved by the </w:t>
      </w:r>
      <w:r w:rsidRPr="00435B58">
        <w:rPr>
          <w:rFonts w:ascii="Arial" w:hAnsi="Arial" w:cs="Arial"/>
          <w:b/>
          <w:bCs/>
        </w:rPr>
        <w:t>Authority</w:t>
      </w:r>
      <w:r w:rsidRPr="00435B58">
        <w:rPr>
          <w:rFonts w:ascii="Arial" w:hAnsi="Arial" w:cs="Arial"/>
        </w:rPr>
        <w:t xml:space="preserve"> in respect of an </w:t>
      </w:r>
      <w:r w:rsidRPr="00435B58">
        <w:rPr>
          <w:rFonts w:ascii="Arial" w:hAnsi="Arial" w:cs="Arial"/>
          <w:b/>
          <w:bCs/>
        </w:rPr>
        <w:t>Urgent CUSC Modification Proposal</w:t>
      </w:r>
      <w:r w:rsidRPr="00435B58">
        <w:rPr>
          <w:rFonts w:ascii="Arial" w:hAnsi="Arial" w:cs="Arial"/>
        </w:rPr>
        <w:t xml:space="preserve"> do not provide for the establishment (or designation) of a </w:t>
      </w:r>
      <w:r w:rsidRPr="00435B58">
        <w:rPr>
          <w:rFonts w:ascii="Arial" w:hAnsi="Arial" w:cs="Arial"/>
          <w:b/>
          <w:bCs/>
        </w:rPr>
        <w:t>Workgroup</w:t>
      </w:r>
      <w:r w:rsidRPr="00435B58">
        <w:rPr>
          <w:rFonts w:ascii="Arial" w:hAnsi="Arial" w:cs="Arial"/>
        </w:rPr>
        <w:t xml:space="preserve"> the </w:t>
      </w:r>
      <w:r w:rsidRPr="00435B58">
        <w:rPr>
          <w:rFonts w:ascii="Arial" w:hAnsi="Arial" w:cs="Arial"/>
          <w:b/>
          <w:bCs/>
        </w:rPr>
        <w:t>Proposer</w:t>
      </w:r>
      <w:r w:rsidRPr="00435B58">
        <w:rPr>
          <w:rFonts w:ascii="Arial" w:hAnsi="Arial" w:cs="Arial"/>
        </w:rPr>
        <w:t xml:space="preserve">’s right to vary the </w:t>
      </w:r>
      <w:r w:rsidRPr="00435B58">
        <w:rPr>
          <w:rFonts w:ascii="Arial" w:hAnsi="Arial" w:cs="Arial"/>
          <w:b/>
          <w:bCs/>
        </w:rPr>
        <w:t>CUSC Modification Proposal</w:t>
      </w:r>
      <w:r w:rsidRPr="00435B58">
        <w:rPr>
          <w:rFonts w:ascii="Arial" w:hAnsi="Arial" w:cs="Arial"/>
        </w:rPr>
        <w:t xml:space="preserve"> pursuant to paragraphs 8.16.10 and 8.20.</w:t>
      </w:r>
      <w:r w:rsidR="007A05BA">
        <w:rPr>
          <w:rFonts w:ascii="Arial" w:hAnsi="Arial" w:cs="Arial"/>
        </w:rPr>
        <w:t>26</w:t>
      </w:r>
      <w:r w:rsidRPr="00435B58">
        <w:rPr>
          <w:rFonts w:ascii="Arial" w:hAnsi="Arial" w:cs="Arial"/>
        </w:rPr>
        <w:t xml:space="preserve"> shall lapse from the time and date of such approval.</w:t>
      </w:r>
      <w:r>
        <w:rPr>
          <w:rFonts w:ascii="Arial" w:hAnsi="Arial" w:cs="Arial"/>
        </w:rPr>
        <w:t xml:space="preserve"> </w:t>
      </w:r>
    </w:p>
    <w:p w14:paraId="3522A39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59" w:name="_DV_M722"/>
      <w:bookmarkEnd w:id="1159"/>
      <w:r>
        <w:rPr>
          <w:rFonts w:ascii="Arial" w:hAnsi="Arial" w:cs="Arial"/>
        </w:rPr>
        <w:t xml:space="preserve">The </w:t>
      </w:r>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in respect of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shall include:</w:t>
      </w:r>
    </w:p>
    <w:p w14:paraId="0CE9B4BD" w14:textId="76DE5325" w:rsidR="00B56045" w:rsidRDefault="00B56045" w:rsidP="00B56045">
      <w:pPr>
        <w:pStyle w:val="Heading5"/>
        <w:widowControl/>
        <w:numPr>
          <w:ilvl w:val="4"/>
          <w:numId w:val="21"/>
        </w:numPr>
        <w:tabs>
          <w:tab w:val="clear" w:pos="5103"/>
          <w:tab w:val="num" w:pos="0"/>
        </w:tabs>
        <w:jc w:val="both"/>
        <w:rPr>
          <w:rFonts w:ascii="Arial" w:hAnsi="Arial" w:cs="Arial"/>
        </w:rPr>
      </w:pPr>
      <w:bookmarkStart w:id="1160" w:name="_DV_M723"/>
      <w:bookmarkEnd w:id="1160"/>
      <w:r>
        <w:rPr>
          <w:rFonts w:ascii="Arial" w:hAnsi="Arial" w:cs="Arial"/>
        </w:rPr>
        <w:t xml:space="preserve">a statement as to why the </w:t>
      </w:r>
      <w:r>
        <w:rPr>
          <w:rFonts w:ascii="Arial" w:hAnsi="Arial" w:cs="Arial"/>
          <w:b/>
          <w:bCs/>
        </w:rPr>
        <w:t>Proposer</w:t>
      </w:r>
      <w:r>
        <w:rPr>
          <w:rFonts w:ascii="Arial" w:hAnsi="Arial" w:cs="Arial"/>
        </w:rPr>
        <w:t xml:space="preserve">  believes that such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should be treated as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w:t>
      </w:r>
      <w:bookmarkStart w:id="1161" w:name="_BPDCI_239"/>
      <w:bookmarkEnd w:id="1161"/>
    </w:p>
    <w:p w14:paraId="7CC77FF0" w14:textId="4A28B3B1" w:rsidR="00B56045" w:rsidRDefault="00B56045" w:rsidP="00B56045">
      <w:pPr>
        <w:pStyle w:val="Heading5"/>
        <w:widowControl/>
        <w:numPr>
          <w:ilvl w:val="4"/>
          <w:numId w:val="21"/>
        </w:numPr>
        <w:tabs>
          <w:tab w:val="clear" w:pos="5103"/>
          <w:tab w:val="num" w:pos="0"/>
        </w:tabs>
        <w:jc w:val="both"/>
        <w:rPr>
          <w:rFonts w:ascii="Arial" w:hAnsi="Arial" w:cs="Arial"/>
        </w:rPr>
      </w:pPr>
      <w:bookmarkStart w:id="1162" w:name="_DV_M724"/>
      <w:bookmarkEnd w:id="1162"/>
      <w:r>
        <w:rPr>
          <w:rFonts w:ascii="Arial" w:hAnsi="Arial" w:cs="Arial"/>
        </w:rPr>
        <w:lastRenderedPageBreak/>
        <w:t xml:space="preserve">any statement provided by the </w:t>
      </w:r>
      <w:r>
        <w:rPr>
          <w:rFonts w:ascii="Arial" w:hAnsi="Arial" w:cs="Arial"/>
          <w:b/>
          <w:bCs/>
        </w:rPr>
        <w:t>Authority</w:t>
      </w:r>
      <w:r>
        <w:rPr>
          <w:rFonts w:ascii="Arial" w:hAnsi="Arial" w:cs="Arial"/>
        </w:rPr>
        <w:t xml:space="preserve"> as to why the </w:t>
      </w:r>
      <w:r>
        <w:rPr>
          <w:rFonts w:ascii="Arial" w:hAnsi="Arial" w:cs="Arial"/>
          <w:b/>
          <w:bCs/>
        </w:rPr>
        <w:t>Authority</w:t>
      </w:r>
      <w:r>
        <w:rPr>
          <w:rFonts w:ascii="Arial" w:hAnsi="Arial" w:cs="Arial"/>
        </w:rPr>
        <w:t xml:space="preserve"> believes that such </w:t>
      </w:r>
      <w:r>
        <w:rPr>
          <w:rFonts w:ascii="Arial" w:hAnsi="Arial" w:cs="Arial"/>
          <w:b/>
          <w:bCs/>
        </w:rPr>
        <w:t>CUSC Modification Proposal</w:t>
      </w:r>
      <w:r>
        <w:rPr>
          <w:rFonts w:ascii="Arial" w:hAnsi="Arial" w:cs="Arial"/>
        </w:rPr>
        <w:t xml:space="preserve"> should be treated as an </w:t>
      </w:r>
      <w:r>
        <w:rPr>
          <w:rFonts w:ascii="Arial" w:hAnsi="Arial" w:cs="Arial"/>
          <w:b/>
          <w:bCs/>
        </w:rPr>
        <w:t>Urgent CUSC Modification Proposal</w:t>
      </w:r>
      <w:r>
        <w:rPr>
          <w:rFonts w:ascii="Arial" w:hAnsi="Arial" w:cs="Arial"/>
        </w:rPr>
        <w:t>;</w:t>
      </w:r>
      <w:bookmarkStart w:id="1163" w:name="_BPDCI_241"/>
      <w:bookmarkEnd w:id="1163"/>
    </w:p>
    <w:p w14:paraId="0C840CC2" w14:textId="3CCDFB62" w:rsidR="00B56045" w:rsidRDefault="00B56045" w:rsidP="00B56045">
      <w:pPr>
        <w:pStyle w:val="Heading5"/>
        <w:widowControl/>
        <w:numPr>
          <w:ilvl w:val="4"/>
          <w:numId w:val="21"/>
        </w:numPr>
        <w:tabs>
          <w:tab w:val="clear" w:pos="5103"/>
          <w:tab w:val="num" w:pos="0"/>
        </w:tabs>
        <w:jc w:val="both"/>
        <w:rPr>
          <w:rFonts w:ascii="Arial" w:hAnsi="Arial" w:cs="Arial"/>
        </w:rPr>
      </w:pPr>
      <w:bookmarkStart w:id="1164" w:name="_DV_M725"/>
      <w:bookmarkEnd w:id="1164"/>
      <w:r>
        <w:rPr>
          <w:rFonts w:ascii="Arial" w:hAnsi="Arial" w:cs="Arial"/>
        </w:rPr>
        <w:t xml:space="preserve">any recommendation of the </w:t>
      </w:r>
      <w:r>
        <w:rPr>
          <w:rFonts w:ascii="Arial" w:hAnsi="Arial" w:cs="Arial"/>
          <w:b/>
          <w:bCs/>
        </w:rPr>
        <w:t xml:space="preserve">CUSC Modifications Panel </w:t>
      </w:r>
      <w:r>
        <w:rPr>
          <w:rFonts w:ascii="Arial" w:hAnsi="Arial" w:cs="Arial"/>
        </w:rPr>
        <w:t xml:space="preserve">(or any recommendation of the </w:t>
      </w:r>
      <w:r>
        <w:rPr>
          <w:rFonts w:ascii="Arial" w:hAnsi="Arial" w:cs="Arial"/>
          <w:b/>
          <w:bCs/>
        </w:rPr>
        <w:t>Panel Chair</w:t>
      </w:r>
      <w:del w:id="1165" w:author="Akhtar (ESO), Shazia" w:date="2021-11-01T12:17:00Z">
        <w:r w:rsidDel="008E0D82">
          <w:rPr>
            <w:rFonts w:ascii="Arial" w:hAnsi="Arial" w:cs="Arial"/>
            <w:b/>
            <w:bCs/>
          </w:rPr>
          <w:delText>man</w:delText>
        </w:r>
      </w:del>
      <w:r>
        <w:rPr>
          <w:rFonts w:ascii="Arial" w:hAnsi="Arial" w:cs="Arial"/>
        </w:rPr>
        <w:t xml:space="preserve">) provided in accordance with Paragraph 8.24 in respect of whether any </w:t>
      </w:r>
      <w:r>
        <w:rPr>
          <w:rFonts w:ascii="Arial" w:hAnsi="Arial" w:cs="Arial"/>
          <w:b/>
          <w:bCs/>
        </w:rPr>
        <w:t xml:space="preserve">CUSC Modification Proposal </w:t>
      </w:r>
      <w:r>
        <w:rPr>
          <w:rFonts w:ascii="Arial" w:hAnsi="Arial" w:cs="Arial"/>
        </w:rPr>
        <w:t xml:space="preserve">should be treated as an </w:t>
      </w:r>
      <w:r>
        <w:rPr>
          <w:rFonts w:ascii="Arial" w:hAnsi="Arial" w:cs="Arial"/>
          <w:b/>
          <w:bCs/>
        </w:rPr>
        <w:t>Urgent CUSC Modification Proposal</w:t>
      </w:r>
      <w:r>
        <w:rPr>
          <w:rFonts w:ascii="Arial" w:hAnsi="Arial" w:cs="Arial"/>
        </w:rPr>
        <w:t xml:space="preserve">; </w:t>
      </w:r>
      <w:bookmarkStart w:id="1166" w:name="_BPDCD_243"/>
      <w:bookmarkStart w:id="1167" w:name="_DV_M726"/>
      <w:bookmarkEnd w:id="1166"/>
      <w:bookmarkEnd w:id="1167"/>
      <w:r>
        <w:rPr>
          <w:rFonts w:ascii="Arial" w:hAnsi="Arial" w:cs="Arial"/>
        </w:rPr>
        <w:t xml:space="preserve">and </w:t>
      </w:r>
    </w:p>
    <w:p w14:paraId="40EA179D" w14:textId="5C43BA9F" w:rsidR="00B56045" w:rsidRDefault="00B56045" w:rsidP="00B56045">
      <w:pPr>
        <w:pStyle w:val="Heading5"/>
        <w:widowControl/>
        <w:numPr>
          <w:ilvl w:val="4"/>
          <w:numId w:val="21"/>
        </w:numPr>
        <w:tabs>
          <w:tab w:val="clear" w:pos="5103"/>
          <w:tab w:val="num" w:pos="0"/>
        </w:tabs>
        <w:jc w:val="both"/>
        <w:rPr>
          <w:rFonts w:ascii="Arial" w:hAnsi="Arial" w:cs="Arial"/>
        </w:rPr>
      </w:pPr>
      <w:bookmarkStart w:id="1168" w:name="_DV_M727"/>
      <w:bookmarkEnd w:id="1168"/>
      <w:r>
        <w:rPr>
          <w:rFonts w:ascii="Arial" w:hAnsi="Arial" w:cs="Arial"/>
        </w:rPr>
        <w:t xml:space="preserve">the extent to which the procedure followed deviated from the </w:t>
      </w:r>
      <w:r>
        <w:rPr>
          <w:rFonts w:ascii="Arial" w:hAnsi="Arial" w:cs="Arial"/>
          <w:b/>
          <w:bCs/>
        </w:rPr>
        <w:t>CUSC Modification</w:t>
      </w:r>
      <w:r>
        <w:rPr>
          <w:rFonts w:ascii="Arial" w:hAnsi="Arial" w:cs="Arial"/>
        </w:rPr>
        <w:t xml:space="preserve"> </w:t>
      </w:r>
      <w:r>
        <w:rPr>
          <w:rFonts w:ascii="Arial" w:hAnsi="Arial" w:cs="Arial"/>
          <w:b/>
          <w:bCs/>
        </w:rPr>
        <w:t xml:space="preserve">Procedures </w:t>
      </w:r>
      <w:r>
        <w:rPr>
          <w:rFonts w:ascii="Arial" w:hAnsi="Arial" w:cs="Arial"/>
        </w:rPr>
        <w:t>(other than the procedures in this Paragraph  8.24).</w:t>
      </w:r>
    </w:p>
    <w:p w14:paraId="6F98B128" w14:textId="77777777" w:rsidR="00B56045" w:rsidRPr="00870721" w:rsidRDefault="00B56045" w:rsidP="00B56045">
      <w:pPr>
        <w:pStyle w:val="Heading5"/>
        <w:widowControl/>
        <w:numPr>
          <w:ilvl w:val="4"/>
          <w:numId w:val="21"/>
        </w:numPr>
        <w:tabs>
          <w:tab w:val="clear" w:pos="5103"/>
          <w:tab w:val="num" w:pos="0"/>
        </w:tabs>
        <w:jc w:val="both"/>
        <w:rPr>
          <w:rFonts w:ascii="Arial" w:hAnsi="Arial" w:cs="Arial"/>
        </w:rPr>
      </w:pPr>
      <w:r w:rsidRPr="00870721">
        <w:rPr>
          <w:rFonts w:ascii="Arial" w:hAnsi="Arial" w:cs="Arial"/>
          <w:b/>
        </w:rPr>
        <w:t>The Company’s</w:t>
      </w:r>
      <w:r w:rsidRPr="00870721">
        <w:rPr>
          <w:rFonts w:ascii="Arial" w:hAnsi="Arial" w:cs="Arial"/>
        </w:rPr>
        <w:t xml:space="preserve"> justification for including or nor including the views resulting from the relevant consultation in the </w:t>
      </w:r>
      <w:r w:rsidRPr="00870721">
        <w:rPr>
          <w:rFonts w:ascii="Arial" w:hAnsi="Arial" w:cs="Arial"/>
          <w:b/>
        </w:rPr>
        <w:t>CUSC Modification Proposal</w:t>
      </w:r>
      <w:r w:rsidRPr="00870721">
        <w:rPr>
          <w:rFonts w:ascii="Arial" w:hAnsi="Arial" w:cs="Arial"/>
        </w:rPr>
        <w:t xml:space="preserve"> and if applicable, any </w:t>
      </w:r>
      <w:r w:rsidRPr="00870721">
        <w:rPr>
          <w:rFonts w:ascii="Arial" w:hAnsi="Arial" w:cs="Arial"/>
          <w:b/>
        </w:rPr>
        <w:t>Workgroup Alternative CUSC Modification (s)</w:t>
      </w:r>
    </w:p>
    <w:p w14:paraId="4FD1448A"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69" w:name="_DV_M728"/>
      <w:bookmarkEnd w:id="1169"/>
      <w:r>
        <w:rPr>
          <w:rFonts w:ascii="Arial" w:hAnsi="Arial" w:cs="Arial"/>
        </w:rPr>
        <w:t xml:space="preserve">Each </w:t>
      </w:r>
      <w:r>
        <w:rPr>
          <w:rFonts w:ascii="Arial" w:hAnsi="Arial" w:cs="Arial"/>
          <w:b/>
          <w:bCs/>
        </w:rPr>
        <w:t>CUSC Party</w:t>
      </w:r>
      <w:r>
        <w:rPr>
          <w:rFonts w:ascii="Arial" w:hAnsi="Arial" w:cs="Arial"/>
        </w:rPr>
        <w:t xml:space="preserve"> and 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xml:space="preserve"> shall take all reasonable steps to ensure that an </w:t>
      </w:r>
      <w:r>
        <w:rPr>
          <w:rFonts w:ascii="Arial" w:hAnsi="Arial" w:cs="Arial"/>
          <w:b/>
          <w:bCs/>
        </w:rPr>
        <w:t>Urgent CUSC Modification</w:t>
      </w:r>
      <w:r>
        <w:rPr>
          <w:rFonts w:ascii="Arial" w:hAnsi="Arial" w:cs="Arial"/>
        </w:rPr>
        <w:t xml:space="preserve"> </w:t>
      </w:r>
      <w:r>
        <w:rPr>
          <w:rFonts w:ascii="Arial" w:hAnsi="Arial" w:cs="Arial"/>
          <w:b/>
          <w:bCs/>
        </w:rPr>
        <w:t>Proposal</w:t>
      </w:r>
      <w:r>
        <w:rPr>
          <w:rFonts w:ascii="Arial" w:hAnsi="Arial" w:cs="Arial"/>
        </w:rPr>
        <w:t xml:space="preserve"> is considered, evaluated and (subject to the approval of the </w:t>
      </w:r>
      <w:r>
        <w:rPr>
          <w:rFonts w:ascii="Arial" w:hAnsi="Arial" w:cs="Arial"/>
          <w:b/>
          <w:bCs/>
        </w:rPr>
        <w:t>Authority</w:t>
      </w:r>
      <w:r>
        <w:rPr>
          <w:rFonts w:ascii="Arial" w:hAnsi="Arial" w:cs="Arial"/>
        </w:rPr>
        <w:t xml:space="preserve">) implemented as soon as reasonably practicable, having regard to the urgency of the matter and, for the avoidance of doubt, an </w:t>
      </w:r>
      <w:r>
        <w:rPr>
          <w:rFonts w:ascii="Arial" w:hAnsi="Arial" w:cs="Arial"/>
          <w:b/>
          <w:bCs/>
        </w:rPr>
        <w:t>Urgent</w:t>
      </w:r>
      <w:r>
        <w:rPr>
          <w:rFonts w:ascii="Arial" w:hAnsi="Arial" w:cs="Arial"/>
        </w:rPr>
        <w:t xml:space="preserve"> </w:t>
      </w:r>
      <w:r>
        <w:rPr>
          <w:rFonts w:ascii="Arial" w:hAnsi="Arial" w:cs="Arial"/>
          <w:b/>
          <w:bCs/>
        </w:rPr>
        <w:t>CUSC Modification</w:t>
      </w:r>
      <w:r>
        <w:rPr>
          <w:rFonts w:ascii="Arial" w:hAnsi="Arial" w:cs="Arial"/>
        </w:rPr>
        <w:t xml:space="preserve"> </w:t>
      </w:r>
      <w:r>
        <w:rPr>
          <w:rFonts w:ascii="Arial" w:hAnsi="Arial" w:cs="Arial"/>
          <w:b/>
          <w:bCs/>
        </w:rPr>
        <w:t>Proposal</w:t>
      </w:r>
      <w:r>
        <w:rPr>
          <w:rFonts w:ascii="Arial" w:hAnsi="Arial" w:cs="Arial"/>
        </w:rPr>
        <w:t xml:space="preserve"> may (subject to the approval of the </w:t>
      </w:r>
      <w:r>
        <w:rPr>
          <w:rFonts w:ascii="Arial" w:hAnsi="Arial" w:cs="Arial"/>
          <w:b/>
          <w:bCs/>
        </w:rPr>
        <w:t>Authority</w:t>
      </w:r>
      <w:r>
        <w:rPr>
          <w:rFonts w:ascii="Arial" w:hAnsi="Arial" w:cs="Arial"/>
        </w:rPr>
        <w:t xml:space="preserve">) result in the </w:t>
      </w:r>
      <w:r>
        <w:rPr>
          <w:rFonts w:ascii="Arial" w:hAnsi="Arial" w:cs="Arial"/>
          <w:b/>
          <w:bCs/>
        </w:rPr>
        <w:t>CUSC</w:t>
      </w:r>
      <w:r>
        <w:rPr>
          <w:rFonts w:ascii="Arial" w:hAnsi="Arial" w:cs="Arial"/>
        </w:rPr>
        <w:t xml:space="preserve"> being amended on the day on which such proposal is submitted.</w:t>
      </w:r>
    </w:p>
    <w:p w14:paraId="2A3F497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70" w:name="_DV_M729"/>
      <w:bookmarkEnd w:id="1170"/>
      <w:r>
        <w:rPr>
          <w:rFonts w:ascii="Arial" w:hAnsi="Arial" w:cs="Arial"/>
        </w:rPr>
        <w:t xml:space="preserve">Where an </w:t>
      </w:r>
      <w:r>
        <w:rPr>
          <w:rFonts w:ascii="Arial" w:hAnsi="Arial" w:cs="Arial"/>
          <w:b/>
          <w:bCs/>
        </w:rPr>
        <w:t>Urgent CUSC Modification Proposal</w:t>
      </w:r>
      <w:r>
        <w:rPr>
          <w:rFonts w:ascii="Arial" w:hAnsi="Arial" w:cs="Arial"/>
        </w:rPr>
        <w:t xml:space="preserve"> results in an amendment being made in accordance with Paragraph </w:t>
      </w:r>
      <w:r>
        <w:rPr>
          <w:rStyle w:val="DeltaViewInsertion"/>
          <w:rFonts w:ascii="Arial" w:hAnsi="Arial" w:cs="Arial"/>
          <w:color w:val="000000"/>
          <w:u w:val="none"/>
        </w:rPr>
        <w:t>8.28</w:t>
      </w:r>
      <w:r>
        <w:rPr>
          <w:rFonts w:ascii="Arial" w:hAnsi="Arial" w:cs="Arial"/>
        </w:rPr>
        <w:t xml:space="preserve">, the </w:t>
      </w:r>
      <w:r>
        <w:rPr>
          <w:rFonts w:ascii="Arial" w:hAnsi="Arial" w:cs="Arial"/>
          <w:b/>
          <w:bCs/>
        </w:rPr>
        <w:t>CUSC Modifications Panel</w:t>
      </w:r>
      <w:r>
        <w:rPr>
          <w:rFonts w:ascii="Arial" w:hAnsi="Arial" w:cs="Arial"/>
        </w:rPr>
        <w:t xml:space="preserve"> may or (where it appears to the </w:t>
      </w:r>
      <w:r>
        <w:rPr>
          <w:rFonts w:ascii="Arial" w:hAnsi="Arial" w:cs="Arial"/>
          <w:b/>
          <w:bCs/>
        </w:rPr>
        <w:t>CUSC Modifications Pane</w:t>
      </w:r>
      <w:r>
        <w:rPr>
          <w:rFonts w:ascii="Arial" w:hAnsi="Arial" w:cs="Arial"/>
        </w:rPr>
        <w:t xml:space="preserve">l that there is a reasonable level of support for a review amongst </w:t>
      </w:r>
      <w:r>
        <w:rPr>
          <w:rFonts w:ascii="Arial" w:hAnsi="Arial" w:cs="Arial"/>
          <w:b/>
          <w:bCs/>
        </w:rPr>
        <w:t>CUSC Parties</w:t>
      </w:r>
      <w:r>
        <w:rPr>
          <w:rFonts w:ascii="Arial" w:hAnsi="Arial" w:cs="Arial"/>
        </w:rPr>
        <w:t xml:space="preserve"> shall following such amendment, action a </w:t>
      </w:r>
      <w:r>
        <w:rPr>
          <w:rFonts w:ascii="Arial" w:hAnsi="Arial" w:cs="Arial"/>
          <w:b/>
          <w:bCs/>
        </w:rPr>
        <w:t>Standing Group</w:t>
      </w:r>
      <w:r>
        <w:rPr>
          <w:rFonts w:ascii="Arial" w:hAnsi="Arial" w:cs="Arial"/>
        </w:rPr>
        <w:t xml:space="preserve"> in accordance with </w:t>
      </w:r>
      <w:r>
        <w:rPr>
          <w:rStyle w:val="DeltaViewInsertion"/>
          <w:rFonts w:ascii="Arial" w:hAnsi="Arial" w:cs="Arial"/>
          <w:color w:val="000000"/>
          <w:u w:val="none"/>
        </w:rPr>
        <w:t xml:space="preserve">Paragraph </w:t>
      </w:r>
      <w:r>
        <w:rPr>
          <w:rFonts w:ascii="Arial" w:hAnsi="Arial" w:cs="Arial"/>
        </w:rPr>
        <w:t xml:space="preserve">8.21 on terms specified by the </w:t>
      </w:r>
      <w:r>
        <w:rPr>
          <w:rFonts w:ascii="Arial" w:hAnsi="Arial" w:cs="Arial"/>
          <w:b/>
          <w:bCs/>
        </w:rPr>
        <w:t xml:space="preserve">CUSC Modifications Panel </w:t>
      </w:r>
      <w:r>
        <w:rPr>
          <w:rFonts w:ascii="Arial" w:hAnsi="Arial" w:cs="Arial"/>
        </w:rPr>
        <w:t xml:space="preserve">to consider and report as to whether any alternative amendment could, as compared with such amendment better facilitate achieving the </w:t>
      </w:r>
      <w:r>
        <w:rPr>
          <w:rFonts w:ascii="Arial" w:hAnsi="Arial" w:cs="Arial"/>
          <w:b/>
          <w:bCs/>
        </w:rPr>
        <w:t>Applicable CUSC Objectives</w:t>
      </w:r>
      <w:r>
        <w:rPr>
          <w:rFonts w:ascii="Arial" w:hAnsi="Arial" w:cs="Arial"/>
        </w:rPr>
        <w:t xml:space="preserve"> in respect of the subject matter of that </w:t>
      </w:r>
      <w:r>
        <w:rPr>
          <w:rFonts w:ascii="Arial" w:hAnsi="Arial" w:cs="Arial"/>
          <w:b/>
          <w:bCs/>
        </w:rPr>
        <w:t>Urgent CUSC Modification Proposal</w:t>
      </w:r>
      <w:r>
        <w:rPr>
          <w:rFonts w:ascii="Arial" w:hAnsi="Arial" w:cs="Arial"/>
        </w:rPr>
        <w:t>.</w:t>
      </w:r>
    </w:p>
    <w:p w14:paraId="58F1F9D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171" w:name="_DV_M730"/>
      <w:bookmarkEnd w:id="1171"/>
      <w:r>
        <w:rPr>
          <w:rFonts w:ascii="Arial" w:hAnsi="Arial" w:cs="Arial"/>
          <w:b/>
          <w:bCs/>
        </w:rPr>
        <w:t>SELF-GOVERNANCE</w:t>
      </w:r>
    </w:p>
    <w:p w14:paraId="560AECB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72" w:name="_DV_M731"/>
      <w:bookmarkEnd w:id="1172"/>
      <w:r>
        <w:rPr>
          <w:rFonts w:ascii="Arial" w:hAnsi="Arial" w:cs="Arial"/>
        </w:rPr>
        <w:t xml:space="preserve">If the </w:t>
      </w:r>
      <w:r>
        <w:rPr>
          <w:rFonts w:ascii="Arial" w:hAnsi="Arial" w:cs="Arial"/>
          <w:b/>
          <w:bCs/>
        </w:rPr>
        <w:t>CUSC Modifications Panel</w:t>
      </w:r>
      <w:r>
        <w:rPr>
          <w:rFonts w:ascii="Arial" w:hAnsi="Arial" w:cs="Arial"/>
        </w:rPr>
        <w:t xml:space="preserve">, having evaluated a </w:t>
      </w:r>
      <w:r>
        <w:rPr>
          <w:rFonts w:ascii="Arial" w:hAnsi="Arial" w:cs="Arial"/>
          <w:b/>
          <w:bCs/>
        </w:rPr>
        <w:t>CUSC Modification Proposal</w:t>
      </w:r>
      <w:r>
        <w:rPr>
          <w:rFonts w:ascii="Arial" w:hAnsi="Arial" w:cs="Arial"/>
        </w:rPr>
        <w:t xml:space="preserve"> against the </w:t>
      </w:r>
      <w:r>
        <w:rPr>
          <w:rFonts w:ascii="Arial" w:hAnsi="Arial" w:cs="Arial"/>
          <w:b/>
          <w:bCs/>
        </w:rPr>
        <w:t>Self-Governance Criteria</w:t>
      </w:r>
      <w:r>
        <w:rPr>
          <w:rFonts w:ascii="Arial" w:hAnsi="Arial" w:cs="Arial"/>
        </w:rPr>
        <w:t xml:space="preserve">, pursuant to Paragraph 8.18.4, considers that the </w:t>
      </w:r>
      <w:r>
        <w:rPr>
          <w:rFonts w:ascii="Arial" w:hAnsi="Arial" w:cs="Arial"/>
          <w:b/>
          <w:bCs/>
        </w:rPr>
        <w:t>CUSC Modification Proposal</w:t>
      </w:r>
      <w:r>
        <w:rPr>
          <w:rFonts w:ascii="Arial" w:hAnsi="Arial" w:cs="Arial"/>
        </w:rPr>
        <w:t xml:space="preserve"> meets the </w:t>
      </w:r>
      <w:r>
        <w:rPr>
          <w:rFonts w:ascii="Arial" w:hAnsi="Arial" w:cs="Arial"/>
          <w:b/>
          <w:bCs/>
        </w:rPr>
        <w:t>Self-Governance Criteria</w:t>
      </w:r>
      <w:r>
        <w:rPr>
          <w:rFonts w:ascii="Arial" w:hAnsi="Arial" w:cs="Arial"/>
        </w:rPr>
        <w:t xml:space="preserve">, the </w:t>
      </w:r>
      <w:r>
        <w:rPr>
          <w:rFonts w:ascii="Arial" w:hAnsi="Arial" w:cs="Arial"/>
          <w:b/>
          <w:bCs/>
        </w:rPr>
        <w:t>CUSC Modifications Panel</w:t>
      </w:r>
      <w:r>
        <w:rPr>
          <w:rFonts w:ascii="Arial" w:hAnsi="Arial" w:cs="Arial"/>
        </w:rPr>
        <w:t xml:space="preserve"> shall submit to the </w:t>
      </w:r>
      <w:r>
        <w:rPr>
          <w:rFonts w:ascii="Arial" w:hAnsi="Arial" w:cs="Arial"/>
          <w:b/>
          <w:bCs/>
        </w:rPr>
        <w:t>Authority</w:t>
      </w:r>
      <w:r>
        <w:rPr>
          <w:rFonts w:ascii="Arial" w:hAnsi="Arial" w:cs="Arial"/>
        </w:rPr>
        <w:t xml:space="preserve"> a </w:t>
      </w:r>
      <w:r>
        <w:rPr>
          <w:rFonts w:ascii="Arial" w:hAnsi="Arial" w:cs="Arial"/>
          <w:b/>
          <w:bCs/>
        </w:rPr>
        <w:t>Self-Governance Statement</w:t>
      </w:r>
      <w:r>
        <w:rPr>
          <w:rFonts w:ascii="Arial" w:hAnsi="Arial" w:cs="Arial"/>
        </w:rPr>
        <w:t xml:space="preserve"> setting out its reasoning in reasonable detail.</w:t>
      </w:r>
    </w:p>
    <w:p w14:paraId="7C2753F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73" w:name="_DV_M732"/>
      <w:bookmarkEnd w:id="1173"/>
      <w:r>
        <w:rPr>
          <w:rFonts w:ascii="Arial" w:hAnsi="Arial" w:cs="Arial"/>
        </w:rPr>
        <w:t xml:space="preserve">The </w:t>
      </w:r>
      <w:r>
        <w:rPr>
          <w:rFonts w:ascii="Arial" w:hAnsi="Arial" w:cs="Arial"/>
          <w:b/>
          <w:bCs/>
        </w:rPr>
        <w:t>Authority</w:t>
      </w:r>
      <w:r>
        <w:rPr>
          <w:rFonts w:ascii="Arial" w:hAnsi="Arial" w:cs="Arial"/>
        </w:rPr>
        <w:t xml:space="preserve"> may, at any time prior to the </w:t>
      </w:r>
      <w:r>
        <w:rPr>
          <w:rFonts w:ascii="Arial" w:hAnsi="Arial" w:cs="Arial"/>
          <w:b/>
          <w:bCs/>
        </w:rPr>
        <w:t>CUSC Modifications Panel</w:t>
      </w:r>
      <w:r>
        <w:rPr>
          <w:rFonts w:ascii="Arial" w:hAnsi="Arial" w:cs="Arial"/>
        </w:rPr>
        <w:t xml:space="preserve">’s determination made pursuant to Paragraph 8.25.9, give written notice that it disagrees with the </w:t>
      </w:r>
      <w:r>
        <w:rPr>
          <w:rFonts w:ascii="Arial" w:hAnsi="Arial" w:cs="Arial"/>
          <w:b/>
          <w:bCs/>
        </w:rPr>
        <w:t>Self-Governance Statement</w:t>
      </w:r>
      <w:r>
        <w:rPr>
          <w:rFonts w:ascii="Arial" w:hAnsi="Arial" w:cs="Arial"/>
        </w:rPr>
        <w:t xml:space="preserve"> and may direct that the </w:t>
      </w:r>
      <w:r>
        <w:rPr>
          <w:rFonts w:ascii="Arial" w:hAnsi="Arial" w:cs="Arial"/>
          <w:b/>
          <w:bCs/>
        </w:rPr>
        <w:t>CUSC Modification Proposal</w:t>
      </w:r>
      <w:r>
        <w:rPr>
          <w:rFonts w:ascii="Arial" w:hAnsi="Arial" w:cs="Arial"/>
        </w:rPr>
        <w:t xml:space="preserve"> proceeds through the process for </w:t>
      </w:r>
      <w:r>
        <w:rPr>
          <w:rFonts w:ascii="Arial" w:hAnsi="Arial" w:cs="Arial"/>
          <w:b/>
          <w:bCs/>
        </w:rPr>
        <w:t>Standard CUSC Modification Proposals</w:t>
      </w:r>
      <w:r>
        <w:rPr>
          <w:rFonts w:ascii="Arial" w:hAnsi="Arial" w:cs="Arial"/>
        </w:rPr>
        <w:t xml:space="preserve"> set out in Paragraphs 8.19, 8.20, 8.22 and 8.23. </w:t>
      </w:r>
    </w:p>
    <w:p w14:paraId="0BCCE26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74" w:name="_DV_M733"/>
      <w:bookmarkEnd w:id="1174"/>
      <w:r>
        <w:rPr>
          <w:rFonts w:ascii="Arial" w:hAnsi="Arial" w:cs="Arial"/>
        </w:rPr>
        <w:t xml:space="preserve">Subject to Paragraph 8.25.2, after submitting a </w:t>
      </w:r>
      <w:r>
        <w:rPr>
          <w:rFonts w:ascii="Arial" w:hAnsi="Arial" w:cs="Arial"/>
          <w:b/>
          <w:bCs/>
        </w:rPr>
        <w:t>Self-Governance Statement</w:t>
      </w:r>
      <w:r>
        <w:rPr>
          <w:rFonts w:ascii="Arial" w:hAnsi="Arial" w:cs="Arial"/>
        </w:rPr>
        <w:t xml:space="preserve">, the </w:t>
      </w:r>
      <w:r>
        <w:rPr>
          <w:rFonts w:ascii="Arial" w:hAnsi="Arial" w:cs="Arial"/>
          <w:b/>
          <w:bCs/>
        </w:rPr>
        <w:t>CUSC Modifications Panel</w:t>
      </w:r>
      <w:r>
        <w:rPr>
          <w:rFonts w:ascii="Arial" w:hAnsi="Arial" w:cs="Arial"/>
        </w:rPr>
        <w:t xml:space="preserve"> shall follow the procedure set out in Paragraphs 8.19, 8.20 and 8.22.  </w:t>
      </w:r>
    </w:p>
    <w:p w14:paraId="4E1661C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75" w:name="_DV_M734"/>
      <w:bookmarkEnd w:id="1175"/>
      <w:r>
        <w:rPr>
          <w:rFonts w:ascii="Arial" w:hAnsi="Arial" w:cs="Arial"/>
        </w:rPr>
        <w:lastRenderedPageBreak/>
        <w:t xml:space="preserve">The </w:t>
      </w:r>
      <w:r>
        <w:rPr>
          <w:rFonts w:ascii="Arial" w:hAnsi="Arial" w:cs="Arial"/>
          <w:b/>
          <w:bCs/>
        </w:rPr>
        <w:t>Authority</w:t>
      </w:r>
      <w:r>
        <w:rPr>
          <w:rFonts w:ascii="Arial" w:hAnsi="Arial" w:cs="Arial"/>
        </w:rPr>
        <w:t xml:space="preserve"> may issue a direction to the </w:t>
      </w:r>
      <w:r>
        <w:rPr>
          <w:rFonts w:ascii="Arial" w:hAnsi="Arial" w:cs="Arial"/>
          <w:b/>
          <w:bCs/>
        </w:rPr>
        <w:t>CUSC Modifications Panel</w:t>
      </w:r>
      <w:r>
        <w:rPr>
          <w:rFonts w:ascii="Arial" w:hAnsi="Arial" w:cs="Arial"/>
        </w:rPr>
        <w:t xml:space="preserve"> in relation to a </w:t>
      </w:r>
      <w:r>
        <w:rPr>
          <w:rFonts w:ascii="Arial" w:hAnsi="Arial" w:cs="Arial"/>
          <w:b/>
          <w:bCs/>
        </w:rPr>
        <w:t>CUSC Modification Proposal</w:t>
      </w:r>
      <w:r>
        <w:rPr>
          <w:rFonts w:ascii="Arial" w:hAnsi="Arial" w:cs="Arial"/>
        </w:rPr>
        <w:t xml:space="preserve"> to follow the procedure set out for </w:t>
      </w:r>
      <w:r>
        <w:rPr>
          <w:rFonts w:ascii="Arial" w:hAnsi="Arial" w:cs="Arial"/>
          <w:b/>
          <w:bCs/>
        </w:rPr>
        <w:t>CUSC Modification Proposals</w:t>
      </w:r>
      <w:r>
        <w:rPr>
          <w:rFonts w:ascii="Arial" w:hAnsi="Arial" w:cs="Arial"/>
        </w:rPr>
        <w:t xml:space="preserve"> that meet the </w:t>
      </w:r>
      <w:r>
        <w:rPr>
          <w:rFonts w:ascii="Arial" w:hAnsi="Arial" w:cs="Arial"/>
          <w:b/>
          <w:bCs/>
        </w:rPr>
        <w:t>Self-Governance Criteria</w:t>
      </w:r>
      <w:r>
        <w:rPr>
          <w:rFonts w:ascii="Arial" w:hAnsi="Arial" w:cs="Arial"/>
        </w:rPr>
        <w:t xml:space="preserve">, notwithstanding that no </w:t>
      </w:r>
      <w:r>
        <w:rPr>
          <w:rFonts w:ascii="Arial" w:hAnsi="Arial" w:cs="Arial"/>
          <w:b/>
          <w:bCs/>
        </w:rPr>
        <w:t>Self-Governance Statement</w:t>
      </w:r>
      <w:r>
        <w:rPr>
          <w:rFonts w:ascii="Arial" w:hAnsi="Arial" w:cs="Arial"/>
        </w:rPr>
        <w:t xml:space="preserve"> has been submitted or a </w:t>
      </w:r>
      <w:r>
        <w:rPr>
          <w:rFonts w:ascii="Arial" w:hAnsi="Arial" w:cs="Arial"/>
          <w:b/>
          <w:bCs/>
        </w:rPr>
        <w:t>Self-Governance Statement</w:t>
      </w:r>
      <w:r>
        <w:rPr>
          <w:rFonts w:ascii="Arial" w:hAnsi="Arial" w:cs="Arial"/>
        </w:rPr>
        <w:t xml:space="preserve"> has been retracted and the </w:t>
      </w:r>
      <w:r>
        <w:rPr>
          <w:rFonts w:ascii="Arial" w:hAnsi="Arial" w:cs="Arial"/>
          <w:b/>
          <w:bCs/>
        </w:rPr>
        <w:t>CUSC Modifications Panel</w:t>
      </w:r>
      <w:r>
        <w:rPr>
          <w:rFonts w:ascii="Arial" w:hAnsi="Arial" w:cs="Arial"/>
        </w:rPr>
        <w:t xml:space="preserve"> shall follow the procedure set out in Paragraphs 8.19, 8.20 and 8.22.</w:t>
      </w:r>
    </w:p>
    <w:p w14:paraId="4BB12F3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76" w:name="_DV_M735"/>
      <w:bookmarkEnd w:id="1176"/>
      <w:r>
        <w:rPr>
          <w:rFonts w:ascii="Arial" w:hAnsi="Arial" w:cs="Arial"/>
        </w:rPr>
        <w:t xml:space="preserve">Subject to the </w:t>
      </w:r>
      <w:r>
        <w:rPr>
          <w:rFonts w:ascii="Arial" w:hAnsi="Arial" w:cs="Arial"/>
          <w:b/>
          <w:bCs/>
        </w:rPr>
        <w:t>Code Administrator</w:t>
      </w:r>
      <w:r>
        <w:rPr>
          <w:rFonts w:ascii="Arial" w:hAnsi="Arial" w:cs="Arial"/>
        </w:rPr>
        <w:t xml:space="preserve">’s consultation having been completed pursuant to Paragraph 8.22, the </w:t>
      </w:r>
      <w:r>
        <w:rPr>
          <w:rFonts w:ascii="Arial" w:hAnsi="Arial" w:cs="Arial"/>
          <w:b/>
          <w:bCs/>
        </w:rPr>
        <w:t xml:space="preserve">CUSC Modification Panel </w:t>
      </w:r>
      <w:r>
        <w:rPr>
          <w:rFonts w:ascii="Arial" w:hAnsi="Arial" w:cs="Arial"/>
        </w:rPr>
        <w:t>shall prepare a report (the “</w:t>
      </w:r>
      <w:r>
        <w:rPr>
          <w:rFonts w:ascii="Arial" w:hAnsi="Arial" w:cs="Arial"/>
          <w:b/>
          <w:bCs/>
        </w:rPr>
        <w:t>CUSC Modification Self-Governance Report</w:t>
      </w:r>
      <w:r>
        <w:rPr>
          <w:rFonts w:ascii="Arial" w:hAnsi="Arial" w:cs="Arial"/>
        </w:rPr>
        <w:t>”).</w:t>
      </w:r>
    </w:p>
    <w:p w14:paraId="676DEFE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77" w:name="_DV_M736"/>
      <w:bookmarkEnd w:id="1177"/>
      <w:r>
        <w:rPr>
          <w:rFonts w:ascii="Arial" w:hAnsi="Arial" w:cs="Arial"/>
        </w:rPr>
        <w:t>The matters to be included in a</w:t>
      </w:r>
      <w:r>
        <w:rPr>
          <w:rFonts w:ascii="Arial" w:hAnsi="Arial" w:cs="Arial"/>
          <w:b/>
          <w:bCs/>
        </w:rPr>
        <w:t xml:space="preserve"> CUSC Modification Self-Governance Report</w:t>
      </w:r>
      <w:r>
        <w:rPr>
          <w:rFonts w:ascii="Arial" w:hAnsi="Arial" w:cs="Arial"/>
        </w:rPr>
        <w:t xml:space="preserve"> shall be the following (in respect of the </w:t>
      </w:r>
      <w:r>
        <w:rPr>
          <w:rFonts w:ascii="Arial" w:hAnsi="Arial" w:cs="Arial"/>
          <w:b/>
          <w:bCs/>
        </w:rPr>
        <w:t>CUSC Modification Proposal</w:t>
      </w:r>
      <w:r>
        <w:rPr>
          <w:rFonts w:ascii="Arial" w:hAnsi="Arial" w:cs="Arial"/>
        </w:rPr>
        <w:t>):</w:t>
      </w:r>
    </w:p>
    <w:p w14:paraId="7F9877D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78" w:name="_DV_M737"/>
      <w:bookmarkEnd w:id="1178"/>
      <w:r>
        <w:rPr>
          <w:rFonts w:ascii="Arial" w:hAnsi="Arial" w:cs="Arial"/>
        </w:rPr>
        <w:t xml:space="preserve">details of its analysis of the </w:t>
      </w:r>
      <w:r>
        <w:rPr>
          <w:rFonts w:ascii="Arial" w:hAnsi="Arial" w:cs="Arial"/>
          <w:b/>
          <w:bCs/>
        </w:rPr>
        <w:t>CUSC Modification Proposal</w:t>
      </w:r>
      <w:r>
        <w:rPr>
          <w:rFonts w:ascii="Arial" w:hAnsi="Arial" w:cs="Arial"/>
        </w:rPr>
        <w:t xml:space="preserve"> against the </w:t>
      </w:r>
      <w:r>
        <w:rPr>
          <w:rFonts w:ascii="Arial" w:hAnsi="Arial" w:cs="Arial"/>
          <w:b/>
          <w:bCs/>
        </w:rPr>
        <w:t>Self-Governance Criteria</w:t>
      </w:r>
      <w:r>
        <w:rPr>
          <w:rFonts w:ascii="Arial" w:hAnsi="Arial" w:cs="Arial"/>
        </w:rPr>
        <w:t>;</w:t>
      </w:r>
    </w:p>
    <w:p w14:paraId="173A123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79" w:name="_DV_M738"/>
      <w:bookmarkEnd w:id="1179"/>
      <w:r>
        <w:rPr>
          <w:rFonts w:ascii="Arial" w:hAnsi="Arial" w:cs="Arial"/>
        </w:rPr>
        <w:t xml:space="preserve">copies of all consultation responses received; </w:t>
      </w:r>
    </w:p>
    <w:p w14:paraId="29D9170E"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80" w:name="_DV_M739"/>
      <w:bookmarkEnd w:id="1180"/>
      <w:r>
        <w:rPr>
          <w:rFonts w:ascii="Arial" w:hAnsi="Arial" w:cs="Arial"/>
        </w:rPr>
        <w:t xml:space="preserve">the date on which the </w:t>
      </w:r>
      <w:r>
        <w:rPr>
          <w:rFonts w:ascii="Arial" w:hAnsi="Arial" w:cs="Arial"/>
          <w:b/>
          <w:bCs/>
        </w:rPr>
        <w:t>CUSC Modifications Panel Self-Governance Vote</w:t>
      </w:r>
      <w:r>
        <w:rPr>
          <w:rFonts w:ascii="Arial" w:hAnsi="Arial" w:cs="Arial"/>
        </w:rPr>
        <w:t xml:space="preserve"> shall take place, which shall not be earlier than seven (7) days from the date on which the </w:t>
      </w:r>
      <w:r>
        <w:rPr>
          <w:rFonts w:ascii="Arial" w:hAnsi="Arial" w:cs="Arial"/>
          <w:b/>
          <w:bCs/>
        </w:rPr>
        <w:t xml:space="preserve">CUSC Modification Self-Governance Report </w:t>
      </w:r>
      <w:r>
        <w:rPr>
          <w:rFonts w:ascii="Arial" w:hAnsi="Arial" w:cs="Arial"/>
        </w:rPr>
        <w:t xml:space="preserve">is furnished to the </w:t>
      </w:r>
      <w:r>
        <w:rPr>
          <w:rFonts w:ascii="Arial" w:hAnsi="Arial" w:cs="Arial"/>
          <w:b/>
          <w:bCs/>
        </w:rPr>
        <w:t>Authority</w:t>
      </w:r>
      <w:r>
        <w:rPr>
          <w:rFonts w:ascii="Arial" w:hAnsi="Arial" w:cs="Arial"/>
        </w:rPr>
        <w:t xml:space="preserve"> in accordance with Paragraph 8.25.7; and</w:t>
      </w:r>
    </w:p>
    <w:p w14:paraId="0856367A"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181" w:name="_DV_M740"/>
      <w:bookmarkEnd w:id="1181"/>
      <w:r>
        <w:rPr>
          <w:rFonts w:ascii="Arial" w:hAnsi="Arial" w:cs="Arial"/>
        </w:rPr>
        <w:t xml:space="preserve">such other information that is considered relevant by the </w:t>
      </w:r>
      <w:r>
        <w:rPr>
          <w:rFonts w:ascii="Arial" w:hAnsi="Arial" w:cs="Arial"/>
          <w:b/>
          <w:bCs/>
        </w:rPr>
        <w:t>CUSC Modifications Panel</w:t>
      </w:r>
      <w:r>
        <w:rPr>
          <w:rFonts w:ascii="Arial" w:hAnsi="Arial" w:cs="Arial"/>
        </w:rPr>
        <w:t>.</w:t>
      </w:r>
    </w:p>
    <w:p w14:paraId="6E74973F" w14:textId="2D5B5FAC"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82" w:name="_DV_M741"/>
      <w:bookmarkEnd w:id="1182"/>
      <w:r>
        <w:rPr>
          <w:rFonts w:ascii="Arial" w:hAnsi="Arial" w:cs="Arial"/>
        </w:rPr>
        <w:t xml:space="preserve">A draft of the </w:t>
      </w:r>
      <w:r>
        <w:rPr>
          <w:rFonts w:ascii="Arial" w:hAnsi="Arial" w:cs="Arial"/>
          <w:b/>
          <w:bCs/>
        </w:rPr>
        <w:t xml:space="preserve">CUSC Modification Self-Governance Report </w:t>
      </w:r>
      <w:r>
        <w:rPr>
          <w:rFonts w:ascii="Arial" w:hAnsi="Arial" w:cs="Arial"/>
        </w:rPr>
        <w:t xml:space="preserve">will be circulated by the </w:t>
      </w:r>
      <w:r>
        <w:rPr>
          <w:rFonts w:ascii="Arial" w:hAnsi="Arial" w:cs="Arial"/>
          <w:b/>
          <w:bCs/>
        </w:rPr>
        <w:t>Code Administrator</w:t>
      </w:r>
      <w:r>
        <w:rPr>
          <w:rFonts w:ascii="Arial" w:hAnsi="Arial" w:cs="Arial"/>
        </w:rPr>
        <w:t xml:space="preserve"> to </w:t>
      </w:r>
      <w:r>
        <w:rPr>
          <w:rFonts w:ascii="Arial" w:hAnsi="Arial" w:cs="Arial"/>
          <w:b/>
          <w:bCs/>
        </w:rPr>
        <w:t>CUSC Parties</w:t>
      </w:r>
      <w:r>
        <w:rPr>
          <w:rFonts w:ascii="Arial" w:hAnsi="Arial" w:cs="Arial"/>
        </w:rPr>
        <w:t xml:space="preserve"> and </w:t>
      </w:r>
      <w:r>
        <w:rPr>
          <w:rFonts w:ascii="Arial" w:hAnsi="Arial" w:cs="Arial"/>
          <w:b/>
          <w:bCs/>
        </w:rPr>
        <w:t>Panel Members</w:t>
      </w:r>
      <w:r>
        <w:rPr>
          <w:rFonts w:ascii="Arial" w:hAnsi="Arial" w:cs="Arial"/>
        </w:rPr>
        <w:t xml:space="preserve"> and the </w:t>
      </w:r>
      <w:r w:rsidRPr="00B55EEF">
        <w:rPr>
          <w:rFonts w:ascii="Arial" w:hAnsi="Arial" w:cs="Arial"/>
          <w:b/>
        </w:rPr>
        <w:t xml:space="preserve">CM </w:t>
      </w:r>
      <w:r w:rsidR="0041486E">
        <w:rPr>
          <w:rFonts w:ascii="Arial" w:hAnsi="Arial" w:cs="Arial"/>
          <w:b/>
        </w:rPr>
        <w:t xml:space="preserve">Administrative </w:t>
      </w:r>
      <w:r w:rsidRPr="00B55EEF">
        <w:rPr>
          <w:rFonts w:ascii="Arial" w:hAnsi="Arial" w:cs="Arial"/>
          <w:b/>
        </w:rPr>
        <w:t>Parties</w:t>
      </w:r>
      <w:r>
        <w:rPr>
          <w:rFonts w:ascii="Arial" w:hAnsi="Arial" w:cs="Arial"/>
        </w:rPr>
        <w:t xml:space="preserve"> and the </w:t>
      </w:r>
      <w:proofErr w:type="spellStart"/>
      <w:r w:rsidRPr="00B55EEF">
        <w:rPr>
          <w:rFonts w:ascii="Arial" w:hAnsi="Arial" w:cs="Arial"/>
          <w:b/>
        </w:rPr>
        <w:t>CfD</w:t>
      </w:r>
      <w:proofErr w:type="spellEnd"/>
      <w:r w:rsidRPr="00B55EEF">
        <w:rPr>
          <w:rFonts w:ascii="Arial" w:hAnsi="Arial" w:cs="Arial"/>
          <w:b/>
        </w:rPr>
        <w:t xml:space="preserve"> Administrative Parties</w:t>
      </w:r>
      <w:r>
        <w:rPr>
          <w:rFonts w:ascii="Arial" w:hAnsi="Arial" w:cs="Arial"/>
        </w:rPr>
        <w:t xml:space="preserve"> (and its provision in electronic form on the</w:t>
      </w:r>
      <w:r>
        <w:rPr>
          <w:rFonts w:ascii="Arial" w:hAnsi="Arial" w:cs="Arial"/>
          <w:b/>
          <w:bCs/>
        </w:rPr>
        <w:t xml:space="preserve"> Website</w:t>
      </w:r>
      <w:r>
        <w:rPr>
          <w:rFonts w:ascii="Arial" w:hAnsi="Arial" w:cs="Arial"/>
        </w:rPr>
        <w:t xml:space="preserve"> and in electronic mails to </w:t>
      </w:r>
      <w:r>
        <w:rPr>
          <w:rFonts w:ascii="Arial" w:hAnsi="Arial" w:cs="Arial"/>
          <w:b/>
          <w:bCs/>
        </w:rPr>
        <w:t>CUSC Parties</w:t>
      </w:r>
      <w:r>
        <w:rPr>
          <w:rFonts w:ascii="Arial" w:hAnsi="Arial" w:cs="Arial"/>
        </w:rPr>
        <w:t xml:space="preserve"> and </w:t>
      </w:r>
      <w:r>
        <w:rPr>
          <w:rFonts w:ascii="Arial" w:hAnsi="Arial" w:cs="Arial"/>
          <w:b/>
          <w:bCs/>
        </w:rPr>
        <w:t>Panel Members</w:t>
      </w:r>
      <w:r>
        <w:rPr>
          <w:rFonts w:ascii="Arial" w:hAnsi="Arial" w:cs="Arial"/>
        </w:rPr>
        <w:t>, who must supply relevant details, shall meet this requirement) and a period of no less than five (5)</w:t>
      </w:r>
      <w:r>
        <w:rPr>
          <w:rFonts w:ascii="Arial" w:hAnsi="Arial" w:cs="Arial"/>
          <w:b/>
          <w:bCs/>
        </w:rPr>
        <w:t xml:space="preserve"> Business Days</w:t>
      </w:r>
      <w:r>
        <w:rPr>
          <w:rFonts w:ascii="Arial" w:hAnsi="Arial" w:cs="Arial"/>
        </w:rPr>
        <w:t xml:space="preserve"> given for comments to be made thereon.  Any unresolved comments made shall be reflected in the final </w:t>
      </w:r>
      <w:r>
        <w:rPr>
          <w:rFonts w:ascii="Arial" w:hAnsi="Arial" w:cs="Arial"/>
          <w:b/>
          <w:bCs/>
        </w:rPr>
        <w:t>CUSC Modification Self-Governance Report</w:t>
      </w:r>
      <w:r>
        <w:rPr>
          <w:rFonts w:ascii="Arial" w:hAnsi="Arial" w:cs="Arial"/>
        </w:rPr>
        <w:t>.</w:t>
      </w:r>
    </w:p>
    <w:p w14:paraId="09DB3D2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83" w:name="_DV_M742"/>
      <w:bookmarkEnd w:id="1183"/>
      <w:r>
        <w:rPr>
          <w:rFonts w:ascii="Arial" w:hAnsi="Arial" w:cs="Arial"/>
        </w:rPr>
        <w:t xml:space="preserve">Each </w:t>
      </w:r>
      <w:r>
        <w:rPr>
          <w:rFonts w:ascii="Arial" w:hAnsi="Arial" w:cs="Arial"/>
          <w:b/>
          <w:bCs/>
        </w:rPr>
        <w:t>CUSC Modification Self-Governance</w:t>
      </w:r>
      <w:r>
        <w:rPr>
          <w:rFonts w:ascii="Arial" w:hAnsi="Arial" w:cs="Arial"/>
        </w:rPr>
        <w:t xml:space="preserve"> </w:t>
      </w:r>
      <w:r>
        <w:rPr>
          <w:rFonts w:ascii="Arial" w:hAnsi="Arial" w:cs="Arial"/>
          <w:b/>
          <w:bCs/>
        </w:rPr>
        <w:t>Report</w:t>
      </w:r>
      <w:r>
        <w:rPr>
          <w:rFonts w:ascii="Arial" w:hAnsi="Arial" w:cs="Arial"/>
        </w:rPr>
        <w:t xml:space="preserve"> shall be addressed and furnished to the </w:t>
      </w:r>
      <w:r>
        <w:rPr>
          <w:rFonts w:ascii="Arial" w:hAnsi="Arial" w:cs="Arial"/>
          <w:b/>
          <w:bCs/>
        </w:rPr>
        <w:t>Authority</w:t>
      </w:r>
      <w:r>
        <w:rPr>
          <w:rFonts w:ascii="Arial" w:hAnsi="Arial" w:cs="Arial"/>
        </w:rPr>
        <w:t xml:space="preserve"> and none of the facts, opinions or statements contained in such </w:t>
      </w:r>
      <w:r>
        <w:rPr>
          <w:rFonts w:ascii="Arial" w:hAnsi="Arial" w:cs="Arial"/>
          <w:b/>
          <w:bCs/>
        </w:rPr>
        <w:t>CUSC Modification Self-Governance</w:t>
      </w:r>
      <w:r>
        <w:rPr>
          <w:rFonts w:ascii="Arial" w:hAnsi="Arial" w:cs="Arial"/>
        </w:rPr>
        <w:t xml:space="preserve"> </w:t>
      </w:r>
      <w:r>
        <w:rPr>
          <w:rFonts w:ascii="Arial" w:hAnsi="Arial" w:cs="Arial"/>
          <w:b/>
          <w:bCs/>
        </w:rPr>
        <w:t>Report</w:t>
      </w:r>
      <w:r>
        <w:rPr>
          <w:rFonts w:ascii="Arial" w:hAnsi="Arial" w:cs="Arial"/>
        </w:rPr>
        <w:t xml:space="preserve"> may be relied upon by any other person.</w:t>
      </w:r>
    </w:p>
    <w:p w14:paraId="3AC6D9C4" w14:textId="4531BCB6"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84" w:name="_DV_M743"/>
      <w:bookmarkEnd w:id="1184"/>
      <w:r>
        <w:rPr>
          <w:rFonts w:ascii="Arial" w:hAnsi="Arial" w:cs="Arial"/>
        </w:rPr>
        <w:t xml:space="preserve">Subject to Paragraph 8.25.11, if the </w:t>
      </w:r>
      <w:r>
        <w:rPr>
          <w:rFonts w:ascii="Arial" w:hAnsi="Arial" w:cs="Arial"/>
          <w:b/>
          <w:bCs/>
        </w:rPr>
        <w:t>Authority</w:t>
      </w:r>
      <w:r>
        <w:rPr>
          <w:rFonts w:ascii="Arial" w:hAnsi="Arial" w:cs="Arial"/>
        </w:rPr>
        <w:t xml:space="preserve"> does not give written notice that its decision is required pursuant to Paragraph 8.25.2, or if the </w:t>
      </w:r>
      <w:r>
        <w:rPr>
          <w:rFonts w:ascii="Arial" w:hAnsi="Arial" w:cs="Arial"/>
          <w:b/>
          <w:bCs/>
        </w:rPr>
        <w:t>Authority</w:t>
      </w:r>
      <w:r>
        <w:rPr>
          <w:rFonts w:ascii="Arial" w:hAnsi="Arial" w:cs="Arial"/>
        </w:rPr>
        <w:t xml:space="preserve"> determines that the </w:t>
      </w:r>
      <w:r>
        <w:rPr>
          <w:rFonts w:ascii="Arial" w:hAnsi="Arial" w:cs="Arial"/>
          <w:b/>
          <w:bCs/>
        </w:rPr>
        <w:t>Self-Governance Criteria</w:t>
      </w:r>
      <w:r>
        <w:rPr>
          <w:rFonts w:ascii="Arial" w:hAnsi="Arial" w:cs="Arial"/>
        </w:rPr>
        <w:t xml:space="preserve"> are satisfied</w:t>
      </w:r>
      <w:bookmarkStart w:id="1185" w:name="_DV_M744"/>
      <w:bookmarkStart w:id="1186" w:name="_BPDCI_250"/>
      <w:bookmarkEnd w:id="1185"/>
      <w:r>
        <w:t xml:space="preserve"> </w:t>
      </w:r>
      <w:r>
        <w:rPr>
          <w:rFonts w:ascii="Arial" w:hAnsi="Arial" w:cs="Arial"/>
        </w:rPr>
        <w:t xml:space="preserve">in accordance with Paragraph 8.25.4, then the </w:t>
      </w:r>
      <w:bookmarkStart w:id="1187" w:name="_DV_M745"/>
      <w:bookmarkEnd w:id="1186"/>
      <w:bookmarkEnd w:id="1187"/>
      <w:r>
        <w:rPr>
          <w:rFonts w:ascii="Arial" w:hAnsi="Arial" w:cs="Arial"/>
          <w:b/>
          <w:bCs/>
        </w:rPr>
        <w:t>CUSC Modification Self-Governance Report</w:t>
      </w:r>
      <w:r>
        <w:rPr>
          <w:rFonts w:ascii="Arial" w:hAnsi="Arial" w:cs="Arial"/>
        </w:rPr>
        <w:t xml:space="preserve"> shall be tabled at the </w:t>
      </w:r>
      <w:r>
        <w:rPr>
          <w:rFonts w:ascii="Arial" w:hAnsi="Arial" w:cs="Arial"/>
          <w:b/>
          <w:bCs/>
        </w:rPr>
        <w:t xml:space="preserve">Panel Meeting </w:t>
      </w:r>
      <w:r>
        <w:rPr>
          <w:rFonts w:ascii="Arial" w:hAnsi="Arial" w:cs="Arial"/>
        </w:rPr>
        <w:t xml:space="preserve">following submission of that </w:t>
      </w:r>
      <w:r>
        <w:rPr>
          <w:rFonts w:ascii="Arial" w:hAnsi="Arial" w:cs="Arial"/>
          <w:b/>
          <w:bCs/>
        </w:rPr>
        <w:t>CUSC Modification Self-Governance Report</w:t>
      </w:r>
      <w:r>
        <w:rPr>
          <w:rFonts w:ascii="Arial" w:hAnsi="Arial" w:cs="Arial"/>
        </w:rPr>
        <w:t xml:space="preserve"> to the </w:t>
      </w:r>
      <w:r>
        <w:rPr>
          <w:rFonts w:ascii="Arial" w:hAnsi="Arial" w:cs="Arial"/>
          <w:b/>
          <w:bCs/>
        </w:rPr>
        <w:t>Authority</w:t>
      </w:r>
      <w:r>
        <w:rPr>
          <w:rFonts w:ascii="Arial" w:hAnsi="Arial" w:cs="Arial"/>
        </w:rPr>
        <w:t xml:space="preserve"> at which the </w:t>
      </w:r>
      <w:r>
        <w:rPr>
          <w:rFonts w:ascii="Arial" w:hAnsi="Arial" w:cs="Arial"/>
          <w:b/>
          <w:bCs/>
        </w:rPr>
        <w:t>Panel Chair</w:t>
      </w:r>
      <w:del w:id="1188" w:author="Akhtar (ESO), Shazia" w:date="2021-11-01T12:17:00Z">
        <w:r w:rsidDel="008E0D82">
          <w:rPr>
            <w:rFonts w:ascii="Arial" w:hAnsi="Arial" w:cs="Arial"/>
            <w:b/>
            <w:bCs/>
          </w:rPr>
          <w:delText>man</w:delText>
        </w:r>
      </w:del>
      <w:r>
        <w:rPr>
          <w:rFonts w:ascii="Arial" w:hAnsi="Arial" w:cs="Arial"/>
        </w:rPr>
        <w:t xml:space="preserve"> will undertake the </w:t>
      </w:r>
      <w:r>
        <w:rPr>
          <w:rFonts w:ascii="Arial" w:hAnsi="Arial" w:cs="Arial"/>
          <w:b/>
          <w:bCs/>
        </w:rPr>
        <w:t xml:space="preserve">CUSC Modifications Panel Self-Governance Vote </w:t>
      </w:r>
      <w:r>
        <w:rPr>
          <w:rFonts w:ascii="Arial" w:hAnsi="Arial" w:cs="Arial"/>
        </w:rPr>
        <w:t xml:space="preserve">and the </w:t>
      </w:r>
      <w:r>
        <w:rPr>
          <w:rFonts w:ascii="Arial" w:hAnsi="Arial" w:cs="Arial"/>
          <w:b/>
          <w:bCs/>
        </w:rPr>
        <w:t>Code Administrator</w:t>
      </w:r>
      <w:r>
        <w:rPr>
          <w:rFonts w:ascii="Arial" w:hAnsi="Arial" w:cs="Arial"/>
        </w:rPr>
        <w:t xml:space="preserve"> shall give notice of the outcome of such vote to the</w:t>
      </w:r>
      <w:r>
        <w:rPr>
          <w:rFonts w:ascii="Arial" w:hAnsi="Arial" w:cs="Arial"/>
          <w:b/>
          <w:bCs/>
        </w:rPr>
        <w:t xml:space="preserve"> Authority </w:t>
      </w:r>
      <w:r>
        <w:rPr>
          <w:rFonts w:ascii="Arial" w:hAnsi="Arial" w:cs="Arial"/>
        </w:rPr>
        <w:t xml:space="preserve">as soon as possible thereafter.  </w:t>
      </w:r>
    </w:p>
    <w:p w14:paraId="799CF5B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89" w:name="_DV_M746"/>
      <w:bookmarkEnd w:id="1189"/>
      <w:r>
        <w:rPr>
          <w:rFonts w:ascii="Arial" w:hAnsi="Arial" w:cs="Arial"/>
        </w:rPr>
        <w:t xml:space="preserve">If the </w:t>
      </w:r>
      <w:r>
        <w:rPr>
          <w:rFonts w:ascii="Arial" w:hAnsi="Arial" w:cs="Arial"/>
          <w:b/>
          <w:bCs/>
        </w:rPr>
        <w:t>CUSC Modifications Panel</w:t>
      </w:r>
      <w:r>
        <w:rPr>
          <w:rFonts w:ascii="Arial" w:hAnsi="Arial" w:cs="Arial"/>
        </w:rPr>
        <w:t xml:space="preserve"> vote to approve the </w:t>
      </w:r>
      <w:r>
        <w:rPr>
          <w:rFonts w:ascii="Arial" w:hAnsi="Arial" w:cs="Arial"/>
          <w:b/>
          <w:bCs/>
        </w:rPr>
        <w:t xml:space="preserve">CUSC Modification Proposal </w:t>
      </w:r>
      <w:r>
        <w:rPr>
          <w:rFonts w:ascii="Arial" w:hAnsi="Arial" w:cs="Arial"/>
        </w:rPr>
        <w:t>pursuant to Paragraph 8.25.9 (which shall then be an “</w:t>
      </w:r>
      <w:r>
        <w:rPr>
          <w:rFonts w:ascii="Arial" w:hAnsi="Arial" w:cs="Arial"/>
          <w:b/>
          <w:bCs/>
        </w:rPr>
        <w:t xml:space="preserve">Approved CUSC </w:t>
      </w:r>
      <w:r w:rsidRPr="002C4CBF">
        <w:rPr>
          <w:rFonts w:ascii="Arial Bold" w:hAnsi="Arial Bold" w:cs="Arial"/>
          <w:b/>
          <w:bCs/>
        </w:rPr>
        <w:t>Modification</w:t>
      </w:r>
      <w:bookmarkStart w:id="1190" w:name="_DV_C26"/>
      <w:r w:rsidRPr="002C4CBF">
        <w:rPr>
          <w:rStyle w:val="DeltaViewInsertion"/>
          <w:rFonts w:ascii="Arial Bold" w:hAnsi="Arial Bold" w:cs="Arial"/>
          <w:b/>
          <w:bCs/>
          <w:color w:val="auto"/>
          <w:u w:val="none"/>
        </w:rPr>
        <w:t xml:space="preserve"> Self-Governance</w:t>
      </w:r>
      <w:bookmarkStart w:id="1191" w:name="_DV_M747"/>
      <w:bookmarkEnd w:id="1190"/>
      <w:bookmarkEnd w:id="1191"/>
      <w:r>
        <w:rPr>
          <w:rFonts w:ascii="Arial" w:hAnsi="Arial" w:cs="Arial"/>
          <w:b/>
          <w:bCs/>
        </w:rPr>
        <w:t xml:space="preserve"> Proposal</w:t>
      </w:r>
      <w:r>
        <w:rPr>
          <w:rFonts w:ascii="Arial" w:hAnsi="Arial" w:cs="Arial"/>
        </w:rPr>
        <w:t xml:space="preserve">”) until implemented), then subject to the appeal procedures set out in Paragraphs 8.25.14 to Paragraph </w:t>
      </w:r>
      <w:r>
        <w:rPr>
          <w:rFonts w:ascii="Arial" w:hAnsi="Arial" w:cs="Arial"/>
        </w:rPr>
        <w:lastRenderedPageBreak/>
        <w:t xml:space="preserve">8.25.19 the </w:t>
      </w:r>
      <w:r>
        <w:rPr>
          <w:rFonts w:ascii="Arial" w:hAnsi="Arial" w:cs="Arial"/>
          <w:b/>
          <w:bCs/>
        </w:rPr>
        <w:t>CUSC Modification Proposal</w:t>
      </w:r>
      <w:r>
        <w:rPr>
          <w:rFonts w:ascii="Arial" w:hAnsi="Arial" w:cs="Arial"/>
        </w:rPr>
        <w:t xml:space="preserve"> may be implemented by </w:t>
      </w:r>
      <w:r>
        <w:rPr>
          <w:rFonts w:ascii="Arial" w:hAnsi="Arial" w:cs="Arial"/>
          <w:b/>
          <w:bCs/>
        </w:rPr>
        <w:t>The Company</w:t>
      </w:r>
      <w:r>
        <w:rPr>
          <w:rFonts w:ascii="Arial" w:hAnsi="Arial" w:cs="Arial"/>
        </w:rPr>
        <w:t xml:space="preserve"> without the </w:t>
      </w:r>
      <w:r>
        <w:rPr>
          <w:rFonts w:ascii="Arial" w:hAnsi="Arial" w:cs="Arial"/>
          <w:b/>
          <w:bCs/>
        </w:rPr>
        <w:t>Authority</w:t>
      </w:r>
      <w:r>
        <w:rPr>
          <w:rFonts w:ascii="Arial" w:hAnsi="Arial" w:cs="Arial"/>
        </w:rPr>
        <w:t xml:space="preserve">’s approval and brought to the attention of </w:t>
      </w:r>
      <w:r>
        <w:rPr>
          <w:rFonts w:ascii="Arial" w:hAnsi="Arial" w:cs="Arial"/>
          <w:b/>
          <w:bCs/>
        </w:rPr>
        <w:t>CUSC Parties</w:t>
      </w:r>
      <w:r>
        <w:rPr>
          <w:rFonts w:ascii="Arial" w:hAnsi="Arial" w:cs="Arial"/>
        </w:rPr>
        <w:t xml:space="preserve"> and such other persons as may properly be considered to have an appropriate interest in it.</w:t>
      </w:r>
    </w:p>
    <w:p w14:paraId="158A57B4"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192" w:name="_DV_M748"/>
      <w:bookmarkStart w:id="1193" w:name="_BPDCD_252"/>
      <w:bookmarkEnd w:id="1192"/>
      <w:r>
        <w:rPr>
          <w:rFonts w:ascii="Arial" w:hAnsi="Arial" w:cs="Arial"/>
        </w:rPr>
        <w:t xml:space="preserve">The </w:t>
      </w:r>
      <w:r>
        <w:rPr>
          <w:rFonts w:ascii="Arial" w:hAnsi="Arial" w:cs="Arial"/>
          <w:b/>
          <w:bCs/>
        </w:rPr>
        <w:t>CUSC Modifications Panel</w:t>
      </w:r>
      <w:r>
        <w:rPr>
          <w:rFonts w:ascii="Arial" w:hAnsi="Arial" w:cs="Arial"/>
        </w:rPr>
        <w:t xml:space="preserve"> may at any time prior to the </w:t>
      </w:r>
      <w:r>
        <w:rPr>
          <w:rFonts w:ascii="Arial" w:hAnsi="Arial" w:cs="Arial"/>
          <w:b/>
          <w:bCs/>
        </w:rPr>
        <w:t>CUSC Modification Panel</w:t>
      </w:r>
      <w:r>
        <w:rPr>
          <w:rFonts w:ascii="Arial" w:hAnsi="Arial" w:cs="Arial"/>
        </w:rPr>
        <w:t xml:space="preserve">’s determination retract </w:t>
      </w:r>
      <w:bookmarkStart w:id="1194" w:name="_DV_M749"/>
      <w:bookmarkEnd w:id="1193"/>
      <w:bookmarkEnd w:id="1194"/>
      <w:r>
        <w:rPr>
          <w:rFonts w:ascii="Arial" w:hAnsi="Arial" w:cs="Arial"/>
        </w:rPr>
        <w:t xml:space="preserve">a </w:t>
      </w:r>
      <w:r>
        <w:rPr>
          <w:rFonts w:ascii="Arial" w:hAnsi="Arial" w:cs="Arial"/>
          <w:b/>
          <w:bCs/>
        </w:rPr>
        <w:t>Self-Governance Statement</w:t>
      </w:r>
      <w:r>
        <w:rPr>
          <w:rFonts w:ascii="Arial" w:hAnsi="Arial" w:cs="Arial"/>
        </w:rPr>
        <w:t xml:space="preserve"> </w:t>
      </w:r>
      <w:bookmarkStart w:id="1195" w:name="_DV_M751"/>
      <w:bookmarkStart w:id="1196" w:name="_BPDCD_253"/>
      <w:bookmarkEnd w:id="1195"/>
      <w:r>
        <w:rPr>
          <w:rFonts w:ascii="Arial" w:hAnsi="Arial" w:cs="Arial"/>
          <w:strike/>
        </w:rPr>
        <w:t xml:space="preserve"> </w:t>
      </w:r>
      <w:r>
        <w:rPr>
          <w:rFonts w:ascii="Arial" w:hAnsi="Arial" w:cs="Arial"/>
        </w:rPr>
        <w:t xml:space="preserve">subject to Paragraph 8.25.4, or if the </w:t>
      </w:r>
      <w:bookmarkStart w:id="1197" w:name="_DV_M753"/>
      <w:bookmarkEnd w:id="1196"/>
      <w:bookmarkEnd w:id="1197"/>
      <w:r>
        <w:rPr>
          <w:rFonts w:ascii="Arial" w:hAnsi="Arial" w:cs="Arial"/>
          <w:b/>
          <w:bCs/>
        </w:rPr>
        <w:t>Authority</w:t>
      </w:r>
      <w:r>
        <w:rPr>
          <w:rFonts w:ascii="Arial" w:hAnsi="Arial" w:cs="Arial"/>
        </w:rPr>
        <w:t xml:space="preserve"> notifies the </w:t>
      </w:r>
      <w:r>
        <w:rPr>
          <w:rFonts w:ascii="Arial" w:hAnsi="Arial" w:cs="Arial"/>
          <w:b/>
          <w:bCs/>
        </w:rPr>
        <w:t>CUSC Modifications Panel</w:t>
      </w:r>
      <w:r>
        <w:rPr>
          <w:rFonts w:ascii="Arial" w:hAnsi="Arial" w:cs="Arial"/>
        </w:rPr>
        <w:t xml:space="preserve"> that it has determined that a</w:t>
      </w:r>
      <w:r>
        <w:rPr>
          <w:rFonts w:ascii="Arial" w:hAnsi="Arial" w:cs="Arial"/>
          <w:b/>
          <w:bCs/>
        </w:rPr>
        <w:t xml:space="preserve"> CUSC Modification Proposal </w:t>
      </w:r>
      <w:r>
        <w:rPr>
          <w:rFonts w:ascii="Arial" w:hAnsi="Arial" w:cs="Arial"/>
        </w:rPr>
        <w:t xml:space="preserve">does not meet the </w:t>
      </w:r>
      <w:r>
        <w:rPr>
          <w:rFonts w:ascii="Arial" w:hAnsi="Arial" w:cs="Arial"/>
          <w:b/>
          <w:bCs/>
        </w:rPr>
        <w:t>Self-Governance Criteria</w:t>
      </w:r>
      <w:r>
        <w:rPr>
          <w:rFonts w:ascii="Arial" w:hAnsi="Arial" w:cs="Arial"/>
        </w:rPr>
        <w:t xml:space="preserve"> the </w:t>
      </w:r>
      <w:r>
        <w:rPr>
          <w:rFonts w:ascii="Arial" w:hAnsi="Arial" w:cs="Arial"/>
          <w:b/>
          <w:bCs/>
        </w:rPr>
        <w:t xml:space="preserve">CUSC Modifications Panel </w:t>
      </w:r>
      <w:r>
        <w:rPr>
          <w:rFonts w:ascii="Arial" w:hAnsi="Arial" w:cs="Arial"/>
        </w:rPr>
        <w:t xml:space="preserve">shall treat the </w:t>
      </w:r>
      <w:r>
        <w:rPr>
          <w:rFonts w:ascii="Arial" w:hAnsi="Arial" w:cs="Arial"/>
          <w:b/>
          <w:bCs/>
        </w:rPr>
        <w:t>CUSC Modification Proposal</w:t>
      </w:r>
      <w:r>
        <w:rPr>
          <w:rFonts w:ascii="Arial" w:hAnsi="Arial" w:cs="Arial"/>
        </w:rPr>
        <w:t xml:space="preserve"> as a </w:t>
      </w:r>
      <w:r>
        <w:rPr>
          <w:rFonts w:ascii="Arial" w:hAnsi="Arial" w:cs="Arial"/>
          <w:b/>
          <w:bCs/>
        </w:rPr>
        <w:t>Standard CUSC Modification Proposal</w:t>
      </w:r>
      <w:r>
        <w:rPr>
          <w:rFonts w:ascii="Arial" w:hAnsi="Arial" w:cs="Arial"/>
        </w:rPr>
        <w:t xml:space="preserve"> and shall comply with Paragraph 8.23, using the </w:t>
      </w:r>
      <w:bookmarkStart w:id="1198" w:name="_DV_M754"/>
      <w:bookmarkStart w:id="1199" w:name="_BPDCI_254"/>
      <w:bookmarkEnd w:id="1198"/>
      <w:r>
        <w:rPr>
          <w:rFonts w:ascii="Arial" w:hAnsi="Arial" w:cs="Arial"/>
          <w:b/>
          <w:bCs/>
        </w:rPr>
        <w:t>CUSC Modification</w:t>
      </w:r>
      <w:r>
        <w:rPr>
          <w:rFonts w:ascii="Arial" w:hAnsi="Arial" w:cs="Arial"/>
        </w:rPr>
        <w:t xml:space="preserve"> </w:t>
      </w:r>
      <w:bookmarkStart w:id="1200" w:name="_DV_M755"/>
      <w:bookmarkEnd w:id="1199"/>
      <w:bookmarkEnd w:id="1200"/>
      <w:r>
        <w:rPr>
          <w:rFonts w:ascii="Arial" w:hAnsi="Arial" w:cs="Arial"/>
          <w:b/>
          <w:bCs/>
        </w:rPr>
        <w:t>Self-Governance Report</w:t>
      </w:r>
      <w:r>
        <w:rPr>
          <w:rFonts w:ascii="Arial" w:hAnsi="Arial" w:cs="Arial"/>
        </w:rPr>
        <w:t xml:space="preserve"> as a basis for its </w:t>
      </w:r>
      <w:r>
        <w:rPr>
          <w:rFonts w:ascii="Arial" w:hAnsi="Arial" w:cs="Arial"/>
          <w:b/>
          <w:bCs/>
        </w:rPr>
        <w:t>CUSC Modification Report.</w:t>
      </w:r>
      <w:bookmarkStart w:id="1201" w:name="_DV_M756"/>
      <w:bookmarkStart w:id="1202" w:name="_BPDCD_255"/>
      <w:bookmarkEnd w:id="1201"/>
      <w:r>
        <w:rPr>
          <w:rFonts w:ascii="Arial" w:hAnsi="Arial" w:cs="Arial"/>
          <w:b/>
          <w:bCs/>
        </w:rPr>
        <w:t xml:space="preserve"> </w:t>
      </w:r>
      <w:bookmarkEnd w:id="1202"/>
    </w:p>
    <w:p w14:paraId="7753441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03" w:name="_DV_M757"/>
      <w:bookmarkStart w:id="1204" w:name="_BPDCI_37_45"/>
      <w:bookmarkStart w:id="1205" w:name="_BPDCD_256"/>
      <w:bookmarkEnd w:id="1203"/>
      <w:r>
        <w:rPr>
          <w:rFonts w:ascii="Arial" w:hAnsi="Arial" w:cs="Arial"/>
        </w:rPr>
        <w:t xml:space="preserve">Except where the </w:t>
      </w:r>
      <w:r>
        <w:rPr>
          <w:rFonts w:ascii="Arial" w:hAnsi="Arial" w:cs="Arial"/>
          <w:b/>
          <w:bCs/>
        </w:rPr>
        <w:t>Authority</w:t>
      </w:r>
      <w:r>
        <w:rPr>
          <w:rFonts w:ascii="Arial" w:hAnsi="Arial" w:cs="Arial"/>
        </w:rPr>
        <w:t xml:space="preserve"> has issued a direction pursuant to Paragraph 8.25.4, the</w:t>
      </w:r>
      <w:bookmarkStart w:id="1206" w:name="_DV_M758"/>
      <w:bookmarkEnd w:id="1204"/>
      <w:bookmarkEnd w:id="1206"/>
      <w:r>
        <w:rPr>
          <w:rFonts w:ascii="Arial" w:hAnsi="Arial" w:cs="Arial"/>
        </w:rPr>
        <w:t xml:space="preserve"> </w:t>
      </w:r>
      <w:bookmarkStart w:id="1207" w:name="_DV_M759"/>
      <w:bookmarkEnd w:id="1205"/>
      <w:bookmarkEnd w:id="1207"/>
      <w:r>
        <w:rPr>
          <w:rFonts w:ascii="Arial" w:hAnsi="Arial" w:cs="Arial"/>
          <w:b/>
          <w:bCs/>
        </w:rPr>
        <w:t xml:space="preserve">CUSC Modifications Panel </w:t>
      </w:r>
      <w:r>
        <w:rPr>
          <w:rFonts w:ascii="Arial" w:hAnsi="Arial" w:cs="Arial"/>
        </w:rPr>
        <w:t xml:space="preserve">may remove a </w:t>
      </w:r>
      <w:r>
        <w:rPr>
          <w:rFonts w:ascii="Arial" w:hAnsi="Arial" w:cs="Arial"/>
          <w:b/>
          <w:bCs/>
        </w:rPr>
        <w:t>CUSC Modification Proposal</w:t>
      </w:r>
      <w:r>
        <w:rPr>
          <w:rFonts w:ascii="Arial" w:hAnsi="Arial" w:cs="Arial"/>
        </w:rPr>
        <w:t xml:space="preserve"> from the process detailed in this Paragraph 8.25 before making its determination pursuant to Paragraph 8.25.9.  In that circumstance, the </w:t>
      </w:r>
      <w:r>
        <w:rPr>
          <w:rFonts w:ascii="Arial" w:hAnsi="Arial" w:cs="Arial"/>
          <w:b/>
          <w:bCs/>
        </w:rPr>
        <w:t>CUSC Modification Proposal</w:t>
      </w:r>
      <w:r>
        <w:rPr>
          <w:rFonts w:ascii="Arial" w:hAnsi="Arial" w:cs="Arial"/>
        </w:rPr>
        <w:t xml:space="preserve"> shall be treated as a </w:t>
      </w:r>
      <w:r>
        <w:rPr>
          <w:rFonts w:ascii="Arial" w:hAnsi="Arial" w:cs="Arial"/>
          <w:b/>
          <w:bCs/>
        </w:rPr>
        <w:t>Standard CUSC Modification Proposal</w:t>
      </w:r>
      <w:r>
        <w:rPr>
          <w:rFonts w:ascii="Arial" w:hAnsi="Arial" w:cs="Arial"/>
        </w:rPr>
        <w:t xml:space="preserve"> and shall proceed through the process for </w:t>
      </w:r>
      <w:r>
        <w:rPr>
          <w:rFonts w:ascii="Arial" w:hAnsi="Arial" w:cs="Arial"/>
          <w:b/>
          <w:bCs/>
        </w:rPr>
        <w:t xml:space="preserve">Standard CUSC Modification Proposals </w:t>
      </w:r>
      <w:r>
        <w:rPr>
          <w:rFonts w:ascii="Arial" w:hAnsi="Arial" w:cs="Arial"/>
        </w:rPr>
        <w:t>set out in Paragraphs 8.19, 8.20, 8.22 and 8.23.</w:t>
      </w:r>
    </w:p>
    <w:p w14:paraId="506927C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08" w:name="_DV_M760"/>
      <w:bookmarkEnd w:id="1208"/>
      <w:r>
        <w:rPr>
          <w:rFonts w:ascii="Arial" w:hAnsi="Arial" w:cs="Arial"/>
        </w:rPr>
        <w:t xml:space="preserve">The </w:t>
      </w:r>
      <w:r>
        <w:rPr>
          <w:rFonts w:ascii="Arial" w:hAnsi="Arial" w:cs="Arial"/>
          <w:b/>
          <w:bCs/>
        </w:rPr>
        <w:t>Code Administrator</w:t>
      </w:r>
      <w:r>
        <w:rPr>
          <w:rFonts w:ascii="Arial" w:hAnsi="Arial" w:cs="Arial"/>
        </w:rPr>
        <w:t xml:space="preserve"> shall make available on the </w:t>
      </w:r>
      <w:r>
        <w:rPr>
          <w:rFonts w:ascii="Arial" w:hAnsi="Arial" w:cs="Arial"/>
          <w:b/>
          <w:bCs/>
        </w:rPr>
        <w:t>Website</w:t>
      </w:r>
      <w:r>
        <w:rPr>
          <w:rFonts w:ascii="Arial" w:hAnsi="Arial" w:cs="Arial"/>
        </w:rPr>
        <w:t xml:space="preserve"> and copy (by electronic mail to those persons who have supplied relevant details to the </w:t>
      </w:r>
      <w:r>
        <w:rPr>
          <w:rFonts w:ascii="Arial" w:hAnsi="Arial" w:cs="Arial"/>
          <w:b/>
          <w:bCs/>
        </w:rPr>
        <w:t>Code Administrator</w:t>
      </w:r>
      <w:r>
        <w:rPr>
          <w:rFonts w:ascii="Arial" w:hAnsi="Arial" w:cs="Arial"/>
        </w:rPr>
        <w:t xml:space="preserve">) the </w:t>
      </w:r>
      <w:r>
        <w:rPr>
          <w:rFonts w:ascii="Arial" w:hAnsi="Arial" w:cs="Arial"/>
          <w:b/>
          <w:bCs/>
        </w:rPr>
        <w:t>CUSC Modification Self-Governance</w:t>
      </w:r>
      <w:r>
        <w:rPr>
          <w:rFonts w:ascii="Arial" w:hAnsi="Arial" w:cs="Arial"/>
        </w:rPr>
        <w:t xml:space="preserve"> </w:t>
      </w:r>
      <w:r>
        <w:rPr>
          <w:rFonts w:ascii="Arial" w:hAnsi="Arial" w:cs="Arial"/>
          <w:b/>
          <w:bCs/>
        </w:rPr>
        <w:t>Report</w:t>
      </w:r>
      <w:r>
        <w:rPr>
          <w:rFonts w:ascii="Arial" w:hAnsi="Arial" w:cs="Arial"/>
        </w:rPr>
        <w:t xml:space="preserve"> prepared in accordance with Paragraph 8.25 to:</w:t>
      </w:r>
    </w:p>
    <w:p w14:paraId="6D2831A5" w14:textId="77777777" w:rsidR="00B56045" w:rsidRDefault="00B56045" w:rsidP="00B56045">
      <w:pPr>
        <w:pStyle w:val="clauseindent"/>
        <w:widowControl/>
        <w:ind w:left="2552" w:hanging="567"/>
        <w:jc w:val="both"/>
        <w:rPr>
          <w:rFonts w:ascii="Arial" w:hAnsi="Arial" w:cs="Arial"/>
        </w:rPr>
      </w:pPr>
      <w:bookmarkStart w:id="1209" w:name="_DV_M761"/>
      <w:bookmarkEnd w:id="1209"/>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each </w:t>
      </w:r>
      <w:r>
        <w:rPr>
          <w:rFonts w:ascii="Arial" w:hAnsi="Arial" w:cs="Arial"/>
          <w:b/>
          <w:bCs/>
        </w:rPr>
        <w:t>CUSC Party</w:t>
      </w:r>
      <w:r>
        <w:rPr>
          <w:rFonts w:ascii="Arial" w:hAnsi="Arial" w:cs="Arial"/>
        </w:rPr>
        <w:t>;</w:t>
      </w:r>
    </w:p>
    <w:p w14:paraId="3A0568CC" w14:textId="77777777" w:rsidR="00B56045" w:rsidRDefault="00B56045" w:rsidP="00B56045">
      <w:pPr>
        <w:pStyle w:val="clauseindent"/>
        <w:widowControl/>
        <w:ind w:left="2552" w:hanging="567"/>
        <w:jc w:val="both"/>
        <w:rPr>
          <w:rFonts w:ascii="Arial" w:hAnsi="Arial" w:cs="Arial"/>
        </w:rPr>
      </w:pPr>
      <w:bookmarkStart w:id="1210" w:name="_DV_M762"/>
      <w:bookmarkEnd w:id="1210"/>
      <w:r>
        <w:rPr>
          <w:rFonts w:ascii="Arial" w:hAnsi="Arial" w:cs="Arial"/>
        </w:rPr>
        <w:t>(ii)</w:t>
      </w:r>
      <w:r>
        <w:rPr>
          <w:rFonts w:ascii="Arial" w:hAnsi="Arial" w:cs="Arial"/>
        </w:rPr>
        <w:tab/>
        <w:t xml:space="preserve">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 and</w:t>
      </w:r>
    </w:p>
    <w:p w14:paraId="7C923CA3" w14:textId="77777777" w:rsidR="00B56045" w:rsidRDefault="00B56045" w:rsidP="00B56045">
      <w:pPr>
        <w:pStyle w:val="clauseindent"/>
        <w:widowControl/>
        <w:ind w:left="2552" w:hanging="567"/>
        <w:jc w:val="both"/>
        <w:rPr>
          <w:rFonts w:ascii="Arial" w:hAnsi="Arial" w:cs="Arial"/>
          <w:b/>
          <w:bCs/>
        </w:rPr>
      </w:pPr>
      <w:bookmarkStart w:id="1211" w:name="_DV_M763"/>
      <w:bookmarkEnd w:id="1211"/>
      <w:r>
        <w:rPr>
          <w:rFonts w:ascii="Arial" w:hAnsi="Arial" w:cs="Arial"/>
        </w:rPr>
        <w:t>(iii)</w:t>
      </w:r>
      <w:r>
        <w:rPr>
          <w:rFonts w:ascii="Arial" w:hAnsi="Arial" w:cs="Arial"/>
        </w:rPr>
        <w:tab/>
        <w:t>any person who may request a copy,</w:t>
      </w:r>
    </w:p>
    <w:p w14:paraId="112D33F3" w14:textId="77777777" w:rsidR="00B56045" w:rsidRDefault="00B56045" w:rsidP="00B56045">
      <w:pPr>
        <w:pStyle w:val="clauseindent"/>
        <w:widowControl/>
        <w:ind w:firstLine="851"/>
        <w:jc w:val="both"/>
        <w:rPr>
          <w:rFonts w:ascii="Arial" w:hAnsi="Arial" w:cs="Arial"/>
        </w:rPr>
      </w:pPr>
      <w:bookmarkStart w:id="1212" w:name="_DV_M764"/>
      <w:bookmarkEnd w:id="1212"/>
      <w:r>
        <w:rPr>
          <w:rFonts w:ascii="Arial" w:hAnsi="Arial" w:cs="Arial"/>
        </w:rPr>
        <w:t>and shall place a copy on  the</w:t>
      </w:r>
      <w:r>
        <w:rPr>
          <w:rFonts w:ascii="Arial" w:hAnsi="Arial" w:cs="Arial"/>
          <w:b/>
          <w:bCs/>
        </w:rPr>
        <w:t xml:space="preserve"> Website</w:t>
      </w:r>
      <w:r>
        <w:rPr>
          <w:rFonts w:ascii="Arial" w:hAnsi="Arial" w:cs="Arial"/>
        </w:rPr>
        <w:t>.</w:t>
      </w:r>
    </w:p>
    <w:p w14:paraId="0E2EB923"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13" w:name="_DV_M765"/>
      <w:bookmarkEnd w:id="1213"/>
      <w:r>
        <w:rPr>
          <w:rFonts w:ascii="Arial" w:hAnsi="Arial" w:cs="Arial"/>
        </w:rPr>
        <w:t xml:space="preserve">A </w:t>
      </w:r>
      <w:r>
        <w:rPr>
          <w:rFonts w:ascii="Arial" w:hAnsi="Arial" w:cs="Arial"/>
          <w:b/>
          <w:bCs/>
        </w:rPr>
        <w:t>CUSC Party</w:t>
      </w:r>
      <w:r>
        <w:rPr>
          <w:rFonts w:ascii="Arial" w:hAnsi="Arial" w:cs="Arial"/>
        </w:rPr>
        <w:t xml:space="preserve">, the </w:t>
      </w:r>
      <w:r w:rsidRPr="00844CEC">
        <w:rPr>
          <w:rFonts w:ascii="Arial" w:hAnsi="Arial" w:cs="Arial"/>
          <w:b/>
        </w:rPr>
        <w:t>Citizen</w:t>
      </w:r>
      <w:r>
        <w:rPr>
          <w:rFonts w:ascii="Arial" w:hAnsi="Arial" w:cs="Arial"/>
          <w:b/>
        </w:rPr>
        <w:t>s</w:t>
      </w:r>
      <w:r w:rsidRPr="00844CEC">
        <w:rPr>
          <w:rFonts w:ascii="Arial" w:hAnsi="Arial" w:cs="Arial"/>
          <w:b/>
        </w:rPr>
        <w:t xml:space="preserve"> Advice</w:t>
      </w:r>
      <w:r>
        <w:rPr>
          <w:rFonts w:ascii="Arial" w:hAnsi="Arial" w:cs="Arial"/>
        </w:rPr>
        <w:t xml:space="preserve"> or the </w:t>
      </w:r>
      <w:r w:rsidRPr="00844CEC">
        <w:rPr>
          <w:rFonts w:ascii="Arial" w:hAnsi="Arial" w:cs="Arial"/>
          <w:b/>
        </w:rPr>
        <w:t>Citizens Advice Scotl</w:t>
      </w:r>
      <w:smartTag w:uri="urn:schemas-microsoft-com:office:smarttags" w:element="PersonName">
        <w:r w:rsidRPr="00844CEC">
          <w:rPr>
            <w:rFonts w:ascii="Arial" w:hAnsi="Arial" w:cs="Arial"/>
            <w:b/>
          </w:rPr>
          <w:t>and</w:t>
        </w:r>
      </w:smartTag>
      <w:r>
        <w:rPr>
          <w:rFonts w:ascii="Arial" w:hAnsi="Arial" w:cs="Arial"/>
        </w:rPr>
        <w:t xml:space="preserve"> or any </w:t>
      </w:r>
      <w:r>
        <w:rPr>
          <w:rFonts w:ascii="Arial" w:hAnsi="Arial" w:cs="Arial"/>
          <w:b/>
          <w:bCs/>
        </w:rPr>
        <w:t xml:space="preserve">BSC Party </w:t>
      </w:r>
      <w:r>
        <w:rPr>
          <w:rFonts w:ascii="Arial" w:hAnsi="Arial" w:cs="Arial"/>
        </w:rPr>
        <w:t xml:space="preserve">or (where the </w:t>
      </w:r>
      <w:r>
        <w:rPr>
          <w:rFonts w:ascii="Arial" w:hAnsi="Arial" w:cs="Arial"/>
          <w:b/>
          <w:bCs/>
        </w:rPr>
        <w:t xml:space="preserve">CUSC Modification Proposal </w:t>
      </w:r>
      <w:smartTag w:uri="urn:schemas-microsoft-com:office:smarttags" w:element="PersonName">
        <w:r>
          <w:rPr>
            <w:rFonts w:ascii="Arial" w:hAnsi="Arial" w:cs="Arial"/>
          </w:rPr>
          <w:t>and</w:t>
        </w:r>
      </w:smartTag>
      <w:r>
        <w:rPr>
          <w:rFonts w:ascii="Arial" w:hAnsi="Arial" w:cs="Arial"/>
        </w:rPr>
        <w:t xml:space="preserve"> any related </w:t>
      </w:r>
      <w:r>
        <w:rPr>
          <w:rFonts w:ascii="Arial" w:hAnsi="Arial" w:cs="Arial"/>
          <w:b/>
          <w:bCs/>
        </w:rPr>
        <w:t xml:space="preserve">Workgroup Alternative CUSC Modification(s) </w:t>
      </w:r>
      <w:r>
        <w:rPr>
          <w:rFonts w:ascii="Arial" w:hAnsi="Arial" w:cs="Arial"/>
        </w:rPr>
        <w:t xml:space="preserve">is a proposal to modify the </w:t>
      </w:r>
      <w:r>
        <w:rPr>
          <w:rFonts w:ascii="Arial" w:hAnsi="Arial" w:cs="Arial"/>
          <w:b/>
          <w:bCs/>
        </w:rPr>
        <w:t>Charging Methodologies</w:t>
      </w:r>
      <w:r>
        <w:rPr>
          <w:rFonts w:ascii="Arial" w:hAnsi="Arial" w:cs="Arial"/>
        </w:rPr>
        <w:t xml:space="preserve">) a </w:t>
      </w:r>
      <w:r>
        <w:rPr>
          <w:rFonts w:ascii="Arial" w:hAnsi="Arial" w:cs="Arial"/>
          <w:b/>
          <w:bCs/>
        </w:rPr>
        <w:t>Materially Affected Party</w:t>
      </w:r>
      <w:r>
        <w:rPr>
          <w:rFonts w:ascii="Arial" w:hAnsi="Arial" w:cs="Arial"/>
        </w:rPr>
        <w:t xml:space="preserve"> may appeal to the </w:t>
      </w:r>
      <w:r>
        <w:rPr>
          <w:rFonts w:ascii="Arial" w:hAnsi="Arial" w:cs="Arial"/>
          <w:b/>
          <w:bCs/>
        </w:rPr>
        <w:t>Authority</w:t>
      </w:r>
      <w:r>
        <w:rPr>
          <w:rFonts w:ascii="Arial" w:hAnsi="Arial" w:cs="Arial"/>
        </w:rPr>
        <w:t xml:space="preserve"> the approval or rejection by the </w:t>
      </w:r>
      <w:r>
        <w:rPr>
          <w:rFonts w:ascii="Arial" w:hAnsi="Arial" w:cs="Arial"/>
          <w:b/>
          <w:bCs/>
        </w:rPr>
        <w:t xml:space="preserve">CUSC Modifications Panel </w:t>
      </w:r>
      <w:r>
        <w:rPr>
          <w:rFonts w:ascii="Arial" w:hAnsi="Arial" w:cs="Arial"/>
        </w:rPr>
        <w:t xml:space="preserve">of a </w:t>
      </w:r>
      <w:r>
        <w:rPr>
          <w:rFonts w:ascii="Arial" w:hAnsi="Arial" w:cs="Arial"/>
          <w:b/>
          <w:bCs/>
        </w:rPr>
        <w:t>CUSC Modification Proposal</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any </w:t>
      </w:r>
      <w:r>
        <w:rPr>
          <w:rFonts w:ascii="Arial" w:hAnsi="Arial" w:cs="Arial"/>
          <w:b/>
          <w:bCs/>
        </w:rPr>
        <w:t>Workgroup Alternative CUSC Modification</w:t>
      </w:r>
      <w:bookmarkStart w:id="1214" w:name="_DV_M766"/>
      <w:bookmarkStart w:id="1215" w:name="_BPDCD_257"/>
      <w:bookmarkEnd w:id="1214"/>
      <w:r>
        <w:rPr>
          <w:rFonts w:ascii="Arial" w:hAnsi="Arial" w:cs="Arial"/>
          <w:b/>
          <w:bCs/>
        </w:rPr>
        <w:t>(s)</w:t>
      </w:r>
      <w:r>
        <w:rPr>
          <w:rFonts w:ascii="Arial" w:hAnsi="Arial" w:cs="Arial"/>
        </w:rPr>
        <w:t xml:space="preserve"> in accordance with Paragraph 8.25.9, provided that the </w:t>
      </w:r>
      <w:bookmarkStart w:id="1216" w:name="_DV_M767"/>
      <w:bookmarkEnd w:id="1215"/>
      <w:bookmarkEnd w:id="1216"/>
      <w:r>
        <w:rPr>
          <w:rFonts w:ascii="Arial" w:hAnsi="Arial" w:cs="Arial"/>
          <w:b/>
          <w:bCs/>
        </w:rPr>
        <w:t>Panel Secretary</w:t>
      </w:r>
      <w:r>
        <w:rPr>
          <w:rFonts w:ascii="Arial" w:hAnsi="Arial" w:cs="Arial"/>
        </w:rPr>
        <w:t xml:space="preserve"> is also notified, </w:t>
      </w:r>
      <w:smartTag w:uri="urn:schemas-microsoft-com:office:smarttags" w:element="PersonName">
        <w:r>
          <w:rPr>
            <w:rFonts w:ascii="Arial" w:hAnsi="Arial" w:cs="Arial"/>
          </w:rPr>
          <w:t>and</w:t>
        </w:r>
      </w:smartTag>
      <w:r>
        <w:rPr>
          <w:rFonts w:ascii="Arial" w:hAnsi="Arial" w:cs="Arial"/>
        </w:rPr>
        <w:t xml:space="preserve"> the appeal has been made up to </w:t>
      </w:r>
      <w:smartTag w:uri="urn:schemas-microsoft-com:office:smarttags" w:element="PersonName">
        <w:r>
          <w:rPr>
            <w:rFonts w:ascii="Arial" w:hAnsi="Arial" w:cs="Arial"/>
          </w:rPr>
          <w:t>and</w:t>
        </w:r>
      </w:smartTag>
      <w:r>
        <w:rPr>
          <w:rFonts w:ascii="Arial" w:hAnsi="Arial" w:cs="Arial"/>
        </w:rPr>
        <w:t xml:space="preserve"> including fifteen (15) </w:t>
      </w:r>
      <w:r>
        <w:rPr>
          <w:rFonts w:ascii="Arial" w:hAnsi="Arial" w:cs="Arial"/>
          <w:b/>
          <w:bCs/>
        </w:rPr>
        <w:t>Business Days</w:t>
      </w:r>
      <w:r>
        <w:rPr>
          <w:rFonts w:ascii="Arial" w:hAnsi="Arial" w:cs="Arial"/>
        </w:rPr>
        <w:t xml:space="preserve"> after </w:t>
      </w:r>
      <w:bookmarkStart w:id="1217" w:name="_DV_M768"/>
      <w:bookmarkStart w:id="1218" w:name="_BPDCD_258"/>
      <w:bookmarkStart w:id="1219" w:name="_BPDCI_34_43"/>
      <w:bookmarkEnd w:id="1217"/>
      <w:r>
        <w:rPr>
          <w:rFonts w:ascii="Arial" w:hAnsi="Arial" w:cs="Arial"/>
        </w:rPr>
        <w:t xml:space="preserve">the </w:t>
      </w:r>
      <w:r>
        <w:rPr>
          <w:rFonts w:ascii="Arial" w:hAnsi="Arial" w:cs="Arial"/>
          <w:b/>
          <w:bCs/>
        </w:rPr>
        <w:t xml:space="preserve">CUSC Modifications Panel Self-Governance Vote </w:t>
      </w:r>
      <w:r>
        <w:rPr>
          <w:rFonts w:ascii="Arial" w:hAnsi="Arial" w:cs="Arial"/>
        </w:rPr>
        <w:t>has been undertaken</w:t>
      </w:r>
      <w:r>
        <w:rPr>
          <w:rFonts w:ascii="Arial" w:hAnsi="Arial" w:cs="Arial"/>
          <w:b/>
          <w:bCs/>
        </w:rPr>
        <w:t xml:space="preserve"> </w:t>
      </w:r>
      <w:r>
        <w:rPr>
          <w:rFonts w:ascii="Arial" w:hAnsi="Arial" w:cs="Arial"/>
        </w:rPr>
        <w:t xml:space="preserve">pursuant to Paragraph 8.25.9. If such an appeal is made, implementation of the </w:t>
      </w:r>
      <w:bookmarkStart w:id="1220" w:name="_DV_M769"/>
      <w:bookmarkEnd w:id="1218"/>
      <w:bookmarkEnd w:id="1219"/>
      <w:bookmarkEnd w:id="1220"/>
      <w:r>
        <w:rPr>
          <w:rFonts w:ascii="Arial" w:hAnsi="Arial" w:cs="Arial"/>
          <w:b/>
          <w:bCs/>
        </w:rPr>
        <w:t>CUSC Modification Proposal</w:t>
      </w:r>
      <w:r>
        <w:rPr>
          <w:rFonts w:ascii="Arial" w:hAnsi="Arial" w:cs="Arial"/>
        </w:rPr>
        <w:t xml:space="preserve"> shall be suspended pending the outcome. </w:t>
      </w:r>
      <w:bookmarkStart w:id="1221" w:name="_DV_M770"/>
      <w:bookmarkStart w:id="1222" w:name="_BPDCI_261"/>
      <w:bookmarkEnd w:id="1221"/>
      <w:r>
        <w:rPr>
          <w:rFonts w:ascii="Arial" w:hAnsi="Arial" w:cs="Arial"/>
        </w:rPr>
        <w:t xml:space="preserve">The appealing </w:t>
      </w:r>
      <w:r>
        <w:rPr>
          <w:rFonts w:ascii="Arial" w:hAnsi="Arial" w:cs="Arial"/>
          <w:b/>
          <w:bCs/>
        </w:rPr>
        <w:t>CUSC Party</w:t>
      </w:r>
      <w:r>
        <w:rPr>
          <w:rFonts w:ascii="Arial" w:hAnsi="Arial" w:cs="Arial"/>
        </w:rPr>
        <w:t xml:space="preserve">, the </w:t>
      </w:r>
      <w:r w:rsidRPr="00B4559A">
        <w:rPr>
          <w:rFonts w:ascii="Arial" w:hAnsi="Arial" w:cs="Arial"/>
          <w:b/>
        </w:rPr>
        <w:t>Citizens Advice</w:t>
      </w:r>
      <w:r>
        <w:rPr>
          <w:rFonts w:ascii="Arial" w:hAnsi="Arial" w:cs="Arial"/>
        </w:rPr>
        <w:t xml:space="preserve">, the </w:t>
      </w:r>
      <w:r w:rsidRPr="00BD4A1D">
        <w:rPr>
          <w:rFonts w:ascii="Arial" w:hAnsi="Arial" w:cs="Arial"/>
          <w:b/>
        </w:rPr>
        <w:t>Citizens Advice Scotl</w:t>
      </w:r>
      <w:smartTag w:uri="urn:schemas-microsoft-com:office:smarttags" w:element="PersonName">
        <w:r w:rsidRPr="00BD4A1D">
          <w:rPr>
            <w:rFonts w:ascii="Arial" w:hAnsi="Arial" w:cs="Arial"/>
            <w:b/>
          </w:rPr>
          <w:t>and</w:t>
        </w:r>
      </w:smartTag>
      <w:r>
        <w:rPr>
          <w:rFonts w:ascii="Arial" w:hAnsi="Arial" w:cs="Arial"/>
        </w:rPr>
        <w:t xml:space="preserve">, </w:t>
      </w:r>
      <w:r>
        <w:rPr>
          <w:rFonts w:ascii="Arial" w:hAnsi="Arial" w:cs="Arial"/>
          <w:b/>
          <w:bCs/>
        </w:rPr>
        <w:t>BSC Party or Materially Affected Party</w:t>
      </w:r>
      <w:r>
        <w:rPr>
          <w:rFonts w:ascii="Arial" w:hAnsi="Arial" w:cs="Arial"/>
        </w:rPr>
        <w:t xml:space="preserve"> must notify the </w:t>
      </w:r>
      <w:r>
        <w:rPr>
          <w:rFonts w:ascii="Arial" w:hAnsi="Arial" w:cs="Arial"/>
          <w:b/>
          <w:bCs/>
        </w:rPr>
        <w:t>Panel Secretary</w:t>
      </w:r>
      <w:r>
        <w:rPr>
          <w:rFonts w:ascii="Arial" w:hAnsi="Arial" w:cs="Arial"/>
        </w:rPr>
        <w:t xml:space="preserve"> of the appeal when the appeal is made.</w:t>
      </w:r>
      <w:bookmarkEnd w:id="1222"/>
    </w:p>
    <w:p w14:paraId="31812E9C"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23" w:name="_DV_M771"/>
      <w:bookmarkEnd w:id="1223"/>
      <w:r>
        <w:rPr>
          <w:rFonts w:ascii="Arial" w:hAnsi="Arial" w:cs="Arial"/>
        </w:rPr>
        <w:t xml:space="preserve">The </w:t>
      </w:r>
      <w:r>
        <w:rPr>
          <w:rFonts w:ascii="Arial" w:hAnsi="Arial" w:cs="Arial"/>
          <w:b/>
          <w:bCs/>
        </w:rPr>
        <w:t>Authority</w:t>
      </w:r>
      <w:r>
        <w:rPr>
          <w:rFonts w:ascii="Arial" w:hAnsi="Arial" w:cs="Arial"/>
        </w:rPr>
        <w:t xml:space="preserve"> shall consider </w:t>
      </w:r>
      <w:bookmarkStart w:id="1224" w:name="_DV_M772"/>
      <w:bookmarkStart w:id="1225" w:name="_BPDCD_262"/>
      <w:bookmarkEnd w:id="1224"/>
      <w:r>
        <w:rPr>
          <w:rFonts w:ascii="Arial" w:hAnsi="Arial" w:cs="Arial"/>
        </w:rPr>
        <w:t xml:space="preserve">whether </w:t>
      </w:r>
      <w:bookmarkStart w:id="1226" w:name="_DV_M773"/>
      <w:bookmarkEnd w:id="1225"/>
      <w:bookmarkEnd w:id="1226"/>
      <w:r>
        <w:rPr>
          <w:rFonts w:ascii="Arial" w:hAnsi="Arial" w:cs="Arial"/>
        </w:rPr>
        <w:t xml:space="preserve">the appeal </w:t>
      </w:r>
      <w:bookmarkStart w:id="1227" w:name="_DV_M774"/>
      <w:bookmarkStart w:id="1228" w:name="_BPDCD_263"/>
      <w:bookmarkEnd w:id="1227"/>
      <w:r>
        <w:rPr>
          <w:rFonts w:ascii="Arial" w:hAnsi="Arial" w:cs="Arial"/>
        </w:rPr>
        <w:t xml:space="preserve">satisfies </w:t>
      </w:r>
      <w:bookmarkStart w:id="1229" w:name="_DV_M775"/>
      <w:bookmarkEnd w:id="1228"/>
      <w:bookmarkEnd w:id="1229"/>
      <w:r>
        <w:rPr>
          <w:rFonts w:ascii="Arial" w:hAnsi="Arial" w:cs="Arial"/>
        </w:rPr>
        <w:t>the following criteria:</w:t>
      </w:r>
    </w:p>
    <w:p w14:paraId="43E5E7A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30" w:name="_DV_M776"/>
      <w:bookmarkStart w:id="1231" w:name="_BPDCD_266"/>
      <w:bookmarkEnd w:id="1230"/>
      <w:r>
        <w:rPr>
          <w:rFonts w:ascii="Arial" w:hAnsi="Arial" w:cs="Arial"/>
        </w:rPr>
        <w:t xml:space="preserve">The </w:t>
      </w:r>
      <w:bookmarkStart w:id="1232" w:name="_DV_M777"/>
      <w:bookmarkEnd w:id="1231"/>
      <w:bookmarkEnd w:id="1232"/>
      <w:r>
        <w:rPr>
          <w:rFonts w:ascii="Arial" w:hAnsi="Arial" w:cs="Arial"/>
        </w:rPr>
        <w:t xml:space="preserve">appealing party is, or is likely to be, unfairly prejudiced by the implementation or non-implementation of that </w:t>
      </w:r>
      <w:r>
        <w:rPr>
          <w:rFonts w:ascii="Arial" w:hAnsi="Arial" w:cs="Arial"/>
          <w:b/>
          <w:bCs/>
        </w:rPr>
        <w:t xml:space="preserve">CUSC Modification Proposal </w:t>
      </w:r>
      <w:r>
        <w:rPr>
          <w:rFonts w:ascii="Arial" w:hAnsi="Arial" w:cs="Arial"/>
        </w:rPr>
        <w:t xml:space="preserve">or </w:t>
      </w:r>
      <w:r>
        <w:rPr>
          <w:rFonts w:ascii="Arial" w:hAnsi="Arial" w:cs="Arial"/>
          <w:b/>
          <w:bCs/>
        </w:rPr>
        <w:t>Workgroup Alternative CUSC Modification(s)</w:t>
      </w:r>
      <w:r>
        <w:rPr>
          <w:rFonts w:ascii="Arial" w:hAnsi="Arial" w:cs="Arial"/>
        </w:rPr>
        <w:t>; or</w:t>
      </w:r>
      <w:bookmarkStart w:id="1233" w:name="_BPDCI_267"/>
      <w:bookmarkEnd w:id="1233"/>
    </w:p>
    <w:p w14:paraId="65F5728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34" w:name="_DV_M778"/>
      <w:bookmarkStart w:id="1235" w:name="_BPDCD_268"/>
      <w:bookmarkEnd w:id="1234"/>
      <w:r>
        <w:rPr>
          <w:rFonts w:ascii="Arial" w:hAnsi="Arial" w:cs="Arial"/>
        </w:rPr>
        <w:lastRenderedPageBreak/>
        <w:t xml:space="preserve">The </w:t>
      </w:r>
      <w:bookmarkStart w:id="1236" w:name="_DV_M779"/>
      <w:bookmarkEnd w:id="1235"/>
      <w:bookmarkEnd w:id="1236"/>
      <w:r>
        <w:rPr>
          <w:rFonts w:ascii="Arial" w:hAnsi="Arial" w:cs="Arial"/>
        </w:rPr>
        <w:t xml:space="preserve">appeal is on the grounds that, in the case of implementation, the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237" w:name="_BPDCD_269"/>
      <w:bookmarkStart w:id="1238" w:name="_DV_M780"/>
      <w:bookmarkEnd w:id="1237"/>
      <w:bookmarkEnd w:id="1238"/>
      <w:r>
        <w:rPr>
          <w:rFonts w:ascii="Arial" w:hAnsi="Arial" w:cs="Arial"/>
        </w:rPr>
        <w:t xml:space="preserve">may not better facilitate the achievement of at least one of the </w:t>
      </w:r>
      <w:r>
        <w:rPr>
          <w:rFonts w:ascii="Arial" w:hAnsi="Arial" w:cs="Arial"/>
          <w:b/>
          <w:bCs/>
        </w:rPr>
        <w:t>Applicable CUSC Objectives</w:t>
      </w:r>
      <w:r>
        <w:rPr>
          <w:rFonts w:ascii="Arial" w:hAnsi="Arial" w:cs="Arial"/>
        </w:rPr>
        <w:t>; or</w:t>
      </w:r>
    </w:p>
    <w:p w14:paraId="14374BA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39" w:name="_DV_M781"/>
      <w:bookmarkStart w:id="1240" w:name="_BPDCD_270"/>
      <w:bookmarkEnd w:id="1239"/>
      <w:r>
        <w:rPr>
          <w:rFonts w:ascii="Arial" w:hAnsi="Arial" w:cs="Arial"/>
        </w:rPr>
        <w:t xml:space="preserve">The </w:t>
      </w:r>
      <w:bookmarkStart w:id="1241" w:name="_DV_M782"/>
      <w:bookmarkEnd w:id="1240"/>
      <w:bookmarkEnd w:id="1241"/>
      <w:r>
        <w:rPr>
          <w:rFonts w:ascii="Arial" w:hAnsi="Arial" w:cs="Arial"/>
        </w:rPr>
        <w:t xml:space="preserve">appeal is on the grounds that, in the case of non-implementation, the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242" w:name="_BPDCD_271"/>
      <w:bookmarkStart w:id="1243" w:name="_DV_M783"/>
      <w:bookmarkEnd w:id="1242"/>
      <w:bookmarkEnd w:id="1243"/>
      <w:r>
        <w:rPr>
          <w:rFonts w:ascii="Arial" w:hAnsi="Arial" w:cs="Arial"/>
        </w:rPr>
        <w:t xml:space="preserve">may better facilitate the achievement of at least one of the </w:t>
      </w:r>
      <w:r>
        <w:rPr>
          <w:rFonts w:ascii="Arial" w:hAnsi="Arial" w:cs="Arial"/>
          <w:b/>
          <w:bCs/>
        </w:rPr>
        <w:t>Applicable CUSC Objectives</w:t>
      </w:r>
      <w:r>
        <w:rPr>
          <w:rFonts w:ascii="Arial" w:hAnsi="Arial" w:cs="Arial"/>
        </w:rPr>
        <w:t>; and</w:t>
      </w:r>
    </w:p>
    <w:p w14:paraId="285D4E3C"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244" w:name="_DV_M784"/>
      <w:bookmarkStart w:id="1245" w:name="_BPDCD_272"/>
      <w:bookmarkEnd w:id="1244"/>
      <w:r>
        <w:rPr>
          <w:rFonts w:ascii="Arial" w:hAnsi="Arial" w:cs="Arial"/>
        </w:rPr>
        <w:t xml:space="preserve">It </w:t>
      </w:r>
      <w:bookmarkStart w:id="1246" w:name="_DV_M785"/>
      <w:bookmarkEnd w:id="1245"/>
      <w:bookmarkEnd w:id="1246"/>
      <w:r>
        <w:rPr>
          <w:rFonts w:ascii="Arial" w:hAnsi="Arial" w:cs="Arial"/>
        </w:rPr>
        <w:t>is not brought for reasons that are trivial, vexatious or have no reasonable prospect of success</w:t>
      </w:r>
      <w:r>
        <w:rPr>
          <w:rFonts w:ascii="Arial" w:hAnsi="Arial" w:cs="Arial"/>
          <w:strike/>
          <w:color w:val="FF0000"/>
        </w:rPr>
        <w:t>.</w:t>
      </w:r>
      <w:bookmarkStart w:id="1247" w:name="_BPDCD_273"/>
      <w:bookmarkEnd w:id="1247"/>
    </w:p>
    <w:p w14:paraId="1E8F191C" w14:textId="77777777" w:rsidR="00B56045" w:rsidRDefault="00B56045" w:rsidP="00B56045">
      <w:pPr>
        <w:pStyle w:val="Heading5"/>
        <w:widowControl/>
        <w:tabs>
          <w:tab w:val="clear" w:pos="5103"/>
          <w:tab w:val="num" w:pos="2552"/>
        </w:tabs>
        <w:ind w:left="1701"/>
        <w:jc w:val="both"/>
        <w:rPr>
          <w:rFonts w:ascii="Arial" w:hAnsi="Arial" w:cs="Arial"/>
        </w:rPr>
      </w:pPr>
      <w:bookmarkStart w:id="1248" w:name="_DV_M786"/>
      <w:bookmarkStart w:id="1249" w:name="_BPDCI_274"/>
      <w:bookmarkEnd w:id="1248"/>
      <w:r>
        <w:rPr>
          <w:rFonts w:ascii="Arial" w:hAnsi="Arial" w:cs="Arial"/>
        </w:rPr>
        <w:t xml:space="preserve">and if the </w:t>
      </w:r>
      <w:r>
        <w:rPr>
          <w:rFonts w:ascii="Arial" w:hAnsi="Arial" w:cs="Arial"/>
          <w:b/>
          <w:bCs/>
        </w:rPr>
        <w:t>Authority</w:t>
      </w:r>
      <w:r>
        <w:rPr>
          <w:rFonts w:ascii="Arial" w:hAnsi="Arial" w:cs="Arial"/>
        </w:rPr>
        <w:t xml:space="preserve"> considers that the criteria are not satisfied, it shall dismiss the appeal.</w:t>
      </w:r>
      <w:bookmarkEnd w:id="1249"/>
    </w:p>
    <w:p w14:paraId="72C2FB5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50" w:name="_DV_M787"/>
      <w:bookmarkEnd w:id="1250"/>
      <w:r>
        <w:rPr>
          <w:rFonts w:ascii="Arial" w:hAnsi="Arial" w:cs="Arial"/>
        </w:rPr>
        <w:t xml:space="preserve">Following any appeal to the </w:t>
      </w:r>
      <w:r>
        <w:rPr>
          <w:rFonts w:ascii="Arial" w:hAnsi="Arial" w:cs="Arial"/>
          <w:b/>
          <w:bCs/>
        </w:rPr>
        <w:t>Authority</w:t>
      </w:r>
      <w:r>
        <w:rPr>
          <w:rFonts w:ascii="Arial" w:hAnsi="Arial" w:cs="Arial"/>
        </w:rPr>
        <w:t xml:space="preserve">, a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251" w:name="_BPDCD_275"/>
      <w:bookmarkStart w:id="1252" w:name="_DV_M788"/>
      <w:bookmarkEnd w:id="1251"/>
      <w:bookmarkEnd w:id="1252"/>
      <w:r>
        <w:rPr>
          <w:rFonts w:ascii="Arial" w:hAnsi="Arial" w:cs="Arial"/>
        </w:rPr>
        <w:t xml:space="preserve">shall be treated in accordance with any decision and/or direction of the </w:t>
      </w:r>
      <w:r>
        <w:rPr>
          <w:rFonts w:ascii="Arial" w:hAnsi="Arial" w:cs="Arial"/>
          <w:b/>
          <w:bCs/>
        </w:rPr>
        <w:t>Authority</w:t>
      </w:r>
      <w:r>
        <w:rPr>
          <w:rFonts w:ascii="Arial" w:hAnsi="Arial" w:cs="Arial"/>
        </w:rPr>
        <w:t xml:space="preserve"> following that appeal.</w:t>
      </w:r>
    </w:p>
    <w:p w14:paraId="3D3062D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53" w:name="_DV_M789"/>
      <w:bookmarkEnd w:id="1253"/>
      <w:r>
        <w:rPr>
          <w:rFonts w:ascii="Arial" w:hAnsi="Arial" w:cs="Arial"/>
        </w:rPr>
        <w:t xml:space="preserve">If the </w:t>
      </w:r>
      <w:r>
        <w:rPr>
          <w:rFonts w:ascii="Arial" w:hAnsi="Arial" w:cs="Arial"/>
          <w:b/>
          <w:bCs/>
        </w:rPr>
        <w:t>Authority</w:t>
      </w:r>
      <w:r>
        <w:rPr>
          <w:rFonts w:ascii="Arial" w:hAnsi="Arial" w:cs="Arial"/>
        </w:rPr>
        <w:t xml:space="preserve"> quashes the </w:t>
      </w:r>
      <w:r>
        <w:rPr>
          <w:rFonts w:ascii="Arial" w:hAnsi="Arial" w:cs="Arial"/>
          <w:b/>
          <w:bCs/>
        </w:rPr>
        <w:t>CUSC Modifications Panel</w:t>
      </w:r>
      <w:r>
        <w:rPr>
          <w:rFonts w:ascii="Arial" w:hAnsi="Arial" w:cs="Arial"/>
        </w:rPr>
        <w:t xml:space="preserve">’s determination in respect of a </w:t>
      </w:r>
      <w:r>
        <w:rPr>
          <w:rFonts w:ascii="Arial" w:hAnsi="Arial" w:cs="Arial"/>
          <w:b/>
          <w:bCs/>
        </w:rPr>
        <w:t>CUSC Modification Proposal</w:t>
      </w:r>
      <w:r>
        <w:rPr>
          <w:rFonts w:ascii="Arial" w:hAnsi="Arial" w:cs="Arial"/>
        </w:rPr>
        <w:t xml:space="preserve"> or </w:t>
      </w:r>
      <w:r>
        <w:rPr>
          <w:rFonts w:ascii="Arial" w:hAnsi="Arial" w:cs="Arial"/>
          <w:b/>
          <w:bCs/>
        </w:rPr>
        <w:t xml:space="preserve">Workgroup Alternative CUSC Modification(s) </w:t>
      </w:r>
      <w:bookmarkStart w:id="1254" w:name="_DV_M790"/>
      <w:bookmarkStart w:id="1255" w:name="_BPDCD_278"/>
      <w:bookmarkEnd w:id="1254"/>
      <w:r>
        <w:rPr>
          <w:rFonts w:ascii="Arial" w:hAnsi="Arial" w:cs="Arial"/>
        </w:rPr>
        <w:t xml:space="preserve">made in accordance with Paragraph 8.25.9 </w:t>
      </w:r>
      <w:bookmarkStart w:id="1256" w:name="_DV_M791"/>
      <w:bookmarkEnd w:id="1255"/>
      <w:bookmarkEnd w:id="1256"/>
      <w:r>
        <w:rPr>
          <w:rFonts w:ascii="Arial" w:hAnsi="Arial" w:cs="Arial"/>
        </w:rPr>
        <w:t xml:space="preserve">and takes the decision on the relevant </w:t>
      </w:r>
      <w:r>
        <w:rPr>
          <w:rFonts w:ascii="Arial" w:hAnsi="Arial" w:cs="Arial"/>
          <w:b/>
          <w:bCs/>
        </w:rPr>
        <w:t>CUSC Modification Proposal</w:t>
      </w:r>
      <w:r>
        <w:rPr>
          <w:rFonts w:ascii="Arial" w:hAnsi="Arial" w:cs="Arial"/>
        </w:rPr>
        <w:t xml:space="preserve"> and any </w:t>
      </w:r>
      <w:r>
        <w:rPr>
          <w:rFonts w:ascii="Arial" w:hAnsi="Arial" w:cs="Arial"/>
          <w:b/>
          <w:bCs/>
        </w:rPr>
        <w:t xml:space="preserve">Workgroup Alternative CUSC Modification(s) </w:t>
      </w:r>
      <w:bookmarkStart w:id="1257" w:name="_BPDCD_279"/>
      <w:bookmarkStart w:id="1258" w:name="_DV_M792"/>
      <w:bookmarkEnd w:id="1257"/>
      <w:bookmarkEnd w:id="1258"/>
      <w:r>
        <w:rPr>
          <w:rFonts w:ascii="Arial" w:hAnsi="Arial" w:cs="Arial"/>
        </w:rPr>
        <w:t xml:space="preserve">itself, following an appeal to the </w:t>
      </w:r>
      <w:r>
        <w:rPr>
          <w:rFonts w:ascii="Arial" w:hAnsi="Arial" w:cs="Arial"/>
          <w:b/>
          <w:bCs/>
        </w:rPr>
        <w:t>Authority</w:t>
      </w:r>
      <w:r>
        <w:rPr>
          <w:rFonts w:ascii="Arial" w:hAnsi="Arial" w:cs="Arial"/>
        </w:rPr>
        <w:t xml:space="preserve">, the </w:t>
      </w:r>
      <w:r>
        <w:rPr>
          <w:rFonts w:ascii="Arial" w:hAnsi="Arial" w:cs="Arial"/>
          <w:b/>
          <w:bCs/>
        </w:rPr>
        <w:t xml:space="preserve">CUSC </w:t>
      </w:r>
      <w:bookmarkStart w:id="1259" w:name="_DV_M793"/>
      <w:bookmarkStart w:id="1260" w:name="_BPDCD_280"/>
      <w:bookmarkEnd w:id="1259"/>
      <w:r>
        <w:rPr>
          <w:rFonts w:ascii="Arial" w:hAnsi="Arial" w:cs="Arial"/>
          <w:b/>
          <w:bCs/>
        </w:rPr>
        <w:t xml:space="preserve">Modifications </w:t>
      </w:r>
      <w:bookmarkStart w:id="1261" w:name="_DV_M794"/>
      <w:bookmarkEnd w:id="1260"/>
      <w:bookmarkEnd w:id="1261"/>
      <w:r>
        <w:rPr>
          <w:rFonts w:ascii="Arial" w:hAnsi="Arial" w:cs="Arial"/>
          <w:b/>
          <w:bCs/>
        </w:rPr>
        <w:t>Panel</w:t>
      </w:r>
      <w:r>
        <w:rPr>
          <w:rFonts w:ascii="Arial" w:hAnsi="Arial" w:cs="Arial"/>
        </w:rPr>
        <w:t xml:space="preserve">’s determination of that </w:t>
      </w:r>
      <w:r>
        <w:rPr>
          <w:rFonts w:ascii="Arial" w:hAnsi="Arial" w:cs="Arial"/>
          <w:b/>
          <w:bCs/>
        </w:rPr>
        <w:t>CUSC Modification Proposal</w:t>
      </w:r>
      <w:r>
        <w:rPr>
          <w:rFonts w:ascii="Arial" w:hAnsi="Arial" w:cs="Arial"/>
        </w:rPr>
        <w:t xml:space="preserve"> and any </w:t>
      </w:r>
      <w:r>
        <w:rPr>
          <w:rFonts w:ascii="Arial" w:hAnsi="Arial" w:cs="Arial"/>
          <w:b/>
          <w:bCs/>
        </w:rPr>
        <w:t>Workgroup Alternative CUSC Modification(s)</w:t>
      </w:r>
      <w:r>
        <w:rPr>
          <w:rFonts w:ascii="Arial" w:hAnsi="Arial" w:cs="Arial"/>
        </w:rPr>
        <w:t xml:space="preserve"> contained in the relevant </w:t>
      </w:r>
      <w:r>
        <w:rPr>
          <w:rFonts w:ascii="Arial" w:hAnsi="Arial" w:cs="Arial"/>
          <w:b/>
          <w:bCs/>
        </w:rPr>
        <w:t>CUSC Modification Self-governance Report</w:t>
      </w:r>
      <w:r>
        <w:rPr>
          <w:rFonts w:ascii="Arial" w:hAnsi="Arial" w:cs="Arial"/>
        </w:rPr>
        <w:t xml:space="preserve"> shall be treated as a </w:t>
      </w:r>
      <w:r>
        <w:rPr>
          <w:rFonts w:ascii="Arial" w:hAnsi="Arial" w:cs="Arial"/>
          <w:b/>
          <w:bCs/>
        </w:rPr>
        <w:t>CUSC Modification Report</w:t>
      </w:r>
      <w:r>
        <w:rPr>
          <w:rFonts w:ascii="Arial" w:hAnsi="Arial" w:cs="Arial"/>
        </w:rPr>
        <w:t xml:space="preserve"> submitted to the </w:t>
      </w:r>
      <w:r>
        <w:rPr>
          <w:rFonts w:ascii="Arial" w:hAnsi="Arial" w:cs="Arial"/>
          <w:b/>
          <w:bCs/>
        </w:rPr>
        <w:t>Authority</w:t>
      </w:r>
      <w:r>
        <w:rPr>
          <w:rFonts w:ascii="Arial" w:hAnsi="Arial" w:cs="Arial"/>
        </w:rPr>
        <w:t xml:space="preserve"> pursuant to Paragraph 8.23.6 </w:t>
      </w:r>
      <w:bookmarkStart w:id="1262" w:name="_DV_M795"/>
      <w:bookmarkStart w:id="1263" w:name="_BPDCI_281"/>
      <w:bookmarkEnd w:id="1262"/>
      <w:r>
        <w:rPr>
          <w:rFonts w:ascii="Arial" w:hAnsi="Arial" w:cs="Arial"/>
        </w:rPr>
        <w:t xml:space="preserve">(for the avoidance of doubt, subject to Paragraphs 8.23.9 to 8.23.13) </w:t>
      </w:r>
      <w:bookmarkStart w:id="1264" w:name="_DV_M796"/>
      <w:bookmarkEnd w:id="1263"/>
      <w:bookmarkEnd w:id="1264"/>
      <w:r>
        <w:rPr>
          <w:rFonts w:ascii="Arial" w:hAnsi="Arial" w:cs="Arial"/>
        </w:rPr>
        <w:t xml:space="preserve">and the </w:t>
      </w:r>
      <w:r>
        <w:rPr>
          <w:rFonts w:ascii="Arial" w:hAnsi="Arial" w:cs="Arial"/>
          <w:b/>
          <w:bCs/>
        </w:rPr>
        <w:t xml:space="preserve">CUSC </w:t>
      </w:r>
      <w:bookmarkStart w:id="1265" w:name="_DV_M797"/>
      <w:bookmarkStart w:id="1266" w:name="_BPDCD_282"/>
      <w:bookmarkEnd w:id="1265"/>
      <w:r>
        <w:rPr>
          <w:rFonts w:ascii="Arial" w:hAnsi="Arial" w:cs="Arial"/>
          <w:b/>
          <w:bCs/>
        </w:rPr>
        <w:t xml:space="preserve">Modifications </w:t>
      </w:r>
      <w:bookmarkStart w:id="1267" w:name="_DV_M798"/>
      <w:bookmarkEnd w:id="1266"/>
      <w:bookmarkEnd w:id="1267"/>
      <w:r>
        <w:rPr>
          <w:rFonts w:ascii="Arial" w:hAnsi="Arial" w:cs="Arial"/>
          <w:b/>
          <w:bCs/>
        </w:rPr>
        <w:t>Panel</w:t>
      </w:r>
      <w:r>
        <w:rPr>
          <w:rFonts w:ascii="Arial" w:hAnsi="Arial" w:cs="Arial"/>
        </w:rPr>
        <w:t>’s determination shall be treated as its recommendation pursuant to Paragraph 8.23.4.</w:t>
      </w:r>
    </w:p>
    <w:p w14:paraId="044BA04E"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68" w:name="_DV_M799"/>
      <w:bookmarkStart w:id="1269" w:name="_BPDCD_285"/>
      <w:bookmarkEnd w:id="1268"/>
      <w:r>
        <w:rPr>
          <w:rFonts w:ascii="Arial" w:hAnsi="Arial" w:cs="Arial"/>
        </w:rPr>
        <w:t xml:space="preserve">If the </w:t>
      </w:r>
      <w:r>
        <w:rPr>
          <w:rFonts w:ascii="Arial" w:hAnsi="Arial" w:cs="Arial"/>
          <w:b/>
          <w:bCs/>
        </w:rPr>
        <w:t>Authority</w:t>
      </w:r>
      <w:r>
        <w:rPr>
          <w:rFonts w:ascii="Arial" w:hAnsi="Arial" w:cs="Arial"/>
        </w:rPr>
        <w:t xml:space="preserve"> quashes the </w:t>
      </w:r>
      <w:r>
        <w:rPr>
          <w:rFonts w:ascii="Arial" w:hAnsi="Arial" w:cs="Arial"/>
          <w:b/>
          <w:bCs/>
        </w:rPr>
        <w:t>CUSC Modifications Panel’s</w:t>
      </w:r>
      <w:r>
        <w:rPr>
          <w:rFonts w:ascii="Arial" w:hAnsi="Arial" w:cs="Arial"/>
        </w:rPr>
        <w:t xml:space="preserve"> determination in respect of a </w:t>
      </w:r>
      <w:r>
        <w:rPr>
          <w:rFonts w:ascii="Arial" w:hAnsi="Arial" w:cs="Arial"/>
          <w:b/>
          <w:bCs/>
        </w:rPr>
        <w:t>CUSC Modification Proposal</w:t>
      </w:r>
      <w:r>
        <w:rPr>
          <w:rFonts w:ascii="Arial" w:hAnsi="Arial" w:cs="Arial"/>
        </w:rPr>
        <w:t xml:space="preserve"> or </w:t>
      </w:r>
      <w:r>
        <w:rPr>
          <w:rFonts w:ascii="Arial" w:hAnsi="Arial" w:cs="Arial"/>
          <w:b/>
          <w:bCs/>
        </w:rPr>
        <w:t>Workgroup Alternative CUSC Modification(s)</w:t>
      </w:r>
      <w:r>
        <w:rPr>
          <w:rFonts w:ascii="Arial" w:hAnsi="Arial" w:cs="Arial"/>
        </w:rPr>
        <w:t xml:space="preserve"> made in accordance with paragraph 8.25.9, the </w:t>
      </w:r>
      <w:bookmarkStart w:id="1270" w:name="_DV_M800"/>
      <w:bookmarkEnd w:id="1269"/>
      <w:bookmarkEnd w:id="1270"/>
      <w:r>
        <w:rPr>
          <w:rFonts w:ascii="Arial" w:hAnsi="Arial" w:cs="Arial"/>
          <w:b/>
          <w:bCs/>
        </w:rPr>
        <w:t>Authority</w:t>
      </w:r>
      <w:r>
        <w:rPr>
          <w:rFonts w:ascii="Arial" w:hAnsi="Arial" w:cs="Arial"/>
        </w:rPr>
        <w:t xml:space="preserve"> may, following an appeal to the </w:t>
      </w:r>
      <w:r>
        <w:rPr>
          <w:rFonts w:ascii="Arial" w:hAnsi="Arial" w:cs="Arial"/>
          <w:b/>
          <w:bCs/>
        </w:rPr>
        <w:t>Authority</w:t>
      </w:r>
      <w:r>
        <w:rPr>
          <w:rFonts w:ascii="Arial" w:hAnsi="Arial" w:cs="Arial"/>
        </w:rPr>
        <w:t xml:space="preserve">, </w:t>
      </w:r>
      <w:bookmarkStart w:id="1271" w:name="_DV_M801"/>
      <w:bookmarkStart w:id="1272" w:name="_BPDCD_286"/>
      <w:bookmarkEnd w:id="1271"/>
      <w:r>
        <w:rPr>
          <w:rFonts w:ascii="Arial" w:hAnsi="Arial" w:cs="Arial"/>
        </w:rPr>
        <w:t>refer the</w:t>
      </w:r>
      <w:r>
        <w:rPr>
          <w:rFonts w:ascii="Arial" w:hAnsi="Arial" w:cs="Arial"/>
          <w:b/>
          <w:bCs/>
        </w:rPr>
        <w:t xml:space="preserve"> CUSC Modification Proposal</w:t>
      </w:r>
      <w:r>
        <w:rPr>
          <w:rFonts w:ascii="Arial" w:hAnsi="Arial" w:cs="Arial"/>
        </w:rPr>
        <w:t xml:space="preserve"> back to the </w:t>
      </w:r>
      <w:r>
        <w:rPr>
          <w:rFonts w:ascii="Arial" w:hAnsi="Arial" w:cs="Arial"/>
          <w:b/>
          <w:bCs/>
        </w:rPr>
        <w:t xml:space="preserve">CUSC Modifications Panel </w:t>
      </w:r>
      <w:r>
        <w:rPr>
          <w:rFonts w:ascii="Arial" w:hAnsi="Arial" w:cs="Arial"/>
        </w:rPr>
        <w:t xml:space="preserve">for further re-consideration and a further </w:t>
      </w:r>
      <w:r>
        <w:rPr>
          <w:rFonts w:ascii="Arial Bold" w:hAnsi="Arial Bold" w:cs="Arial Bold"/>
          <w:b/>
          <w:bCs/>
        </w:rPr>
        <w:t>CUSC Modifications Panel Self-Governance Vote</w:t>
      </w:r>
      <w:r>
        <w:rPr>
          <w:rFonts w:ascii="Arial" w:hAnsi="Arial" w:cs="Arial"/>
        </w:rPr>
        <w:t>.</w:t>
      </w:r>
      <w:r>
        <w:rPr>
          <w:rFonts w:ascii="Arial Bold" w:hAnsi="Arial Bold" w:cs="Arial Bold"/>
          <w:b/>
          <w:bCs/>
          <w:strike/>
        </w:rPr>
        <w:t xml:space="preserve">  </w:t>
      </w:r>
      <w:bookmarkStart w:id="1273" w:name="_BPDCI_288"/>
      <w:bookmarkStart w:id="1274" w:name="_BPDCI_289"/>
      <w:bookmarkStart w:id="1275" w:name="_BPDCI_293"/>
      <w:bookmarkStart w:id="1276" w:name="_BPDCI_294"/>
      <w:bookmarkStart w:id="1277" w:name="_BPDC_LN_INS_1001"/>
      <w:bookmarkStart w:id="1278" w:name="_BPDC_LN_INS_1002"/>
      <w:bookmarkStart w:id="1279" w:name="_BPDC_LN_INS_1003"/>
      <w:bookmarkStart w:id="1280" w:name="_BPDCI_296"/>
      <w:bookmarkEnd w:id="1272"/>
      <w:bookmarkEnd w:id="1273"/>
      <w:bookmarkEnd w:id="1274"/>
      <w:bookmarkEnd w:id="1275"/>
      <w:bookmarkEnd w:id="1276"/>
      <w:bookmarkEnd w:id="1277"/>
      <w:bookmarkEnd w:id="1278"/>
      <w:bookmarkEnd w:id="1279"/>
    </w:p>
    <w:p w14:paraId="64518289"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81" w:name="_DV_M802"/>
      <w:bookmarkEnd w:id="1281"/>
      <w:r>
        <w:rPr>
          <w:rFonts w:ascii="Arial" w:hAnsi="Arial" w:cs="Arial"/>
        </w:rPr>
        <w:t xml:space="preserve">Following an appeal to the </w:t>
      </w:r>
      <w:r>
        <w:rPr>
          <w:rFonts w:ascii="Arial" w:hAnsi="Arial" w:cs="Arial"/>
          <w:b/>
          <w:bCs/>
        </w:rPr>
        <w:t>Authority</w:t>
      </w:r>
      <w:r>
        <w:rPr>
          <w:rFonts w:ascii="Arial" w:hAnsi="Arial" w:cs="Arial"/>
        </w:rPr>
        <w:t xml:space="preserve">, the </w:t>
      </w:r>
      <w:r>
        <w:rPr>
          <w:rFonts w:ascii="Arial" w:hAnsi="Arial" w:cs="Arial"/>
          <w:b/>
          <w:bCs/>
        </w:rPr>
        <w:t>Authority</w:t>
      </w:r>
      <w:r>
        <w:rPr>
          <w:rFonts w:ascii="Arial" w:hAnsi="Arial" w:cs="Arial"/>
        </w:rPr>
        <w:t xml:space="preserve"> may confirm </w:t>
      </w:r>
      <w:bookmarkStart w:id="1282" w:name="_DV_M803"/>
      <w:bookmarkStart w:id="1283" w:name="_BPDCI_18_22"/>
      <w:bookmarkEnd w:id="1282"/>
      <w:r>
        <w:rPr>
          <w:rFonts w:ascii="Arial" w:hAnsi="Arial" w:cs="Arial"/>
        </w:rPr>
        <w:t>the</w:t>
      </w:r>
      <w:r>
        <w:rPr>
          <w:rFonts w:ascii="Arial" w:hAnsi="Arial" w:cs="Arial"/>
          <w:b/>
          <w:bCs/>
        </w:rPr>
        <w:t xml:space="preserve"> CUSC Modifications Panel</w:t>
      </w:r>
      <w:r>
        <w:rPr>
          <w:rFonts w:ascii="Arial" w:hAnsi="Arial" w:cs="Arial"/>
        </w:rPr>
        <w:t xml:space="preserve">’s determination in respect of a </w:t>
      </w:r>
      <w:bookmarkStart w:id="1284" w:name="_DV_M804"/>
      <w:bookmarkStart w:id="1285" w:name="_BPDCI_17_21"/>
      <w:bookmarkEnd w:id="1283"/>
      <w:bookmarkEnd w:id="1284"/>
      <w:r>
        <w:rPr>
          <w:rFonts w:ascii="Arial" w:hAnsi="Arial" w:cs="Arial"/>
          <w:b/>
          <w:bCs/>
        </w:rPr>
        <w:t xml:space="preserve">CUSC Modification Proposal </w:t>
      </w:r>
      <w:r>
        <w:rPr>
          <w:rFonts w:ascii="Arial" w:hAnsi="Arial" w:cs="Arial"/>
        </w:rPr>
        <w:t>or</w:t>
      </w:r>
      <w:r>
        <w:rPr>
          <w:rFonts w:ascii="Arial" w:hAnsi="Arial" w:cs="Arial"/>
          <w:b/>
          <w:bCs/>
        </w:rPr>
        <w:t xml:space="preserve"> Workgroup Alternative CUSC Modification(s)</w:t>
      </w:r>
      <w:r>
        <w:rPr>
          <w:rFonts w:ascii="Arial" w:hAnsi="Arial" w:cs="Arial"/>
        </w:rPr>
        <w:t xml:space="preserve"> made in accordance with Paragraph 8.25.9.</w:t>
      </w:r>
      <w:bookmarkEnd w:id="1280"/>
      <w:bookmarkEnd w:id="1285"/>
    </w:p>
    <w:p w14:paraId="2609B66F"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286" w:name="_DV_M805"/>
      <w:bookmarkEnd w:id="1286"/>
      <w:r>
        <w:rPr>
          <w:rFonts w:ascii="Arial" w:hAnsi="Arial" w:cs="Arial"/>
          <w:b/>
          <w:bCs/>
        </w:rPr>
        <w:t>TRANSMISSION CHARGING METHODOLOGY FORUM</w:t>
      </w:r>
    </w:p>
    <w:p w14:paraId="5DA8930B"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87" w:name="_DV_M806"/>
      <w:bookmarkEnd w:id="1287"/>
      <w:r>
        <w:rPr>
          <w:rFonts w:ascii="Arial" w:hAnsi="Arial" w:cs="Arial"/>
        </w:rPr>
        <w:t xml:space="preserve">A </w:t>
      </w:r>
      <w:r>
        <w:rPr>
          <w:rFonts w:ascii="Arial" w:hAnsi="Arial" w:cs="Arial"/>
          <w:b/>
          <w:bCs/>
        </w:rPr>
        <w:t>Transmission</w:t>
      </w:r>
      <w:r>
        <w:rPr>
          <w:rFonts w:ascii="Arial" w:hAnsi="Arial" w:cs="Arial"/>
        </w:rPr>
        <w:t xml:space="preserve"> </w:t>
      </w:r>
      <w:r>
        <w:rPr>
          <w:rFonts w:ascii="Arial" w:hAnsi="Arial" w:cs="Arial"/>
          <w:b/>
          <w:bCs/>
        </w:rPr>
        <w:t>Charging Methodology Forum</w:t>
      </w:r>
      <w:r>
        <w:rPr>
          <w:rFonts w:ascii="Arial" w:hAnsi="Arial" w:cs="Arial"/>
        </w:rPr>
        <w:t xml:space="preserve"> shall be established by </w:t>
      </w:r>
      <w:r>
        <w:rPr>
          <w:rFonts w:ascii="Arial" w:hAnsi="Arial" w:cs="Arial"/>
          <w:b/>
          <w:bCs/>
        </w:rPr>
        <w:t xml:space="preserve">The Company </w:t>
      </w:r>
      <w:r>
        <w:rPr>
          <w:rFonts w:ascii="Arial" w:hAnsi="Arial" w:cs="Arial"/>
        </w:rPr>
        <w:t>and shall be chaired by</w:t>
      </w:r>
      <w:r>
        <w:rPr>
          <w:rFonts w:ascii="Arial" w:hAnsi="Arial" w:cs="Arial"/>
          <w:b/>
          <w:bCs/>
        </w:rPr>
        <w:t xml:space="preserve"> The Company</w:t>
      </w:r>
      <w:r>
        <w:rPr>
          <w:rFonts w:ascii="Arial" w:hAnsi="Arial" w:cs="Arial"/>
        </w:rPr>
        <w:t>.</w:t>
      </w:r>
    </w:p>
    <w:p w14:paraId="271DFB38"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88" w:name="_DV_M807"/>
      <w:bookmarkEnd w:id="1288"/>
      <w:r>
        <w:rPr>
          <w:rFonts w:ascii="Arial" w:hAnsi="Arial" w:cs="Arial"/>
        </w:rPr>
        <w:t xml:space="preserve">The </w:t>
      </w:r>
      <w:r>
        <w:rPr>
          <w:rFonts w:ascii="Arial" w:hAnsi="Arial" w:cs="Arial"/>
          <w:b/>
          <w:bCs/>
        </w:rPr>
        <w:t>CUSC Modifications Panel</w:t>
      </w:r>
      <w:r>
        <w:rPr>
          <w:rFonts w:ascii="Arial" w:hAnsi="Arial" w:cs="Arial"/>
        </w:rPr>
        <w:t xml:space="preserve"> shall adopt the terms of reference of the </w:t>
      </w:r>
      <w:r>
        <w:rPr>
          <w:rFonts w:ascii="Arial" w:hAnsi="Arial" w:cs="Arial"/>
          <w:b/>
          <w:bCs/>
        </w:rPr>
        <w:t>Transmission</w:t>
      </w:r>
      <w:r>
        <w:rPr>
          <w:rFonts w:ascii="Arial" w:hAnsi="Arial" w:cs="Arial"/>
        </w:rPr>
        <w:t xml:space="preserve"> </w:t>
      </w:r>
      <w:r>
        <w:rPr>
          <w:rFonts w:ascii="Arial" w:hAnsi="Arial" w:cs="Arial"/>
          <w:b/>
          <w:bCs/>
        </w:rPr>
        <w:t>Charging Methodology Forum</w:t>
      </w:r>
      <w:r>
        <w:rPr>
          <w:rFonts w:ascii="Arial" w:hAnsi="Arial" w:cs="Arial"/>
        </w:rPr>
        <w:t xml:space="preserve"> and may change those terms of reference from time to time as it sees fit.</w:t>
      </w:r>
    </w:p>
    <w:p w14:paraId="443B4E3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89" w:name="_DV_M808"/>
      <w:bookmarkEnd w:id="1289"/>
      <w:r>
        <w:rPr>
          <w:rFonts w:ascii="Arial" w:hAnsi="Arial" w:cs="Arial"/>
        </w:rPr>
        <w:t xml:space="preserve">The </w:t>
      </w:r>
      <w:r>
        <w:rPr>
          <w:rFonts w:ascii="Arial" w:hAnsi="Arial" w:cs="Arial"/>
          <w:b/>
          <w:bCs/>
        </w:rPr>
        <w:t>Transmission</w:t>
      </w:r>
      <w:r>
        <w:rPr>
          <w:rFonts w:ascii="Arial" w:hAnsi="Arial" w:cs="Arial"/>
        </w:rPr>
        <w:t xml:space="preserve"> </w:t>
      </w:r>
      <w:r>
        <w:rPr>
          <w:rFonts w:ascii="Arial" w:hAnsi="Arial" w:cs="Arial"/>
          <w:b/>
          <w:bCs/>
        </w:rPr>
        <w:t>Charging Methodology Forum</w:t>
      </w:r>
      <w:r>
        <w:rPr>
          <w:rFonts w:ascii="Arial" w:hAnsi="Arial" w:cs="Arial"/>
        </w:rPr>
        <w:t xml:space="preserve"> shall provide a forum for regular communication and discussion of issues relating to the </w:t>
      </w:r>
      <w:r>
        <w:rPr>
          <w:rFonts w:ascii="Arial" w:hAnsi="Arial" w:cs="Arial"/>
          <w:b/>
          <w:bCs/>
        </w:rPr>
        <w:t>Transmission</w:t>
      </w:r>
      <w:r>
        <w:rPr>
          <w:rFonts w:ascii="Arial" w:hAnsi="Arial" w:cs="Arial"/>
        </w:rPr>
        <w:t xml:space="preserve"> </w:t>
      </w:r>
      <w:r>
        <w:rPr>
          <w:rFonts w:ascii="Arial" w:hAnsi="Arial" w:cs="Arial"/>
          <w:b/>
          <w:bCs/>
        </w:rPr>
        <w:lastRenderedPageBreak/>
        <w:t>Charging Methodologies</w:t>
      </w:r>
      <w:r>
        <w:rPr>
          <w:rFonts w:ascii="Arial" w:hAnsi="Arial" w:cs="Arial"/>
        </w:rPr>
        <w:t xml:space="preserve"> and their development between </w:t>
      </w:r>
      <w:r>
        <w:rPr>
          <w:rFonts w:ascii="Arial" w:hAnsi="Arial" w:cs="Arial"/>
          <w:b/>
          <w:bCs/>
        </w:rPr>
        <w:t>The Company</w:t>
      </w:r>
      <w:r>
        <w:rPr>
          <w:rFonts w:ascii="Arial" w:hAnsi="Arial" w:cs="Arial"/>
        </w:rPr>
        <w:t xml:space="preserve"> and </w:t>
      </w:r>
      <w:r>
        <w:rPr>
          <w:rFonts w:ascii="Arial" w:hAnsi="Arial" w:cs="Arial"/>
          <w:b/>
          <w:bCs/>
        </w:rPr>
        <w:t>CUSC Parties</w:t>
      </w:r>
      <w:r>
        <w:rPr>
          <w:rFonts w:ascii="Arial" w:hAnsi="Arial" w:cs="Arial"/>
        </w:rPr>
        <w:t xml:space="preserve">, </w:t>
      </w:r>
      <w:r>
        <w:rPr>
          <w:rFonts w:ascii="Arial" w:hAnsi="Arial" w:cs="Arial"/>
          <w:b/>
          <w:bCs/>
        </w:rPr>
        <w:t>BSC Parties</w:t>
      </w:r>
      <w:r>
        <w:rPr>
          <w:rFonts w:ascii="Arial" w:hAnsi="Arial" w:cs="Arial"/>
        </w:rPr>
        <w:t xml:space="preserve"> and any </w:t>
      </w:r>
      <w:r>
        <w:rPr>
          <w:rFonts w:ascii="Arial" w:hAnsi="Arial" w:cs="Arial"/>
          <w:b/>
          <w:bCs/>
        </w:rPr>
        <w:t>Materially Affected Parties</w:t>
      </w:r>
      <w:r>
        <w:rPr>
          <w:rFonts w:ascii="Arial" w:hAnsi="Arial" w:cs="Arial"/>
        </w:rPr>
        <w:t>.</w:t>
      </w:r>
    </w:p>
    <w:p w14:paraId="32354B2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290" w:name="_DV_M809"/>
      <w:bookmarkEnd w:id="1290"/>
      <w:r>
        <w:rPr>
          <w:rFonts w:ascii="Arial" w:hAnsi="Arial" w:cs="Arial"/>
          <w:b/>
          <w:bCs/>
        </w:rPr>
        <w:t>CONFIDENTIALITY</w:t>
      </w:r>
    </w:p>
    <w:p w14:paraId="419124EF"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91" w:name="_DV_M810"/>
      <w:bookmarkEnd w:id="1291"/>
      <w:r>
        <w:rPr>
          <w:rFonts w:ascii="Arial" w:hAnsi="Arial" w:cs="Arial"/>
        </w:rPr>
        <w:t xml:space="preserve">Any representations submitted by a person pursuant to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may be made publicly available save as otherwise expressly requested by such person by notice in writing to the </w:t>
      </w:r>
      <w:r>
        <w:rPr>
          <w:rFonts w:ascii="Arial" w:hAnsi="Arial" w:cs="Arial"/>
          <w:b/>
          <w:bCs/>
        </w:rPr>
        <w:t>Code Administrator</w:t>
      </w:r>
      <w:r>
        <w:rPr>
          <w:rFonts w:ascii="Arial" w:hAnsi="Arial" w:cs="Arial"/>
        </w:rPr>
        <w:t xml:space="preserve">. </w:t>
      </w:r>
      <w:r>
        <w:rPr>
          <w:rStyle w:val="DeltaViewInsertion"/>
          <w:rFonts w:ascii="Arial" w:hAnsi="Arial" w:cs="Arial"/>
          <w:color w:val="000000"/>
          <w:u w:val="none"/>
        </w:rPr>
        <w:t xml:space="preserve">A </w:t>
      </w:r>
      <w:bookmarkStart w:id="1292" w:name="_DV_M811"/>
      <w:bookmarkStart w:id="1293" w:name="_BPDCD_301"/>
      <w:bookmarkEnd w:id="1292"/>
      <w:r>
        <w:rPr>
          <w:rStyle w:val="DeltaViewInsertion"/>
          <w:rFonts w:ascii="Arial Bold" w:hAnsi="Arial Bold" w:cs="Arial Bold"/>
          <w:b/>
          <w:bCs/>
          <w:color w:val="000000"/>
          <w:u w:val="none"/>
        </w:rPr>
        <w:t xml:space="preserve">Workgroup </w:t>
      </w:r>
      <w:bookmarkStart w:id="1294" w:name="_DV_M812"/>
      <w:bookmarkEnd w:id="1293"/>
      <w:bookmarkEnd w:id="1294"/>
      <w:r>
        <w:rPr>
          <w:rStyle w:val="DeltaViewInsertion"/>
          <w:rFonts w:ascii="Arial" w:hAnsi="Arial" w:cs="Arial"/>
          <w:b/>
          <w:bCs/>
          <w:color w:val="000000"/>
          <w:u w:val="none"/>
        </w:rPr>
        <w:t>Consultation Alternative Request</w:t>
      </w:r>
      <w:r>
        <w:rPr>
          <w:rStyle w:val="DeltaViewInsertion"/>
          <w:rFonts w:ascii="Arial" w:hAnsi="Arial" w:cs="Arial"/>
          <w:color w:val="000000"/>
          <w:u w:val="none"/>
        </w:rPr>
        <w:t xml:space="preserve"> may in all cases be made publicly available.</w:t>
      </w:r>
    </w:p>
    <w:p w14:paraId="7842B1C6"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95" w:name="_DV_M813"/>
      <w:bookmarkEnd w:id="1295"/>
      <w:r>
        <w:rPr>
          <w:rFonts w:ascii="Arial" w:hAnsi="Arial" w:cs="Arial"/>
        </w:rPr>
        <w:t xml:space="preserve">The </w:t>
      </w:r>
      <w:r>
        <w:rPr>
          <w:rFonts w:ascii="Arial" w:hAnsi="Arial" w:cs="Arial"/>
          <w:b/>
          <w:bCs/>
        </w:rPr>
        <w:t xml:space="preserve">CUSC </w:t>
      </w:r>
      <w:bookmarkStart w:id="1296" w:name="_DV_M814"/>
      <w:bookmarkStart w:id="1297" w:name="_BPDCD_302"/>
      <w:bookmarkEnd w:id="1296"/>
      <w:r>
        <w:rPr>
          <w:rFonts w:ascii="Arial Bold" w:hAnsi="Arial Bold" w:cs="Arial Bold"/>
          <w:b/>
          <w:bCs/>
        </w:rPr>
        <w:t>Modifications</w:t>
      </w:r>
      <w:r>
        <w:rPr>
          <w:rFonts w:ascii="Arial" w:hAnsi="Arial" w:cs="Arial"/>
          <w:color w:val="0000FF"/>
        </w:rPr>
        <w:t xml:space="preserve"> </w:t>
      </w:r>
      <w:bookmarkStart w:id="1298" w:name="_DV_M815"/>
      <w:bookmarkEnd w:id="1297"/>
      <w:bookmarkEnd w:id="1298"/>
      <w:r>
        <w:rPr>
          <w:rFonts w:ascii="Arial" w:hAnsi="Arial" w:cs="Arial"/>
          <w:b/>
          <w:bCs/>
        </w:rPr>
        <w:t>Panel, The Company</w:t>
      </w:r>
      <w:r>
        <w:rPr>
          <w:rFonts w:ascii="Arial" w:hAnsi="Arial" w:cs="Arial"/>
        </w:rPr>
        <w:t xml:space="preserve"> and the </w:t>
      </w:r>
      <w:r>
        <w:rPr>
          <w:rFonts w:ascii="Arial" w:hAnsi="Arial" w:cs="Arial"/>
          <w:b/>
          <w:bCs/>
        </w:rPr>
        <w:t>Code Administrator</w:t>
      </w:r>
      <w:r>
        <w:rPr>
          <w:rFonts w:ascii="Arial" w:hAnsi="Arial" w:cs="Arial"/>
        </w:rPr>
        <w:t xml:space="preserve"> shall not be liable for any accidental publication of a representation which is the subject of a request made under Paragraph 8.27.1.</w:t>
      </w:r>
    </w:p>
    <w:p w14:paraId="31AAE7A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299" w:name="_DV_M816"/>
      <w:bookmarkEnd w:id="1299"/>
      <w:r>
        <w:rPr>
          <w:rFonts w:ascii="Arial" w:hAnsi="Arial" w:cs="Arial"/>
        </w:rPr>
        <w:t xml:space="preserve">For the avoidance of doubt, all representations (whether or not marked confidential) shall be sent to the </w:t>
      </w:r>
      <w:r>
        <w:rPr>
          <w:rFonts w:ascii="Arial" w:hAnsi="Arial" w:cs="Arial"/>
          <w:b/>
          <w:bCs/>
        </w:rPr>
        <w:t>Authority</w:t>
      </w:r>
      <w:r>
        <w:rPr>
          <w:rFonts w:ascii="Arial" w:hAnsi="Arial" w:cs="Arial"/>
        </w:rPr>
        <w:t>.</w:t>
      </w:r>
    </w:p>
    <w:p w14:paraId="04869D4F" w14:textId="77777777" w:rsidR="00B56045" w:rsidRDefault="00B56045" w:rsidP="00B56045">
      <w:pPr>
        <w:pStyle w:val="Heading4"/>
        <w:widowControl/>
        <w:tabs>
          <w:tab w:val="clear" w:pos="4253"/>
          <w:tab w:val="num" w:pos="1701"/>
        </w:tabs>
        <w:ind w:left="851"/>
        <w:jc w:val="both"/>
        <w:rPr>
          <w:rFonts w:ascii="Arial" w:hAnsi="Arial" w:cs="Arial"/>
        </w:rPr>
      </w:pPr>
    </w:p>
    <w:p w14:paraId="3B4DA1C9" w14:textId="77777777" w:rsidR="00B56045" w:rsidRDefault="00B56045" w:rsidP="00B56045">
      <w:pPr>
        <w:pStyle w:val="Heading3"/>
        <w:widowControl/>
        <w:numPr>
          <w:ilvl w:val="2"/>
          <w:numId w:val="21"/>
        </w:numPr>
        <w:tabs>
          <w:tab w:val="clear" w:pos="3402"/>
          <w:tab w:val="num" w:pos="0"/>
        </w:tabs>
        <w:jc w:val="both"/>
        <w:rPr>
          <w:rFonts w:ascii="Arial" w:hAnsi="Arial" w:cs="Arial"/>
          <w:b/>
          <w:bCs/>
        </w:rPr>
      </w:pPr>
      <w:bookmarkStart w:id="1300" w:name="_DV_M817"/>
      <w:bookmarkEnd w:id="1300"/>
      <w:r>
        <w:rPr>
          <w:rFonts w:ascii="Arial" w:hAnsi="Arial" w:cs="Arial"/>
          <w:b/>
          <w:bCs/>
        </w:rPr>
        <w:t>IMPLEMENTATION</w:t>
      </w:r>
    </w:p>
    <w:p w14:paraId="2C447DCD"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01" w:name="_DV_M818"/>
      <w:bookmarkEnd w:id="1301"/>
      <w:r>
        <w:rPr>
          <w:rFonts w:ascii="Arial" w:hAnsi="Arial" w:cs="Arial"/>
        </w:rPr>
        <w:t>The</w:t>
      </w:r>
      <w:r>
        <w:rPr>
          <w:rFonts w:ascii="Arial" w:hAnsi="Arial" w:cs="Arial"/>
          <w:b/>
          <w:bCs/>
        </w:rPr>
        <w:t xml:space="preserve"> CUSC</w:t>
      </w:r>
      <w:r>
        <w:rPr>
          <w:rFonts w:ascii="Arial" w:hAnsi="Arial" w:cs="Arial"/>
        </w:rPr>
        <w:t xml:space="preserve"> shall be modified either in accordance with the terms of the direction by the </w:t>
      </w:r>
      <w:r>
        <w:rPr>
          <w:rFonts w:ascii="Arial" w:hAnsi="Arial" w:cs="Arial"/>
          <w:b/>
          <w:bCs/>
        </w:rPr>
        <w:t>Authority</w:t>
      </w:r>
      <w:r>
        <w:rPr>
          <w:rFonts w:ascii="Arial" w:hAnsi="Arial" w:cs="Arial"/>
        </w:rPr>
        <w:t xml:space="preserve"> relating to, or other approval by the </w:t>
      </w:r>
      <w:r>
        <w:rPr>
          <w:rFonts w:ascii="Arial" w:hAnsi="Arial" w:cs="Arial"/>
          <w:b/>
          <w:bCs/>
        </w:rPr>
        <w:t>Authority</w:t>
      </w:r>
      <w:r>
        <w:rPr>
          <w:rFonts w:ascii="Arial" w:hAnsi="Arial" w:cs="Arial"/>
        </w:rPr>
        <w:t xml:space="preserve"> of, the </w:t>
      </w:r>
      <w:r>
        <w:rPr>
          <w:rFonts w:ascii="Arial" w:hAnsi="Arial" w:cs="Arial"/>
          <w:b/>
          <w:bCs/>
        </w:rPr>
        <w:t>CUSC Modification Proposal</w:t>
      </w:r>
      <w:r>
        <w:rPr>
          <w:rFonts w:ascii="Arial" w:hAnsi="Arial" w:cs="Arial"/>
        </w:rPr>
        <w:t xml:space="preserve"> or any </w:t>
      </w:r>
      <w:r>
        <w:rPr>
          <w:rFonts w:ascii="Arial" w:hAnsi="Arial" w:cs="Arial"/>
          <w:b/>
          <w:bCs/>
        </w:rPr>
        <w:t>Workgroup Alternative CUSC Modification(s)</w:t>
      </w:r>
      <w:bookmarkStart w:id="1302" w:name="_DV_M819"/>
      <w:bookmarkStart w:id="1303" w:name="_BPDCD_303"/>
      <w:bookmarkEnd w:id="1302"/>
      <w:r>
        <w:rPr>
          <w:rFonts w:ascii="Arial" w:hAnsi="Arial" w:cs="Arial"/>
        </w:rPr>
        <w:t xml:space="preserve"> </w:t>
      </w:r>
      <w:bookmarkStart w:id="1304" w:name="_DV_M820"/>
      <w:bookmarkEnd w:id="1303"/>
      <w:bookmarkEnd w:id="1304"/>
      <w:r>
        <w:rPr>
          <w:rFonts w:ascii="Arial" w:hAnsi="Arial" w:cs="Arial"/>
        </w:rPr>
        <w:t xml:space="preserve">contained in the relevant </w:t>
      </w:r>
      <w:r>
        <w:rPr>
          <w:rFonts w:ascii="Arial" w:hAnsi="Arial" w:cs="Arial"/>
          <w:b/>
          <w:bCs/>
        </w:rPr>
        <w:t>CUSC Modification</w:t>
      </w:r>
      <w:r>
        <w:rPr>
          <w:rFonts w:ascii="Arial" w:hAnsi="Arial" w:cs="Arial"/>
        </w:rPr>
        <w:t xml:space="preserve"> </w:t>
      </w:r>
      <w:r>
        <w:rPr>
          <w:rFonts w:ascii="Arial" w:hAnsi="Arial" w:cs="Arial"/>
          <w:b/>
          <w:bCs/>
        </w:rPr>
        <w:t xml:space="preserve">Report, </w:t>
      </w:r>
      <w:r>
        <w:rPr>
          <w:rFonts w:ascii="Arial" w:hAnsi="Arial" w:cs="Arial"/>
        </w:rPr>
        <w:t xml:space="preserve">or in respect of </w:t>
      </w:r>
      <w:r>
        <w:rPr>
          <w:rFonts w:ascii="Arial" w:hAnsi="Arial" w:cs="Arial"/>
          <w:b/>
          <w:bCs/>
        </w:rPr>
        <w:t xml:space="preserve">CUSC Modification Proposals </w:t>
      </w:r>
      <w:bookmarkStart w:id="1305" w:name="_DV_M821"/>
      <w:bookmarkStart w:id="1306" w:name="_BPDCD_304"/>
      <w:bookmarkEnd w:id="1305"/>
      <w:r>
        <w:rPr>
          <w:rFonts w:ascii="Arial" w:hAnsi="Arial" w:cs="Arial"/>
        </w:rPr>
        <w:t>or any</w:t>
      </w:r>
      <w:r>
        <w:rPr>
          <w:rFonts w:ascii="Arial" w:hAnsi="Arial" w:cs="Arial"/>
          <w:b/>
          <w:bCs/>
        </w:rPr>
        <w:t xml:space="preserve"> Workgroup Alternative CUSC Modification(s)s </w:t>
      </w:r>
      <w:r>
        <w:rPr>
          <w:rFonts w:ascii="Arial" w:hAnsi="Arial" w:cs="Arial"/>
        </w:rPr>
        <w:t>that are subject to the determination of the</w:t>
      </w:r>
      <w:r>
        <w:rPr>
          <w:rFonts w:ascii="Arial" w:hAnsi="Arial" w:cs="Arial"/>
          <w:b/>
          <w:bCs/>
        </w:rPr>
        <w:t xml:space="preserve"> CUSC Modifications Panel </w:t>
      </w:r>
      <w:r>
        <w:rPr>
          <w:rFonts w:ascii="Arial" w:hAnsi="Arial" w:cs="Arial"/>
        </w:rPr>
        <w:t>pursuant to Paragraph 8.25.9, in accordance with the relevant</w:t>
      </w:r>
      <w:bookmarkStart w:id="1307" w:name="_DV_M822"/>
      <w:bookmarkEnd w:id="1306"/>
      <w:bookmarkEnd w:id="1307"/>
      <w:r>
        <w:rPr>
          <w:rFonts w:ascii="Arial" w:hAnsi="Arial" w:cs="Arial"/>
          <w:b/>
          <w:bCs/>
        </w:rPr>
        <w:t xml:space="preserve"> CUSC Modification Self-Governance Report</w:t>
      </w:r>
      <w:bookmarkStart w:id="1308" w:name="_DV_M823"/>
      <w:bookmarkStart w:id="1309" w:name="_BPDCI_305"/>
      <w:bookmarkEnd w:id="1308"/>
      <w:r>
        <w:rPr>
          <w:rFonts w:ascii="Arial" w:hAnsi="Arial" w:cs="Arial"/>
        </w:rPr>
        <w:t xml:space="preserve"> subject to the appeal procedures set out in Paragraphs 8.25.14 to 8.25.19.</w:t>
      </w:r>
      <w:bookmarkEnd w:id="1309"/>
    </w:p>
    <w:p w14:paraId="5A9AFCE2"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10" w:name="_DV_M824"/>
      <w:bookmarkEnd w:id="1310"/>
      <w:r>
        <w:rPr>
          <w:rFonts w:ascii="Arial" w:hAnsi="Arial" w:cs="Arial"/>
        </w:rPr>
        <w:t xml:space="preserve">The </w:t>
      </w:r>
      <w:r>
        <w:rPr>
          <w:rFonts w:ascii="Arial" w:hAnsi="Arial" w:cs="Arial"/>
          <w:b/>
          <w:bCs/>
        </w:rPr>
        <w:t xml:space="preserve">Code Administrator </w:t>
      </w:r>
      <w:r>
        <w:rPr>
          <w:rFonts w:ascii="Arial" w:hAnsi="Arial" w:cs="Arial"/>
        </w:rPr>
        <w:t>shall forthwith notify (by publication on the</w:t>
      </w:r>
      <w:r>
        <w:rPr>
          <w:rFonts w:ascii="Arial" w:hAnsi="Arial" w:cs="Arial"/>
          <w:b/>
          <w:bCs/>
        </w:rPr>
        <w:t xml:space="preserve"> Website</w:t>
      </w:r>
      <w:r>
        <w:rPr>
          <w:rFonts w:ascii="Arial" w:hAnsi="Arial" w:cs="Arial"/>
        </w:rPr>
        <w:t xml:space="preserve"> and, where relevant details are supplied by electronic mail):</w:t>
      </w:r>
    </w:p>
    <w:p w14:paraId="06E45B06"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11" w:name="_DV_M825"/>
      <w:bookmarkEnd w:id="1311"/>
      <w:r>
        <w:rPr>
          <w:rFonts w:ascii="Arial" w:hAnsi="Arial" w:cs="Arial"/>
        </w:rPr>
        <w:t xml:space="preserve">each </w:t>
      </w:r>
      <w:r>
        <w:rPr>
          <w:rFonts w:ascii="Arial" w:hAnsi="Arial" w:cs="Arial"/>
          <w:b/>
          <w:bCs/>
        </w:rPr>
        <w:t>CUSC Party</w:t>
      </w:r>
      <w:r>
        <w:rPr>
          <w:rFonts w:ascii="Arial" w:hAnsi="Arial" w:cs="Arial"/>
        </w:rPr>
        <w:t>;</w:t>
      </w:r>
    </w:p>
    <w:p w14:paraId="01849E65"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12" w:name="_DV_M826"/>
      <w:bookmarkEnd w:id="1312"/>
      <w:r>
        <w:rPr>
          <w:rFonts w:ascii="Arial" w:hAnsi="Arial" w:cs="Arial"/>
        </w:rPr>
        <w:t xml:space="preserve">each </w:t>
      </w:r>
      <w:r>
        <w:rPr>
          <w:rFonts w:ascii="Arial" w:hAnsi="Arial" w:cs="Arial"/>
          <w:b/>
          <w:bCs/>
        </w:rPr>
        <w:t>Panel</w:t>
      </w:r>
      <w:r>
        <w:rPr>
          <w:rFonts w:ascii="Arial" w:hAnsi="Arial" w:cs="Arial"/>
        </w:rPr>
        <w:t xml:space="preserve"> </w:t>
      </w:r>
      <w:r>
        <w:rPr>
          <w:rFonts w:ascii="Arial" w:hAnsi="Arial" w:cs="Arial"/>
          <w:b/>
          <w:bCs/>
        </w:rPr>
        <w:t>Member</w:t>
      </w:r>
      <w:r>
        <w:rPr>
          <w:rFonts w:ascii="Arial" w:hAnsi="Arial" w:cs="Arial"/>
        </w:rPr>
        <w:t>;</w:t>
      </w:r>
    </w:p>
    <w:p w14:paraId="57BD386B"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13" w:name="_DV_M827"/>
      <w:bookmarkEnd w:id="1313"/>
      <w:r>
        <w:rPr>
          <w:rFonts w:ascii="Arial" w:hAnsi="Arial" w:cs="Arial"/>
        </w:rPr>
        <w:t xml:space="preserve">the </w:t>
      </w:r>
      <w:r>
        <w:rPr>
          <w:rFonts w:ascii="Arial" w:hAnsi="Arial" w:cs="Arial"/>
          <w:b/>
          <w:bCs/>
        </w:rPr>
        <w:t>Authority</w:t>
      </w:r>
      <w:r>
        <w:rPr>
          <w:rFonts w:ascii="Arial" w:hAnsi="Arial" w:cs="Arial"/>
        </w:rPr>
        <w:t>;</w:t>
      </w:r>
    </w:p>
    <w:p w14:paraId="112A55C3"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14" w:name="_DV_M828"/>
      <w:bookmarkEnd w:id="1314"/>
      <w:r>
        <w:rPr>
          <w:rFonts w:ascii="Arial" w:hAnsi="Arial" w:cs="Arial"/>
        </w:rPr>
        <w:t xml:space="preserve">each </w:t>
      </w:r>
      <w:r>
        <w:rPr>
          <w:rFonts w:ascii="Arial" w:hAnsi="Arial" w:cs="Arial"/>
          <w:b/>
          <w:bCs/>
        </w:rPr>
        <w:t>Core Industry Document Owner</w:t>
      </w:r>
      <w:r>
        <w:rPr>
          <w:rFonts w:ascii="Arial" w:hAnsi="Arial" w:cs="Arial"/>
        </w:rPr>
        <w:t>,</w:t>
      </w:r>
    </w:p>
    <w:p w14:paraId="2028E692"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15" w:name="_DV_M829"/>
      <w:bookmarkEnd w:id="1315"/>
      <w:r>
        <w:rPr>
          <w:rFonts w:ascii="Arial" w:hAnsi="Arial" w:cs="Arial"/>
        </w:rPr>
        <w:t xml:space="preserve">the secretary of the </w:t>
      </w:r>
      <w:r>
        <w:rPr>
          <w:rFonts w:ascii="Arial" w:hAnsi="Arial" w:cs="Arial"/>
          <w:b/>
          <w:bCs/>
        </w:rPr>
        <w:t>STC</w:t>
      </w:r>
      <w:r>
        <w:rPr>
          <w:rFonts w:ascii="Arial" w:hAnsi="Arial" w:cs="Arial"/>
        </w:rPr>
        <w:t xml:space="preserve"> committee;</w:t>
      </w:r>
    </w:p>
    <w:p w14:paraId="5C222283" w14:textId="240D37FE" w:rsidR="00B56045" w:rsidRPr="00BD7DA0" w:rsidRDefault="00B56045" w:rsidP="00B56045">
      <w:pPr>
        <w:pStyle w:val="Heading5"/>
        <w:widowControl/>
        <w:numPr>
          <w:ilvl w:val="4"/>
          <w:numId w:val="21"/>
        </w:numPr>
        <w:tabs>
          <w:tab w:val="clear" w:pos="5103"/>
          <w:tab w:val="num" w:pos="0"/>
        </w:tabs>
        <w:jc w:val="both"/>
        <w:rPr>
          <w:rFonts w:ascii="Arial" w:hAnsi="Arial" w:cs="Arial"/>
        </w:rPr>
      </w:pPr>
      <w:r>
        <w:rPr>
          <w:rFonts w:ascii="Arial" w:hAnsi="Arial" w:cs="Arial"/>
        </w:rPr>
        <w:t xml:space="preserve">the </w:t>
      </w:r>
      <w:r w:rsidRPr="00B55EEF">
        <w:rPr>
          <w:rFonts w:ascii="Arial" w:hAnsi="Arial" w:cs="Arial"/>
          <w:b/>
        </w:rPr>
        <w:t xml:space="preserve">CM </w:t>
      </w:r>
      <w:r w:rsidR="00910F84" w:rsidRPr="00BD7DA0">
        <w:rPr>
          <w:rFonts w:ascii="Arial" w:hAnsi="Arial" w:cs="Arial"/>
          <w:b/>
        </w:rPr>
        <w:t xml:space="preserve">Administrative </w:t>
      </w:r>
      <w:r w:rsidRPr="00BD7DA0">
        <w:rPr>
          <w:rFonts w:ascii="Arial" w:hAnsi="Arial" w:cs="Arial"/>
          <w:b/>
        </w:rPr>
        <w:t>Parties</w:t>
      </w:r>
      <w:r w:rsidRPr="00BD7DA0">
        <w:rPr>
          <w:rFonts w:ascii="Arial" w:hAnsi="Arial" w:cs="Arial"/>
        </w:rPr>
        <w:t xml:space="preserve">; </w:t>
      </w:r>
    </w:p>
    <w:p w14:paraId="2492F3A1" w14:textId="2392435B" w:rsidR="00B56045" w:rsidRDefault="00B56045" w:rsidP="00B56045">
      <w:pPr>
        <w:pStyle w:val="Heading5"/>
        <w:widowControl/>
        <w:numPr>
          <w:ilvl w:val="4"/>
          <w:numId w:val="21"/>
        </w:numPr>
        <w:tabs>
          <w:tab w:val="clear" w:pos="5103"/>
          <w:tab w:val="num" w:pos="0"/>
        </w:tabs>
        <w:jc w:val="both"/>
        <w:rPr>
          <w:rFonts w:ascii="Arial" w:hAnsi="Arial" w:cs="Arial"/>
        </w:rPr>
      </w:pPr>
      <w:proofErr w:type="spellStart"/>
      <w:r w:rsidRPr="00BD7DA0">
        <w:rPr>
          <w:rFonts w:ascii="Arial" w:hAnsi="Arial" w:cs="Arial"/>
          <w:b/>
        </w:rPr>
        <w:t>CfD</w:t>
      </w:r>
      <w:proofErr w:type="spellEnd"/>
      <w:r w:rsidR="00D823CE" w:rsidRPr="00BD7DA0">
        <w:rPr>
          <w:rFonts w:ascii="Arial" w:hAnsi="Arial" w:cs="Arial"/>
          <w:b/>
        </w:rPr>
        <w:t xml:space="preserve"> </w:t>
      </w:r>
      <w:r w:rsidR="00910F84" w:rsidRPr="00BD7DA0">
        <w:rPr>
          <w:rFonts w:ascii="Arial" w:hAnsi="Arial" w:cs="Arial"/>
          <w:b/>
        </w:rPr>
        <w:t xml:space="preserve">Administrative </w:t>
      </w:r>
      <w:r w:rsidRPr="00B55EEF">
        <w:rPr>
          <w:rFonts w:ascii="Arial" w:hAnsi="Arial" w:cs="Arial"/>
          <w:b/>
        </w:rPr>
        <w:t>Parties</w:t>
      </w:r>
      <w:r>
        <w:rPr>
          <w:rFonts w:ascii="Arial" w:hAnsi="Arial" w:cs="Arial"/>
        </w:rPr>
        <w:t>;</w:t>
      </w:r>
    </w:p>
    <w:p w14:paraId="34991A84"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16" w:name="_DV_M830"/>
      <w:bookmarkEnd w:id="1316"/>
      <w:r>
        <w:rPr>
          <w:rFonts w:ascii="Arial" w:hAnsi="Arial" w:cs="Arial"/>
        </w:rPr>
        <w:t xml:space="preserve">each </w:t>
      </w:r>
      <w:r>
        <w:rPr>
          <w:rFonts w:ascii="Arial" w:hAnsi="Arial" w:cs="Arial"/>
          <w:b/>
          <w:bCs/>
        </w:rPr>
        <w:t xml:space="preserve">BSC Party </w:t>
      </w:r>
      <w:r>
        <w:rPr>
          <w:rFonts w:ascii="Arial" w:hAnsi="Arial" w:cs="Arial"/>
        </w:rPr>
        <w:t>via ELEXON;</w:t>
      </w:r>
    </w:p>
    <w:p w14:paraId="709B082D"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17" w:name="_DV_M831"/>
      <w:bookmarkEnd w:id="1317"/>
      <w:r>
        <w:rPr>
          <w:rFonts w:ascii="Arial" w:hAnsi="Arial" w:cs="Arial"/>
        </w:rPr>
        <w:t>each</w:t>
      </w:r>
      <w:r>
        <w:rPr>
          <w:rFonts w:ascii="Arial Bold" w:hAnsi="Arial Bold" w:cs="Arial Bold"/>
        </w:rPr>
        <w:t xml:space="preserve"> </w:t>
      </w:r>
      <w:r>
        <w:rPr>
          <w:rFonts w:ascii="Arial Bold" w:hAnsi="Arial Bold" w:cs="Arial Bold"/>
          <w:b/>
          <w:bCs/>
        </w:rPr>
        <w:t>Materially Affected Party</w:t>
      </w:r>
      <w:r>
        <w:rPr>
          <w:rFonts w:ascii="Arial" w:hAnsi="Arial" w:cs="Arial"/>
        </w:rPr>
        <w:t>; and</w:t>
      </w:r>
    </w:p>
    <w:p w14:paraId="06959878" w14:textId="77777777" w:rsidR="00B56045" w:rsidRDefault="00B56045" w:rsidP="00B56045">
      <w:pPr>
        <w:pStyle w:val="Heading5"/>
        <w:widowControl/>
        <w:numPr>
          <w:ilvl w:val="4"/>
          <w:numId w:val="21"/>
        </w:numPr>
        <w:tabs>
          <w:tab w:val="clear" w:pos="5103"/>
          <w:tab w:val="num" w:pos="0"/>
        </w:tabs>
        <w:jc w:val="both"/>
        <w:rPr>
          <w:rFonts w:ascii="Arial" w:hAnsi="Arial" w:cs="Arial"/>
        </w:rPr>
      </w:pPr>
      <w:bookmarkStart w:id="1318" w:name="_DV_M832"/>
      <w:bookmarkEnd w:id="1318"/>
      <w:r>
        <w:rPr>
          <w:rFonts w:ascii="Arial" w:hAnsi="Arial" w:cs="Arial"/>
        </w:rPr>
        <w:t xml:space="preserve">the </w:t>
      </w:r>
      <w:r w:rsidRPr="00EC6753">
        <w:rPr>
          <w:rFonts w:ascii="Arial" w:hAnsi="Arial" w:cs="Arial"/>
          <w:b/>
        </w:rPr>
        <w:t>Citizens Advice</w:t>
      </w:r>
      <w:r>
        <w:rPr>
          <w:rFonts w:ascii="Arial" w:hAnsi="Arial" w:cs="Arial"/>
        </w:rPr>
        <w:t xml:space="preserve"> and the </w:t>
      </w:r>
      <w:r w:rsidRPr="00EC6753">
        <w:rPr>
          <w:rFonts w:ascii="Arial" w:hAnsi="Arial" w:cs="Arial"/>
          <w:b/>
        </w:rPr>
        <w:t xml:space="preserve">Citizens Advice </w:t>
      </w:r>
      <w:smartTag w:uri="urn:schemas-microsoft-com:office:smarttags" w:element="country-region">
        <w:smartTag w:uri="urn:schemas-microsoft-com:office:smarttags" w:element="place">
          <w:r w:rsidRPr="00EC6753">
            <w:rPr>
              <w:rFonts w:ascii="Arial" w:hAnsi="Arial" w:cs="Arial"/>
              <w:b/>
            </w:rPr>
            <w:t>Scotland</w:t>
          </w:r>
        </w:smartTag>
      </w:smartTag>
    </w:p>
    <w:p w14:paraId="3406D949" w14:textId="77777777" w:rsidR="00B56045" w:rsidRDefault="00B56045" w:rsidP="00B56045">
      <w:pPr>
        <w:pStyle w:val="Heading5"/>
        <w:widowControl/>
        <w:tabs>
          <w:tab w:val="clear" w:pos="5103"/>
          <w:tab w:val="num" w:pos="2552"/>
        </w:tabs>
        <w:ind w:left="1701"/>
        <w:jc w:val="both"/>
        <w:rPr>
          <w:rFonts w:ascii="Arial" w:hAnsi="Arial" w:cs="Arial"/>
        </w:rPr>
      </w:pPr>
      <w:bookmarkStart w:id="1319" w:name="_DV_M833"/>
      <w:bookmarkEnd w:id="1319"/>
      <w:r>
        <w:rPr>
          <w:rFonts w:ascii="Arial" w:hAnsi="Arial" w:cs="Arial"/>
        </w:rPr>
        <w:t>of the change so made and the effective date of the change.</w:t>
      </w:r>
    </w:p>
    <w:p w14:paraId="05CA8703" w14:textId="77777777" w:rsidR="00B56045" w:rsidRPr="002C4CBF"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20" w:name="_DV_M834"/>
      <w:bookmarkEnd w:id="1320"/>
      <w:r>
        <w:rPr>
          <w:rFonts w:ascii="Arial" w:hAnsi="Arial" w:cs="Arial"/>
        </w:rPr>
        <w:lastRenderedPageBreak/>
        <w:t>A modification of the</w:t>
      </w:r>
      <w:r>
        <w:rPr>
          <w:rFonts w:ascii="Arial" w:hAnsi="Arial" w:cs="Arial"/>
          <w:b/>
          <w:bCs/>
        </w:rPr>
        <w:t xml:space="preserve"> CUSC</w:t>
      </w:r>
      <w:r>
        <w:rPr>
          <w:rFonts w:ascii="Arial" w:hAnsi="Arial" w:cs="Arial"/>
        </w:rPr>
        <w:t xml:space="preserve"> shall take effect from the time and date specified in the direction, or other approval, from the </w:t>
      </w:r>
      <w:r>
        <w:rPr>
          <w:rFonts w:ascii="Arial" w:hAnsi="Arial" w:cs="Arial"/>
          <w:b/>
          <w:bCs/>
        </w:rPr>
        <w:t>Authority</w:t>
      </w:r>
      <w:r>
        <w:rPr>
          <w:rFonts w:ascii="Arial" w:hAnsi="Arial" w:cs="Arial"/>
        </w:rPr>
        <w:t xml:space="preserve"> referred to in Paragraph 8.28.1 or, in the absence of any such time and date in the direction or approval, from 00:00 hours on the day falling ten (10) </w:t>
      </w:r>
      <w:r>
        <w:rPr>
          <w:rFonts w:ascii="Arial" w:hAnsi="Arial" w:cs="Arial"/>
          <w:b/>
          <w:bCs/>
        </w:rPr>
        <w:t>Business Days</w:t>
      </w:r>
      <w:r>
        <w:rPr>
          <w:rFonts w:ascii="Arial" w:hAnsi="Arial" w:cs="Arial"/>
        </w:rPr>
        <w:t xml:space="preserve"> after the date of such direction, or other approval, from the </w:t>
      </w:r>
      <w:r>
        <w:rPr>
          <w:rFonts w:ascii="Arial" w:hAnsi="Arial" w:cs="Arial"/>
          <w:b/>
          <w:bCs/>
        </w:rPr>
        <w:t xml:space="preserve">Authority </w:t>
      </w:r>
      <w:r>
        <w:rPr>
          <w:rFonts w:ascii="Arial" w:hAnsi="Arial" w:cs="Arial"/>
        </w:rPr>
        <w:t>except in relation to a modification of the</w:t>
      </w:r>
      <w:r>
        <w:rPr>
          <w:rFonts w:ascii="Arial" w:hAnsi="Arial" w:cs="Arial"/>
          <w:b/>
          <w:bCs/>
        </w:rPr>
        <w:t xml:space="preserve"> CUSC </w:t>
      </w:r>
      <w:r>
        <w:rPr>
          <w:rFonts w:ascii="Arial" w:hAnsi="Arial" w:cs="Arial"/>
        </w:rPr>
        <w:t>in respect of the</w:t>
      </w:r>
      <w:r>
        <w:rPr>
          <w:rFonts w:ascii="Arial" w:hAnsi="Arial" w:cs="Arial"/>
          <w:b/>
          <w:bCs/>
        </w:rPr>
        <w:t xml:space="preserve"> Charging Methodologies,</w:t>
      </w:r>
      <w:r>
        <w:rPr>
          <w:rFonts w:ascii="Arial" w:hAnsi="Arial" w:cs="Arial"/>
        </w:rPr>
        <w:t xml:space="preserve"> which may only take effect from 1 April of any given year unless otherwise directed by the</w:t>
      </w:r>
      <w:r>
        <w:rPr>
          <w:rFonts w:ascii="Arial" w:hAnsi="Arial" w:cs="Arial"/>
          <w:b/>
          <w:bCs/>
        </w:rPr>
        <w:t xml:space="preserve"> Authority</w:t>
      </w:r>
      <w:r>
        <w:rPr>
          <w:rFonts w:ascii="Arial" w:hAnsi="Arial" w:cs="Arial"/>
        </w:rPr>
        <w:t xml:space="preserve"> in accordance with Paragraphs 8.23.9, 8.23.12, 8.23.13 or 8.28.3A following consultation with the </w:t>
      </w:r>
      <w:r>
        <w:rPr>
          <w:rFonts w:ascii="Arial" w:hAnsi="Arial" w:cs="Arial"/>
          <w:b/>
          <w:bCs/>
        </w:rPr>
        <w:t>Panel</w:t>
      </w:r>
      <w:r>
        <w:rPr>
          <w:rFonts w:ascii="Arial" w:hAnsi="Arial" w:cs="Arial"/>
        </w:rPr>
        <w:t xml:space="preserve">.  A modification of the </w:t>
      </w:r>
      <w:r>
        <w:rPr>
          <w:rFonts w:ascii="Arial" w:hAnsi="Arial" w:cs="Arial"/>
          <w:b/>
          <w:bCs/>
        </w:rPr>
        <w:t>CUSC</w:t>
      </w:r>
      <w:r>
        <w:rPr>
          <w:rFonts w:ascii="Arial" w:hAnsi="Arial" w:cs="Arial"/>
        </w:rPr>
        <w:t xml:space="preserve"> </w:t>
      </w:r>
      <w:bookmarkStart w:id="1321" w:name="_DV_M835"/>
      <w:bookmarkStart w:id="1322" w:name="_BPDCD_306"/>
      <w:bookmarkEnd w:id="1321"/>
      <w:r>
        <w:rPr>
          <w:rFonts w:ascii="Arial" w:hAnsi="Arial" w:cs="Arial"/>
        </w:rPr>
        <w:t xml:space="preserve">pursuant to Paragraph 8.25.10 </w:t>
      </w:r>
      <w:bookmarkStart w:id="1323" w:name="_DV_M836"/>
      <w:bookmarkEnd w:id="1322"/>
      <w:bookmarkEnd w:id="1323"/>
      <w:r>
        <w:rPr>
          <w:rFonts w:ascii="Arial" w:hAnsi="Arial" w:cs="Arial"/>
        </w:rPr>
        <w:t>shall take effect</w:t>
      </w:r>
      <w:bookmarkStart w:id="1324" w:name="_DV_M837"/>
      <w:bookmarkStart w:id="1325" w:name="_BPDCD_307"/>
      <w:bookmarkEnd w:id="1324"/>
      <w:r>
        <w:rPr>
          <w:rFonts w:ascii="Arial" w:hAnsi="Arial" w:cs="Arial"/>
          <w:strike/>
        </w:rPr>
        <w:t xml:space="preserve"> </w:t>
      </w:r>
      <w:r>
        <w:rPr>
          <w:rFonts w:ascii="Arial" w:hAnsi="Arial" w:cs="Arial"/>
        </w:rPr>
        <w:t xml:space="preserve">, subject to the appeal procedures set out in Paragraphs 8.25.14 to 8.25.19, </w:t>
      </w:r>
      <w:bookmarkStart w:id="1326" w:name="_DV_M838"/>
      <w:bookmarkEnd w:id="1325"/>
      <w:bookmarkEnd w:id="1326"/>
      <w:r>
        <w:rPr>
          <w:rFonts w:ascii="Arial" w:hAnsi="Arial" w:cs="Arial"/>
        </w:rPr>
        <w:t>from the time and date specified by the</w:t>
      </w:r>
      <w:r>
        <w:rPr>
          <w:rFonts w:ascii="Arial" w:hAnsi="Arial" w:cs="Arial"/>
          <w:b/>
          <w:bCs/>
        </w:rPr>
        <w:t xml:space="preserve"> Code Administrator</w:t>
      </w:r>
      <w:r>
        <w:rPr>
          <w:rFonts w:ascii="Arial" w:hAnsi="Arial" w:cs="Arial"/>
        </w:rPr>
        <w:t xml:space="preserve"> in its notice given pursuant to Paragraph 8.28.2, which shall</w:t>
      </w:r>
      <w:bookmarkStart w:id="1327" w:name="_DV_M839"/>
      <w:bookmarkStart w:id="1328" w:name="_BPDCD_308"/>
      <w:bookmarkEnd w:id="1327"/>
      <w:r>
        <w:rPr>
          <w:rFonts w:ascii="Arial" w:hAnsi="Arial" w:cs="Arial"/>
        </w:rPr>
        <w:t xml:space="preserve"> be given after the expiry of </w:t>
      </w:r>
      <w:bookmarkStart w:id="1329" w:name="_DV_M840"/>
      <w:bookmarkEnd w:id="1328"/>
      <w:bookmarkEnd w:id="1329"/>
      <w:r>
        <w:rPr>
          <w:rFonts w:ascii="Arial" w:hAnsi="Arial" w:cs="Arial"/>
        </w:rPr>
        <w:t xml:space="preserve">the fifteen (15) </w:t>
      </w:r>
      <w:r>
        <w:rPr>
          <w:rFonts w:ascii="Arial" w:hAnsi="Arial" w:cs="Arial"/>
          <w:b/>
          <w:bCs/>
        </w:rPr>
        <w:t>Business Day</w:t>
      </w:r>
      <w:r>
        <w:rPr>
          <w:rFonts w:ascii="Arial" w:hAnsi="Arial" w:cs="Arial"/>
        </w:rPr>
        <w:t xml:space="preserve"> period set out in Paragraph 8.25.14 to allow for appeals, </w:t>
      </w:r>
      <w:bookmarkStart w:id="1330" w:name="_DV_M841"/>
      <w:bookmarkStart w:id="1331" w:name="_BPDCD_309"/>
      <w:bookmarkEnd w:id="1330"/>
      <w:r>
        <w:rPr>
          <w:rFonts w:ascii="Arial" w:hAnsi="Arial" w:cs="Arial"/>
        </w:rPr>
        <w:t xml:space="preserve">or where an appeal is raised in accordance with Paragraph 8.25.14, on conclusion of the appeal in accordance with Paragraphs 8.25.15 or 8.25.19 but where conclusion of the appeal is earlier than the fifteen (15) </w:t>
      </w:r>
      <w:r>
        <w:rPr>
          <w:rFonts w:ascii="Arial" w:hAnsi="Arial" w:cs="Arial"/>
          <w:b/>
          <w:bCs/>
        </w:rPr>
        <w:t>Business Day</w:t>
      </w:r>
      <w:r>
        <w:rPr>
          <w:rFonts w:ascii="Arial" w:hAnsi="Arial" w:cs="Arial"/>
        </w:rPr>
        <w:t xml:space="preserve"> period set out in Paragraph 8.25.14, notice shall be given after the expiry of this period</w:t>
      </w:r>
      <w:r w:rsidRPr="002C4CBF">
        <w:rPr>
          <w:rFonts w:ascii="Arial" w:hAnsi="Arial" w:cs="Arial"/>
          <w:b/>
          <w:bCs/>
        </w:rPr>
        <w:t>.</w:t>
      </w:r>
      <w:bookmarkStart w:id="1332" w:name="_DV_C27"/>
      <w:bookmarkEnd w:id="1331"/>
      <w:r w:rsidRPr="002C4CBF">
        <w:rPr>
          <w:rStyle w:val="DeltaViewInsertion"/>
          <w:rFonts w:ascii="Arial" w:hAnsi="Arial" w:cs="Arial"/>
          <w:color w:val="auto"/>
          <w:u w:val="none"/>
        </w:rPr>
        <w:t xml:space="preserve">.  A modification of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pursuant to Paragraph 8.29 shall take effect, from the date specified in the </w:t>
      </w:r>
      <w:r w:rsidRPr="002C4CBF">
        <w:rPr>
          <w:rStyle w:val="DeltaViewInsertion"/>
          <w:rFonts w:ascii="Arial" w:hAnsi="Arial" w:cs="Arial"/>
          <w:b/>
          <w:bCs/>
          <w:color w:val="auto"/>
          <w:u w:val="none"/>
        </w:rPr>
        <w:t>CUSC Modification Fast Track Report.</w:t>
      </w:r>
      <w:bookmarkEnd w:id="1332"/>
    </w:p>
    <w:p w14:paraId="45AA2820" w14:textId="30420621" w:rsidR="00B56045" w:rsidRDefault="00B56045" w:rsidP="00B56045">
      <w:pPr>
        <w:pStyle w:val="Heading4"/>
        <w:widowControl/>
        <w:tabs>
          <w:tab w:val="clear" w:pos="4253"/>
          <w:tab w:val="num" w:pos="1701"/>
        </w:tabs>
        <w:ind w:left="1701"/>
        <w:jc w:val="both"/>
        <w:rPr>
          <w:rFonts w:ascii="Arial" w:hAnsi="Arial" w:cs="Arial"/>
        </w:rPr>
      </w:pPr>
      <w:bookmarkStart w:id="1333" w:name="_DV_M842"/>
      <w:bookmarkEnd w:id="1333"/>
      <w:r>
        <w:rPr>
          <w:rFonts w:ascii="Arial" w:hAnsi="Arial" w:cs="Arial"/>
        </w:rPr>
        <w:t>8.28.3A</w:t>
      </w:r>
      <w:r>
        <w:rPr>
          <w:rFonts w:ascii="Arial" w:hAnsi="Arial" w:cs="Arial"/>
        </w:rPr>
        <w:tab/>
        <w:t xml:space="preserve">Where the </w:t>
      </w:r>
      <w:r>
        <w:rPr>
          <w:rFonts w:ascii="Arial" w:hAnsi="Arial" w:cs="Arial"/>
          <w:b/>
          <w:bCs/>
        </w:rPr>
        <w:t>Authority</w:t>
      </w:r>
      <w:r>
        <w:rPr>
          <w:rFonts w:ascii="Arial" w:hAnsi="Arial" w:cs="Arial"/>
        </w:rPr>
        <w:t xml:space="preserve"> considers that taking into account the complexity, importance and urgency of the modification exceptional circumstances apply the </w:t>
      </w:r>
      <w:r>
        <w:rPr>
          <w:rFonts w:ascii="Arial" w:hAnsi="Arial" w:cs="Arial"/>
          <w:b/>
          <w:bCs/>
        </w:rPr>
        <w:t>Authority</w:t>
      </w:r>
      <w:r>
        <w:rPr>
          <w:rFonts w:ascii="Arial" w:hAnsi="Arial" w:cs="Arial"/>
        </w:rPr>
        <w:t xml:space="preserve"> may, having set out in writing its reasons for this, direct a modification of the </w:t>
      </w:r>
      <w:r>
        <w:rPr>
          <w:rFonts w:ascii="Arial" w:hAnsi="Arial" w:cs="Arial"/>
          <w:b/>
          <w:bCs/>
        </w:rPr>
        <w:t xml:space="preserve">CUSC </w:t>
      </w:r>
      <w:r>
        <w:rPr>
          <w:rFonts w:ascii="Arial" w:hAnsi="Arial" w:cs="Arial"/>
        </w:rPr>
        <w:t>in respect of the</w:t>
      </w:r>
      <w:r>
        <w:rPr>
          <w:rFonts w:ascii="Arial" w:hAnsi="Arial" w:cs="Arial"/>
          <w:b/>
          <w:bCs/>
        </w:rPr>
        <w:t xml:space="preserve"> Charging Methodologies</w:t>
      </w:r>
      <w:r>
        <w:rPr>
          <w:rFonts w:ascii="Arial" w:hAnsi="Arial" w:cs="Arial"/>
        </w:rPr>
        <w:t xml:space="preserve"> to take </w:t>
      </w:r>
      <w:r>
        <w:rPr>
          <w:rFonts w:ascii="Arial" w:hAnsi="Arial" w:cs="Arial"/>
        </w:rPr>
        <w:tab/>
        <w:t>effect from a date other than 1 April.</w:t>
      </w:r>
    </w:p>
    <w:p w14:paraId="2BD229A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34" w:name="_DV_M843"/>
      <w:bookmarkEnd w:id="1334"/>
      <w:r>
        <w:rPr>
          <w:rFonts w:ascii="Arial" w:hAnsi="Arial" w:cs="Arial"/>
        </w:rPr>
        <w:t>A modification made pursuant to and in accordance with Paragraph 8.28.1 shall not be impaired or invalidated in any way by any inadvertent failure to comply with or give effect to this Section.</w:t>
      </w:r>
    </w:p>
    <w:p w14:paraId="38946680"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35" w:name="_DV_M844"/>
      <w:bookmarkEnd w:id="1335"/>
      <w:r>
        <w:rPr>
          <w:rFonts w:ascii="Arial" w:hAnsi="Arial" w:cs="Arial"/>
        </w:rPr>
        <w:t xml:space="preserve">If a modification is made to the </w:t>
      </w:r>
      <w:r>
        <w:rPr>
          <w:rFonts w:ascii="Arial" w:hAnsi="Arial" w:cs="Arial"/>
          <w:b/>
          <w:bCs/>
        </w:rPr>
        <w:t xml:space="preserve">CUSC </w:t>
      </w:r>
      <w:r>
        <w:rPr>
          <w:rFonts w:ascii="Arial" w:hAnsi="Arial" w:cs="Arial"/>
        </w:rPr>
        <w:t xml:space="preserve">in accordance with the </w:t>
      </w:r>
      <w:r>
        <w:rPr>
          <w:rFonts w:ascii="Arial" w:hAnsi="Arial" w:cs="Arial"/>
          <w:b/>
          <w:bCs/>
        </w:rPr>
        <w:t xml:space="preserve">Transmission Licence </w:t>
      </w:r>
      <w:r>
        <w:rPr>
          <w:rFonts w:ascii="Arial" w:hAnsi="Arial" w:cs="Arial"/>
        </w:rPr>
        <w:t xml:space="preserve">but other than pursuant to the other </w:t>
      </w:r>
      <w:r>
        <w:rPr>
          <w:rFonts w:ascii="Arial" w:hAnsi="Arial" w:cs="Arial"/>
          <w:b/>
          <w:bCs/>
        </w:rPr>
        <w:t>CUSC Modification Procedures</w:t>
      </w:r>
      <w:r>
        <w:rPr>
          <w:rFonts w:ascii="Arial" w:hAnsi="Arial" w:cs="Arial"/>
        </w:rPr>
        <w:t xml:space="preserve"> in this Section 8, the </w:t>
      </w:r>
      <w:r>
        <w:rPr>
          <w:rFonts w:ascii="Arial" w:hAnsi="Arial" w:cs="Arial"/>
          <w:b/>
          <w:bCs/>
        </w:rPr>
        <w:t>CUSC Modifications Panel</w:t>
      </w:r>
      <w:r>
        <w:rPr>
          <w:rFonts w:ascii="Arial" w:hAnsi="Arial" w:cs="Arial"/>
        </w:rPr>
        <w:t xml:space="preserve"> shall determine whether or not to submit the </w:t>
      </w:r>
      <w:bookmarkStart w:id="1336" w:name="_DV_M845"/>
      <w:bookmarkStart w:id="1337" w:name="_BPDCD_310"/>
      <w:bookmarkEnd w:id="1336"/>
      <w:r>
        <w:rPr>
          <w:rFonts w:ascii="Arial" w:hAnsi="Arial" w:cs="Arial"/>
        </w:rPr>
        <w:t xml:space="preserve">modification </w:t>
      </w:r>
      <w:bookmarkStart w:id="1338" w:name="_DV_M846"/>
      <w:bookmarkEnd w:id="1337"/>
      <w:bookmarkEnd w:id="1338"/>
      <w:r>
        <w:rPr>
          <w:rFonts w:ascii="Arial" w:hAnsi="Arial" w:cs="Arial"/>
        </w:rPr>
        <w:t xml:space="preserve">for review by a </w:t>
      </w:r>
      <w:r>
        <w:rPr>
          <w:rFonts w:ascii="Arial" w:hAnsi="Arial" w:cs="Arial"/>
          <w:b/>
          <w:bCs/>
        </w:rPr>
        <w:t xml:space="preserve">Standing Group </w:t>
      </w:r>
      <w:r>
        <w:rPr>
          <w:rFonts w:ascii="Arial" w:hAnsi="Arial" w:cs="Arial"/>
        </w:rPr>
        <w:t xml:space="preserve">in accordance with Paragraph 8.21 on terms specified by the </w:t>
      </w:r>
      <w:r>
        <w:rPr>
          <w:rFonts w:ascii="Arial" w:hAnsi="Arial" w:cs="Arial"/>
          <w:b/>
          <w:bCs/>
        </w:rPr>
        <w:t>CUSC Modifications Panel</w:t>
      </w:r>
      <w:r>
        <w:rPr>
          <w:rFonts w:ascii="Arial" w:hAnsi="Arial" w:cs="Arial"/>
        </w:rPr>
        <w:t xml:space="preserve"> to consider and report as to whether any alternative </w:t>
      </w:r>
      <w:bookmarkStart w:id="1339" w:name="_DV_M847"/>
      <w:bookmarkStart w:id="1340" w:name="_BPDCD_311"/>
      <w:bookmarkEnd w:id="1339"/>
      <w:r>
        <w:rPr>
          <w:rFonts w:ascii="Arial" w:hAnsi="Arial" w:cs="Arial"/>
        </w:rPr>
        <w:t xml:space="preserve">modification </w:t>
      </w:r>
      <w:bookmarkStart w:id="1341" w:name="_DV_M848"/>
      <w:bookmarkEnd w:id="1340"/>
      <w:bookmarkEnd w:id="1341"/>
      <w:r>
        <w:rPr>
          <w:rFonts w:ascii="Arial" w:hAnsi="Arial" w:cs="Arial"/>
        </w:rPr>
        <w:t xml:space="preserve">could, as compared with such </w:t>
      </w:r>
      <w:bookmarkStart w:id="1342" w:name="_DV_M849"/>
      <w:bookmarkStart w:id="1343" w:name="_BPDCD_312"/>
      <w:bookmarkEnd w:id="1342"/>
      <w:r>
        <w:rPr>
          <w:rFonts w:ascii="Arial" w:hAnsi="Arial" w:cs="Arial"/>
        </w:rPr>
        <w:t xml:space="preserve">modification  </w:t>
      </w:r>
      <w:bookmarkStart w:id="1344" w:name="_DV_M850"/>
      <w:bookmarkEnd w:id="1343"/>
      <w:bookmarkEnd w:id="1344"/>
      <w:r>
        <w:rPr>
          <w:rFonts w:ascii="Arial" w:hAnsi="Arial" w:cs="Arial"/>
        </w:rPr>
        <w:t xml:space="preserve">better facilitate achieving the </w:t>
      </w:r>
      <w:r>
        <w:rPr>
          <w:rFonts w:ascii="Arial" w:hAnsi="Arial" w:cs="Arial"/>
          <w:b/>
          <w:bCs/>
        </w:rPr>
        <w:t>Applicable CUSC Objectives</w:t>
      </w:r>
      <w:r>
        <w:rPr>
          <w:rFonts w:ascii="Arial" w:hAnsi="Arial" w:cs="Arial"/>
        </w:rPr>
        <w:t xml:space="preserve"> in respect of the subject matter of the original </w:t>
      </w:r>
      <w:bookmarkStart w:id="1345" w:name="_DV_M851"/>
      <w:bookmarkStart w:id="1346" w:name="_BPDCD_313"/>
      <w:bookmarkEnd w:id="1345"/>
      <w:r>
        <w:rPr>
          <w:rFonts w:ascii="Arial" w:hAnsi="Arial" w:cs="Arial"/>
        </w:rPr>
        <w:t>modification.</w:t>
      </w:r>
      <w:bookmarkEnd w:id="1346"/>
    </w:p>
    <w:p w14:paraId="302D01E3" w14:textId="77777777" w:rsidR="00B56045" w:rsidRDefault="00B56045" w:rsidP="00B56045">
      <w:pPr>
        <w:pStyle w:val="Heading4"/>
        <w:widowControl/>
        <w:tabs>
          <w:tab w:val="clear" w:pos="4253"/>
          <w:tab w:val="num" w:pos="1701"/>
        </w:tabs>
        <w:ind w:left="851"/>
        <w:jc w:val="both"/>
        <w:rPr>
          <w:rFonts w:ascii="Arial" w:hAnsi="Arial" w:cs="Arial"/>
          <w:u w:val="single"/>
        </w:rPr>
      </w:pPr>
      <w:bookmarkStart w:id="1347" w:name="_DV_M852"/>
      <w:bookmarkEnd w:id="1347"/>
      <w:r>
        <w:rPr>
          <w:rFonts w:ascii="Arial" w:hAnsi="Arial" w:cs="Arial"/>
          <w:u w:val="single"/>
        </w:rPr>
        <w:t>Transitional Issues</w:t>
      </w:r>
    </w:p>
    <w:p w14:paraId="49AE1C95"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48" w:name="_DV_M853"/>
      <w:bookmarkEnd w:id="1348"/>
      <w:r>
        <w:rPr>
          <w:rStyle w:val="DeltaViewInsertion"/>
          <w:rFonts w:ascii="Arial" w:hAnsi="Arial" w:cs="Arial"/>
          <w:color w:val="000000"/>
          <w:u w:val="none"/>
        </w:rPr>
        <w:t xml:space="preserve">Notwithstanding the provisions of Paragraph 8.28.3,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changes the </w:t>
      </w:r>
      <w:r>
        <w:rPr>
          <w:rStyle w:val="DeltaViewInsertion"/>
          <w:rFonts w:ascii="Arial" w:hAnsi="Arial" w:cs="Arial"/>
          <w:b/>
          <w:bCs/>
          <w:color w:val="000000"/>
          <w:u w:val="none"/>
        </w:rPr>
        <w:t>CUSC Modification Process</w:t>
      </w:r>
      <w:r>
        <w:rPr>
          <w:rStyle w:val="DeltaViewInsertion"/>
          <w:rFonts w:ascii="Arial" w:hAnsi="Arial" w:cs="Arial"/>
          <w:color w:val="000000"/>
          <w:u w:val="none"/>
        </w:rPr>
        <w:t xml:space="preserve"> and therefore may affect other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have not yet become </w:t>
      </w:r>
      <w:r>
        <w:rPr>
          <w:rStyle w:val="DeltaViewInsertion"/>
          <w:rFonts w:ascii="Arial" w:hAnsi="Arial" w:cs="Arial"/>
          <w:b/>
          <w:bCs/>
          <w:color w:val="000000"/>
          <w:u w:val="none"/>
        </w:rPr>
        <w:t>Approved CUSC Modifications</w:t>
      </w:r>
      <w:r>
        <w:rPr>
          <w:rStyle w:val="DeltaViewInsertion"/>
          <w:rFonts w:ascii="Arial" w:hAnsi="Arial" w:cs="Arial"/>
          <w:color w:val="000000"/>
          <w:u w:val="none"/>
        </w:rPr>
        <w:t xml:space="preserve">.  Consequently, this Paragraph deals with issues arising out of the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In particular this Paragraph deals with which version of the </w:t>
      </w:r>
      <w:r>
        <w:rPr>
          <w:rStyle w:val="DeltaViewInsertion"/>
          <w:rFonts w:ascii="Arial" w:hAnsi="Arial" w:cs="Arial"/>
          <w:b/>
          <w:bCs/>
          <w:color w:val="000000"/>
          <w:u w:val="none"/>
        </w:rPr>
        <w:t>CUSC 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Process</w:t>
      </w:r>
      <w:r>
        <w:rPr>
          <w:rStyle w:val="DeltaViewInsertion"/>
          <w:rFonts w:ascii="Arial" w:hAnsi="Arial" w:cs="Arial"/>
          <w:color w:val="000000"/>
          <w:u w:val="none"/>
        </w:rPr>
        <w:t xml:space="preserve"> will apply to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were already instigated prior to the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w:t>
      </w:r>
    </w:p>
    <w:p w14:paraId="378B6608" w14:textId="77777777" w:rsidR="00B56045" w:rsidRDefault="00B56045" w:rsidP="00B56045">
      <w:pPr>
        <w:pStyle w:val="clauseindent"/>
        <w:widowControl/>
        <w:ind w:left="1691"/>
        <w:jc w:val="both"/>
        <w:rPr>
          <w:rStyle w:val="DeltaViewInsertion"/>
          <w:rFonts w:ascii="Arial" w:hAnsi="Arial" w:cs="Arial"/>
          <w:color w:val="000000"/>
          <w:u w:val="none"/>
        </w:rPr>
      </w:pPr>
      <w:bookmarkStart w:id="1349" w:name="_DV_M854"/>
      <w:bookmarkEnd w:id="1349"/>
      <w:r>
        <w:rPr>
          <w:rStyle w:val="DeltaViewInsertion"/>
          <w:rFonts w:ascii="Arial" w:hAnsi="Arial" w:cs="Arial"/>
          <w:color w:val="000000"/>
          <w:u w:val="none"/>
        </w:rPr>
        <w:t xml:space="preserve">In respect of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which the </w:t>
      </w:r>
      <w:r>
        <w:rPr>
          <w:rStyle w:val="DeltaViewInsertion"/>
          <w:rFonts w:ascii="Arial" w:hAnsi="Arial" w:cs="Arial"/>
          <w:b/>
          <w:bCs/>
          <w:color w:val="000000"/>
          <w:u w:val="none"/>
        </w:rPr>
        <w:t>CUSC Modification Panel</w:t>
      </w:r>
      <w:r>
        <w:rPr>
          <w:rStyle w:val="DeltaViewInsertion"/>
          <w:rFonts w:ascii="Arial" w:hAnsi="Arial" w:cs="Arial"/>
          <w:color w:val="000000"/>
          <w:u w:val="none"/>
        </w:rPr>
        <w:t xml:space="preserve"> has determined, as at the date and time of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(as directed by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should proceed to wider consultation by </w:t>
      </w:r>
      <w:r>
        <w:rPr>
          <w:rStyle w:val="DeltaViewInsertion"/>
          <w:rFonts w:ascii="Arial" w:hAnsi="Arial" w:cs="Arial"/>
          <w:b/>
          <w:bCs/>
          <w:color w:val="000000"/>
          <w:u w:val="none"/>
        </w:rPr>
        <w:t>The Company</w:t>
      </w:r>
      <w:r>
        <w:rPr>
          <w:rStyle w:val="DeltaViewInsertion"/>
          <w:rFonts w:ascii="Arial" w:hAnsi="Arial" w:cs="Arial"/>
          <w:color w:val="000000"/>
          <w:u w:val="none"/>
        </w:rPr>
        <w:t xml:space="preserve"> is known as an “</w:t>
      </w:r>
      <w:r>
        <w:rPr>
          <w:rStyle w:val="DeltaViewInsertion"/>
          <w:rFonts w:ascii="Arial" w:hAnsi="Arial" w:cs="Arial"/>
          <w:b/>
          <w:bCs/>
          <w:color w:val="000000"/>
          <w:u w:val="none"/>
        </w:rPr>
        <w:t xml:space="preserve">Old CUSC </w:t>
      </w:r>
      <w:r>
        <w:rPr>
          <w:rStyle w:val="DeltaViewInsertion"/>
          <w:rFonts w:ascii="Arial" w:hAnsi="Arial" w:cs="Arial"/>
          <w:b/>
          <w:bCs/>
          <w:color w:val="000000"/>
          <w:u w:val="none"/>
        </w:rPr>
        <w:lastRenderedPageBreak/>
        <w:t>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Proposal”.</w:t>
      </w:r>
      <w:r>
        <w:rPr>
          <w:rStyle w:val="DeltaViewInsertion"/>
          <w:rFonts w:ascii="Arial" w:hAnsi="Arial" w:cs="Arial"/>
          <w:color w:val="000000"/>
          <w:u w:val="none"/>
        </w:rPr>
        <w:t xml:space="preserve">  In respect of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where the </w:t>
      </w:r>
      <w:r>
        <w:rPr>
          <w:rStyle w:val="DeltaViewInsertion"/>
          <w:rFonts w:ascii="Arial" w:hAnsi="Arial" w:cs="Arial"/>
          <w:b/>
          <w:bCs/>
          <w:color w:val="000000"/>
          <w:u w:val="none"/>
        </w:rPr>
        <w:t>CUSC Modification Panel</w:t>
      </w:r>
      <w:r>
        <w:rPr>
          <w:rStyle w:val="DeltaViewInsertion"/>
          <w:rFonts w:ascii="Arial" w:hAnsi="Arial" w:cs="Arial"/>
          <w:color w:val="000000"/>
          <w:u w:val="none"/>
        </w:rPr>
        <w:t xml:space="preserve"> has not determined, as at the date and time of implementation of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CAP 160 (as directed by the </w:t>
      </w:r>
      <w:r>
        <w:rPr>
          <w:rStyle w:val="DeltaViewInsertion"/>
          <w:rFonts w:ascii="Arial" w:hAnsi="Arial" w:cs="Arial"/>
          <w:b/>
          <w:bCs/>
          <w:color w:val="000000"/>
          <w:u w:val="none"/>
        </w:rPr>
        <w:t>Authority</w:t>
      </w:r>
      <w:r>
        <w:rPr>
          <w:rStyle w:val="DeltaViewInsertion"/>
          <w:rFonts w:ascii="Arial" w:hAnsi="Arial" w:cs="Arial"/>
          <w:color w:val="000000"/>
          <w:u w:val="none"/>
        </w:rPr>
        <w:t xml:space="preserve">), that it should proceed to wider consultation by </w:t>
      </w:r>
      <w:r>
        <w:rPr>
          <w:rStyle w:val="DeltaViewInsertion"/>
          <w:rFonts w:ascii="Arial" w:hAnsi="Arial" w:cs="Arial"/>
          <w:b/>
          <w:bCs/>
          <w:color w:val="000000"/>
          <w:u w:val="none"/>
        </w:rPr>
        <w:t>The Company</w:t>
      </w:r>
      <w:r>
        <w:rPr>
          <w:rStyle w:val="DeltaViewInsertion"/>
          <w:rFonts w:ascii="Arial" w:hAnsi="Arial" w:cs="Arial"/>
          <w:color w:val="000000"/>
          <w:u w:val="none"/>
        </w:rPr>
        <w:t xml:space="preserve"> is known as a “</w:t>
      </w:r>
      <w:r>
        <w:rPr>
          <w:rStyle w:val="DeltaViewInsertion"/>
          <w:rFonts w:ascii="Arial" w:hAnsi="Arial" w:cs="Arial"/>
          <w:b/>
          <w:bCs/>
          <w:color w:val="000000"/>
          <w:u w:val="none"/>
        </w:rPr>
        <w:t>New CUSC Modification Proposal”.</w:t>
      </w:r>
      <w:r>
        <w:rPr>
          <w:rStyle w:val="DeltaViewInsertion"/>
          <w:rFonts w:ascii="Arial" w:hAnsi="Arial" w:cs="Arial"/>
          <w:color w:val="000000"/>
          <w:u w:val="none"/>
        </w:rPr>
        <w:t xml:space="preserve">  The provisions of Section 8 and the associated definitions in Section 11 which will apply to any </w:t>
      </w:r>
      <w:r>
        <w:rPr>
          <w:rStyle w:val="DeltaViewInsertion"/>
          <w:rFonts w:ascii="Arial" w:hAnsi="Arial" w:cs="Arial"/>
          <w:b/>
          <w:bCs/>
          <w:color w:val="000000"/>
          <w:u w:val="none"/>
        </w:rPr>
        <w:t>Old CUSC Modification Proposal(s)</w:t>
      </w:r>
      <w:r>
        <w:rPr>
          <w:rStyle w:val="DeltaViewInsertion"/>
          <w:rFonts w:ascii="Arial" w:hAnsi="Arial" w:cs="Arial"/>
          <w:color w:val="000000"/>
          <w:u w:val="none"/>
        </w:rPr>
        <w:t xml:space="preserve"> are the provisions of Section 8 and the associated definitions in Section 11 of the </w:t>
      </w:r>
      <w:r>
        <w:rPr>
          <w:rStyle w:val="DeltaViewInsertion"/>
          <w:rFonts w:ascii="Arial" w:hAnsi="Arial" w:cs="Arial"/>
          <w:b/>
          <w:bCs/>
          <w:color w:val="000000"/>
          <w:u w:val="none"/>
        </w:rPr>
        <w:t xml:space="preserve">CUSC </w:t>
      </w:r>
      <w:r>
        <w:rPr>
          <w:rStyle w:val="DeltaViewInsertion"/>
          <w:rFonts w:ascii="Arial" w:hAnsi="Arial" w:cs="Arial"/>
          <w:color w:val="000000"/>
          <w:u w:val="none"/>
        </w:rPr>
        <w:t xml:space="preserve">which are in force immediately prior to the implementation of CAP 160.  The provisions of Section 8 and the associated definitions in Section 11 which will apply to any </w:t>
      </w:r>
      <w:r>
        <w:rPr>
          <w:rStyle w:val="DeltaViewInsertion"/>
          <w:rFonts w:ascii="Arial" w:hAnsi="Arial" w:cs="Arial"/>
          <w:b/>
          <w:bCs/>
          <w:color w:val="000000"/>
          <w:u w:val="none"/>
        </w:rPr>
        <w:t>New CUSC Modification Proposals</w:t>
      </w:r>
      <w:r>
        <w:rPr>
          <w:rStyle w:val="DeltaViewInsertion"/>
          <w:rFonts w:ascii="Arial" w:hAnsi="Arial" w:cs="Arial"/>
          <w:color w:val="000000"/>
          <w:u w:val="none"/>
        </w:rPr>
        <w:t xml:space="preserve"> are the provisions of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in force from time to time.</w:t>
      </w:r>
    </w:p>
    <w:p w14:paraId="79D61BF1" w14:textId="77777777" w:rsidR="00B56045" w:rsidRDefault="00B56045" w:rsidP="00B56045">
      <w:pPr>
        <w:pStyle w:val="Heading4"/>
        <w:widowControl/>
        <w:numPr>
          <w:ilvl w:val="3"/>
          <w:numId w:val="21"/>
        </w:numPr>
        <w:tabs>
          <w:tab w:val="clear" w:pos="4253"/>
          <w:tab w:val="num" w:pos="0"/>
        </w:tabs>
        <w:ind w:left="1702" w:hanging="851"/>
        <w:jc w:val="both"/>
        <w:rPr>
          <w:rFonts w:ascii="Arial" w:hAnsi="Arial" w:cs="Arial"/>
        </w:rPr>
      </w:pPr>
      <w:bookmarkStart w:id="1350" w:name="_DV_M855"/>
      <w:bookmarkEnd w:id="1350"/>
      <w:r>
        <w:rPr>
          <w:rStyle w:val="DeltaViewInsertion"/>
          <w:rFonts w:ascii="Arial" w:hAnsi="Arial" w:cs="Arial"/>
          <w:color w:val="000000"/>
          <w:u w:val="none"/>
        </w:rPr>
        <w:t xml:space="preserve">Notwithstanding the provisions of Paragraph 8.28.3,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change the </w:t>
      </w:r>
      <w:r>
        <w:rPr>
          <w:rStyle w:val="DeltaViewInsertion"/>
          <w:rFonts w:ascii="Arial" w:hAnsi="Arial" w:cs="Arial"/>
          <w:b/>
          <w:bCs/>
          <w:color w:val="000000"/>
          <w:u w:val="none"/>
        </w:rPr>
        <w:t>CUSC Modification Process</w:t>
      </w:r>
      <w:r>
        <w:rPr>
          <w:rStyle w:val="DeltaViewInsertion"/>
          <w:rFonts w:ascii="Arial" w:hAnsi="Arial" w:cs="Arial"/>
          <w:color w:val="000000"/>
          <w:u w:val="none"/>
        </w:rPr>
        <w:t xml:space="preserve"> and therefore may affect other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have not as at the last date of the implementation of these changes become </w:t>
      </w:r>
      <w:r>
        <w:rPr>
          <w:rStyle w:val="DeltaViewInsertion"/>
          <w:rFonts w:ascii="Arial" w:hAnsi="Arial" w:cs="Arial"/>
          <w:b/>
          <w:bCs/>
          <w:color w:val="000000"/>
          <w:u w:val="none"/>
        </w:rPr>
        <w:t>Approved CUSC Modifications</w:t>
      </w:r>
      <w:r>
        <w:rPr>
          <w:rStyle w:val="DeltaViewInsertion"/>
          <w:rFonts w:ascii="Arial" w:hAnsi="Arial" w:cs="Arial"/>
          <w:color w:val="000000"/>
          <w:u w:val="none"/>
        </w:rPr>
        <w:t xml:space="preserve">.  Consequently, this Paragraph deals with issues arising out of the implementation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In particular this Paragraph deals with which version of the </w:t>
      </w:r>
      <w:r>
        <w:rPr>
          <w:rStyle w:val="DeltaViewInsertion"/>
          <w:rFonts w:ascii="Arial" w:hAnsi="Arial" w:cs="Arial"/>
          <w:b/>
          <w:bCs/>
          <w:color w:val="000000"/>
          <w:u w:val="none"/>
        </w:rPr>
        <w:t>CUSC 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Process</w:t>
      </w:r>
      <w:r>
        <w:rPr>
          <w:rStyle w:val="DeltaViewInsertion"/>
          <w:rFonts w:ascii="Arial" w:hAnsi="Arial" w:cs="Arial"/>
          <w:color w:val="000000"/>
          <w:u w:val="none"/>
        </w:rPr>
        <w:t xml:space="preserve"> will apply to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which were already instigated prior to the implementation of the last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w:t>
      </w:r>
    </w:p>
    <w:p w14:paraId="25FAE0FE" w14:textId="63EA4985" w:rsidR="00B56045" w:rsidRDefault="00B56045" w:rsidP="00B56045">
      <w:pPr>
        <w:pStyle w:val="clauseindent"/>
        <w:widowControl/>
        <w:ind w:left="1691"/>
        <w:jc w:val="both"/>
        <w:rPr>
          <w:rStyle w:val="DeltaViewInsertion"/>
          <w:rFonts w:ascii="Arial" w:hAnsi="Arial" w:cs="Arial"/>
          <w:color w:val="000000"/>
          <w:u w:val="none"/>
        </w:rPr>
      </w:pPr>
      <w:bookmarkStart w:id="1351" w:name="_DV_M856"/>
      <w:bookmarkEnd w:id="1351"/>
      <w:r>
        <w:rPr>
          <w:rStyle w:val="DeltaViewInsertion"/>
          <w:rFonts w:ascii="Arial" w:hAnsi="Arial" w:cs="Arial"/>
          <w:color w:val="000000"/>
          <w:u w:val="none"/>
        </w:rPr>
        <w:t xml:space="preserve">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was submitted pursuant to Paragraph 8.16.4 prior to the implementation of the last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is known as an “</w:t>
      </w:r>
      <w:r>
        <w:rPr>
          <w:rStyle w:val="DeltaViewInsertion"/>
          <w:rFonts w:ascii="Arial" w:hAnsi="Arial" w:cs="Arial"/>
          <w:b/>
          <w:bCs/>
          <w:color w:val="000000"/>
          <w:u w:val="none"/>
        </w:rPr>
        <w:t>Old CUSC Modification</w:t>
      </w:r>
      <w:r>
        <w:rPr>
          <w:rStyle w:val="DeltaViewInsertion"/>
          <w:rFonts w:ascii="Arial Bold" w:hAnsi="Arial Bold" w:cs="Arial Bold"/>
          <w:b/>
          <w:bCs/>
          <w:color w:val="000000"/>
          <w:u w:val="none"/>
        </w:rPr>
        <w:t xml:space="preserve"> </w:t>
      </w:r>
      <w:r>
        <w:rPr>
          <w:rStyle w:val="DeltaViewInsertion"/>
          <w:rFonts w:ascii="Arial" w:hAnsi="Arial" w:cs="Arial"/>
          <w:b/>
          <w:bCs/>
          <w:color w:val="000000"/>
          <w:u w:val="none"/>
        </w:rPr>
        <w:t>Proposal”.</w:t>
      </w:r>
      <w:r>
        <w:rPr>
          <w:rStyle w:val="DeltaViewInsertion"/>
          <w:rFonts w:ascii="Arial" w:hAnsi="Arial" w:cs="Arial"/>
          <w:color w:val="000000"/>
          <w:u w:val="none"/>
        </w:rPr>
        <w:t xml:space="preserve"> Any </w:t>
      </w:r>
      <w:r>
        <w:rPr>
          <w:rStyle w:val="DeltaViewInsertion"/>
          <w:rFonts w:ascii="Arial" w:hAnsi="Arial" w:cs="Arial"/>
          <w:b/>
          <w:bCs/>
          <w:color w:val="000000"/>
          <w:u w:val="none"/>
        </w:rPr>
        <w:t>CUSC Modification Proposal</w:t>
      </w:r>
      <w:r>
        <w:rPr>
          <w:rStyle w:val="DeltaViewInsertion"/>
          <w:rFonts w:ascii="Arial" w:hAnsi="Arial" w:cs="Arial"/>
          <w:color w:val="000000"/>
          <w:u w:val="none"/>
        </w:rPr>
        <w:t xml:space="preserve"> that was submitted pursuant to Paragraph 8.16.4 on the date of or any date following implementation of the last of </w:t>
      </w:r>
      <w:r>
        <w:rPr>
          <w:rStyle w:val="DeltaViewInsertion"/>
          <w:rFonts w:ascii="Arial" w:hAnsi="Arial" w:cs="Arial"/>
          <w:b/>
          <w:bCs/>
          <w:color w:val="000000"/>
          <w:u w:val="none"/>
        </w:rPr>
        <w:t>CUSC Modification Proposals</w:t>
      </w:r>
      <w:r>
        <w:rPr>
          <w:rStyle w:val="DeltaViewInsertion"/>
          <w:rFonts w:ascii="Arial" w:hAnsi="Arial" w:cs="Arial"/>
          <w:color w:val="000000"/>
          <w:u w:val="none"/>
        </w:rPr>
        <w:t xml:space="preserve"> CAP 183, 184, 185 and 188 is known as a “</w:t>
      </w:r>
      <w:r>
        <w:rPr>
          <w:rStyle w:val="DeltaViewInsertion"/>
          <w:rFonts w:ascii="Arial" w:hAnsi="Arial" w:cs="Arial"/>
          <w:b/>
          <w:bCs/>
          <w:color w:val="000000"/>
          <w:u w:val="none"/>
        </w:rPr>
        <w:t>New CUSC Modification Proposal”.</w:t>
      </w:r>
      <w:r>
        <w:rPr>
          <w:rStyle w:val="DeltaViewInsertion"/>
          <w:rFonts w:ascii="Arial" w:hAnsi="Arial" w:cs="Arial"/>
          <w:color w:val="000000"/>
          <w:u w:val="none"/>
        </w:rPr>
        <w:t xml:space="preserve">  The provisions of Section 8 and the associated definitions in Section 11 that will apply to any </w:t>
      </w:r>
      <w:r>
        <w:rPr>
          <w:rStyle w:val="DeltaViewInsertion"/>
          <w:rFonts w:ascii="Arial" w:hAnsi="Arial" w:cs="Arial"/>
          <w:b/>
          <w:bCs/>
          <w:color w:val="000000"/>
          <w:u w:val="none"/>
        </w:rPr>
        <w:t>Old CUSC Modification Proposal(s)</w:t>
      </w:r>
      <w:r>
        <w:rPr>
          <w:rStyle w:val="DeltaViewInsertion"/>
          <w:rFonts w:ascii="Arial" w:hAnsi="Arial" w:cs="Arial"/>
          <w:color w:val="000000"/>
          <w:u w:val="none"/>
        </w:rPr>
        <w:t xml:space="preserve"> are the provisions of Section 8 and the associated definitions in Section 11 of the </w:t>
      </w:r>
      <w:r>
        <w:rPr>
          <w:rStyle w:val="DeltaViewInsertion"/>
          <w:rFonts w:ascii="Arial" w:hAnsi="Arial" w:cs="Arial"/>
          <w:b/>
          <w:bCs/>
          <w:color w:val="000000"/>
          <w:u w:val="none"/>
        </w:rPr>
        <w:t xml:space="preserve">CUSC </w:t>
      </w:r>
      <w:r>
        <w:rPr>
          <w:rStyle w:val="DeltaViewInsertion"/>
          <w:rFonts w:ascii="Arial" w:hAnsi="Arial" w:cs="Arial"/>
          <w:color w:val="000000"/>
          <w:u w:val="none"/>
        </w:rPr>
        <w:t xml:space="preserve">that are in force immediately prior to the implementation of the last of CAP 183, 184, 185 and 188.  The provisions of Section 8 and the associated definitions in Section 11 that will apply to any </w:t>
      </w:r>
      <w:r>
        <w:rPr>
          <w:rStyle w:val="DeltaViewInsertion"/>
          <w:rFonts w:ascii="Arial" w:hAnsi="Arial" w:cs="Arial"/>
          <w:b/>
          <w:bCs/>
          <w:color w:val="000000"/>
          <w:u w:val="none"/>
        </w:rPr>
        <w:t>New CUSC Modification Proposals</w:t>
      </w:r>
      <w:r>
        <w:rPr>
          <w:rStyle w:val="DeltaViewInsertion"/>
          <w:rFonts w:ascii="Arial" w:hAnsi="Arial" w:cs="Arial"/>
          <w:color w:val="000000"/>
          <w:u w:val="none"/>
        </w:rPr>
        <w:t xml:space="preserve"> are the provisions of the </w:t>
      </w:r>
      <w:r>
        <w:rPr>
          <w:rStyle w:val="DeltaViewInsertion"/>
          <w:rFonts w:ascii="Arial" w:hAnsi="Arial" w:cs="Arial"/>
          <w:b/>
          <w:bCs/>
          <w:color w:val="000000"/>
          <w:u w:val="none"/>
        </w:rPr>
        <w:t>CUSC</w:t>
      </w:r>
      <w:r>
        <w:rPr>
          <w:rStyle w:val="DeltaViewInsertion"/>
          <w:rFonts w:ascii="Arial" w:hAnsi="Arial" w:cs="Arial"/>
          <w:color w:val="000000"/>
          <w:u w:val="none"/>
        </w:rPr>
        <w:t xml:space="preserve"> in force from time to time.</w:t>
      </w:r>
      <w:bookmarkStart w:id="1352" w:name="_DV_C28"/>
    </w:p>
    <w:p w14:paraId="0BA54212" w14:textId="6FF1E5BE" w:rsidR="00A35DBD" w:rsidRPr="00AF3834" w:rsidRDefault="008B26E5" w:rsidP="000B1017">
      <w:pPr>
        <w:ind w:left="1691" w:hanging="720"/>
        <w:rPr>
          <w:rFonts w:ascii="Arial" w:hAnsi="Arial" w:cs="Arial"/>
          <w:lang w:val="x-none"/>
        </w:rPr>
      </w:pPr>
      <w:r w:rsidRPr="47FFA588">
        <w:rPr>
          <w:rStyle w:val="DeltaViewInsertion"/>
          <w:rFonts w:ascii="Arial" w:hAnsi="Arial" w:cs="Arial"/>
          <w:color w:val="000000" w:themeColor="text1"/>
          <w:u w:val="none"/>
        </w:rPr>
        <w:t>8.28.8</w:t>
      </w:r>
      <w:r w:rsidR="007E3BFB" w:rsidRPr="47FFA588">
        <w:rPr>
          <w:rStyle w:val="DeltaViewInsertion"/>
          <w:rFonts w:ascii="Arial" w:hAnsi="Arial" w:cs="Arial"/>
          <w:color w:val="000000" w:themeColor="text1"/>
          <w:u w:val="none"/>
        </w:rPr>
        <w:t xml:space="preserve"> </w:t>
      </w:r>
      <w:r w:rsidR="00A35DBD" w:rsidRPr="00FC1C7C">
        <w:rPr>
          <w:rStyle w:val="normaltextrun1"/>
          <w:rFonts w:ascii="Arial" w:hAnsi="Arial" w:cs="Arial"/>
        </w:rPr>
        <w:t>Modification</w:t>
      </w:r>
      <w:r w:rsidR="00A35DBD" w:rsidRPr="00AF3834">
        <w:rPr>
          <w:rStyle w:val="normaltextrun1"/>
          <w:rFonts w:ascii="Arial" w:hAnsi="Arial" w:cs="Arial"/>
          <w:b/>
          <w:bCs/>
        </w:rPr>
        <w:t xml:space="preserve"> CMP365 </w:t>
      </w:r>
      <w:r w:rsidR="00A35DBD" w:rsidRPr="00AF3834">
        <w:rPr>
          <w:rStyle w:val="normaltextrun1"/>
          <w:rFonts w:ascii="Arial" w:hAnsi="Arial" w:cs="Arial"/>
        </w:rPr>
        <w:t xml:space="preserve">changes the </w:t>
      </w:r>
      <w:r w:rsidR="00A35DBD" w:rsidRPr="00AF3834">
        <w:rPr>
          <w:rStyle w:val="normaltextrun1"/>
          <w:rFonts w:ascii="Arial" w:hAnsi="Arial" w:cs="Arial"/>
          <w:b/>
          <w:bCs/>
        </w:rPr>
        <w:t xml:space="preserve">CUSC </w:t>
      </w:r>
      <w:r w:rsidR="00A35DBD" w:rsidRPr="00AF3834">
        <w:rPr>
          <w:rStyle w:val="normaltextrun1"/>
          <w:rFonts w:ascii="Arial" w:hAnsi="Arial" w:cs="Arial"/>
        </w:rPr>
        <w:t xml:space="preserve">process for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 xml:space="preserve">and therefore may affect other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 xml:space="preserve">which have not yet become </w:t>
      </w:r>
      <w:r w:rsidR="00A35DBD" w:rsidRPr="00AF3834">
        <w:rPr>
          <w:rStyle w:val="normaltextrun1"/>
          <w:rFonts w:ascii="Arial" w:hAnsi="Arial" w:cs="Arial"/>
          <w:b/>
          <w:bCs/>
        </w:rPr>
        <w:t xml:space="preserve">Approved CUSC Modifications. </w:t>
      </w:r>
      <w:r w:rsidR="00A35DBD" w:rsidRPr="00AF3834">
        <w:rPr>
          <w:rStyle w:val="normaltextrun1"/>
          <w:rFonts w:ascii="Arial" w:hAnsi="Arial" w:cs="Arial"/>
        </w:rPr>
        <w:t>Consequently,</w:t>
      </w:r>
      <w:r w:rsidR="00A35DBD" w:rsidRPr="00AF3834">
        <w:rPr>
          <w:rStyle w:val="normaltextrun1"/>
          <w:rFonts w:ascii="Arial" w:hAnsi="Arial" w:cs="Arial"/>
          <w:b/>
          <w:bCs/>
        </w:rPr>
        <w:t xml:space="preserve"> </w:t>
      </w:r>
      <w:r w:rsidR="00A35DBD" w:rsidRPr="00AF3834">
        <w:rPr>
          <w:rStyle w:val="normaltextrun1"/>
          <w:rFonts w:ascii="Arial" w:hAnsi="Arial" w:cs="Arial"/>
        </w:rPr>
        <w:t xml:space="preserve">this 8.28.8 deals with issues arising out of the implementation of </w:t>
      </w:r>
      <w:r w:rsidR="00A35DBD" w:rsidRPr="00AF3834">
        <w:rPr>
          <w:rStyle w:val="normaltextrun1"/>
          <w:rFonts w:ascii="Arial" w:hAnsi="Arial" w:cs="Arial"/>
          <w:b/>
          <w:bCs/>
        </w:rPr>
        <w:t xml:space="preserve">Modification CMP365. </w:t>
      </w:r>
      <w:r w:rsidR="00A35DBD" w:rsidRPr="00AF3834">
        <w:rPr>
          <w:rStyle w:val="normaltextrun1"/>
          <w:rFonts w:ascii="Arial" w:hAnsi="Arial" w:cs="Arial"/>
        </w:rPr>
        <w:t>In</w:t>
      </w:r>
      <w:r w:rsidR="00A35DBD" w:rsidRPr="00AF3834">
        <w:rPr>
          <w:rStyle w:val="normaltextrun1"/>
          <w:rFonts w:ascii="Arial" w:hAnsi="Arial" w:cs="Arial"/>
          <w:b/>
          <w:bCs/>
        </w:rPr>
        <w:t xml:space="preserve"> </w:t>
      </w:r>
      <w:r w:rsidR="00A35DBD" w:rsidRPr="00AF3834">
        <w:rPr>
          <w:rStyle w:val="normaltextrun1"/>
          <w:rFonts w:ascii="Arial" w:hAnsi="Arial" w:cs="Arial"/>
        </w:rPr>
        <w:t xml:space="preserve">particular this deals with which version of the </w:t>
      </w:r>
      <w:r w:rsidR="00A35DBD" w:rsidRPr="00AF3834">
        <w:rPr>
          <w:rStyle w:val="normaltextrun1"/>
          <w:rFonts w:ascii="Arial" w:hAnsi="Arial" w:cs="Arial"/>
          <w:b/>
          <w:bCs/>
        </w:rPr>
        <w:t xml:space="preserve">CUSC </w:t>
      </w:r>
      <w:r w:rsidR="00A35DBD" w:rsidRPr="00AF3834">
        <w:rPr>
          <w:rStyle w:val="normaltextrun1"/>
          <w:rFonts w:ascii="Arial" w:hAnsi="Arial" w:cs="Arial"/>
        </w:rPr>
        <w:t xml:space="preserve">process for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 xml:space="preserve">will apply to </w:t>
      </w:r>
      <w:r w:rsidR="00A35DBD" w:rsidRPr="00AF3834">
        <w:rPr>
          <w:rStyle w:val="normaltextrun1"/>
          <w:rFonts w:ascii="Arial" w:hAnsi="Arial" w:cs="Arial"/>
          <w:b/>
          <w:bCs/>
        </w:rPr>
        <w:t xml:space="preserve">CUSC Modification Proposal(s) </w:t>
      </w:r>
      <w:r w:rsidR="00A35DBD" w:rsidRPr="00AF3834">
        <w:rPr>
          <w:rStyle w:val="normaltextrun1"/>
          <w:rFonts w:ascii="Arial" w:hAnsi="Arial" w:cs="Arial"/>
        </w:rPr>
        <w:t>which were already instigated prior</w:t>
      </w:r>
      <w:r w:rsidR="00A35DBD" w:rsidRPr="00AF3834">
        <w:rPr>
          <w:rStyle w:val="normaltextrun1"/>
          <w:rFonts w:ascii="Arial" w:hAnsi="Arial" w:cs="Arial"/>
          <w:b/>
          <w:bCs/>
        </w:rPr>
        <w:t xml:space="preserve"> </w:t>
      </w:r>
      <w:r w:rsidR="00A35DBD" w:rsidRPr="00AF3834">
        <w:rPr>
          <w:rStyle w:val="normaltextrun1"/>
          <w:rFonts w:ascii="Arial" w:hAnsi="Arial" w:cs="Arial"/>
        </w:rPr>
        <w:t xml:space="preserve">to the implementation of </w:t>
      </w:r>
      <w:r w:rsidR="00A35DBD" w:rsidRPr="00AF3834">
        <w:rPr>
          <w:rStyle w:val="normaltextrun1"/>
          <w:rFonts w:ascii="Arial" w:hAnsi="Arial" w:cs="Arial"/>
          <w:b/>
          <w:bCs/>
        </w:rPr>
        <w:t>Modification CMP365. </w:t>
      </w:r>
      <w:r w:rsidR="00A35DBD" w:rsidRPr="00AF3834">
        <w:rPr>
          <w:rStyle w:val="eop"/>
          <w:rFonts w:ascii="Arial" w:hAnsi="Arial" w:cs="Arial"/>
        </w:rPr>
        <w:t> </w:t>
      </w:r>
    </w:p>
    <w:p w14:paraId="5DE45FA3" w14:textId="0293AC9E" w:rsidR="00A35DBD" w:rsidRPr="00AF3834" w:rsidRDefault="00A35DBD" w:rsidP="000B1017">
      <w:pPr>
        <w:ind w:left="1691"/>
        <w:rPr>
          <w:rFonts w:ascii="Arial" w:hAnsi="Arial" w:cs="Arial"/>
        </w:rPr>
      </w:pPr>
      <w:r w:rsidRPr="00AF3834">
        <w:rPr>
          <w:rStyle w:val="normaltextrun1"/>
          <w:rFonts w:ascii="Arial" w:hAnsi="Arial" w:cs="Arial"/>
        </w:rPr>
        <w:t xml:space="preserve">Any </w:t>
      </w:r>
      <w:r w:rsidRPr="00AF3834">
        <w:rPr>
          <w:rStyle w:val="normaltextrun1"/>
          <w:rFonts w:ascii="Arial" w:hAnsi="Arial" w:cs="Arial"/>
          <w:b/>
          <w:bCs/>
        </w:rPr>
        <w:t xml:space="preserve">CUSC Modification Proposal </w:t>
      </w:r>
      <w:r w:rsidRPr="00AF3834">
        <w:rPr>
          <w:rStyle w:val="normaltextrun1"/>
          <w:rFonts w:ascii="Arial" w:hAnsi="Arial" w:cs="Arial"/>
        </w:rPr>
        <w:t xml:space="preserve">in respect of which a </w:t>
      </w:r>
      <w:r w:rsidRPr="00AF3834">
        <w:rPr>
          <w:rStyle w:val="normaltextrun1"/>
          <w:rFonts w:ascii="Arial" w:hAnsi="Arial" w:cs="Arial"/>
          <w:b/>
          <w:bCs/>
        </w:rPr>
        <w:t xml:space="preserve">CUSC Modification Report </w:t>
      </w:r>
      <w:r w:rsidRPr="00AF3834">
        <w:rPr>
          <w:rStyle w:val="normaltextrun1"/>
          <w:rFonts w:ascii="Arial" w:hAnsi="Arial" w:cs="Arial"/>
        </w:rPr>
        <w:t>has</w:t>
      </w:r>
      <w:r w:rsidRPr="00AF3834">
        <w:rPr>
          <w:rStyle w:val="normaltextrun1"/>
          <w:rFonts w:ascii="Arial" w:hAnsi="Arial" w:cs="Arial"/>
          <w:b/>
          <w:bCs/>
        </w:rPr>
        <w:t xml:space="preserve"> </w:t>
      </w:r>
      <w:r w:rsidRPr="00AF3834">
        <w:rPr>
          <w:rStyle w:val="normaltextrun1"/>
          <w:rFonts w:ascii="Arial" w:hAnsi="Arial" w:cs="Arial"/>
        </w:rPr>
        <w:t xml:space="preserve">been sent to the </w:t>
      </w:r>
      <w:r w:rsidRPr="00AF3834">
        <w:rPr>
          <w:rStyle w:val="normaltextrun1"/>
          <w:rFonts w:ascii="Arial" w:hAnsi="Arial" w:cs="Arial"/>
          <w:b/>
          <w:bCs/>
        </w:rPr>
        <w:t xml:space="preserve">Authority </w:t>
      </w:r>
      <w:r w:rsidRPr="00AF3834">
        <w:rPr>
          <w:rStyle w:val="normaltextrun1"/>
          <w:rFonts w:ascii="Arial" w:hAnsi="Arial" w:cs="Arial"/>
        </w:rPr>
        <w:t xml:space="preserve">prior to the date and time of implementation of </w:t>
      </w:r>
      <w:r w:rsidRPr="00AF3834">
        <w:rPr>
          <w:rStyle w:val="normaltextrun1"/>
          <w:rFonts w:ascii="Arial" w:hAnsi="Arial" w:cs="Arial"/>
          <w:b/>
          <w:bCs/>
        </w:rPr>
        <w:t xml:space="preserve">Modification CMP365 </w:t>
      </w:r>
      <w:r w:rsidRPr="00AF3834">
        <w:rPr>
          <w:rStyle w:val="normaltextrun1"/>
          <w:rFonts w:ascii="Arial" w:hAnsi="Arial" w:cs="Arial"/>
        </w:rPr>
        <w:t>is</w:t>
      </w:r>
      <w:r w:rsidRPr="00AF3834">
        <w:rPr>
          <w:rStyle w:val="normaltextrun1"/>
          <w:rFonts w:ascii="Arial" w:hAnsi="Arial" w:cs="Arial"/>
          <w:b/>
          <w:bCs/>
        </w:rPr>
        <w:t xml:space="preserve"> </w:t>
      </w:r>
      <w:r w:rsidRPr="00AF3834">
        <w:rPr>
          <w:rStyle w:val="normaltextrun1"/>
          <w:rFonts w:ascii="Arial" w:hAnsi="Arial" w:cs="Arial"/>
        </w:rPr>
        <w:t>known as an “</w:t>
      </w:r>
      <w:r w:rsidRPr="00AF3834">
        <w:rPr>
          <w:rStyle w:val="normaltextrun1"/>
          <w:rFonts w:ascii="Arial" w:hAnsi="Arial" w:cs="Arial"/>
          <w:b/>
          <w:bCs/>
        </w:rPr>
        <w:t>Old</w:t>
      </w:r>
      <w:r w:rsidR="00FF0D28">
        <w:rPr>
          <w:rStyle w:val="normaltextrun1"/>
          <w:rFonts w:ascii="Arial" w:hAnsi="Arial" w:cs="Arial"/>
          <w:b/>
          <w:bCs/>
        </w:rPr>
        <w:t xml:space="preserve"> CMP365</w:t>
      </w:r>
      <w:r w:rsidR="00FC1C7C">
        <w:rPr>
          <w:rStyle w:val="normaltextrun1"/>
          <w:rFonts w:ascii="Arial" w:hAnsi="Arial" w:cs="Arial"/>
          <w:b/>
          <w:bCs/>
        </w:rPr>
        <w:t xml:space="preserve"> </w:t>
      </w:r>
      <w:r w:rsidRPr="00AF3834">
        <w:rPr>
          <w:rStyle w:val="normaltextrun1"/>
          <w:rFonts w:ascii="Arial" w:hAnsi="Arial" w:cs="Arial"/>
          <w:b/>
          <w:bCs/>
        </w:rPr>
        <w:t xml:space="preserve">CUSC Modification”. </w:t>
      </w:r>
      <w:r w:rsidRPr="00AF3834">
        <w:rPr>
          <w:rStyle w:val="normaltextrun1"/>
          <w:rFonts w:ascii="Arial" w:hAnsi="Arial" w:cs="Arial"/>
        </w:rPr>
        <w:t xml:space="preserve">Any </w:t>
      </w:r>
      <w:r w:rsidRPr="00AF3834">
        <w:rPr>
          <w:rStyle w:val="normaltextrun1"/>
          <w:rFonts w:ascii="Arial" w:hAnsi="Arial" w:cs="Arial"/>
          <w:b/>
          <w:bCs/>
        </w:rPr>
        <w:t xml:space="preserve">CUSC Modification Proposal </w:t>
      </w:r>
      <w:r w:rsidRPr="00AF3834">
        <w:rPr>
          <w:rStyle w:val="normaltextrun1"/>
          <w:rFonts w:ascii="Arial" w:hAnsi="Arial" w:cs="Arial"/>
        </w:rPr>
        <w:t>in respect of which a</w:t>
      </w:r>
      <w:r w:rsidRPr="00AF3834">
        <w:rPr>
          <w:rStyle w:val="normaltextrun1"/>
          <w:rFonts w:ascii="Arial" w:hAnsi="Arial" w:cs="Arial"/>
          <w:b/>
          <w:bCs/>
        </w:rPr>
        <w:t xml:space="preserve"> CUSC Modification Report </w:t>
      </w:r>
      <w:r w:rsidRPr="00AF3834">
        <w:rPr>
          <w:rStyle w:val="normaltextrun1"/>
          <w:rFonts w:ascii="Arial" w:hAnsi="Arial" w:cs="Arial"/>
        </w:rPr>
        <w:t xml:space="preserve">has not been sent to the </w:t>
      </w:r>
      <w:r w:rsidRPr="00AF3834">
        <w:rPr>
          <w:rStyle w:val="normaltextrun1"/>
          <w:rFonts w:ascii="Arial" w:hAnsi="Arial" w:cs="Arial"/>
          <w:b/>
          <w:bCs/>
        </w:rPr>
        <w:t xml:space="preserve">Authority </w:t>
      </w:r>
      <w:r w:rsidRPr="00AF3834">
        <w:rPr>
          <w:rStyle w:val="normaltextrun1"/>
          <w:rFonts w:ascii="Arial" w:hAnsi="Arial" w:cs="Arial"/>
        </w:rPr>
        <w:t>as at the date and time of</w:t>
      </w:r>
      <w:r w:rsidRPr="00AF3834">
        <w:rPr>
          <w:rStyle w:val="normaltextrun1"/>
          <w:rFonts w:ascii="Arial" w:hAnsi="Arial" w:cs="Arial"/>
          <w:b/>
          <w:bCs/>
        </w:rPr>
        <w:t xml:space="preserve"> </w:t>
      </w:r>
      <w:r w:rsidRPr="00AF3834">
        <w:rPr>
          <w:rStyle w:val="normaltextrun1"/>
          <w:rFonts w:ascii="Arial" w:hAnsi="Arial" w:cs="Arial"/>
        </w:rPr>
        <w:t xml:space="preserve">implementation of </w:t>
      </w:r>
      <w:r w:rsidRPr="00AF3834">
        <w:rPr>
          <w:rStyle w:val="normaltextrun1"/>
          <w:rFonts w:ascii="Arial" w:hAnsi="Arial" w:cs="Arial"/>
          <w:b/>
          <w:bCs/>
        </w:rPr>
        <w:t xml:space="preserve">Modification CMP365 </w:t>
      </w:r>
      <w:r w:rsidRPr="00AF3834">
        <w:rPr>
          <w:rStyle w:val="normaltextrun1"/>
          <w:rFonts w:ascii="Arial" w:hAnsi="Arial" w:cs="Arial"/>
        </w:rPr>
        <w:t>is known as a “</w:t>
      </w:r>
      <w:r w:rsidRPr="00AF3834">
        <w:rPr>
          <w:rStyle w:val="normaltextrun1"/>
          <w:rFonts w:ascii="Arial" w:hAnsi="Arial" w:cs="Arial"/>
          <w:b/>
          <w:bCs/>
        </w:rPr>
        <w:t xml:space="preserve">New </w:t>
      </w:r>
      <w:r w:rsidR="00B92329">
        <w:rPr>
          <w:rStyle w:val="normaltextrun1"/>
          <w:rFonts w:ascii="Arial" w:hAnsi="Arial" w:cs="Arial"/>
          <w:b/>
          <w:bCs/>
        </w:rPr>
        <w:t xml:space="preserve">CMP365 </w:t>
      </w:r>
      <w:r w:rsidRPr="00AF3834">
        <w:rPr>
          <w:rStyle w:val="normaltextrun1"/>
          <w:rFonts w:ascii="Arial" w:hAnsi="Arial" w:cs="Arial"/>
          <w:b/>
          <w:bCs/>
        </w:rPr>
        <w:t xml:space="preserve">CUSC Modification”. </w:t>
      </w:r>
      <w:r w:rsidRPr="00AF3834">
        <w:rPr>
          <w:rStyle w:val="normaltextrun1"/>
          <w:rFonts w:ascii="Arial" w:hAnsi="Arial" w:cs="Arial"/>
        </w:rPr>
        <w:t xml:space="preserve">The </w:t>
      </w:r>
      <w:r w:rsidRPr="00AF3834">
        <w:rPr>
          <w:rStyle w:val="normaltextrun1"/>
          <w:rFonts w:ascii="Arial" w:hAnsi="Arial" w:cs="Arial"/>
          <w:b/>
          <w:bCs/>
        </w:rPr>
        <w:t xml:space="preserve">CUSC </w:t>
      </w:r>
      <w:r w:rsidRPr="00AF3834">
        <w:rPr>
          <w:rStyle w:val="normaltextrun1"/>
          <w:rFonts w:ascii="Arial" w:hAnsi="Arial" w:cs="Arial"/>
        </w:rPr>
        <w:t xml:space="preserve">provisions which will apply to any </w:t>
      </w:r>
      <w:r w:rsidRPr="00AF3834">
        <w:rPr>
          <w:rStyle w:val="normaltextrun1"/>
          <w:rFonts w:ascii="Arial" w:hAnsi="Arial" w:cs="Arial"/>
          <w:b/>
          <w:bCs/>
        </w:rPr>
        <w:t xml:space="preserve">Old </w:t>
      </w:r>
      <w:r w:rsidR="00B92329">
        <w:rPr>
          <w:rStyle w:val="normaltextrun1"/>
          <w:rFonts w:ascii="Arial" w:hAnsi="Arial" w:cs="Arial"/>
          <w:b/>
          <w:bCs/>
        </w:rPr>
        <w:t xml:space="preserve">CMP365 </w:t>
      </w:r>
      <w:r w:rsidRPr="5D217CD9">
        <w:rPr>
          <w:rStyle w:val="normaltextrun1"/>
          <w:rFonts w:ascii="Arial" w:hAnsi="Arial" w:cs="Arial"/>
          <w:b/>
          <w:bCs/>
        </w:rPr>
        <w:t xml:space="preserve">CUSC </w:t>
      </w:r>
      <w:r w:rsidRPr="00AF3834">
        <w:rPr>
          <w:rStyle w:val="normaltextrun1"/>
          <w:rFonts w:ascii="Arial" w:hAnsi="Arial" w:cs="Arial"/>
          <w:b/>
          <w:bCs/>
        </w:rPr>
        <w:t xml:space="preserve">Modification(s) </w:t>
      </w:r>
      <w:r w:rsidRPr="00AF3834">
        <w:rPr>
          <w:rStyle w:val="normaltextrun1"/>
          <w:rFonts w:ascii="Arial" w:hAnsi="Arial" w:cs="Arial"/>
        </w:rPr>
        <w:t xml:space="preserve">are the provisions of the </w:t>
      </w:r>
      <w:r w:rsidRPr="00AF3834">
        <w:rPr>
          <w:rStyle w:val="normaltextrun1"/>
          <w:rFonts w:ascii="Arial" w:hAnsi="Arial" w:cs="Arial"/>
          <w:b/>
          <w:bCs/>
        </w:rPr>
        <w:t xml:space="preserve">CUSC </w:t>
      </w:r>
      <w:r w:rsidRPr="00AF3834">
        <w:rPr>
          <w:rStyle w:val="normaltextrun1"/>
          <w:rFonts w:ascii="Arial" w:hAnsi="Arial" w:cs="Arial"/>
        </w:rPr>
        <w:t>in force</w:t>
      </w:r>
      <w:r w:rsidRPr="00AF3834">
        <w:rPr>
          <w:rStyle w:val="normaltextrun1"/>
          <w:rFonts w:ascii="Arial" w:hAnsi="Arial" w:cs="Arial"/>
          <w:b/>
          <w:bCs/>
        </w:rPr>
        <w:t xml:space="preserve"> </w:t>
      </w:r>
      <w:r w:rsidRPr="00AF3834">
        <w:rPr>
          <w:rStyle w:val="normaltextrun1"/>
          <w:rFonts w:ascii="Arial" w:hAnsi="Arial" w:cs="Arial"/>
        </w:rPr>
        <w:lastRenderedPageBreak/>
        <w:t xml:space="preserve">immediately prior to the implementation of </w:t>
      </w:r>
      <w:r w:rsidRPr="00AF3834">
        <w:rPr>
          <w:rStyle w:val="normaltextrun1"/>
          <w:rFonts w:ascii="Arial" w:hAnsi="Arial" w:cs="Arial"/>
          <w:b/>
          <w:bCs/>
        </w:rPr>
        <w:t xml:space="preserve">CMP365. </w:t>
      </w:r>
      <w:r w:rsidRPr="00AF3834">
        <w:rPr>
          <w:rStyle w:val="normaltextrun1"/>
          <w:rFonts w:ascii="Arial" w:hAnsi="Arial" w:cs="Arial"/>
        </w:rPr>
        <w:t xml:space="preserve">The provisions of the </w:t>
      </w:r>
      <w:r w:rsidRPr="00AF3834">
        <w:rPr>
          <w:rStyle w:val="normaltextrun1"/>
          <w:rFonts w:ascii="Arial" w:hAnsi="Arial" w:cs="Arial"/>
          <w:b/>
          <w:bCs/>
        </w:rPr>
        <w:t xml:space="preserve">CUSC </w:t>
      </w:r>
      <w:r w:rsidRPr="00AF3834">
        <w:rPr>
          <w:rStyle w:val="normaltextrun1"/>
          <w:rFonts w:ascii="Arial" w:hAnsi="Arial" w:cs="Arial"/>
        </w:rPr>
        <w:t>which will</w:t>
      </w:r>
      <w:r w:rsidRPr="00AF3834">
        <w:rPr>
          <w:rStyle w:val="normaltextrun1"/>
          <w:rFonts w:ascii="Arial" w:hAnsi="Arial" w:cs="Arial"/>
          <w:b/>
          <w:bCs/>
        </w:rPr>
        <w:t xml:space="preserve"> </w:t>
      </w:r>
      <w:r w:rsidRPr="00AF3834">
        <w:rPr>
          <w:rStyle w:val="normaltextrun1"/>
          <w:rFonts w:ascii="Arial" w:hAnsi="Arial" w:cs="Arial"/>
        </w:rPr>
        <w:t xml:space="preserve">apply to any </w:t>
      </w:r>
      <w:r w:rsidRPr="00AF3834">
        <w:rPr>
          <w:rStyle w:val="normaltextrun1"/>
          <w:rFonts w:ascii="Arial" w:hAnsi="Arial" w:cs="Arial"/>
          <w:b/>
          <w:bCs/>
        </w:rPr>
        <w:t xml:space="preserve">New </w:t>
      </w:r>
      <w:r w:rsidR="00B92329">
        <w:rPr>
          <w:rStyle w:val="normaltextrun1"/>
          <w:rFonts w:ascii="Arial" w:hAnsi="Arial" w:cs="Arial"/>
          <w:b/>
          <w:bCs/>
        </w:rPr>
        <w:t xml:space="preserve">CMP365 </w:t>
      </w:r>
      <w:r w:rsidRPr="21F55321">
        <w:rPr>
          <w:rStyle w:val="normaltextrun1"/>
          <w:rFonts w:ascii="Arial" w:hAnsi="Arial" w:cs="Arial"/>
          <w:b/>
          <w:bCs/>
        </w:rPr>
        <w:t>CUSC</w:t>
      </w:r>
      <w:r w:rsidRPr="5D217CD9">
        <w:rPr>
          <w:rStyle w:val="normaltextrun1"/>
          <w:rFonts w:ascii="Arial" w:hAnsi="Arial" w:cs="Arial"/>
          <w:b/>
          <w:bCs/>
        </w:rPr>
        <w:t xml:space="preserve"> </w:t>
      </w:r>
      <w:r w:rsidRPr="00AF3834">
        <w:rPr>
          <w:rStyle w:val="normaltextrun1"/>
          <w:rFonts w:ascii="Arial" w:hAnsi="Arial" w:cs="Arial"/>
          <w:b/>
          <w:bCs/>
        </w:rPr>
        <w:t xml:space="preserve">Modifications </w:t>
      </w:r>
      <w:r w:rsidRPr="00AF3834">
        <w:rPr>
          <w:rStyle w:val="normaltextrun1"/>
          <w:rFonts w:ascii="Arial" w:hAnsi="Arial" w:cs="Arial"/>
        </w:rPr>
        <w:t xml:space="preserve">are the provisions of the </w:t>
      </w:r>
      <w:r w:rsidRPr="00AF3834">
        <w:rPr>
          <w:rStyle w:val="normaltextrun1"/>
          <w:rFonts w:ascii="Arial" w:hAnsi="Arial" w:cs="Arial"/>
          <w:b/>
          <w:bCs/>
        </w:rPr>
        <w:t xml:space="preserve">CUSC </w:t>
      </w:r>
      <w:r w:rsidRPr="00AF3834">
        <w:rPr>
          <w:rStyle w:val="normaltextrun1"/>
          <w:rFonts w:ascii="Arial" w:hAnsi="Arial" w:cs="Arial"/>
        </w:rPr>
        <w:t>in force from time to time.</w:t>
      </w:r>
      <w:r w:rsidRPr="00AF3834">
        <w:rPr>
          <w:rStyle w:val="eop"/>
          <w:rFonts w:ascii="Arial" w:hAnsi="Arial" w:cs="Arial"/>
        </w:rPr>
        <w:t> </w:t>
      </w:r>
    </w:p>
    <w:p w14:paraId="629312A7" w14:textId="77777777" w:rsidR="0039613F" w:rsidRDefault="0039613F" w:rsidP="00B56045">
      <w:pPr>
        <w:pStyle w:val="clauseindent"/>
        <w:widowControl/>
        <w:ind w:left="1691"/>
        <w:jc w:val="both"/>
        <w:rPr>
          <w:rFonts w:ascii="Arial" w:hAnsi="Arial" w:cs="Arial"/>
        </w:rPr>
      </w:pPr>
    </w:p>
    <w:p w14:paraId="24962E3E" w14:textId="77777777" w:rsidR="00B56045" w:rsidRPr="002C4CBF" w:rsidRDefault="00B56045" w:rsidP="00B56045">
      <w:pPr>
        <w:pStyle w:val="Heading3"/>
        <w:widowControl/>
        <w:numPr>
          <w:ilvl w:val="2"/>
          <w:numId w:val="40"/>
        </w:numPr>
        <w:tabs>
          <w:tab w:val="clear" w:pos="3402"/>
          <w:tab w:val="num" w:pos="0"/>
        </w:tabs>
        <w:jc w:val="both"/>
        <w:rPr>
          <w:rFonts w:ascii="Arial" w:hAnsi="Arial" w:cs="Arial"/>
          <w:b/>
          <w:bCs/>
        </w:rPr>
      </w:pPr>
      <w:bookmarkStart w:id="1353" w:name="_DV_C29"/>
      <w:bookmarkEnd w:id="1352"/>
      <w:r w:rsidRPr="002C4CBF">
        <w:rPr>
          <w:rStyle w:val="DeltaViewInsertion"/>
          <w:rFonts w:ascii="Arial" w:hAnsi="Arial" w:cs="Arial"/>
          <w:b/>
          <w:bCs/>
          <w:color w:val="auto"/>
          <w:u w:val="none"/>
        </w:rPr>
        <w:t>FAST TRACK</w:t>
      </w:r>
      <w:bookmarkStart w:id="1354" w:name="_DV_C30"/>
      <w:bookmarkEnd w:id="1353"/>
    </w:p>
    <w:p w14:paraId="3078BC51"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355" w:name="_DV_C31"/>
      <w:bookmarkEnd w:id="1354"/>
      <w:r w:rsidRPr="002C4CBF">
        <w:rPr>
          <w:rStyle w:val="DeltaViewInsertion"/>
          <w:rFonts w:ascii="Arial" w:hAnsi="Arial" w:cs="Arial"/>
          <w:color w:val="auto"/>
          <w:u w:val="none"/>
        </w:rPr>
        <w:t xml:space="preserve">Where a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believes that a modification to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which meets the </w:t>
      </w:r>
      <w:r w:rsidRPr="002C4CBF">
        <w:rPr>
          <w:rStyle w:val="DeltaViewInsertion"/>
          <w:rFonts w:ascii="Arial" w:hAnsi="Arial" w:cs="Arial"/>
          <w:b/>
          <w:bCs/>
          <w:color w:val="auto"/>
          <w:u w:val="none"/>
        </w:rPr>
        <w:t>Fast Track Criteria</w:t>
      </w:r>
      <w:r w:rsidRPr="002C4CBF">
        <w:rPr>
          <w:rStyle w:val="DeltaViewInsertion"/>
          <w:rFonts w:ascii="Arial" w:hAnsi="Arial" w:cs="Arial"/>
          <w:color w:val="auto"/>
          <w:u w:val="none"/>
        </w:rPr>
        <w:t xml:space="preserve"> is required,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may be raised.  In such case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is only required to provide the details listed in Paragraph 8.16.4 (a), (b), (c), (d), (e) and (k).</w:t>
      </w:r>
      <w:bookmarkStart w:id="1356" w:name="_DV_C32"/>
      <w:bookmarkEnd w:id="1355"/>
    </w:p>
    <w:p w14:paraId="22DD4752"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357" w:name="_DV_C33"/>
      <w:bookmarkEnd w:id="1356"/>
      <w:r w:rsidRPr="002C4CBF">
        <w:rPr>
          <w:rStyle w:val="DeltaViewInsertion"/>
          <w:rFonts w:ascii="Arial" w:hAnsi="Arial" w:cs="Arial"/>
          <w:color w:val="auto"/>
          <w:u w:val="none"/>
        </w:rPr>
        <w:t xml:space="preserve">Provided that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receives any modification to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which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considers to be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not less than ten (10)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(or such shorter period as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may agree, provided that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not agree any period shorter than five (5)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prior to the next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place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on the agenda of the next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and otherwise, shall place it on the agenda of the next succeeding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w:t>
      </w:r>
      <w:bookmarkStart w:id="1358" w:name="_DV_C34"/>
      <w:bookmarkEnd w:id="1357"/>
    </w:p>
    <w:p w14:paraId="1E05CABD"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359" w:name="_DV_C35"/>
      <w:bookmarkEnd w:id="1358"/>
      <w:r w:rsidRPr="002C4CBF">
        <w:rPr>
          <w:rStyle w:val="DeltaViewInsertion"/>
          <w:rFonts w:ascii="Arial" w:hAnsi="Arial" w:cs="Arial"/>
          <w:color w:val="auto"/>
          <w:u w:val="none"/>
        </w:rPr>
        <w:t xml:space="preserve">To facilitate the discussion at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the </w:t>
      </w:r>
      <w:r w:rsidRPr="002C4CBF">
        <w:rPr>
          <w:rStyle w:val="DeltaViewInsertion"/>
          <w:rFonts w:ascii="Arial" w:hAnsi="Arial" w:cs="Arial"/>
          <w:b/>
          <w:bCs/>
          <w:color w:val="auto"/>
          <w:u w:val="none"/>
        </w:rPr>
        <w:t>Code Administrator</w:t>
      </w:r>
      <w:r w:rsidRPr="002C4CBF">
        <w:rPr>
          <w:rStyle w:val="DeltaViewInsertion"/>
          <w:rFonts w:ascii="Arial" w:hAnsi="Arial" w:cs="Arial"/>
          <w:color w:val="auto"/>
          <w:u w:val="none"/>
        </w:rPr>
        <w:t xml:space="preserve"> will circulate a draft of the </w:t>
      </w:r>
      <w:r w:rsidRPr="002C4CBF">
        <w:rPr>
          <w:rStyle w:val="DeltaViewInsertion"/>
          <w:rFonts w:ascii="Arial" w:hAnsi="Arial" w:cs="Arial"/>
          <w:b/>
          <w:bCs/>
          <w:color w:val="auto"/>
          <w:u w:val="none"/>
        </w:rPr>
        <w:t xml:space="preserve">CUSC Modification Fast Track Report </w:t>
      </w:r>
      <w:r w:rsidRPr="002C4CBF">
        <w:rPr>
          <w:rStyle w:val="DeltaViewInsertion"/>
          <w:rFonts w:ascii="Arial" w:hAnsi="Arial" w:cs="Arial"/>
          <w:color w:val="auto"/>
          <w:u w:val="none"/>
        </w:rPr>
        <w:t xml:space="preserve">to </w:t>
      </w:r>
      <w:r w:rsidRPr="002C4CBF">
        <w:rPr>
          <w:rStyle w:val="DeltaViewInsertion"/>
          <w:rFonts w:ascii="Arial" w:hAnsi="Arial" w:cs="Arial"/>
          <w:b/>
          <w:bCs/>
          <w:color w:val="auto"/>
          <w:u w:val="none"/>
        </w:rPr>
        <w:t xml:space="preserve">CUSC Parties, </w:t>
      </w:r>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and </w:t>
      </w:r>
      <w:r w:rsidRPr="002C4CBF">
        <w:rPr>
          <w:rStyle w:val="DeltaViewInsertion"/>
          <w:rFonts w:ascii="Arial" w:hAnsi="Arial" w:cs="Arial"/>
          <w:b/>
          <w:bCs/>
          <w:color w:val="auto"/>
          <w:u w:val="none"/>
        </w:rPr>
        <w:t>Panel Members</w:t>
      </w:r>
      <w:r w:rsidRPr="002C4CBF">
        <w:rPr>
          <w:rStyle w:val="DeltaViewInsertion"/>
          <w:rFonts w:ascii="Arial" w:hAnsi="Arial" w:cs="Arial"/>
          <w:color w:val="auto"/>
          <w:u w:val="none"/>
        </w:rPr>
        <w:t xml:space="preserve"> (and its provision in electronic form on the</w:t>
      </w:r>
      <w:r w:rsidRPr="002C4CBF">
        <w:rPr>
          <w:rStyle w:val="DeltaViewInsertion"/>
          <w:rFonts w:ascii="Arial" w:hAnsi="Arial" w:cs="Arial"/>
          <w:b/>
          <w:bCs/>
          <w:color w:val="auto"/>
          <w:u w:val="none"/>
        </w:rPr>
        <w:t xml:space="preserve"> Website</w:t>
      </w:r>
      <w:r w:rsidRPr="002C4CBF">
        <w:rPr>
          <w:rStyle w:val="DeltaViewInsertion"/>
          <w:rFonts w:ascii="Arial" w:hAnsi="Arial" w:cs="Arial"/>
          <w:color w:val="auto"/>
          <w:u w:val="none"/>
        </w:rPr>
        <w:t xml:space="preserve"> and in electronic mails to </w:t>
      </w:r>
      <w:r w:rsidRPr="002C4CBF">
        <w:rPr>
          <w:rStyle w:val="DeltaViewInsertion"/>
          <w:rFonts w:ascii="Arial" w:hAnsi="Arial" w:cs="Arial"/>
          <w:b/>
          <w:bCs/>
          <w:color w:val="auto"/>
          <w:u w:val="none"/>
        </w:rPr>
        <w:t>CUSC Parties</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and </w:t>
      </w:r>
      <w:r w:rsidRPr="002C4CBF">
        <w:rPr>
          <w:rStyle w:val="DeltaViewInsertion"/>
          <w:rFonts w:ascii="Arial" w:hAnsi="Arial" w:cs="Arial"/>
          <w:b/>
          <w:bCs/>
          <w:color w:val="auto"/>
          <w:u w:val="none"/>
        </w:rPr>
        <w:t>Panel Members</w:t>
      </w:r>
      <w:r w:rsidRPr="002C4CBF">
        <w:rPr>
          <w:rStyle w:val="DeltaViewInsertion"/>
          <w:rFonts w:ascii="Arial" w:hAnsi="Arial" w:cs="Arial"/>
          <w:color w:val="auto"/>
          <w:u w:val="none"/>
        </w:rPr>
        <w:t xml:space="preserve">, who must supply relevant details, shall meet this requirement) for comment not less than five (5)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ahead of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meeting which will consider whether or not the </w:t>
      </w:r>
      <w:r w:rsidRPr="002C4CBF">
        <w:rPr>
          <w:rStyle w:val="DeltaViewInsertion"/>
          <w:rFonts w:ascii="Arial" w:hAnsi="Arial" w:cs="Arial"/>
          <w:b/>
          <w:bCs/>
          <w:color w:val="auto"/>
          <w:u w:val="none"/>
        </w:rPr>
        <w:t xml:space="preserve">Fast Track Criteria </w:t>
      </w:r>
      <w:r w:rsidRPr="002C4CBF">
        <w:rPr>
          <w:rStyle w:val="DeltaViewInsertion"/>
          <w:rFonts w:ascii="Arial" w:hAnsi="Arial" w:cs="Arial"/>
          <w:color w:val="auto"/>
          <w:u w:val="none"/>
        </w:rPr>
        <w:t>are met and whether or not to approve the</w:t>
      </w:r>
      <w:r w:rsidRPr="002C4CBF">
        <w:rPr>
          <w:rStyle w:val="DeltaViewInsertion"/>
          <w:rFonts w:ascii="Arial" w:hAnsi="Arial" w:cs="Arial"/>
          <w:b/>
          <w:bCs/>
          <w:color w:val="auto"/>
          <w:u w:val="none"/>
        </w:rPr>
        <w:t xml:space="preserve"> CUSC Modification Fast Track Proposal</w:t>
      </w:r>
      <w:r w:rsidRPr="002C4CBF">
        <w:rPr>
          <w:rStyle w:val="DeltaViewInsertion"/>
          <w:rFonts w:ascii="Arial" w:hAnsi="Arial" w:cs="Arial"/>
          <w:color w:val="auto"/>
          <w:u w:val="none"/>
        </w:rPr>
        <w:t>.</w:t>
      </w:r>
      <w:bookmarkStart w:id="1360" w:name="_DV_C36"/>
      <w:bookmarkEnd w:id="1359"/>
    </w:p>
    <w:p w14:paraId="5F3F861B"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361" w:name="_DV_C37"/>
      <w:bookmarkEnd w:id="1360"/>
      <w:r w:rsidRPr="002C4CBF">
        <w:rPr>
          <w:rStyle w:val="DeltaViewInsertion"/>
          <w:rFonts w:ascii="Arial" w:hAnsi="Arial" w:cs="Arial"/>
          <w:color w:val="auto"/>
          <w:u w:val="none"/>
        </w:rPr>
        <w:t xml:space="preserve">It is for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to decide whether or not a </w:t>
      </w:r>
      <w:r w:rsidRPr="002C4CBF">
        <w:rPr>
          <w:rStyle w:val="DeltaViewInsertion"/>
          <w:rFonts w:ascii="Arial" w:hAnsi="Arial" w:cs="Arial"/>
          <w:b/>
          <w:bCs/>
          <w:color w:val="auto"/>
          <w:u w:val="none"/>
        </w:rPr>
        <w:t xml:space="preserve">CUSC Modification Fast Track Proposal </w:t>
      </w:r>
      <w:r w:rsidRPr="002C4CBF">
        <w:rPr>
          <w:rStyle w:val="DeltaViewInsertion"/>
          <w:rFonts w:ascii="Arial" w:hAnsi="Arial" w:cs="Arial"/>
          <w:color w:val="auto"/>
          <w:u w:val="none"/>
        </w:rPr>
        <w:t xml:space="preserve">meets the </w:t>
      </w:r>
      <w:r w:rsidRPr="002C4CBF">
        <w:rPr>
          <w:rStyle w:val="DeltaViewInsertion"/>
          <w:rFonts w:ascii="Arial" w:hAnsi="Arial" w:cs="Arial"/>
          <w:b/>
          <w:bCs/>
          <w:color w:val="auto"/>
          <w:u w:val="none"/>
        </w:rPr>
        <w:t>Fast Track Criteria</w:t>
      </w:r>
      <w:r w:rsidRPr="002C4CBF">
        <w:rPr>
          <w:rStyle w:val="DeltaViewInsertion"/>
          <w:rFonts w:ascii="Arial" w:hAnsi="Arial" w:cs="Arial"/>
          <w:color w:val="auto"/>
          <w:u w:val="none"/>
        </w:rPr>
        <w:t xml:space="preserve"> and if it does, to determine whether or not to approve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w:t>
      </w:r>
      <w:bookmarkStart w:id="1362" w:name="_DV_C38"/>
      <w:bookmarkEnd w:id="1361"/>
    </w:p>
    <w:p w14:paraId="2308A4A9"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363" w:name="_DV_C39"/>
      <w:bookmarkEnd w:id="1362"/>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that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meets the</w:t>
      </w:r>
      <w:r w:rsidRPr="002C4CBF">
        <w:rPr>
          <w:rStyle w:val="DeltaViewInsertion"/>
          <w:rFonts w:ascii="Arial" w:hAnsi="Arial" w:cs="Arial"/>
          <w:b/>
          <w:bCs/>
          <w:color w:val="auto"/>
          <w:u w:val="none"/>
        </w:rPr>
        <w:t xml:space="preserve"> Fast Track Criteria</w:t>
      </w:r>
      <w:r w:rsidRPr="002C4CBF">
        <w:rPr>
          <w:rStyle w:val="DeltaViewInsertion"/>
          <w:rFonts w:ascii="Arial" w:hAnsi="Arial" w:cs="Arial"/>
          <w:color w:val="auto"/>
          <w:u w:val="none"/>
        </w:rPr>
        <w:t xml:space="preserve"> pursuant to Paragraph 8.29.4 must be unanimous.</w:t>
      </w:r>
      <w:bookmarkStart w:id="1364" w:name="_DV_C40"/>
      <w:bookmarkEnd w:id="1363"/>
    </w:p>
    <w:p w14:paraId="1DA19B9F"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365" w:name="_DV_C41"/>
      <w:bookmarkEnd w:id="1364"/>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to approve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pursuant to Paragraph 8.29.4 must be unanimous.</w:t>
      </w:r>
      <w:bookmarkStart w:id="1366" w:name="_DV_C42"/>
      <w:bookmarkEnd w:id="1365"/>
    </w:p>
    <w:p w14:paraId="5BDBED64"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367" w:name="_DV_C43"/>
      <w:bookmarkEnd w:id="1366"/>
      <w:r w:rsidRPr="002C4CBF">
        <w:rPr>
          <w:rStyle w:val="DeltaViewInsertion"/>
          <w:rFonts w:ascii="Arial" w:hAnsi="Arial" w:cs="Arial"/>
          <w:color w:val="auto"/>
          <w:u w:val="none"/>
        </w:rPr>
        <w:t xml:space="preserve">If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w:t>
      </w:r>
      <w:proofErr w:type="spellStart"/>
      <w:r w:rsidRPr="002C4CBF">
        <w:rPr>
          <w:rStyle w:val="DeltaViewInsertion"/>
          <w:rFonts w:ascii="Arial" w:hAnsi="Arial" w:cs="Arial"/>
          <w:color w:val="auto"/>
          <w:u w:val="none"/>
        </w:rPr>
        <w:t>vote</w:t>
      </w:r>
      <w:proofErr w:type="spellEnd"/>
      <w:r w:rsidRPr="002C4CBF">
        <w:rPr>
          <w:rStyle w:val="DeltaViewInsertion"/>
          <w:rFonts w:ascii="Arial" w:hAnsi="Arial" w:cs="Arial"/>
          <w:color w:val="auto"/>
          <w:u w:val="none"/>
        </w:rPr>
        <w:t xml:space="preserve"> unanimously that the </w:t>
      </w:r>
      <w:r w:rsidRPr="002C4CBF">
        <w:rPr>
          <w:rStyle w:val="DeltaViewInsertion"/>
          <w:rFonts w:ascii="Arial" w:hAnsi="Arial" w:cs="Arial"/>
          <w:b/>
          <w:bCs/>
          <w:color w:val="auto"/>
          <w:u w:val="none"/>
        </w:rPr>
        <w:t xml:space="preserve">CUSC Modification Fast Track Proposal </w:t>
      </w:r>
      <w:r w:rsidRPr="002C4CBF">
        <w:rPr>
          <w:rStyle w:val="DeltaViewInsertion"/>
          <w:rFonts w:ascii="Arial" w:hAnsi="Arial" w:cs="Arial"/>
          <w:color w:val="auto"/>
          <w:u w:val="none"/>
        </w:rPr>
        <w:t xml:space="preserve">meets the </w:t>
      </w:r>
      <w:r w:rsidRPr="002C4CBF">
        <w:rPr>
          <w:rStyle w:val="DeltaViewInsertion"/>
          <w:rFonts w:ascii="Arial" w:hAnsi="Arial" w:cs="Arial"/>
          <w:b/>
          <w:bCs/>
          <w:color w:val="auto"/>
          <w:u w:val="none"/>
        </w:rPr>
        <w:t xml:space="preserve">Fast Track Criteria </w:t>
      </w:r>
      <w:r w:rsidRPr="002C4CBF">
        <w:rPr>
          <w:rStyle w:val="DeltaViewInsertion"/>
          <w:rFonts w:ascii="Arial" w:hAnsi="Arial" w:cs="Arial"/>
          <w:color w:val="auto"/>
          <w:u w:val="none"/>
        </w:rPr>
        <w:t xml:space="preserve">and to approve the </w:t>
      </w:r>
      <w:r w:rsidRPr="002C4CBF">
        <w:rPr>
          <w:rStyle w:val="DeltaViewInsertion"/>
          <w:rFonts w:ascii="Arial" w:hAnsi="Arial" w:cs="Arial"/>
          <w:b/>
          <w:bCs/>
          <w:color w:val="auto"/>
          <w:u w:val="none"/>
        </w:rPr>
        <w:t xml:space="preserve">CUSC Modification Fast Track Proposal </w:t>
      </w:r>
      <w:r w:rsidRPr="002C4CBF">
        <w:rPr>
          <w:rStyle w:val="DeltaViewInsertion"/>
          <w:rFonts w:ascii="Arial" w:hAnsi="Arial" w:cs="Arial"/>
          <w:color w:val="auto"/>
          <w:u w:val="none"/>
        </w:rPr>
        <w:t>(which shall then be an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until implemented, or until an objection is received pursuant to Paragraph 8.29.12), then subject to the objection procedures set out in paragraph 8.29.12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will be implemented by </w:t>
      </w:r>
      <w:r w:rsidRPr="002C4CBF">
        <w:rPr>
          <w:rStyle w:val="DeltaViewInsertion"/>
          <w:rFonts w:ascii="Arial" w:hAnsi="Arial" w:cs="Arial"/>
          <w:b/>
          <w:bCs/>
          <w:color w:val="auto"/>
          <w:u w:val="none"/>
        </w:rPr>
        <w:t>The Company</w:t>
      </w:r>
      <w:r w:rsidRPr="002C4CBF">
        <w:rPr>
          <w:rStyle w:val="DeltaViewInsertion"/>
          <w:rFonts w:ascii="Arial" w:hAnsi="Arial" w:cs="Arial"/>
          <w:color w:val="auto"/>
          <w:u w:val="none"/>
        </w:rPr>
        <w:t xml:space="preserve"> without the </w:t>
      </w:r>
      <w:r w:rsidRPr="002C4CBF">
        <w:rPr>
          <w:rStyle w:val="DeltaViewInsertion"/>
          <w:rFonts w:ascii="Arial" w:hAnsi="Arial" w:cs="Arial"/>
          <w:b/>
          <w:bCs/>
          <w:color w:val="auto"/>
          <w:u w:val="none"/>
        </w:rPr>
        <w:t>Authority’s</w:t>
      </w:r>
      <w:r w:rsidRPr="002C4CBF">
        <w:rPr>
          <w:rStyle w:val="DeltaViewInsertion"/>
          <w:rFonts w:ascii="Arial" w:hAnsi="Arial" w:cs="Arial"/>
          <w:color w:val="auto"/>
          <w:u w:val="none"/>
        </w:rPr>
        <w:t xml:space="preserve"> approval. If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do not unanimously agree that the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meets the </w:t>
      </w:r>
      <w:r w:rsidRPr="002C4CBF">
        <w:rPr>
          <w:rStyle w:val="DeltaViewInsertion"/>
          <w:rFonts w:ascii="Arial" w:hAnsi="Arial" w:cs="Arial"/>
          <w:b/>
          <w:bCs/>
          <w:color w:val="auto"/>
          <w:u w:val="none"/>
        </w:rPr>
        <w:t>Fast Track Criteria</w:t>
      </w:r>
      <w:r w:rsidRPr="002C4CBF">
        <w:rPr>
          <w:rStyle w:val="DeltaViewInsertion"/>
          <w:rFonts w:ascii="Arial" w:hAnsi="Arial" w:cs="Arial"/>
          <w:color w:val="auto"/>
          <w:u w:val="none"/>
        </w:rPr>
        <w:t xml:space="preserve"> and/or do not unanimously agree that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should be made, then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in accordance with </w:t>
      </w:r>
      <w:r w:rsidRPr="002C4CBF">
        <w:rPr>
          <w:rStyle w:val="DeltaViewInsertion"/>
          <w:rFonts w:ascii="Arial" w:hAnsi="Arial" w:cs="Arial"/>
          <w:color w:val="auto"/>
          <w:u w:val="none"/>
        </w:rPr>
        <w:lastRenderedPageBreak/>
        <w:t xml:space="preserve">Paragraph 8.16.4A notify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that additional information is required if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wishes the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to continue. </w:t>
      </w:r>
      <w:bookmarkStart w:id="1368" w:name="_DV_C44"/>
      <w:bookmarkEnd w:id="1367"/>
    </w:p>
    <w:p w14:paraId="1F2EEBDF"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369" w:name="_DV_C45"/>
      <w:bookmarkEnd w:id="1368"/>
      <w:r w:rsidRPr="002C4CBF">
        <w:rPr>
          <w:rStyle w:val="DeltaViewInsertion"/>
          <w:rFonts w:ascii="Arial" w:hAnsi="Arial" w:cs="Arial"/>
          <w:color w:val="auto"/>
          <w:u w:val="none"/>
        </w:rPr>
        <w:t xml:space="preserve">Provided that the </w:t>
      </w:r>
      <w:r w:rsidRPr="002C4CBF">
        <w:rPr>
          <w:rStyle w:val="DeltaViewInsertion"/>
          <w:rFonts w:ascii="Arial" w:hAnsi="Arial" w:cs="Arial"/>
          <w:b/>
          <w:bCs/>
          <w:color w:val="auto"/>
          <w:u w:val="none"/>
        </w:rPr>
        <w:t xml:space="preserve">CUSC Modifications Panel </w:t>
      </w:r>
      <w:r w:rsidRPr="002C4CBF">
        <w:rPr>
          <w:rStyle w:val="DeltaViewInsertion"/>
          <w:rFonts w:ascii="Arial" w:hAnsi="Arial" w:cs="Arial"/>
          <w:color w:val="auto"/>
          <w:u w:val="none"/>
        </w:rPr>
        <w:t xml:space="preserve">have unanimously agreed to treat a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as a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and unanimously approved that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shall prepare and approve the </w:t>
      </w:r>
      <w:r w:rsidRPr="002C4CBF">
        <w:rPr>
          <w:rStyle w:val="DeltaViewInsertion"/>
          <w:rFonts w:ascii="Arial" w:hAnsi="Arial" w:cs="Arial"/>
          <w:b/>
          <w:bCs/>
          <w:color w:val="auto"/>
          <w:u w:val="none"/>
        </w:rPr>
        <w:t>CUSC Modification Fast Track Report</w:t>
      </w:r>
      <w:r w:rsidRPr="002C4CBF">
        <w:rPr>
          <w:rStyle w:val="DeltaViewInsertion"/>
          <w:rFonts w:ascii="Arial" w:hAnsi="Arial" w:cs="Arial"/>
          <w:color w:val="auto"/>
          <w:u w:val="none"/>
        </w:rPr>
        <w:t xml:space="preserve"> for issue in accordance with Paragraph 8.29.11.</w:t>
      </w:r>
      <w:bookmarkStart w:id="1370" w:name="_DV_C46"/>
      <w:bookmarkEnd w:id="1369"/>
    </w:p>
    <w:p w14:paraId="661B9BFB"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371" w:name="_DV_C47"/>
      <w:bookmarkEnd w:id="1370"/>
      <w:r w:rsidRPr="002C4CBF">
        <w:rPr>
          <w:rStyle w:val="DeltaViewInsertion"/>
          <w:rFonts w:ascii="Arial" w:hAnsi="Arial" w:cs="Arial"/>
          <w:color w:val="auto"/>
          <w:u w:val="none"/>
        </w:rPr>
        <w:t>The matters to be included in a</w:t>
      </w:r>
      <w:r w:rsidRPr="002C4CBF">
        <w:rPr>
          <w:rStyle w:val="DeltaViewInsertion"/>
          <w:rFonts w:ascii="Arial" w:hAnsi="Arial" w:cs="Arial"/>
          <w:b/>
          <w:bCs/>
          <w:color w:val="auto"/>
          <w:u w:val="none"/>
        </w:rPr>
        <w:t xml:space="preserve"> CUSC Modification Fast Track Report</w:t>
      </w:r>
      <w:r w:rsidRPr="002C4CBF">
        <w:rPr>
          <w:rStyle w:val="DeltaViewInsertion"/>
          <w:rFonts w:ascii="Arial" w:hAnsi="Arial" w:cs="Arial"/>
          <w:color w:val="auto"/>
          <w:u w:val="none"/>
        </w:rPr>
        <w:t xml:space="preserve"> shall be the following (in respect of the </w:t>
      </w:r>
      <w:r w:rsidRPr="002C4CBF">
        <w:rPr>
          <w:rStyle w:val="DeltaViewInsertion"/>
          <w:rFonts w:ascii="Arial" w:hAnsi="Arial" w:cs="Arial"/>
          <w:b/>
          <w:bCs/>
          <w:color w:val="auto"/>
          <w:u w:val="none"/>
        </w:rPr>
        <w:t>CUSC Modification Fast Track Proposal</w:t>
      </w:r>
      <w:r w:rsidRPr="002C4CBF">
        <w:rPr>
          <w:rStyle w:val="DeltaViewInsertion"/>
          <w:rFonts w:ascii="Arial" w:hAnsi="Arial" w:cs="Arial"/>
          <w:color w:val="auto"/>
          <w:u w:val="none"/>
        </w:rPr>
        <w:t>):</w:t>
      </w:r>
      <w:bookmarkStart w:id="1372" w:name="_DV_C48"/>
      <w:bookmarkEnd w:id="1371"/>
    </w:p>
    <w:p w14:paraId="4C3BE172"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373" w:name="_DV_C49"/>
      <w:bookmarkEnd w:id="1372"/>
      <w:r w:rsidRPr="002C4CBF">
        <w:rPr>
          <w:rStyle w:val="DeltaViewInsertion"/>
          <w:rFonts w:ascii="Arial" w:hAnsi="Arial" w:cs="Arial"/>
          <w:color w:val="auto"/>
          <w:u w:val="none"/>
        </w:rPr>
        <w:t>a description of the proposed modification and of its nature and purpose;</w:t>
      </w:r>
      <w:bookmarkStart w:id="1374" w:name="_DV_C50"/>
      <w:bookmarkEnd w:id="1373"/>
    </w:p>
    <w:p w14:paraId="3044B685"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375" w:name="_DV_C51"/>
      <w:bookmarkEnd w:id="1374"/>
      <w:r w:rsidRPr="002C4CBF">
        <w:rPr>
          <w:rStyle w:val="DeltaViewInsertion"/>
          <w:rFonts w:ascii="Arial" w:hAnsi="Arial" w:cs="Arial"/>
          <w:color w:val="auto"/>
          <w:u w:val="none"/>
        </w:rPr>
        <w:t xml:space="preserve">details of the changes required to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including the proposed legal text to modify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to implement the </w:t>
      </w:r>
      <w:r w:rsidRPr="002C4CBF">
        <w:rPr>
          <w:rStyle w:val="DeltaViewInsertion"/>
          <w:rFonts w:ascii="Arial" w:hAnsi="Arial" w:cs="Arial"/>
          <w:b/>
          <w:bCs/>
          <w:color w:val="auto"/>
          <w:u w:val="none"/>
        </w:rPr>
        <w:t>CUSC Modification Fast Track Proposal;</w:t>
      </w:r>
      <w:bookmarkStart w:id="1376" w:name="_DV_C52"/>
      <w:bookmarkEnd w:id="1375"/>
    </w:p>
    <w:p w14:paraId="571AD991"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377" w:name="_DV_C53"/>
      <w:bookmarkEnd w:id="1376"/>
      <w:r w:rsidRPr="002C4CBF">
        <w:rPr>
          <w:rStyle w:val="DeltaViewInsertion"/>
          <w:rFonts w:ascii="Arial" w:hAnsi="Arial" w:cs="Arial"/>
          <w:color w:val="auto"/>
          <w:u w:val="none"/>
        </w:rPr>
        <w:t>details of the votes required pursuant to Paragraphs 8.29.5 and 8.29.6</w:t>
      </w:r>
      <w:bookmarkStart w:id="1378" w:name="_DV_C54"/>
      <w:bookmarkEnd w:id="1377"/>
    </w:p>
    <w:p w14:paraId="3C1973EE"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379" w:name="_DV_C55"/>
      <w:bookmarkEnd w:id="1378"/>
      <w:r w:rsidRPr="002C4CBF">
        <w:rPr>
          <w:rStyle w:val="DeltaViewInsertion"/>
          <w:rFonts w:ascii="Arial" w:hAnsi="Arial" w:cs="Arial"/>
          <w:color w:val="auto"/>
          <w:u w:val="none"/>
        </w:rPr>
        <w:t xml:space="preserve">the intended implementation date, from which the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will take effect, which shall be no sooner than fifteen (15)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after the date of notification of 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to approve; and</w:t>
      </w:r>
      <w:bookmarkStart w:id="1380" w:name="_DV_C56"/>
      <w:bookmarkEnd w:id="1379"/>
    </w:p>
    <w:p w14:paraId="37814CA6" w14:textId="77777777" w:rsidR="00B56045" w:rsidRPr="002C4CBF" w:rsidRDefault="00B56045" w:rsidP="00B56045">
      <w:pPr>
        <w:pStyle w:val="Heading5"/>
        <w:widowControl/>
        <w:numPr>
          <w:ilvl w:val="4"/>
          <w:numId w:val="40"/>
        </w:numPr>
        <w:tabs>
          <w:tab w:val="clear" w:pos="5103"/>
          <w:tab w:val="num" w:pos="0"/>
        </w:tabs>
        <w:jc w:val="both"/>
        <w:rPr>
          <w:rFonts w:ascii="Arial" w:hAnsi="Arial" w:cs="Arial"/>
        </w:rPr>
      </w:pPr>
      <w:bookmarkStart w:id="1381" w:name="_DV_C57"/>
      <w:bookmarkEnd w:id="1380"/>
      <w:r w:rsidRPr="002C4CBF">
        <w:rPr>
          <w:rStyle w:val="DeltaViewInsertion"/>
          <w:rFonts w:ascii="Arial" w:hAnsi="Arial" w:cs="Arial"/>
          <w:color w:val="auto"/>
          <w:u w:val="none"/>
        </w:rPr>
        <w:t xml:space="preserve">details of how to object to the </w:t>
      </w:r>
      <w:r w:rsidRPr="002C4CBF">
        <w:rPr>
          <w:rStyle w:val="DeltaViewInsertion"/>
          <w:rFonts w:ascii="Arial" w:hAnsi="Arial" w:cs="Arial"/>
          <w:b/>
          <w:bCs/>
          <w:color w:val="auto"/>
          <w:u w:val="none"/>
        </w:rPr>
        <w:t>Approved CUSC Modification</w:t>
      </w:r>
      <w:r w:rsidRPr="002C4CBF">
        <w:rPr>
          <w:rStyle w:val="DeltaViewInsertion"/>
          <w:rFonts w:ascii="Arial" w:hAnsi="Arial" w:cs="Arial"/>
          <w:color w:val="auto"/>
          <w:u w:val="none"/>
        </w:rPr>
        <w:t xml:space="preserve"> </w:t>
      </w:r>
      <w:r w:rsidRPr="002C4CBF">
        <w:rPr>
          <w:rStyle w:val="DeltaViewInsertion"/>
          <w:rFonts w:ascii="Arial" w:hAnsi="Arial" w:cs="Arial"/>
          <w:b/>
          <w:bCs/>
          <w:color w:val="auto"/>
          <w:u w:val="none"/>
        </w:rPr>
        <w:t xml:space="preserve">Fast Track  Proposal </w:t>
      </w:r>
      <w:r w:rsidRPr="002C4CBF">
        <w:rPr>
          <w:rStyle w:val="DeltaViewInsertion"/>
          <w:rFonts w:ascii="Arial" w:hAnsi="Arial" w:cs="Arial"/>
          <w:color w:val="auto"/>
          <w:u w:val="none"/>
        </w:rPr>
        <w:t>being made.</w:t>
      </w:r>
      <w:bookmarkStart w:id="1382" w:name="_DV_C58"/>
      <w:bookmarkEnd w:id="1381"/>
    </w:p>
    <w:p w14:paraId="76665850"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383" w:name="_DV_C59"/>
      <w:bookmarkEnd w:id="1382"/>
      <w:r w:rsidRPr="002C4CBF">
        <w:rPr>
          <w:rStyle w:val="DeltaViewInsertion"/>
          <w:rFonts w:ascii="Arial" w:hAnsi="Arial" w:cs="Arial"/>
          <w:color w:val="auto"/>
          <w:u w:val="none"/>
        </w:rPr>
        <w:t xml:space="preserve">Upon approval by the </w:t>
      </w:r>
      <w:r w:rsidRPr="002C4CBF">
        <w:rPr>
          <w:rStyle w:val="DeltaViewInsertion"/>
          <w:rFonts w:ascii="Arial" w:hAnsi="Arial" w:cs="Arial"/>
          <w:b/>
          <w:bCs/>
          <w:color w:val="auto"/>
          <w:u w:val="none"/>
        </w:rPr>
        <w:t>CUSC Modifications Panel</w:t>
      </w:r>
      <w:r w:rsidRPr="002C4CBF">
        <w:rPr>
          <w:rStyle w:val="DeltaViewInsertion"/>
          <w:rFonts w:ascii="Arial" w:hAnsi="Arial" w:cs="Arial"/>
          <w:color w:val="auto"/>
          <w:u w:val="none"/>
        </w:rPr>
        <w:t xml:space="preserve"> of the </w:t>
      </w:r>
      <w:r w:rsidRPr="002C4CBF">
        <w:rPr>
          <w:rStyle w:val="DeltaViewInsertion"/>
          <w:rFonts w:ascii="Arial" w:hAnsi="Arial" w:cs="Arial"/>
          <w:b/>
          <w:bCs/>
          <w:color w:val="auto"/>
          <w:u w:val="none"/>
        </w:rPr>
        <w:t>CUSC Modification Fast Track Report,</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 xml:space="preserve">Code Administrator </w:t>
      </w:r>
      <w:r w:rsidRPr="002C4CBF">
        <w:rPr>
          <w:rStyle w:val="DeltaViewInsertion"/>
          <w:rFonts w:ascii="Arial" w:hAnsi="Arial" w:cs="Arial"/>
          <w:color w:val="auto"/>
          <w:u w:val="none"/>
        </w:rPr>
        <w:t>will issue the report in accordance with Paragraph 8.29.11.</w:t>
      </w:r>
      <w:bookmarkStart w:id="1384" w:name="_DV_C60"/>
      <w:bookmarkEnd w:id="1383"/>
    </w:p>
    <w:p w14:paraId="4F56F75D" w14:textId="77777777" w:rsidR="00B56045" w:rsidRPr="002C4CBF" w:rsidRDefault="00B56045" w:rsidP="00B56045">
      <w:pPr>
        <w:pStyle w:val="Heading4"/>
        <w:widowControl/>
        <w:numPr>
          <w:ilvl w:val="3"/>
          <w:numId w:val="40"/>
        </w:numPr>
        <w:tabs>
          <w:tab w:val="clear" w:pos="4253"/>
          <w:tab w:val="num" w:pos="0"/>
        </w:tabs>
        <w:ind w:left="1702" w:hanging="851"/>
        <w:jc w:val="both"/>
        <w:rPr>
          <w:rFonts w:ascii="Arial" w:hAnsi="Arial" w:cs="Arial"/>
        </w:rPr>
      </w:pPr>
      <w:bookmarkStart w:id="1385" w:name="_DV_C61"/>
      <w:bookmarkEnd w:id="1384"/>
      <w:r w:rsidRPr="002C4CBF">
        <w:rPr>
          <w:rStyle w:val="DeltaViewInsertion"/>
          <w:rFonts w:ascii="Arial" w:hAnsi="Arial" w:cs="Arial"/>
          <w:color w:val="auto"/>
          <w:u w:val="none"/>
        </w:rPr>
        <w:t xml:space="preserve">The </w:t>
      </w:r>
      <w:r w:rsidRPr="002C4CBF">
        <w:rPr>
          <w:rStyle w:val="DeltaViewInsertion"/>
          <w:rFonts w:ascii="Arial" w:hAnsi="Arial" w:cs="Arial"/>
          <w:b/>
          <w:bCs/>
          <w:color w:val="auto"/>
          <w:u w:val="none"/>
        </w:rPr>
        <w:t xml:space="preserve">Code Administrator </w:t>
      </w:r>
      <w:r w:rsidRPr="002C4CBF">
        <w:rPr>
          <w:rStyle w:val="DeltaViewInsertion"/>
          <w:rFonts w:ascii="Arial" w:hAnsi="Arial" w:cs="Arial"/>
          <w:color w:val="auto"/>
          <w:u w:val="none"/>
        </w:rPr>
        <w:t xml:space="preserve">shall copy (by electronic mail to those persons who have supplied relevant details to the </w:t>
      </w:r>
      <w:r w:rsidRPr="002C4CBF">
        <w:rPr>
          <w:rStyle w:val="DeltaViewInsertion"/>
          <w:rFonts w:ascii="Arial" w:hAnsi="Arial" w:cs="Arial"/>
          <w:b/>
          <w:bCs/>
          <w:color w:val="auto"/>
          <w:u w:val="none"/>
        </w:rPr>
        <w:t>Code Administrator</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CUSC Modification Fast Track Report</w:t>
      </w:r>
      <w:r w:rsidRPr="002C4CBF">
        <w:rPr>
          <w:rStyle w:val="DeltaViewInsertion"/>
          <w:rFonts w:ascii="Arial" w:hAnsi="Arial" w:cs="Arial"/>
          <w:color w:val="auto"/>
          <w:u w:val="none"/>
        </w:rPr>
        <w:t xml:space="preserve"> prepared in accordance with Paragraph 8.29 to:</w:t>
      </w:r>
      <w:bookmarkEnd w:id="1385"/>
    </w:p>
    <w:p w14:paraId="565C7FD4" w14:textId="77777777" w:rsidR="00B56045" w:rsidRPr="002C4CBF" w:rsidRDefault="00B56045" w:rsidP="00B56045">
      <w:pPr>
        <w:pStyle w:val="clauseindent"/>
        <w:widowControl/>
        <w:ind w:left="2552" w:hanging="567"/>
        <w:jc w:val="both"/>
        <w:rPr>
          <w:rFonts w:ascii="Arial" w:hAnsi="Arial" w:cs="Arial"/>
        </w:rPr>
      </w:pPr>
      <w:bookmarkStart w:id="1386" w:name="_DV_C62"/>
      <w:r w:rsidRPr="002C4CBF">
        <w:rPr>
          <w:rStyle w:val="DeltaViewInsertion"/>
          <w:rFonts w:ascii="Arial" w:hAnsi="Arial" w:cs="Arial"/>
          <w:color w:val="auto"/>
          <w:u w:val="none"/>
        </w:rPr>
        <w:t>(</w:t>
      </w:r>
      <w:proofErr w:type="spellStart"/>
      <w:r w:rsidRPr="002C4CBF">
        <w:rPr>
          <w:rStyle w:val="DeltaViewInsertion"/>
          <w:rFonts w:ascii="Arial" w:hAnsi="Arial" w:cs="Arial"/>
          <w:color w:val="auto"/>
          <w:u w:val="none"/>
        </w:rPr>
        <w:t>i</w:t>
      </w:r>
      <w:proofErr w:type="spellEnd"/>
      <w:r w:rsidRPr="002C4CBF">
        <w:rPr>
          <w:rStyle w:val="DeltaViewInsertion"/>
          <w:rFonts w:ascii="Arial" w:hAnsi="Arial" w:cs="Arial"/>
          <w:color w:val="auto"/>
          <w:u w:val="none"/>
        </w:rPr>
        <w:t>)</w:t>
      </w:r>
      <w:r w:rsidRPr="002C4CBF">
        <w:rPr>
          <w:rStyle w:val="DeltaViewInsertion"/>
          <w:rFonts w:ascii="Arial" w:hAnsi="Arial" w:cs="Arial"/>
          <w:color w:val="auto"/>
          <w:u w:val="none"/>
        </w:rPr>
        <w:tab/>
        <w:t xml:space="preserve">each </w:t>
      </w:r>
      <w:r w:rsidRPr="002C4CBF">
        <w:rPr>
          <w:rStyle w:val="DeltaViewInsertion"/>
          <w:rFonts w:ascii="Arial" w:hAnsi="Arial" w:cs="Arial"/>
          <w:b/>
          <w:bCs/>
          <w:color w:val="auto"/>
          <w:u w:val="none"/>
        </w:rPr>
        <w:t>CUSC Party</w:t>
      </w:r>
      <w:r w:rsidRPr="002C4CBF">
        <w:rPr>
          <w:rStyle w:val="DeltaViewInsertion"/>
          <w:rFonts w:ascii="Arial" w:hAnsi="Arial" w:cs="Arial"/>
          <w:color w:val="auto"/>
          <w:u w:val="none"/>
        </w:rPr>
        <w:t>;</w:t>
      </w:r>
      <w:bookmarkEnd w:id="1386"/>
    </w:p>
    <w:p w14:paraId="35A0C813" w14:textId="77777777" w:rsidR="00B56045" w:rsidRPr="002C4CBF" w:rsidRDefault="00B56045" w:rsidP="00B56045">
      <w:pPr>
        <w:pStyle w:val="clauseindent"/>
        <w:widowControl/>
        <w:ind w:left="2552" w:hanging="567"/>
        <w:jc w:val="both"/>
        <w:rPr>
          <w:rFonts w:ascii="Arial" w:hAnsi="Arial" w:cs="Arial"/>
        </w:rPr>
      </w:pPr>
      <w:bookmarkStart w:id="1387" w:name="_DV_C63"/>
      <w:r w:rsidRPr="002C4CBF">
        <w:rPr>
          <w:rStyle w:val="DeltaViewInsertion"/>
          <w:rFonts w:ascii="Arial" w:hAnsi="Arial" w:cs="Arial"/>
          <w:color w:val="auto"/>
          <w:u w:val="none"/>
        </w:rPr>
        <w:t>(ii)</w:t>
      </w:r>
      <w:r w:rsidRPr="002C4CBF">
        <w:rPr>
          <w:rStyle w:val="DeltaViewInsertion"/>
          <w:rFonts w:ascii="Arial" w:hAnsi="Arial" w:cs="Arial"/>
          <w:color w:val="auto"/>
          <w:u w:val="none"/>
        </w:rPr>
        <w:tab/>
        <w:t xml:space="preserve">each </w:t>
      </w:r>
      <w:r w:rsidRPr="002C4CBF">
        <w:rPr>
          <w:rStyle w:val="DeltaViewInsertion"/>
          <w:rFonts w:ascii="Arial" w:hAnsi="Arial" w:cs="Arial"/>
          <w:b/>
          <w:bCs/>
          <w:color w:val="auto"/>
          <w:u w:val="none"/>
        </w:rPr>
        <w:t>Panel</w:t>
      </w:r>
      <w:r w:rsidRPr="002C4CBF">
        <w:rPr>
          <w:rStyle w:val="DeltaViewInsertion"/>
          <w:rFonts w:ascii="Arial" w:hAnsi="Arial" w:cs="Arial"/>
          <w:color w:val="auto"/>
          <w:u w:val="none"/>
        </w:rPr>
        <w:t xml:space="preserve"> </w:t>
      </w:r>
      <w:r w:rsidRPr="002C4CBF">
        <w:rPr>
          <w:rStyle w:val="DeltaViewInsertion"/>
          <w:rFonts w:ascii="Arial" w:hAnsi="Arial" w:cs="Arial"/>
          <w:b/>
          <w:bCs/>
          <w:color w:val="auto"/>
          <w:u w:val="none"/>
        </w:rPr>
        <w:t>Member</w:t>
      </w:r>
      <w:r w:rsidRPr="002C4CBF">
        <w:rPr>
          <w:rStyle w:val="DeltaViewInsertion"/>
          <w:rFonts w:ascii="Arial" w:hAnsi="Arial" w:cs="Arial"/>
          <w:color w:val="auto"/>
          <w:u w:val="none"/>
        </w:rPr>
        <w:t xml:space="preserve">; </w:t>
      </w:r>
      <w:bookmarkEnd w:id="1387"/>
    </w:p>
    <w:p w14:paraId="7428557E" w14:textId="77777777" w:rsidR="00B56045" w:rsidRPr="002C4CBF" w:rsidRDefault="00B56045" w:rsidP="00B56045">
      <w:pPr>
        <w:pStyle w:val="clauseindent"/>
        <w:widowControl/>
        <w:ind w:left="2552" w:hanging="567"/>
        <w:jc w:val="both"/>
        <w:rPr>
          <w:rFonts w:ascii="Arial" w:hAnsi="Arial" w:cs="Arial"/>
        </w:rPr>
      </w:pPr>
      <w:bookmarkStart w:id="1388" w:name="_DV_C64"/>
      <w:r w:rsidRPr="002C4CBF">
        <w:rPr>
          <w:rStyle w:val="DeltaViewInsertion"/>
          <w:rFonts w:ascii="Arial" w:hAnsi="Arial" w:cs="Arial"/>
          <w:color w:val="auto"/>
          <w:u w:val="none"/>
        </w:rPr>
        <w:t>(iii)</w:t>
      </w:r>
      <w:r w:rsidRPr="002C4CBF">
        <w:rPr>
          <w:rStyle w:val="DeltaViewInsertion"/>
          <w:rFonts w:ascii="Arial" w:hAnsi="Arial" w:cs="Arial"/>
          <w:color w:val="auto"/>
          <w:u w:val="none"/>
        </w:rPr>
        <w:tab/>
        <w:t xml:space="preserve">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and</w:t>
      </w:r>
      <w:bookmarkEnd w:id="1388"/>
    </w:p>
    <w:p w14:paraId="4A64C5BF" w14:textId="77777777" w:rsidR="00B56045" w:rsidRPr="002C4CBF" w:rsidRDefault="00B56045" w:rsidP="00B56045">
      <w:pPr>
        <w:pStyle w:val="clauseindent"/>
        <w:widowControl/>
        <w:ind w:left="2552" w:hanging="567"/>
        <w:jc w:val="both"/>
        <w:rPr>
          <w:rFonts w:ascii="Arial" w:hAnsi="Arial" w:cs="Arial"/>
          <w:b/>
          <w:bCs/>
        </w:rPr>
      </w:pPr>
      <w:bookmarkStart w:id="1389" w:name="_DV_C65"/>
      <w:r w:rsidRPr="002C4CBF">
        <w:rPr>
          <w:rStyle w:val="DeltaViewInsertion"/>
          <w:rFonts w:ascii="Arial" w:hAnsi="Arial" w:cs="Arial"/>
          <w:color w:val="auto"/>
          <w:u w:val="none"/>
        </w:rPr>
        <w:t>(iv)</w:t>
      </w:r>
      <w:r w:rsidRPr="002C4CBF">
        <w:rPr>
          <w:rStyle w:val="DeltaViewInsertion"/>
          <w:rFonts w:ascii="Arial" w:hAnsi="Arial" w:cs="Arial"/>
          <w:color w:val="auto"/>
          <w:u w:val="none"/>
        </w:rPr>
        <w:tab/>
        <w:t>any person who may request a copy,</w:t>
      </w:r>
      <w:bookmarkEnd w:id="1389"/>
    </w:p>
    <w:p w14:paraId="17031DB6" w14:textId="77777777" w:rsidR="00B56045" w:rsidRPr="002C4CBF" w:rsidRDefault="00B56045" w:rsidP="00B56045">
      <w:pPr>
        <w:pStyle w:val="clauseindent"/>
        <w:widowControl/>
        <w:ind w:firstLine="851"/>
        <w:jc w:val="both"/>
        <w:rPr>
          <w:rFonts w:ascii="Arial" w:hAnsi="Arial" w:cs="Arial"/>
        </w:rPr>
      </w:pPr>
      <w:bookmarkStart w:id="1390" w:name="_DV_C66"/>
      <w:r w:rsidRPr="002C4CBF">
        <w:rPr>
          <w:rStyle w:val="DeltaViewInsertion"/>
          <w:rFonts w:ascii="Arial" w:hAnsi="Arial" w:cs="Arial"/>
          <w:color w:val="auto"/>
          <w:u w:val="none"/>
        </w:rPr>
        <w:t>and shall place a copy on  the</w:t>
      </w:r>
      <w:r w:rsidRPr="002C4CBF">
        <w:rPr>
          <w:rStyle w:val="DeltaViewInsertion"/>
          <w:rFonts w:ascii="Arial" w:hAnsi="Arial" w:cs="Arial"/>
          <w:b/>
          <w:bCs/>
          <w:color w:val="auto"/>
          <w:u w:val="none"/>
        </w:rPr>
        <w:t xml:space="preserve"> Website</w:t>
      </w:r>
      <w:r w:rsidRPr="002C4CBF">
        <w:rPr>
          <w:rStyle w:val="DeltaViewInsertion"/>
          <w:rFonts w:ascii="Arial" w:hAnsi="Arial" w:cs="Arial"/>
          <w:color w:val="auto"/>
          <w:u w:val="none"/>
        </w:rPr>
        <w:t>.</w:t>
      </w:r>
      <w:bookmarkEnd w:id="1390"/>
    </w:p>
    <w:p w14:paraId="6D97831D" w14:textId="77777777" w:rsidR="00B56045" w:rsidRPr="002C4CBF" w:rsidRDefault="00B56045" w:rsidP="00B56045">
      <w:pPr>
        <w:numPr>
          <w:ilvl w:val="3"/>
          <w:numId w:val="40"/>
        </w:numPr>
        <w:spacing w:after="0" w:line="240" w:lineRule="auto"/>
        <w:rPr>
          <w:rStyle w:val="DeltaViewInsertion"/>
          <w:rFonts w:ascii="Arial" w:hAnsi="Arial" w:cs="Arial"/>
          <w:color w:val="auto"/>
          <w:u w:val="none"/>
        </w:rPr>
      </w:pPr>
      <w:bookmarkStart w:id="1391" w:name="_DV_C67"/>
      <w:r w:rsidRPr="002C4CBF">
        <w:rPr>
          <w:rStyle w:val="DeltaViewInsertion"/>
          <w:rFonts w:ascii="Arial" w:hAnsi="Arial" w:cs="Arial"/>
          <w:color w:val="auto"/>
          <w:u w:val="none"/>
        </w:rPr>
        <w:t xml:space="preserve">A </w:t>
      </w:r>
      <w:r w:rsidRPr="002C4CBF">
        <w:rPr>
          <w:rStyle w:val="DeltaViewInsertion"/>
          <w:rFonts w:ascii="Arial" w:hAnsi="Arial" w:cs="Arial"/>
          <w:b/>
          <w:bCs/>
          <w:color w:val="auto"/>
          <w:u w:val="none"/>
        </w:rPr>
        <w:t>CUSC Party</w:t>
      </w:r>
      <w:r w:rsidRPr="002C4CBF">
        <w:rPr>
          <w:rStyle w:val="DeltaViewInsertion"/>
          <w:rFonts w:ascii="Arial" w:hAnsi="Arial" w:cs="Arial"/>
          <w:color w:val="auto"/>
          <w:u w:val="none"/>
        </w:rPr>
        <w:t xml:space="preserve">, a </w:t>
      </w:r>
      <w:r w:rsidRPr="002C4CBF">
        <w:rPr>
          <w:rStyle w:val="DeltaViewInsertion"/>
          <w:rFonts w:ascii="Arial" w:hAnsi="Arial" w:cs="Arial"/>
          <w:b/>
          <w:bCs/>
          <w:color w:val="auto"/>
          <w:u w:val="none"/>
        </w:rPr>
        <w:t>BSC Party</w:t>
      </w:r>
      <w:r w:rsidRPr="002C4CBF">
        <w:rPr>
          <w:rStyle w:val="DeltaViewInsertion"/>
          <w:rFonts w:ascii="Arial" w:hAnsi="Arial" w:cs="Arial"/>
          <w:color w:val="auto"/>
          <w:u w:val="none"/>
        </w:rPr>
        <w:t xml:space="preserve">, the </w:t>
      </w:r>
      <w:r w:rsidRPr="009D0DEB">
        <w:rPr>
          <w:rStyle w:val="DeltaViewInsertion"/>
          <w:rFonts w:ascii="Arial" w:hAnsi="Arial" w:cs="Arial"/>
          <w:b/>
          <w:color w:val="auto"/>
          <w:u w:val="none"/>
        </w:rPr>
        <w:t>Citizens Advice</w:t>
      </w:r>
      <w:r w:rsidRPr="00B4559A">
        <w:rPr>
          <w:rStyle w:val="DeltaViewInsertion"/>
          <w:rFonts w:ascii="Arial" w:hAnsi="Arial" w:cs="Arial"/>
          <w:color w:val="auto"/>
          <w:u w:val="none"/>
        </w:rPr>
        <w:t>,</w:t>
      </w:r>
      <w:r>
        <w:rPr>
          <w:rStyle w:val="DeltaViewInsertion"/>
          <w:rFonts w:ascii="Arial" w:hAnsi="Arial" w:cs="Arial"/>
          <w:color w:val="auto"/>
          <w:u w:val="none"/>
        </w:rPr>
        <w:t xml:space="preserve"> the </w:t>
      </w:r>
      <w:r w:rsidRPr="009D0DEB">
        <w:rPr>
          <w:rStyle w:val="DeltaViewInsertion"/>
          <w:rFonts w:ascii="Arial" w:hAnsi="Arial" w:cs="Arial"/>
          <w:b/>
          <w:color w:val="auto"/>
          <w:u w:val="none"/>
        </w:rPr>
        <w:t>Citizens Advice</w:t>
      </w:r>
      <w:r>
        <w:rPr>
          <w:rStyle w:val="DeltaViewInsertion"/>
          <w:rFonts w:ascii="Arial" w:hAnsi="Arial" w:cs="Arial"/>
          <w:color w:val="auto"/>
          <w:u w:val="none"/>
        </w:rPr>
        <w:t xml:space="preserve"> </w:t>
      </w:r>
      <w:r w:rsidRPr="009D0DEB">
        <w:rPr>
          <w:rStyle w:val="DeltaViewInsertion"/>
          <w:rFonts w:ascii="Arial" w:hAnsi="Arial" w:cs="Arial"/>
          <w:b/>
          <w:color w:val="auto"/>
          <w:u w:val="none"/>
        </w:rPr>
        <w:t>Scotl</w:t>
      </w:r>
      <w:smartTag w:uri="urn:schemas-microsoft-com:office:smarttags" w:element="PersonName">
        <w:r w:rsidRPr="009D0DEB">
          <w:rPr>
            <w:rStyle w:val="DeltaViewInsertion"/>
            <w:rFonts w:ascii="Arial" w:hAnsi="Arial" w:cs="Arial"/>
            <w:b/>
            <w:color w:val="auto"/>
            <w:u w:val="none"/>
          </w:rPr>
          <w:t>and</w:t>
        </w:r>
      </w:smartTag>
      <w:r w:rsidRPr="00B4559A">
        <w:rPr>
          <w:rStyle w:val="DeltaViewInsertion"/>
          <w:rFonts w:ascii="Arial" w:hAnsi="Arial" w:cs="Arial"/>
          <w:color w:val="auto"/>
          <w:u w:val="none"/>
        </w:rPr>
        <w:t xml:space="preserve"> or</w:t>
      </w:r>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may object to the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being implemented, and shall include with such objection an explanation as to why the objecting person believes that it does not meet the</w:t>
      </w:r>
      <w:r w:rsidRPr="002C4CBF">
        <w:rPr>
          <w:rStyle w:val="DeltaViewInsertion"/>
          <w:rFonts w:ascii="Arial" w:hAnsi="Arial" w:cs="Arial"/>
          <w:b/>
          <w:bCs/>
          <w:color w:val="auto"/>
          <w:u w:val="none"/>
        </w:rPr>
        <w:t xml:space="preserve"> Fast Track Criteria</w:t>
      </w:r>
      <w:r w:rsidRPr="002C4CBF">
        <w:rPr>
          <w:rStyle w:val="DeltaViewInsertion"/>
          <w:rFonts w:ascii="Arial" w:hAnsi="Arial" w:cs="Arial"/>
          <w:color w:val="auto"/>
          <w:u w:val="none"/>
        </w:rPr>
        <w:t xml:space="preserve">.  Any such objection must be made in writing (including by email) </w:t>
      </w:r>
      <w:smartTag w:uri="urn:schemas-microsoft-com:office:smarttags" w:element="PersonName">
        <w:r w:rsidRPr="002C4CBF">
          <w:rPr>
            <w:rStyle w:val="DeltaViewInsertion"/>
            <w:rFonts w:ascii="Arial" w:hAnsi="Arial" w:cs="Arial"/>
            <w:color w:val="auto"/>
            <w:u w:val="none"/>
          </w:rPr>
          <w:t>and</w:t>
        </w:r>
      </w:smartTag>
      <w:r w:rsidRPr="002C4CBF">
        <w:rPr>
          <w:rStyle w:val="DeltaViewInsertion"/>
          <w:rFonts w:ascii="Arial" w:hAnsi="Arial" w:cs="Arial"/>
          <w:color w:val="auto"/>
          <w:u w:val="none"/>
        </w:rPr>
        <w:t xml:space="preserve"> be clearly stated to be an objection to the </w:t>
      </w:r>
      <w:r w:rsidRPr="002C4CBF">
        <w:rPr>
          <w:rStyle w:val="DeltaViewInsertion"/>
          <w:rFonts w:ascii="Arial" w:hAnsi="Arial" w:cs="Arial"/>
          <w:b/>
          <w:bCs/>
          <w:color w:val="auto"/>
          <w:u w:val="none"/>
        </w:rPr>
        <w:t xml:space="preserve">Approved CUSC Modification Fast Track Proposal </w:t>
      </w:r>
      <w:r w:rsidRPr="002C4CBF">
        <w:rPr>
          <w:rStyle w:val="DeltaViewInsertion"/>
          <w:rFonts w:ascii="Arial" w:hAnsi="Arial" w:cs="Arial"/>
          <w:color w:val="auto"/>
          <w:u w:val="none"/>
        </w:rPr>
        <w:t xml:space="preserve">in accordance with this Paragraph 8.29 of the </w:t>
      </w:r>
      <w:r w:rsidRPr="002C4CBF">
        <w:rPr>
          <w:rStyle w:val="DeltaViewInsertion"/>
          <w:rFonts w:ascii="Arial" w:hAnsi="Arial" w:cs="Arial"/>
          <w:b/>
          <w:bCs/>
          <w:color w:val="auto"/>
          <w:u w:val="none"/>
        </w:rPr>
        <w:t>CUSC</w:t>
      </w:r>
      <w:r w:rsidRPr="002C4CBF">
        <w:rPr>
          <w:rStyle w:val="DeltaViewInsertion"/>
          <w:rFonts w:ascii="Arial" w:hAnsi="Arial" w:cs="Arial"/>
          <w:color w:val="auto"/>
          <w:u w:val="none"/>
        </w:rPr>
        <w:t xml:space="preserve"> </w:t>
      </w:r>
      <w:smartTag w:uri="urn:schemas-microsoft-com:office:smarttags" w:element="PersonName">
        <w:r w:rsidRPr="002C4CBF">
          <w:rPr>
            <w:rStyle w:val="DeltaViewInsertion"/>
            <w:rFonts w:ascii="Arial" w:hAnsi="Arial" w:cs="Arial"/>
            <w:color w:val="auto"/>
            <w:u w:val="none"/>
          </w:rPr>
          <w:t>and</w:t>
        </w:r>
      </w:smartTag>
      <w:r w:rsidRPr="002C4CBF">
        <w:rPr>
          <w:rStyle w:val="DeltaViewInsertion"/>
          <w:rFonts w:ascii="Arial" w:hAnsi="Arial" w:cs="Arial"/>
          <w:color w:val="auto"/>
          <w:u w:val="none"/>
        </w:rPr>
        <w:t xml:space="preserve"> be notified to the </w:t>
      </w:r>
      <w:r w:rsidRPr="002C4CBF">
        <w:rPr>
          <w:rStyle w:val="DeltaViewInsertion"/>
          <w:rFonts w:ascii="Arial" w:hAnsi="Arial" w:cs="Arial"/>
          <w:b/>
          <w:bCs/>
          <w:color w:val="auto"/>
          <w:u w:val="none"/>
        </w:rPr>
        <w:t xml:space="preserve">Panel Secretary </w:t>
      </w:r>
      <w:r w:rsidRPr="002C4CBF">
        <w:rPr>
          <w:rStyle w:val="DeltaViewInsertion"/>
          <w:rFonts w:ascii="Arial" w:hAnsi="Arial" w:cs="Arial"/>
          <w:color w:val="auto"/>
          <w:u w:val="none"/>
        </w:rPr>
        <w:t>by</w:t>
      </w:r>
      <w:r w:rsidRPr="002C4CBF">
        <w:rPr>
          <w:rStyle w:val="DeltaViewInsertion"/>
          <w:rFonts w:ascii="Arial" w:hAnsi="Arial" w:cs="Arial"/>
          <w:b/>
          <w:bCs/>
          <w:color w:val="auto"/>
          <w:u w:val="none"/>
        </w:rPr>
        <w:t xml:space="preserve"> </w:t>
      </w:r>
      <w:r w:rsidRPr="002C4CBF">
        <w:rPr>
          <w:rStyle w:val="DeltaViewInsertion"/>
          <w:rFonts w:ascii="Arial" w:hAnsi="Arial" w:cs="Arial"/>
          <w:color w:val="auto"/>
          <w:u w:val="none"/>
        </w:rPr>
        <w:t xml:space="preserve">the date up to </w:t>
      </w:r>
      <w:smartTag w:uri="urn:schemas-microsoft-com:office:smarttags" w:element="PersonName">
        <w:r w:rsidRPr="002C4CBF">
          <w:rPr>
            <w:rStyle w:val="DeltaViewInsertion"/>
            <w:rFonts w:ascii="Arial" w:hAnsi="Arial" w:cs="Arial"/>
            <w:color w:val="auto"/>
            <w:u w:val="none"/>
          </w:rPr>
          <w:lastRenderedPageBreak/>
          <w:t>and</w:t>
        </w:r>
      </w:smartTag>
      <w:r w:rsidRPr="002C4CBF">
        <w:rPr>
          <w:rStyle w:val="DeltaViewInsertion"/>
          <w:rFonts w:ascii="Arial" w:hAnsi="Arial" w:cs="Arial"/>
          <w:color w:val="auto"/>
          <w:u w:val="none"/>
        </w:rPr>
        <w:t xml:space="preserve"> including fifteen (15) </w:t>
      </w:r>
      <w:r w:rsidRPr="002C4CBF">
        <w:rPr>
          <w:rStyle w:val="DeltaViewInsertion"/>
          <w:rFonts w:ascii="Arial" w:hAnsi="Arial" w:cs="Arial"/>
          <w:b/>
          <w:bCs/>
          <w:color w:val="auto"/>
          <w:u w:val="none"/>
        </w:rPr>
        <w:t>Business Days</w:t>
      </w:r>
      <w:r w:rsidRPr="002C4CBF">
        <w:rPr>
          <w:rStyle w:val="DeltaViewInsertion"/>
          <w:rFonts w:ascii="Arial" w:hAnsi="Arial" w:cs="Arial"/>
          <w:color w:val="auto"/>
          <w:u w:val="none"/>
        </w:rPr>
        <w:t xml:space="preserve"> after notification of the </w:t>
      </w:r>
      <w:r w:rsidRPr="002C4CBF">
        <w:rPr>
          <w:rStyle w:val="DeltaViewInsertion"/>
          <w:rFonts w:ascii="Arial" w:hAnsi="Arial" w:cs="Arial"/>
          <w:b/>
          <w:bCs/>
          <w:color w:val="auto"/>
          <w:u w:val="none"/>
        </w:rPr>
        <w:t>CUSC Modifications Panel’s</w:t>
      </w:r>
      <w:r w:rsidRPr="002C4CBF">
        <w:rPr>
          <w:rStyle w:val="DeltaViewInsertion"/>
          <w:rFonts w:ascii="Arial" w:hAnsi="Arial" w:cs="Arial"/>
          <w:color w:val="auto"/>
          <w:u w:val="none"/>
        </w:rPr>
        <w:t xml:space="preserve"> decision to approve the</w:t>
      </w:r>
      <w:r w:rsidRPr="002C4CBF">
        <w:rPr>
          <w:rStyle w:val="DeltaViewInsertion"/>
          <w:rFonts w:ascii="Arial" w:hAnsi="Arial" w:cs="Arial"/>
          <w:b/>
          <w:bCs/>
          <w:color w:val="auto"/>
          <w:u w:val="none"/>
        </w:rPr>
        <w:t xml:space="preserve"> CUSC Modification Fast Track Proposal</w:t>
      </w:r>
      <w:r w:rsidRPr="002C4CBF">
        <w:rPr>
          <w:rStyle w:val="DeltaViewInsertion"/>
          <w:rFonts w:ascii="Arial" w:hAnsi="Arial" w:cs="Arial"/>
          <w:color w:val="auto"/>
          <w:u w:val="none"/>
        </w:rPr>
        <w:t xml:space="preserve">. If such an objection is made the </w:t>
      </w:r>
      <w:r w:rsidRPr="002C4CBF">
        <w:rPr>
          <w:rStyle w:val="DeltaViewInsertion"/>
          <w:rFonts w:ascii="Arial" w:hAnsi="Arial" w:cs="Arial"/>
          <w:b/>
          <w:bCs/>
          <w:color w:val="auto"/>
          <w:u w:val="none"/>
        </w:rPr>
        <w:t>Approved CUSC Modification Fast Track Proposal</w:t>
      </w:r>
      <w:r w:rsidRPr="002C4CBF">
        <w:rPr>
          <w:rStyle w:val="DeltaViewInsertion"/>
          <w:rFonts w:ascii="Arial" w:hAnsi="Arial" w:cs="Arial"/>
          <w:color w:val="auto"/>
          <w:u w:val="none"/>
        </w:rPr>
        <w:t xml:space="preserve"> shall not be implemented.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will notify each</w:t>
      </w:r>
      <w:r w:rsidRPr="002C4CBF">
        <w:rPr>
          <w:rStyle w:val="DeltaViewInsertion"/>
          <w:rFonts w:ascii="Arial" w:hAnsi="Arial" w:cs="Arial"/>
          <w:b/>
          <w:bCs/>
          <w:color w:val="auto"/>
          <w:u w:val="none"/>
        </w:rPr>
        <w:t xml:space="preserve"> Panel Member</w:t>
      </w:r>
      <w:r w:rsidRPr="002C4CBF">
        <w:rPr>
          <w:rStyle w:val="DeltaViewInsertion"/>
          <w:rFonts w:ascii="Arial" w:hAnsi="Arial" w:cs="Arial"/>
          <w:color w:val="auto"/>
          <w:u w:val="none"/>
        </w:rPr>
        <w:t xml:space="preserve">, each </w:t>
      </w:r>
      <w:r w:rsidRPr="002C4CBF">
        <w:rPr>
          <w:rStyle w:val="DeltaViewInsertion"/>
          <w:rFonts w:ascii="Arial" w:hAnsi="Arial" w:cs="Arial"/>
          <w:b/>
          <w:bCs/>
          <w:color w:val="auto"/>
          <w:u w:val="none"/>
        </w:rPr>
        <w:t>CUSC Party</w:t>
      </w:r>
      <w:r w:rsidRPr="002C4CBF">
        <w:rPr>
          <w:rStyle w:val="DeltaViewInsertion"/>
          <w:rFonts w:ascii="Arial" w:hAnsi="Arial" w:cs="Arial"/>
          <w:color w:val="auto"/>
          <w:u w:val="none"/>
        </w:rPr>
        <w:t xml:space="preserve"> </w:t>
      </w:r>
      <w:smartTag w:uri="urn:schemas-microsoft-com:office:smarttags" w:element="PersonName">
        <w:r w:rsidRPr="002C4CBF">
          <w:rPr>
            <w:rStyle w:val="DeltaViewInsertion"/>
            <w:rFonts w:ascii="Arial" w:hAnsi="Arial" w:cs="Arial"/>
            <w:color w:val="auto"/>
            <w:u w:val="none"/>
          </w:rPr>
          <w:t>and</w:t>
        </w:r>
      </w:smartTag>
      <w:r w:rsidRPr="002C4CBF">
        <w:rPr>
          <w:rStyle w:val="DeltaViewInsertion"/>
          <w:rFonts w:ascii="Arial" w:hAnsi="Arial" w:cs="Arial"/>
          <w:color w:val="auto"/>
          <w:u w:val="none"/>
        </w:rPr>
        <w:t xml:space="preserve"> the </w:t>
      </w:r>
      <w:r w:rsidRPr="002C4CBF">
        <w:rPr>
          <w:rStyle w:val="DeltaViewInsertion"/>
          <w:rFonts w:ascii="Arial" w:hAnsi="Arial" w:cs="Arial"/>
          <w:b/>
          <w:bCs/>
          <w:color w:val="auto"/>
          <w:u w:val="none"/>
        </w:rPr>
        <w:t>Authority</w:t>
      </w:r>
      <w:r w:rsidRPr="002C4CBF">
        <w:rPr>
          <w:rStyle w:val="DeltaViewInsertion"/>
          <w:rFonts w:ascii="Arial" w:hAnsi="Arial" w:cs="Arial"/>
          <w:color w:val="auto"/>
          <w:u w:val="none"/>
        </w:rPr>
        <w:t xml:space="preserve"> of the objection. The </w:t>
      </w:r>
      <w:r w:rsidRPr="002C4CBF">
        <w:rPr>
          <w:rStyle w:val="DeltaViewInsertion"/>
          <w:rFonts w:ascii="Arial" w:hAnsi="Arial" w:cs="Arial"/>
          <w:b/>
          <w:bCs/>
          <w:color w:val="auto"/>
          <w:u w:val="none"/>
        </w:rPr>
        <w:t>Panel Secretary</w:t>
      </w:r>
      <w:r w:rsidRPr="002C4CBF">
        <w:rPr>
          <w:rStyle w:val="DeltaViewInsertion"/>
          <w:rFonts w:ascii="Arial" w:hAnsi="Arial" w:cs="Arial"/>
          <w:color w:val="auto"/>
          <w:u w:val="none"/>
        </w:rPr>
        <w:t xml:space="preserve"> shall notify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in accordance with Paragraph 8.16.4A that additional information is required if the </w:t>
      </w:r>
      <w:r w:rsidRPr="002C4CBF">
        <w:rPr>
          <w:rStyle w:val="DeltaViewInsertion"/>
          <w:rFonts w:ascii="Arial" w:hAnsi="Arial" w:cs="Arial"/>
          <w:b/>
          <w:bCs/>
          <w:color w:val="auto"/>
          <w:u w:val="none"/>
        </w:rPr>
        <w:t>Proposer</w:t>
      </w:r>
      <w:r w:rsidRPr="002C4CBF">
        <w:rPr>
          <w:rStyle w:val="DeltaViewInsertion"/>
          <w:rFonts w:ascii="Arial" w:hAnsi="Arial" w:cs="Arial"/>
          <w:color w:val="auto"/>
          <w:u w:val="none"/>
        </w:rPr>
        <w:t xml:space="preserve"> wishes the </w:t>
      </w:r>
      <w:r w:rsidRPr="002C4CBF">
        <w:rPr>
          <w:rStyle w:val="DeltaViewInsertion"/>
          <w:rFonts w:ascii="Arial" w:hAnsi="Arial" w:cs="Arial"/>
          <w:b/>
          <w:bCs/>
          <w:color w:val="auto"/>
          <w:u w:val="none"/>
        </w:rPr>
        <w:t>CUSC Modification Proposal</w:t>
      </w:r>
      <w:r w:rsidRPr="002C4CBF">
        <w:rPr>
          <w:rStyle w:val="DeltaViewInsertion"/>
          <w:rFonts w:ascii="Arial" w:hAnsi="Arial" w:cs="Arial"/>
          <w:color w:val="auto"/>
          <w:u w:val="none"/>
        </w:rPr>
        <w:t xml:space="preserve"> to continue.</w:t>
      </w:r>
      <w:bookmarkEnd w:id="1391"/>
    </w:p>
    <w:p w14:paraId="688DF1FC" w14:textId="77777777" w:rsidR="00B56045" w:rsidRPr="002C4CBF" w:rsidRDefault="00B56045" w:rsidP="00B56045">
      <w:pPr>
        <w:ind w:left="851"/>
        <w:rPr>
          <w:rStyle w:val="DeltaViewInsertion"/>
          <w:rFonts w:ascii="Arial" w:hAnsi="Arial" w:cs="Arial"/>
          <w:color w:val="auto"/>
          <w:u w:val="none"/>
        </w:rPr>
      </w:pPr>
    </w:p>
    <w:p w14:paraId="28893387" w14:textId="77777777" w:rsidR="00B56045" w:rsidRPr="00051D9B" w:rsidRDefault="00B56045" w:rsidP="00B56045">
      <w:pPr>
        <w:pStyle w:val="Heading1"/>
        <w:ind w:left="414" w:firstLine="720"/>
        <w:rPr>
          <w:rFonts w:ascii="Arial" w:hAnsi="Arial" w:cs="Arial"/>
          <w:b/>
          <w:sz w:val="24"/>
        </w:rPr>
      </w:pPr>
      <w:r w:rsidRPr="002C4CBF">
        <w:rPr>
          <w:rStyle w:val="DeltaViewInsertion"/>
          <w:rFonts w:ascii="Arial" w:hAnsi="Arial" w:cs="Arial"/>
          <w:color w:val="auto"/>
          <w:u w:val="none"/>
        </w:rPr>
        <w:br w:type="page"/>
      </w:r>
      <w:r w:rsidRPr="00051D9B">
        <w:rPr>
          <w:rFonts w:ascii="Arial" w:hAnsi="Arial" w:cs="Arial"/>
          <w:b/>
          <w:sz w:val="24"/>
        </w:rPr>
        <w:lastRenderedPageBreak/>
        <w:t>ANNEX 8A ELECTION OF USERS' PANEL MEMBERS</w:t>
      </w:r>
    </w:p>
    <w:p w14:paraId="328A99DC"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8A.1 </w:t>
      </w:r>
      <w:r>
        <w:rPr>
          <w:rFonts w:ascii="Arial" w:hAnsi="Arial" w:cs="Arial"/>
          <w:b/>
        </w:rPr>
        <w:tab/>
        <w:t>GENERAL</w:t>
      </w:r>
    </w:p>
    <w:p w14:paraId="0A3D6245"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8A.1.1 </w:t>
      </w:r>
      <w:r>
        <w:rPr>
          <w:rFonts w:ascii="Arial" w:hAnsi="Arial" w:cs="Arial"/>
          <w:b/>
        </w:rPr>
        <w:tab/>
        <w:t>Introduction</w:t>
      </w:r>
    </w:p>
    <w:p w14:paraId="6FEFA045" w14:textId="77777777" w:rsidR="00B56045" w:rsidRDefault="00B56045" w:rsidP="00B56045">
      <w:pPr>
        <w:pStyle w:val="clauseindent"/>
        <w:tabs>
          <w:tab w:val="left" w:pos="1134"/>
        </w:tabs>
        <w:ind w:left="1134" w:hanging="1134"/>
        <w:jc w:val="both"/>
        <w:rPr>
          <w:rFonts w:ascii="Arial" w:hAnsi="Arial" w:cs="Arial"/>
        </w:rPr>
      </w:pPr>
      <w:r>
        <w:rPr>
          <w:rFonts w:ascii="Arial" w:hAnsi="Arial" w:cs="Arial"/>
          <w:b/>
        </w:rPr>
        <w:t>8A.1.1.1</w:t>
      </w:r>
      <w:r>
        <w:rPr>
          <w:rFonts w:ascii="Arial" w:hAnsi="Arial" w:cs="Arial"/>
          <w:b/>
        </w:rPr>
        <w:tab/>
      </w:r>
      <w:r>
        <w:rPr>
          <w:rFonts w:ascii="Arial" w:hAnsi="Arial" w:cs="Arial"/>
        </w:rPr>
        <w:t xml:space="preserve">This Annex 8A sets out the basis for election of </w:t>
      </w:r>
      <w:r>
        <w:rPr>
          <w:rFonts w:ascii="Arial" w:hAnsi="Arial" w:cs="Arial"/>
          <w:b/>
        </w:rPr>
        <w:t xml:space="preserve">Users’ Panel Members </w:t>
      </w:r>
      <w:r>
        <w:rPr>
          <w:rFonts w:ascii="Arial" w:hAnsi="Arial" w:cs="Arial"/>
        </w:rPr>
        <w:t xml:space="preserve">and </w:t>
      </w:r>
      <w:r>
        <w:rPr>
          <w:rFonts w:ascii="Arial" w:hAnsi="Arial" w:cs="Arial"/>
          <w:b/>
        </w:rPr>
        <w:t>Alternate Members</w:t>
      </w:r>
      <w:r>
        <w:rPr>
          <w:rFonts w:ascii="Arial" w:hAnsi="Arial" w:cs="Arial"/>
        </w:rPr>
        <w:t xml:space="preserve"> for the purpose of Paragraphs 8.4.2. and 8.7.2</w:t>
      </w:r>
    </w:p>
    <w:p w14:paraId="56E4618A" w14:textId="77777777" w:rsidR="00B56045" w:rsidRDefault="00B56045" w:rsidP="00B56045">
      <w:pPr>
        <w:pStyle w:val="clauseindent"/>
        <w:tabs>
          <w:tab w:val="left" w:pos="1134"/>
        </w:tabs>
        <w:ind w:left="1134" w:hanging="1134"/>
        <w:rPr>
          <w:rFonts w:ascii="Arial" w:hAnsi="Arial" w:cs="Arial"/>
        </w:rPr>
      </w:pPr>
      <w:r>
        <w:rPr>
          <w:rFonts w:ascii="Arial" w:hAnsi="Arial" w:cs="Arial"/>
          <w:b/>
        </w:rPr>
        <w:t>8A.1.1.2</w:t>
      </w:r>
      <w:r>
        <w:rPr>
          <w:rFonts w:ascii="Arial" w:hAnsi="Arial" w:cs="Arial"/>
        </w:rPr>
        <w:tab/>
        <w:t>This Annex 8A shall apply:</w:t>
      </w:r>
    </w:p>
    <w:p w14:paraId="127EC952" w14:textId="77777777" w:rsidR="00B56045" w:rsidRDefault="00B56045" w:rsidP="00B56045">
      <w:pPr>
        <w:pStyle w:val="subclauseindent"/>
        <w:tabs>
          <w:tab w:val="left" w:pos="1134"/>
        </w:tabs>
        <w:ind w:left="1985" w:hanging="851"/>
        <w:jc w:val="both"/>
        <w:rPr>
          <w:rFonts w:ascii="Arial" w:hAnsi="Arial" w:cs="Arial"/>
        </w:rPr>
      </w:pPr>
      <w:r>
        <w:rPr>
          <w:rFonts w:ascii="Arial" w:hAnsi="Arial" w:cs="Arial"/>
        </w:rPr>
        <w:t xml:space="preserve">(a) </w:t>
      </w:r>
      <w:r>
        <w:rPr>
          <w:rFonts w:ascii="Arial" w:hAnsi="Arial" w:cs="Arial"/>
        </w:rPr>
        <w:tab/>
        <w:t xml:space="preserve">in relation to each year (the </w:t>
      </w:r>
      <w:r>
        <w:rPr>
          <w:rFonts w:ascii="Arial" w:hAnsi="Arial" w:cs="Arial"/>
          <w:b/>
        </w:rPr>
        <w:t>"Election Year</w:t>
      </w:r>
      <w:r>
        <w:rPr>
          <w:rFonts w:ascii="Arial" w:hAnsi="Arial" w:cs="Arial"/>
        </w:rPr>
        <w:t xml:space="preserve">") in which the term of office of </w:t>
      </w:r>
      <w:r>
        <w:rPr>
          <w:rFonts w:ascii="Arial" w:hAnsi="Arial" w:cs="Arial"/>
          <w:b/>
        </w:rPr>
        <w:t xml:space="preserve">Users’ Panel Members </w:t>
      </w:r>
      <w:r>
        <w:rPr>
          <w:rFonts w:ascii="Arial" w:hAnsi="Arial" w:cs="Arial"/>
        </w:rPr>
        <w:t xml:space="preserve">and </w:t>
      </w:r>
      <w:r>
        <w:rPr>
          <w:rFonts w:ascii="Arial" w:hAnsi="Arial" w:cs="Arial"/>
          <w:b/>
        </w:rPr>
        <w:t>Alternate Members</w:t>
      </w:r>
      <w:r>
        <w:rPr>
          <w:rFonts w:ascii="Arial" w:hAnsi="Arial" w:cs="Arial"/>
        </w:rPr>
        <w:t xml:space="preserve"> expires, for the purposes of electing </w:t>
      </w:r>
      <w:r>
        <w:rPr>
          <w:rFonts w:ascii="Arial" w:hAnsi="Arial" w:cs="Arial"/>
          <w:b/>
        </w:rPr>
        <w:t xml:space="preserve">Users’ Panel Members </w:t>
      </w:r>
      <w:r>
        <w:rPr>
          <w:rFonts w:ascii="Arial" w:hAnsi="Arial" w:cs="Arial"/>
        </w:rPr>
        <w:t xml:space="preserve">and </w:t>
      </w:r>
      <w:r>
        <w:rPr>
          <w:rFonts w:ascii="Arial" w:hAnsi="Arial" w:cs="Arial"/>
          <w:b/>
        </w:rPr>
        <w:t xml:space="preserve">Alternate Members </w:t>
      </w:r>
      <w:r>
        <w:rPr>
          <w:rFonts w:ascii="Arial" w:hAnsi="Arial" w:cs="Arial"/>
        </w:rPr>
        <w:t xml:space="preserve">to hold office with effect from 1st October in that year; </w:t>
      </w:r>
    </w:p>
    <w:p w14:paraId="24FE0EA1" w14:textId="54F32A1F" w:rsidR="00B56045" w:rsidRDefault="00B56045" w:rsidP="00B56045">
      <w:pPr>
        <w:pStyle w:val="BodyText"/>
        <w:tabs>
          <w:tab w:val="left" w:pos="1134"/>
        </w:tabs>
        <w:ind w:left="1985" w:hanging="851"/>
        <w:jc w:val="both"/>
        <w:rPr>
          <w:rFonts w:ascii="Arial" w:hAnsi="Arial" w:cs="Arial"/>
        </w:rPr>
      </w:pPr>
      <w:r>
        <w:rPr>
          <w:rFonts w:ascii="Arial" w:hAnsi="Arial" w:cs="Arial"/>
        </w:rPr>
        <w:t xml:space="preserve">(b) </w:t>
      </w:r>
      <w:r>
        <w:rPr>
          <w:rFonts w:ascii="Arial" w:hAnsi="Arial" w:cs="Arial"/>
        </w:rPr>
        <w:tab/>
        <w:t xml:space="preserve">subject to and in accordance with Paragraph 8A.4, upon a </w:t>
      </w:r>
      <w:r>
        <w:rPr>
          <w:rFonts w:ascii="Arial" w:hAnsi="Arial" w:cs="Arial"/>
          <w:b/>
        </w:rPr>
        <w:t xml:space="preserve">Users’ Panel Member </w:t>
      </w:r>
      <w:r>
        <w:rPr>
          <w:rFonts w:ascii="Arial" w:hAnsi="Arial" w:cs="Arial"/>
        </w:rPr>
        <w:t xml:space="preserve">and/or </w:t>
      </w:r>
      <w:r>
        <w:rPr>
          <w:rFonts w:ascii="Arial" w:hAnsi="Arial" w:cs="Arial"/>
          <w:b/>
        </w:rPr>
        <w:t>Alternate Members</w:t>
      </w:r>
      <w:r>
        <w:rPr>
          <w:rFonts w:ascii="Arial" w:hAnsi="Arial" w:cs="Arial"/>
        </w:rPr>
        <w:t xml:space="preserve"> ceasing to hold office before the expiry of </w:t>
      </w:r>
      <w:del w:id="1392" w:author="Akhtar (ESO), Shazia" w:date="2021-11-01T12:01:00Z">
        <w:r w:rsidDel="007D4164">
          <w:rPr>
            <w:rFonts w:ascii="Arial" w:hAnsi="Arial" w:cs="Arial"/>
          </w:rPr>
          <w:delText xml:space="preserve">his </w:delText>
        </w:r>
      </w:del>
      <w:ins w:id="1393" w:author="Akhtar (ESO), Shazia" w:date="2021-11-01T12:01:00Z">
        <w:r w:rsidR="007D4164">
          <w:rPr>
            <w:rFonts w:ascii="Arial" w:hAnsi="Arial" w:cs="Arial"/>
          </w:rPr>
          <w:t xml:space="preserve">their </w:t>
        </w:r>
      </w:ins>
      <w:r>
        <w:rPr>
          <w:rFonts w:ascii="Arial" w:hAnsi="Arial" w:cs="Arial"/>
        </w:rPr>
        <w:t xml:space="preserve">term of office. </w:t>
      </w:r>
    </w:p>
    <w:p w14:paraId="41840709"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8A.1.1.3</w:t>
      </w:r>
      <w:r>
        <w:rPr>
          <w:rFonts w:ascii="Arial" w:hAnsi="Arial" w:cs="Arial"/>
        </w:rPr>
        <w:t xml:space="preserve"> </w:t>
      </w:r>
      <w:r>
        <w:rPr>
          <w:rFonts w:ascii="Arial" w:hAnsi="Arial" w:cs="Arial"/>
        </w:rPr>
        <w:tab/>
        <w:t xml:space="preserve">For the purposes of an election under Paragraph 8A.1.1.2(a) references to </w:t>
      </w:r>
      <w:r>
        <w:rPr>
          <w:rFonts w:ascii="Arial" w:hAnsi="Arial" w:cs="Arial"/>
          <w:b/>
        </w:rPr>
        <w:t xml:space="preserve">Users </w:t>
      </w:r>
      <w:r>
        <w:rPr>
          <w:rFonts w:ascii="Arial" w:hAnsi="Arial" w:cs="Arial"/>
        </w:rPr>
        <w:t xml:space="preserve">are to persons who are </w:t>
      </w:r>
      <w:r>
        <w:rPr>
          <w:rFonts w:ascii="Arial" w:hAnsi="Arial" w:cs="Arial"/>
          <w:b/>
        </w:rPr>
        <w:t xml:space="preserve">Users </w:t>
      </w:r>
      <w:r>
        <w:rPr>
          <w:rFonts w:ascii="Arial" w:hAnsi="Arial" w:cs="Arial"/>
        </w:rPr>
        <w:t xml:space="preserve">as at 20th June in the election year. </w:t>
      </w:r>
    </w:p>
    <w:p w14:paraId="010EC83A" w14:textId="77777777" w:rsidR="00B56045" w:rsidRPr="000A7E59" w:rsidRDefault="00B56045" w:rsidP="00B56045">
      <w:pPr>
        <w:pStyle w:val="BodyText"/>
        <w:tabs>
          <w:tab w:val="left" w:pos="1134"/>
        </w:tabs>
        <w:ind w:left="1134" w:hanging="1134"/>
        <w:jc w:val="both"/>
        <w:rPr>
          <w:rFonts w:ascii="Arial" w:hAnsi="Arial" w:cs="Arial"/>
        </w:rPr>
      </w:pPr>
      <w:r>
        <w:rPr>
          <w:rFonts w:ascii="Arial" w:hAnsi="Arial" w:cs="Arial"/>
          <w:b/>
        </w:rPr>
        <w:t>8A.1.1.4</w:t>
      </w:r>
      <w:r>
        <w:rPr>
          <w:rFonts w:ascii="Arial" w:hAnsi="Arial" w:cs="Arial"/>
          <w:b/>
        </w:rPr>
        <w:tab/>
      </w:r>
      <w:r>
        <w:rPr>
          <w:rFonts w:ascii="Arial" w:hAnsi="Arial" w:cs="Arial"/>
        </w:rPr>
        <w:t>On or around 20</w:t>
      </w:r>
      <w:r w:rsidRPr="00D74B8A">
        <w:rPr>
          <w:rFonts w:ascii="Arial" w:hAnsi="Arial" w:cs="Arial"/>
          <w:vertAlign w:val="superscript"/>
        </w:rPr>
        <w:t>th</w:t>
      </w:r>
      <w:r>
        <w:rPr>
          <w:rFonts w:ascii="Arial" w:hAnsi="Arial" w:cs="Arial"/>
        </w:rPr>
        <w:t xml:space="preserve"> June in each election year the </w:t>
      </w:r>
      <w:r w:rsidRPr="00D667A2">
        <w:rPr>
          <w:rFonts w:ascii="Arial" w:hAnsi="Arial" w:cs="Arial"/>
          <w:b/>
        </w:rPr>
        <w:t>Code Administrator</w:t>
      </w:r>
      <w:r>
        <w:rPr>
          <w:rFonts w:ascii="Arial" w:hAnsi="Arial" w:cs="Arial"/>
        </w:rPr>
        <w:t xml:space="preserve"> shall publish a list of </w:t>
      </w:r>
      <w:r w:rsidRPr="00D667A2">
        <w:rPr>
          <w:rFonts w:ascii="Arial" w:hAnsi="Arial" w:cs="Arial"/>
          <w:b/>
        </w:rPr>
        <w:t>Users</w:t>
      </w:r>
      <w:r>
        <w:rPr>
          <w:rFonts w:ascii="Arial" w:hAnsi="Arial" w:cs="Arial"/>
        </w:rPr>
        <w:t xml:space="preserve"> (in accordance with Paragraph 8A.1.1.3) and their associated </w:t>
      </w:r>
      <w:r>
        <w:rPr>
          <w:rFonts w:ascii="Arial" w:hAnsi="Arial" w:cs="Arial"/>
          <w:b/>
        </w:rPr>
        <w:t xml:space="preserve">Voting </w:t>
      </w:r>
      <w:r w:rsidRPr="0021607C">
        <w:rPr>
          <w:rFonts w:ascii="Arial" w:hAnsi="Arial" w:cs="Arial"/>
          <w:b/>
        </w:rPr>
        <w:t>Groups</w:t>
      </w:r>
      <w:r w:rsidRPr="0021607C">
        <w:rPr>
          <w:rFonts w:ascii="Arial" w:hAnsi="Arial" w:cs="Arial"/>
        </w:rPr>
        <w:t xml:space="preserve"> (as defined in Paragraph 8A.3.1.2)</w:t>
      </w:r>
      <w:r w:rsidRPr="000E66A8">
        <w:rPr>
          <w:rFonts w:ascii="Arial" w:hAnsi="Arial" w:cs="Arial"/>
        </w:rPr>
        <w:t>.</w:t>
      </w:r>
      <w:r w:rsidRPr="000A7E59">
        <w:rPr>
          <w:rFonts w:ascii="Arial" w:hAnsi="Arial" w:cs="Arial"/>
        </w:rPr>
        <w:t xml:space="preserve"> </w:t>
      </w:r>
    </w:p>
    <w:p w14:paraId="2F241863" w14:textId="77777777" w:rsidR="00B56045" w:rsidRPr="000A7E59" w:rsidRDefault="00B56045" w:rsidP="00B56045">
      <w:pPr>
        <w:pStyle w:val="BodyText"/>
        <w:tabs>
          <w:tab w:val="left" w:pos="1134"/>
        </w:tabs>
        <w:ind w:left="1134" w:hanging="1134"/>
        <w:jc w:val="both"/>
        <w:rPr>
          <w:rFonts w:ascii="Arial" w:hAnsi="Arial" w:cs="Arial"/>
        </w:rPr>
      </w:pPr>
      <w:r w:rsidRPr="005A0CD6">
        <w:rPr>
          <w:rFonts w:ascii="Arial" w:hAnsi="Arial" w:cs="Arial"/>
          <w:b/>
        </w:rPr>
        <w:t>8A.1.1.5</w:t>
      </w:r>
      <w:r w:rsidRPr="005A0CD6">
        <w:rPr>
          <w:rFonts w:ascii="Arial" w:hAnsi="Arial" w:cs="Arial"/>
          <w:b/>
        </w:rPr>
        <w:tab/>
      </w:r>
      <w:r w:rsidRPr="005A0CD6">
        <w:rPr>
          <w:rFonts w:ascii="Arial" w:hAnsi="Arial" w:cs="Arial"/>
        </w:rPr>
        <w:t xml:space="preserve">All Users shall provide reasonable assistance to the </w:t>
      </w:r>
      <w:r w:rsidRPr="005A0CD6">
        <w:rPr>
          <w:rFonts w:ascii="Arial" w:hAnsi="Arial" w:cs="Arial"/>
          <w:b/>
        </w:rPr>
        <w:t xml:space="preserve">Code Administrator </w:t>
      </w:r>
      <w:r w:rsidRPr="005A0CD6">
        <w:rPr>
          <w:rFonts w:ascii="Arial" w:hAnsi="Arial" w:cs="Arial"/>
        </w:rPr>
        <w:t>to ensure that the list referred to in Paragraph 8A.1.1</w:t>
      </w:r>
      <w:r>
        <w:rPr>
          <w:rFonts w:ascii="Arial" w:hAnsi="Arial" w:cs="Arial"/>
        </w:rPr>
        <w:t>.</w:t>
      </w:r>
      <w:r w:rsidRPr="005A0CD6">
        <w:rPr>
          <w:rFonts w:ascii="Arial" w:hAnsi="Arial" w:cs="Arial"/>
        </w:rPr>
        <w:t>4 is complete</w:t>
      </w:r>
      <w:r>
        <w:rPr>
          <w:rFonts w:ascii="Arial" w:hAnsi="Arial" w:cs="Arial"/>
        </w:rPr>
        <w:t>,</w:t>
      </w:r>
      <w:r w:rsidRPr="0021607C">
        <w:rPr>
          <w:rFonts w:ascii="Arial" w:hAnsi="Arial" w:cs="Arial"/>
        </w:rPr>
        <w:t xml:space="preserve"> accurate</w:t>
      </w:r>
      <w:r>
        <w:rPr>
          <w:rFonts w:ascii="Arial" w:hAnsi="Arial" w:cs="Arial"/>
        </w:rPr>
        <w:t xml:space="preserve"> and up to date</w:t>
      </w:r>
      <w:r w:rsidRPr="0021607C">
        <w:rPr>
          <w:rFonts w:ascii="Arial" w:hAnsi="Arial" w:cs="Arial"/>
        </w:rPr>
        <w:t xml:space="preserve">. </w:t>
      </w:r>
    </w:p>
    <w:p w14:paraId="16C8541A" w14:textId="77777777" w:rsidR="00B56045" w:rsidRPr="001212FB" w:rsidRDefault="00B56045" w:rsidP="00B56045">
      <w:pPr>
        <w:pStyle w:val="BodyText"/>
        <w:tabs>
          <w:tab w:val="left" w:pos="1134"/>
        </w:tabs>
        <w:ind w:left="1134" w:hanging="1134"/>
        <w:jc w:val="both"/>
        <w:rPr>
          <w:rFonts w:ascii="Arial" w:hAnsi="Arial" w:cs="Arial"/>
        </w:rPr>
      </w:pPr>
      <w:r w:rsidRPr="0021607C">
        <w:rPr>
          <w:rFonts w:ascii="Arial" w:hAnsi="Arial" w:cs="Arial"/>
          <w:b/>
        </w:rPr>
        <w:t>8A.</w:t>
      </w:r>
      <w:r w:rsidRPr="000A7E59">
        <w:rPr>
          <w:rFonts w:ascii="Arial" w:hAnsi="Arial" w:cs="Arial"/>
          <w:b/>
        </w:rPr>
        <w:t>1.1.6</w:t>
      </w:r>
      <w:r w:rsidRPr="000A7E59">
        <w:rPr>
          <w:rFonts w:ascii="Arial" w:hAnsi="Arial" w:cs="Arial"/>
        </w:rPr>
        <w:tab/>
        <w:t>Where</w:t>
      </w:r>
      <w:r w:rsidRPr="0021607C">
        <w:rPr>
          <w:rFonts w:ascii="Arial" w:hAnsi="Arial" w:cs="Arial"/>
        </w:rPr>
        <w:t xml:space="preserve"> and to the extent that any </w:t>
      </w:r>
      <w:r w:rsidRPr="000E66A8">
        <w:rPr>
          <w:rFonts w:ascii="Arial" w:hAnsi="Arial" w:cs="Arial"/>
          <w:b/>
        </w:rPr>
        <w:t>User</w:t>
      </w:r>
      <w:r w:rsidRPr="000A7E59">
        <w:rPr>
          <w:rFonts w:ascii="Arial" w:hAnsi="Arial" w:cs="Arial"/>
          <w:b/>
        </w:rPr>
        <w:t xml:space="preserve"> </w:t>
      </w:r>
      <w:r w:rsidRPr="000A7E59">
        <w:rPr>
          <w:rFonts w:ascii="Arial" w:hAnsi="Arial" w:cs="Arial"/>
        </w:rPr>
        <w:t xml:space="preserve">identifies an error or omission in such list (including in respect of the </w:t>
      </w:r>
      <w:r w:rsidRPr="0021607C">
        <w:rPr>
          <w:rFonts w:ascii="Arial" w:hAnsi="Arial" w:cs="Arial"/>
        </w:rPr>
        <w:t xml:space="preserve">allocated </w:t>
      </w:r>
      <w:r w:rsidRPr="0021607C">
        <w:rPr>
          <w:rFonts w:ascii="Arial" w:hAnsi="Arial" w:cs="Arial"/>
          <w:b/>
        </w:rPr>
        <w:t>Voting Group</w:t>
      </w:r>
      <w:r w:rsidRPr="000A7E59">
        <w:rPr>
          <w:rFonts w:ascii="Arial" w:hAnsi="Arial" w:cs="Arial"/>
          <w:b/>
        </w:rPr>
        <w:t>s</w:t>
      </w:r>
      <w:r w:rsidRPr="0021607C">
        <w:rPr>
          <w:rFonts w:ascii="Arial" w:hAnsi="Arial" w:cs="Arial"/>
        </w:rPr>
        <w:t xml:space="preserve">), the </w:t>
      </w:r>
      <w:r w:rsidRPr="0021607C">
        <w:rPr>
          <w:rFonts w:ascii="Arial" w:hAnsi="Arial" w:cs="Arial"/>
          <w:b/>
        </w:rPr>
        <w:t xml:space="preserve">User </w:t>
      </w:r>
      <w:r w:rsidRPr="0021607C">
        <w:rPr>
          <w:rFonts w:ascii="Arial" w:hAnsi="Arial" w:cs="Arial"/>
        </w:rPr>
        <w:t xml:space="preserve">shall use </w:t>
      </w:r>
      <w:r w:rsidRPr="000A7E59">
        <w:rPr>
          <w:rFonts w:ascii="Arial" w:hAnsi="Arial" w:cs="Arial"/>
        </w:rPr>
        <w:t>best</w:t>
      </w:r>
      <w:r w:rsidRPr="0021607C">
        <w:rPr>
          <w:rFonts w:ascii="Arial" w:hAnsi="Arial" w:cs="Arial"/>
        </w:rPr>
        <w:t xml:space="preserve"> endeavours to </w:t>
      </w:r>
      <w:r w:rsidRPr="000A7E59">
        <w:rPr>
          <w:rFonts w:ascii="Arial" w:hAnsi="Arial" w:cs="Arial"/>
        </w:rPr>
        <w:t>notify t</w:t>
      </w:r>
      <w:r w:rsidRPr="0021607C">
        <w:rPr>
          <w:rFonts w:ascii="Arial" w:hAnsi="Arial" w:cs="Arial"/>
        </w:rPr>
        <w:t xml:space="preserve">he </w:t>
      </w:r>
      <w:r w:rsidRPr="0021607C">
        <w:rPr>
          <w:rFonts w:ascii="Arial" w:hAnsi="Arial" w:cs="Arial"/>
          <w:b/>
        </w:rPr>
        <w:t>Code Administrator</w:t>
      </w:r>
      <w:r w:rsidRPr="0021607C">
        <w:rPr>
          <w:rFonts w:ascii="Arial" w:hAnsi="Arial" w:cs="Arial"/>
        </w:rPr>
        <w:t xml:space="preserve"> </w:t>
      </w:r>
      <w:r w:rsidRPr="000E66A8">
        <w:rPr>
          <w:rFonts w:ascii="Arial" w:hAnsi="Arial" w:cs="Arial"/>
        </w:rPr>
        <w:t>as soon as reasonably practicable and in any case in advance of</w:t>
      </w:r>
      <w:r w:rsidRPr="000A7E59">
        <w:rPr>
          <w:rFonts w:ascii="Arial" w:hAnsi="Arial" w:cs="Arial"/>
        </w:rPr>
        <w:t xml:space="preserve"> the date identified under Paragraph 8A1.2.1(b). The </w:t>
      </w:r>
      <w:r w:rsidRPr="000A7E59">
        <w:rPr>
          <w:rFonts w:ascii="Arial" w:hAnsi="Arial" w:cs="Arial"/>
          <w:b/>
        </w:rPr>
        <w:t xml:space="preserve">Code Administrator </w:t>
      </w:r>
      <w:r w:rsidRPr="000A7E59">
        <w:rPr>
          <w:rFonts w:ascii="Arial" w:hAnsi="Arial" w:cs="Arial"/>
        </w:rPr>
        <w:t>shall use reasonable endeavours to investigate any errors or omissions of which it has received notice</w:t>
      </w:r>
      <w:r>
        <w:rPr>
          <w:rFonts w:ascii="Arial" w:hAnsi="Arial" w:cs="Arial"/>
        </w:rPr>
        <w:t xml:space="preserve"> and to make the relevant rectifications</w:t>
      </w:r>
      <w:r w:rsidRPr="000A7E59">
        <w:rPr>
          <w:rFonts w:ascii="Arial" w:hAnsi="Arial" w:cs="Arial"/>
        </w:rPr>
        <w:t xml:space="preserve"> </w:t>
      </w:r>
      <w:r w:rsidRPr="0021607C">
        <w:rPr>
          <w:rFonts w:ascii="Arial" w:hAnsi="Arial" w:cs="Arial"/>
        </w:rPr>
        <w:t>in advance of the date identified under Paragraph 8A1.2.1(b).</w:t>
      </w:r>
    </w:p>
    <w:p w14:paraId="1E4F2906" w14:textId="77777777" w:rsidR="00B56045" w:rsidRDefault="00B56045" w:rsidP="00B56045">
      <w:pPr>
        <w:pStyle w:val="BodyText"/>
        <w:tabs>
          <w:tab w:val="left" w:pos="1134"/>
        </w:tabs>
        <w:ind w:left="1134" w:hanging="1134"/>
        <w:jc w:val="both"/>
        <w:rPr>
          <w:rFonts w:ascii="Arial" w:hAnsi="Arial" w:cs="Arial"/>
        </w:rPr>
      </w:pPr>
    </w:p>
    <w:p w14:paraId="5DE59685"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8A.1.1.7</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b/>
          <w:i/>
        </w:rPr>
        <w:t xml:space="preserve"> </w:t>
      </w:r>
      <w:r>
        <w:rPr>
          <w:rFonts w:ascii="Arial" w:hAnsi="Arial" w:cs="Arial"/>
        </w:rPr>
        <w:t xml:space="preserve">shall administer each election of </w:t>
      </w:r>
      <w:r>
        <w:rPr>
          <w:rFonts w:ascii="Arial" w:hAnsi="Arial" w:cs="Arial"/>
          <w:b/>
        </w:rPr>
        <w:t xml:space="preserve">Users’ Panel Members </w:t>
      </w:r>
      <w:r>
        <w:rPr>
          <w:rFonts w:ascii="Arial" w:hAnsi="Arial" w:cs="Arial"/>
        </w:rPr>
        <w:t xml:space="preserve">and </w:t>
      </w:r>
      <w:r>
        <w:rPr>
          <w:rFonts w:ascii="Arial" w:hAnsi="Arial" w:cs="Arial"/>
          <w:b/>
        </w:rPr>
        <w:t>Alternate Members</w:t>
      </w:r>
      <w:r>
        <w:rPr>
          <w:rFonts w:ascii="Arial" w:hAnsi="Arial" w:cs="Arial"/>
        </w:rPr>
        <w:t xml:space="preserve"> pursuant to this Annex 8A.  </w:t>
      </w:r>
    </w:p>
    <w:p w14:paraId="4BCC4B83" w14:textId="77777777" w:rsidR="00B56045" w:rsidRDefault="00B56045" w:rsidP="00B56045">
      <w:pPr>
        <w:pStyle w:val="BodyText"/>
        <w:tabs>
          <w:tab w:val="left" w:pos="1134"/>
        </w:tabs>
        <w:ind w:left="1134" w:hanging="1134"/>
        <w:rPr>
          <w:rFonts w:ascii="Arial" w:hAnsi="Arial" w:cs="Arial"/>
        </w:rPr>
      </w:pPr>
      <w:r>
        <w:rPr>
          <w:rFonts w:ascii="Arial" w:hAnsi="Arial" w:cs="Arial"/>
          <w:b/>
        </w:rPr>
        <w:t xml:space="preserve">8A.1.2 </w:t>
      </w:r>
      <w:r>
        <w:rPr>
          <w:rFonts w:ascii="Arial" w:hAnsi="Arial" w:cs="Arial"/>
          <w:b/>
        </w:rPr>
        <w:tab/>
        <w:t>Election timetable</w:t>
      </w:r>
    </w:p>
    <w:p w14:paraId="7779C4FE"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8A.1.2.1</w:t>
      </w:r>
      <w:r>
        <w:rPr>
          <w:rFonts w:ascii="Arial" w:hAnsi="Arial" w:cs="Arial"/>
        </w:rPr>
        <w:t xml:space="preserve"> </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rPr>
        <w:t xml:space="preserve"> shall not later than 1st July in the election year prepare and circulate to all </w:t>
      </w:r>
      <w:r>
        <w:rPr>
          <w:rFonts w:ascii="Arial" w:hAnsi="Arial" w:cs="Arial"/>
          <w:b/>
        </w:rPr>
        <w:t xml:space="preserve">Users </w:t>
      </w:r>
      <w:r>
        <w:rPr>
          <w:rFonts w:ascii="Arial" w:hAnsi="Arial" w:cs="Arial"/>
        </w:rPr>
        <w:t xml:space="preserve">(by publication on </w:t>
      </w:r>
      <w:r>
        <w:rPr>
          <w:rFonts w:ascii="Arial" w:hAnsi="Arial" w:cs="Arial"/>
          <w:bCs/>
        </w:rPr>
        <w:t>the</w:t>
      </w:r>
      <w:r>
        <w:rPr>
          <w:rFonts w:ascii="Arial" w:hAnsi="Arial" w:cs="Arial"/>
          <w:b/>
        </w:rPr>
        <w:t xml:space="preserve"> Website</w:t>
      </w:r>
      <w:r>
        <w:rPr>
          <w:rFonts w:ascii="Arial" w:hAnsi="Arial" w:cs="Arial"/>
        </w:rPr>
        <w:t xml:space="preserve"> and, where relevant details are supplied, by electronic mail), with a copy to the </w:t>
      </w:r>
      <w:r>
        <w:rPr>
          <w:rFonts w:ascii="Arial" w:hAnsi="Arial" w:cs="Arial"/>
          <w:b/>
        </w:rPr>
        <w:t>Authority</w:t>
      </w:r>
      <w:r>
        <w:rPr>
          <w:rFonts w:ascii="Arial" w:hAnsi="Arial" w:cs="Arial"/>
        </w:rPr>
        <w:t xml:space="preserve">, an invitation to nominate candidates who must be willing to be either a </w:t>
      </w:r>
      <w:r>
        <w:rPr>
          <w:rFonts w:ascii="Arial" w:hAnsi="Arial" w:cs="Arial"/>
          <w:b/>
        </w:rPr>
        <w:t>User Panel</w:t>
      </w:r>
      <w:r>
        <w:rPr>
          <w:rFonts w:ascii="Arial" w:hAnsi="Arial" w:cs="Arial"/>
        </w:rPr>
        <w:t xml:space="preserve"> </w:t>
      </w:r>
      <w:r>
        <w:rPr>
          <w:rFonts w:ascii="Arial" w:hAnsi="Arial" w:cs="Arial"/>
          <w:b/>
        </w:rPr>
        <w:t xml:space="preserve">Member </w:t>
      </w:r>
      <w:r>
        <w:rPr>
          <w:rFonts w:ascii="Arial" w:hAnsi="Arial" w:cs="Arial"/>
        </w:rPr>
        <w:t xml:space="preserve">or an </w:t>
      </w:r>
      <w:r>
        <w:rPr>
          <w:rFonts w:ascii="Arial" w:hAnsi="Arial" w:cs="Arial"/>
          <w:b/>
        </w:rPr>
        <w:t>Alternate Member</w:t>
      </w:r>
      <w:r>
        <w:rPr>
          <w:rFonts w:ascii="Arial" w:hAnsi="Arial" w:cs="Arial"/>
        </w:rPr>
        <w:t xml:space="preserve"> and a timetable for the election (the “</w:t>
      </w:r>
      <w:r>
        <w:rPr>
          <w:rFonts w:ascii="Arial" w:hAnsi="Arial" w:cs="Arial"/>
          <w:b/>
        </w:rPr>
        <w:t>Election Timetable</w:t>
      </w:r>
      <w:r>
        <w:rPr>
          <w:rFonts w:ascii="Arial" w:hAnsi="Arial" w:cs="Arial"/>
        </w:rPr>
        <w:t xml:space="preserve">”), setting out: </w:t>
      </w:r>
    </w:p>
    <w:p w14:paraId="15872D67"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(a)</w:t>
      </w:r>
      <w:r>
        <w:rPr>
          <w:rFonts w:ascii="Arial" w:hAnsi="Arial" w:cs="Arial"/>
        </w:rPr>
        <w:tab/>
        <w:t>the date by which nominations of candidates are to be received, which shall not be less than three (3) weeks after the timetable is circulated;</w:t>
      </w:r>
    </w:p>
    <w:p w14:paraId="7DE575E5"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(b) </w:t>
      </w:r>
      <w:r>
        <w:rPr>
          <w:rFonts w:ascii="Arial" w:hAnsi="Arial" w:cs="Arial"/>
        </w:rPr>
        <w:tab/>
        <w:t>the date by which</w:t>
      </w:r>
      <w:r>
        <w:rPr>
          <w:rFonts w:ascii="Arial" w:hAnsi="Arial" w:cs="Arial"/>
          <w:b/>
          <w:i/>
        </w:rPr>
        <w:t xml:space="preserve"> </w:t>
      </w:r>
      <w:r>
        <w:rPr>
          <w:rFonts w:ascii="Arial" w:hAnsi="Arial" w:cs="Arial"/>
          <w:bCs/>
        </w:rPr>
        <w:t>the</w:t>
      </w:r>
      <w:r>
        <w:rPr>
          <w:rFonts w:ascii="Arial" w:hAnsi="Arial" w:cs="Arial"/>
          <w:b/>
        </w:rPr>
        <w:t xml:space="preserve"> Code Administrator</w:t>
      </w:r>
      <w:r>
        <w:rPr>
          <w:rFonts w:ascii="Arial" w:hAnsi="Arial" w:cs="Arial"/>
          <w:b/>
          <w:i/>
        </w:rPr>
        <w:t xml:space="preserve"> </w:t>
      </w:r>
      <w:r>
        <w:rPr>
          <w:rFonts w:ascii="Arial" w:hAnsi="Arial" w:cs="Arial"/>
        </w:rPr>
        <w:t xml:space="preserve">shall circulate a list of candidates and voting papers; </w:t>
      </w:r>
    </w:p>
    <w:p w14:paraId="66E8DC35"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lastRenderedPageBreak/>
        <w:t xml:space="preserve">(c) </w:t>
      </w:r>
      <w:r>
        <w:rPr>
          <w:rFonts w:ascii="Arial" w:hAnsi="Arial" w:cs="Arial"/>
        </w:rPr>
        <w:tab/>
        <w:t>the date by which voting papers are to be submitted, which shall not be less than three (3) weeks after the date for circulating voting papers;</w:t>
      </w:r>
    </w:p>
    <w:p w14:paraId="0E54CD93"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(d) </w:t>
      </w:r>
      <w:r>
        <w:rPr>
          <w:rFonts w:ascii="Arial" w:hAnsi="Arial" w:cs="Arial"/>
        </w:rPr>
        <w:tab/>
        <w:t xml:space="preserve">the date by which the results of the election will be made known, which shall not be later than 15th September in the </w:t>
      </w:r>
      <w:r>
        <w:rPr>
          <w:rFonts w:ascii="Arial" w:hAnsi="Arial" w:cs="Arial"/>
          <w:b/>
        </w:rPr>
        <w:t>Election Year</w:t>
      </w:r>
      <w:r>
        <w:rPr>
          <w:rFonts w:ascii="Arial" w:hAnsi="Arial" w:cs="Arial"/>
        </w:rPr>
        <w:t>.</w:t>
      </w:r>
    </w:p>
    <w:p w14:paraId="665F3E97"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8A.1.2.2</w:t>
      </w:r>
      <w:r>
        <w:rPr>
          <w:rFonts w:ascii="Arial" w:hAnsi="Arial" w:cs="Arial"/>
          <w:b/>
        </w:rPr>
        <w:tab/>
      </w:r>
      <w:r>
        <w:rPr>
          <w:rFonts w:ascii="Arial" w:hAnsi="Arial" w:cs="Arial"/>
        </w:rPr>
        <w:t xml:space="preserve">If for any reason it is not practicable to establish an election timetable in accordance with Paragraph 8A.2.1.1 or to proceed on the basis of an election timetable which has been established, </w:t>
      </w:r>
      <w:r>
        <w:rPr>
          <w:rFonts w:ascii="Arial" w:hAnsi="Arial" w:cs="Arial"/>
          <w:bCs/>
        </w:rPr>
        <w:t>the</w:t>
      </w:r>
      <w:r>
        <w:rPr>
          <w:rFonts w:ascii="Arial" w:hAnsi="Arial" w:cs="Arial"/>
          <w:b/>
        </w:rPr>
        <w:t xml:space="preserve"> Code Administrator</w:t>
      </w:r>
      <w:r>
        <w:rPr>
          <w:rFonts w:ascii="Arial" w:hAnsi="Arial" w:cs="Arial"/>
        </w:rPr>
        <w:t xml:space="preserve"> may establish a different timetable, or revise the election timetable, by notice to all </w:t>
      </w:r>
      <w:r>
        <w:rPr>
          <w:rFonts w:ascii="Arial" w:hAnsi="Arial" w:cs="Arial"/>
          <w:b/>
        </w:rPr>
        <w:t>Users</w:t>
      </w:r>
      <w:r>
        <w:rPr>
          <w:rFonts w:ascii="Arial" w:hAnsi="Arial" w:cs="Arial"/>
        </w:rPr>
        <w:t xml:space="preserve">, the </w:t>
      </w:r>
      <w:r>
        <w:rPr>
          <w:rFonts w:ascii="Arial" w:hAnsi="Arial" w:cs="Arial"/>
          <w:b/>
        </w:rPr>
        <w:t>CUSC Modifications Panel</w:t>
      </w:r>
      <w:r>
        <w:rPr>
          <w:rFonts w:ascii="Arial" w:hAnsi="Arial" w:cs="Arial"/>
        </w:rPr>
        <w:t xml:space="preserve"> and the </w:t>
      </w:r>
      <w:r>
        <w:rPr>
          <w:rFonts w:ascii="Arial" w:hAnsi="Arial" w:cs="Arial"/>
          <w:b/>
        </w:rPr>
        <w:t>Authority</w:t>
      </w:r>
      <w:r>
        <w:rPr>
          <w:rFonts w:ascii="Arial" w:hAnsi="Arial" w:cs="Arial"/>
        </w:rPr>
        <w:t xml:space="preserve">, provided that such timetable or revised timetable shall provide for the election to be completed before 1st October in the </w:t>
      </w:r>
      <w:r>
        <w:rPr>
          <w:rFonts w:ascii="Arial" w:hAnsi="Arial" w:cs="Arial"/>
          <w:b/>
        </w:rPr>
        <w:t>Election Year</w:t>
      </w:r>
      <w:r>
        <w:rPr>
          <w:rFonts w:ascii="Arial" w:hAnsi="Arial" w:cs="Arial"/>
        </w:rPr>
        <w:t>.</w:t>
      </w:r>
    </w:p>
    <w:p w14:paraId="6EF11DE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8A.1.2.3</w:t>
      </w:r>
      <w:r>
        <w:rPr>
          <w:rFonts w:ascii="Arial" w:hAnsi="Arial" w:cs="Arial"/>
        </w:rPr>
        <w:t xml:space="preserve"> </w:t>
      </w:r>
      <w:r>
        <w:rPr>
          <w:rFonts w:ascii="Arial" w:hAnsi="Arial" w:cs="Arial"/>
        </w:rPr>
        <w:tab/>
        <w:t xml:space="preserve">A nomination or voting paper received by </w:t>
      </w:r>
      <w:r>
        <w:rPr>
          <w:rFonts w:ascii="Arial" w:hAnsi="Arial" w:cs="Arial"/>
          <w:bCs/>
        </w:rPr>
        <w:t>the</w:t>
      </w:r>
      <w:r>
        <w:rPr>
          <w:rFonts w:ascii="Arial" w:hAnsi="Arial" w:cs="Arial"/>
          <w:b/>
        </w:rPr>
        <w:t xml:space="preserve"> Code Administrator</w:t>
      </w:r>
      <w:r>
        <w:rPr>
          <w:rFonts w:ascii="Arial" w:hAnsi="Arial" w:cs="Arial"/>
          <w:b/>
          <w:i/>
        </w:rPr>
        <w:t xml:space="preserve"> </w:t>
      </w:r>
      <w:r>
        <w:rPr>
          <w:rFonts w:ascii="Arial" w:hAnsi="Arial" w:cs="Arial"/>
        </w:rPr>
        <w:t>later than the respective required date under the election timetable (subject to any revision under Paragraph 8A.1.2.2) shall be disregarded in the election.</w:t>
      </w:r>
    </w:p>
    <w:p w14:paraId="33158BE6"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8A.2. </w:t>
      </w:r>
      <w:r>
        <w:rPr>
          <w:rFonts w:ascii="Arial" w:hAnsi="Arial" w:cs="Arial"/>
          <w:b/>
        </w:rPr>
        <w:tab/>
        <w:t>CANDIDATES</w:t>
      </w:r>
    </w:p>
    <w:p w14:paraId="5CA4D3FD"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8A.2.1 </w:t>
      </w:r>
      <w:r>
        <w:rPr>
          <w:rFonts w:ascii="Arial" w:hAnsi="Arial" w:cs="Arial"/>
          <w:b/>
        </w:rPr>
        <w:tab/>
        <w:t>Nominations</w:t>
      </w:r>
    </w:p>
    <w:p w14:paraId="3A657E28"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8A.2.1.1</w:t>
      </w:r>
      <w:r>
        <w:rPr>
          <w:rFonts w:ascii="Arial" w:hAnsi="Arial" w:cs="Arial"/>
        </w:rPr>
        <w:t xml:space="preserve"> </w:t>
      </w:r>
      <w:r>
        <w:rPr>
          <w:rFonts w:ascii="Arial" w:hAnsi="Arial" w:cs="Arial"/>
        </w:rPr>
        <w:tab/>
        <w:t xml:space="preserve">Nominations for candidates shall be made in accordance with the </w:t>
      </w:r>
      <w:r>
        <w:rPr>
          <w:rFonts w:ascii="Arial" w:hAnsi="Arial" w:cs="Arial"/>
          <w:b/>
        </w:rPr>
        <w:t>Election Timetable</w:t>
      </w:r>
      <w:r>
        <w:rPr>
          <w:rFonts w:ascii="Arial" w:hAnsi="Arial" w:cs="Arial"/>
        </w:rPr>
        <w:t>.</w:t>
      </w:r>
    </w:p>
    <w:p w14:paraId="62A597ED"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8A.2.1.2</w:t>
      </w:r>
      <w:r>
        <w:rPr>
          <w:rFonts w:ascii="Arial" w:hAnsi="Arial" w:cs="Arial"/>
        </w:rPr>
        <w:t xml:space="preserve"> </w:t>
      </w:r>
      <w:r>
        <w:rPr>
          <w:rFonts w:ascii="Arial" w:hAnsi="Arial" w:cs="Arial"/>
        </w:rPr>
        <w:tab/>
        <w:t xml:space="preserve">Subject to Paragraph 8A.1.1.3, each </w:t>
      </w:r>
      <w:r>
        <w:rPr>
          <w:rFonts w:ascii="Arial" w:hAnsi="Arial" w:cs="Arial"/>
          <w:b/>
        </w:rPr>
        <w:t>User</w:t>
      </w:r>
      <w:r>
        <w:rPr>
          <w:rFonts w:ascii="Arial" w:hAnsi="Arial" w:cs="Arial"/>
        </w:rPr>
        <w:t xml:space="preserve"> may nominate one candidate for election by giving notice to </w:t>
      </w:r>
      <w:r>
        <w:rPr>
          <w:rFonts w:ascii="Arial" w:hAnsi="Arial" w:cs="Arial"/>
          <w:bCs/>
        </w:rPr>
        <w:t xml:space="preserve">the </w:t>
      </w:r>
      <w:r>
        <w:rPr>
          <w:rFonts w:ascii="Arial" w:hAnsi="Arial" w:cs="Arial"/>
          <w:b/>
        </w:rPr>
        <w:t>Code Administrator</w:t>
      </w:r>
      <w:r>
        <w:rPr>
          <w:rFonts w:ascii="Arial" w:hAnsi="Arial" w:cs="Arial"/>
        </w:rPr>
        <w:t>.</w:t>
      </w:r>
    </w:p>
    <w:p w14:paraId="05C23F4F"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8A.2.2 </w:t>
      </w:r>
      <w:r>
        <w:rPr>
          <w:rFonts w:ascii="Arial" w:hAnsi="Arial" w:cs="Arial"/>
          <w:b/>
        </w:rPr>
        <w:tab/>
        <w:t>List of candidates</w:t>
      </w:r>
    </w:p>
    <w:p w14:paraId="080375DF"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8A.2.2.1</w:t>
      </w:r>
      <w:r>
        <w:rPr>
          <w:rFonts w:ascii="Arial" w:hAnsi="Arial" w:cs="Arial"/>
        </w:rPr>
        <w:t xml:space="preserve"> </w:t>
      </w:r>
      <w:r>
        <w:rPr>
          <w:rFonts w:ascii="Arial" w:hAnsi="Arial" w:cs="Arial"/>
          <w:i/>
        </w:rPr>
        <w:tab/>
      </w:r>
      <w:r>
        <w:rPr>
          <w:rFonts w:ascii="Arial" w:hAnsi="Arial" w:cs="Arial"/>
          <w:bCs/>
        </w:rPr>
        <w:t>The</w:t>
      </w:r>
      <w:r>
        <w:rPr>
          <w:rFonts w:ascii="Arial" w:hAnsi="Arial" w:cs="Arial"/>
          <w:b/>
        </w:rPr>
        <w:t xml:space="preserve"> Code Administrator</w:t>
      </w:r>
      <w:r>
        <w:rPr>
          <w:rFonts w:ascii="Arial" w:hAnsi="Arial" w:cs="Arial"/>
        </w:rPr>
        <w:t xml:space="preserve"> shall draw up a list of the nominated candidates and circulate the list to all </w:t>
      </w:r>
      <w:r>
        <w:rPr>
          <w:rFonts w:ascii="Arial" w:hAnsi="Arial" w:cs="Arial"/>
          <w:b/>
        </w:rPr>
        <w:t>Users</w:t>
      </w:r>
      <w:r>
        <w:rPr>
          <w:rFonts w:ascii="Arial" w:hAnsi="Arial" w:cs="Arial"/>
        </w:rPr>
        <w:t xml:space="preserve"> by the date specified in the </w:t>
      </w:r>
      <w:r>
        <w:rPr>
          <w:rFonts w:ascii="Arial" w:hAnsi="Arial" w:cs="Arial"/>
          <w:b/>
        </w:rPr>
        <w:t>Election Timetable</w:t>
      </w:r>
      <w:r>
        <w:rPr>
          <w:rFonts w:ascii="Arial" w:hAnsi="Arial" w:cs="Arial"/>
        </w:rPr>
        <w:t>.</w:t>
      </w:r>
    </w:p>
    <w:p w14:paraId="07CD9A05"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8A.2.2.2</w:t>
      </w:r>
      <w:r>
        <w:rPr>
          <w:rFonts w:ascii="Arial" w:hAnsi="Arial" w:cs="Arial"/>
        </w:rPr>
        <w:t xml:space="preserve"> </w:t>
      </w:r>
      <w:r>
        <w:rPr>
          <w:rFonts w:ascii="Arial" w:hAnsi="Arial" w:cs="Arial"/>
        </w:rPr>
        <w:tab/>
        <w:t xml:space="preserve">The list shall specify the </w:t>
      </w:r>
      <w:r>
        <w:rPr>
          <w:rFonts w:ascii="Arial" w:hAnsi="Arial" w:cs="Arial"/>
          <w:b/>
        </w:rPr>
        <w:t>User</w:t>
      </w:r>
      <w:r>
        <w:rPr>
          <w:rFonts w:ascii="Arial" w:hAnsi="Arial" w:cs="Arial"/>
        </w:rPr>
        <w:t xml:space="preserve"> by whom each candidate was nominated and any affiliations which the candidate may wish to have drawn to the attention of </w:t>
      </w:r>
      <w:r>
        <w:rPr>
          <w:rFonts w:ascii="Arial" w:hAnsi="Arial" w:cs="Arial"/>
          <w:b/>
        </w:rPr>
        <w:t>Users</w:t>
      </w:r>
      <w:r>
        <w:rPr>
          <w:rFonts w:ascii="Arial" w:hAnsi="Arial" w:cs="Arial"/>
        </w:rPr>
        <w:t>.</w:t>
      </w:r>
    </w:p>
    <w:p w14:paraId="759A7985"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8A.2.2.3</w:t>
      </w:r>
      <w:r>
        <w:rPr>
          <w:rFonts w:ascii="Arial" w:hAnsi="Arial" w:cs="Arial"/>
        </w:rPr>
        <w:tab/>
        <w:t xml:space="preserve">Except where Paragraphs 8A.4.3 or 8A.4.4 apply, if seven (7) or fewer candidates are nominated no further steps in the election shall take place and such candidate(s) shall be treated as elected as </w:t>
      </w:r>
      <w:r>
        <w:rPr>
          <w:rFonts w:ascii="Arial" w:hAnsi="Arial" w:cs="Arial"/>
          <w:b/>
        </w:rPr>
        <w:t>Users’ Panel Members</w:t>
      </w:r>
      <w:r>
        <w:rPr>
          <w:rFonts w:ascii="Arial" w:hAnsi="Arial" w:cs="Arial"/>
        </w:rPr>
        <w:t xml:space="preserve"> and Paragraph 8A.3.2.4 shall apply in relation to such candidate(s).</w:t>
      </w:r>
    </w:p>
    <w:p w14:paraId="4234DD0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8A2.2.4</w:t>
      </w:r>
      <w:r>
        <w:rPr>
          <w:rFonts w:ascii="Arial" w:hAnsi="Arial" w:cs="Arial"/>
          <w:b/>
        </w:rPr>
        <w:tab/>
      </w:r>
      <w:r>
        <w:rPr>
          <w:rFonts w:ascii="Arial" w:hAnsi="Arial" w:cs="Arial"/>
        </w:rPr>
        <w:t xml:space="preserve">Where Paragraph 8A.4.3 applies, if only one (1) candidate is nominated, no further steps in the election shall take place and such candidate shall be treated as elected as a </w:t>
      </w:r>
      <w:r>
        <w:rPr>
          <w:rFonts w:ascii="Arial" w:hAnsi="Arial" w:cs="Arial"/>
          <w:b/>
        </w:rPr>
        <w:t xml:space="preserve">Panel Member </w:t>
      </w:r>
      <w:r>
        <w:rPr>
          <w:rFonts w:ascii="Arial" w:hAnsi="Arial" w:cs="Arial"/>
        </w:rPr>
        <w:t>and Paragraph 8A.3.2.4 shall apply in relation to such candidate.</w:t>
      </w:r>
    </w:p>
    <w:p w14:paraId="010F223E" w14:textId="77777777" w:rsidR="00B56045" w:rsidRDefault="00B56045" w:rsidP="00B56045">
      <w:pPr>
        <w:pStyle w:val="BodyText"/>
        <w:ind w:left="1134" w:hanging="1134"/>
        <w:jc w:val="both"/>
        <w:rPr>
          <w:rFonts w:ascii="Arial" w:hAnsi="Arial" w:cs="Arial"/>
        </w:rPr>
      </w:pPr>
      <w:r>
        <w:rPr>
          <w:rFonts w:ascii="Arial" w:hAnsi="Arial" w:cs="Arial"/>
          <w:b/>
        </w:rPr>
        <w:t>8A.2.2.5</w:t>
      </w:r>
      <w:r>
        <w:rPr>
          <w:rFonts w:ascii="Arial" w:hAnsi="Arial" w:cs="Arial"/>
        </w:rPr>
        <w:tab/>
        <w:t xml:space="preserve">Where Paragraph 8A.4.4 applies, if five (5) or fewer candidates are nominated, no further steps in the election shall take place and such candidate(s) shall be treated as elected as </w:t>
      </w:r>
      <w:r>
        <w:rPr>
          <w:rFonts w:ascii="Arial" w:hAnsi="Arial" w:cs="Arial"/>
          <w:b/>
        </w:rPr>
        <w:t>Alternate Members</w:t>
      </w:r>
      <w:r>
        <w:rPr>
          <w:rFonts w:ascii="Arial" w:hAnsi="Arial" w:cs="Arial"/>
        </w:rPr>
        <w:t xml:space="preserve"> and Paragraph 8A.3.2.4 shall apply in relation to such candidate(s).</w:t>
      </w:r>
    </w:p>
    <w:p w14:paraId="3CA164D0" w14:textId="77777777" w:rsidR="00B56045" w:rsidRDefault="00B56045" w:rsidP="00B56045">
      <w:pPr>
        <w:pStyle w:val="BodyText"/>
        <w:ind w:left="1134" w:hanging="1134"/>
        <w:jc w:val="both"/>
        <w:rPr>
          <w:rFonts w:ascii="Arial" w:hAnsi="Arial" w:cs="Arial"/>
        </w:rPr>
      </w:pPr>
      <w:r>
        <w:rPr>
          <w:rFonts w:ascii="Arial" w:hAnsi="Arial" w:cs="Arial"/>
          <w:b/>
        </w:rPr>
        <w:t>8A.2.2.6</w:t>
      </w:r>
      <w:r>
        <w:rPr>
          <w:rFonts w:ascii="Arial" w:hAnsi="Arial" w:cs="Arial"/>
          <w:b/>
        </w:rPr>
        <w:tab/>
      </w:r>
      <w:r>
        <w:rPr>
          <w:rFonts w:ascii="Arial" w:hAnsi="Arial" w:cs="Arial"/>
        </w:rPr>
        <w:t>Each nominated candidate shall make the declaration referred to in Paragraph 8.3.4(b)(iii) in order for such candidate’s relevant interests to be published alongside the list of nominated candidates pursuant to Paragraphs 8A2.2.1 and 8A.2.2.2. Failure to make such a declaration shall result in the relevant candidate becoming an ineligible candidate who shall not be included on the list of nominated candidates.</w:t>
      </w:r>
    </w:p>
    <w:p w14:paraId="16A55390" w14:textId="77777777" w:rsidR="00B56045" w:rsidRDefault="00B56045" w:rsidP="00B56045">
      <w:pPr>
        <w:pStyle w:val="BodyText"/>
        <w:ind w:left="1134" w:hanging="1134"/>
        <w:jc w:val="both"/>
        <w:rPr>
          <w:rFonts w:ascii="Arial" w:hAnsi="Arial" w:cs="Arial"/>
        </w:rPr>
      </w:pPr>
    </w:p>
    <w:p w14:paraId="5F836BA4" w14:textId="77777777" w:rsidR="00B56045" w:rsidRDefault="00B56045" w:rsidP="00B56045">
      <w:pPr>
        <w:pStyle w:val="BodyText"/>
        <w:tabs>
          <w:tab w:val="left" w:pos="1134"/>
        </w:tabs>
        <w:ind w:left="1134" w:hanging="1134"/>
        <w:rPr>
          <w:rFonts w:ascii="Arial" w:hAnsi="Arial" w:cs="Arial"/>
          <w:b/>
        </w:rPr>
      </w:pPr>
      <w:r>
        <w:rPr>
          <w:rFonts w:ascii="Arial" w:hAnsi="Arial" w:cs="Arial"/>
          <w:b/>
        </w:rPr>
        <w:lastRenderedPageBreak/>
        <w:t xml:space="preserve">8A.3. </w:t>
      </w:r>
      <w:r>
        <w:rPr>
          <w:rFonts w:ascii="Arial" w:hAnsi="Arial" w:cs="Arial"/>
          <w:b/>
        </w:rPr>
        <w:tab/>
        <w:t>VOTING</w:t>
      </w:r>
    </w:p>
    <w:p w14:paraId="4FC5527C"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8A.3.1 </w:t>
      </w:r>
      <w:r>
        <w:rPr>
          <w:rFonts w:ascii="Arial" w:hAnsi="Arial" w:cs="Arial"/>
          <w:b/>
        </w:rPr>
        <w:tab/>
        <w:t>Voting papers</w:t>
      </w:r>
    </w:p>
    <w:p w14:paraId="5FFA4C11" w14:textId="77777777" w:rsidR="00B56045" w:rsidRDefault="00B56045" w:rsidP="00B56045">
      <w:pPr>
        <w:pStyle w:val="BodyText"/>
        <w:tabs>
          <w:tab w:val="left" w:pos="1134"/>
        </w:tabs>
        <w:ind w:left="1134" w:hanging="1134"/>
        <w:jc w:val="both"/>
        <w:rPr>
          <w:rFonts w:ascii="Arial" w:hAnsi="Arial" w:cs="Arial"/>
          <w:b/>
        </w:rPr>
      </w:pPr>
      <w:r>
        <w:rPr>
          <w:rFonts w:ascii="Arial" w:hAnsi="Arial" w:cs="Arial"/>
          <w:b/>
        </w:rPr>
        <w:t>8A.3.1.1</w:t>
      </w:r>
      <w:r>
        <w:rPr>
          <w:rFonts w:ascii="Arial" w:hAnsi="Arial" w:cs="Arial"/>
        </w:rPr>
        <w:t xml:space="preserve"> </w:t>
      </w:r>
      <w:r>
        <w:rPr>
          <w:rFonts w:ascii="Arial" w:hAnsi="Arial" w:cs="Arial"/>
        </w:rPr>
        <w:tab/>
        <w:t>Voting papers shall be submitted in accordance with the election timetable.</w:t>
      </w:r>
    </w:p>
    <w:p w14:paraId="20450D08" w14:textId="77777777" w:rsidR="00B56045" w:rsidRDefault="00B56045" w:rsidP="00B56045">
      <w:pPr>
        <w:pStyle w:val="BodyText"/>
        <w:tabs>
          <w:tab w:val="left" w:pos="1134"/>
        </w:tabs>
        <w:ind w:left="1134" w:hanging="1134"/>
        <w:rPr>
          <w:rFonts w:ascii="Arial" w:hAnsi="Arial" w:cs="Arial"/>
        </w:rPr>
      </w:pPr>
      <w:r>
        <w:rPr>
          <w:rFonts w:ascii="Arial" w:hAnsi="Arial" w:cs="Arial"/>
          <w:b/>
        </w:rPr>
        <w:t>8A.3.1.2</w:t>
      </w:r>
      <w:r>
        <w:rPr>
          <w:rFonts w:ascii="Arial" w:hAnsi="Arial" w:cs="Arial"/>
        </w:rPr>
        <w:t xml:space="preserve"> </w:t>
      </w:r>
      <w:r>
        <w:rPr>
          <w:rFonts w:ascii="Arial" w:hAnsi="Arial" w:cs="Arial"/>
        </w:rPr>
        <w:tab/>
      </w:r>
      <w:r w:rsidRPr="005A5683">
        <w:rPr>
          <w:rFonts w:ascii="Arial" w:hAnsi="Arial" w:cs="Arial"/>
        </w:rPr>
        <w:t xml:space="preserve"> </w:t>
      </w:r>
      <w:r>
        <w:rPr>
          <w:rFonts w:ascii="Arial" w:hAnsi="Arial" w:cs="Arial"/>
        </w:rPr>
        <w:t xml:space="preserve">In accordance with the process set out in Paragraph 8A.1.1 the </w:t>
      </w:r>
      <w:r w:rsidRPr="006517B8">
        <w:rPr>
          <w:rFonts w:ascii="Arial" w:hAnsi="Arial" w:cs="Arial"/>
          <w:b/>
        </w:rPr>
        <w:t>Code Administrator</w:t>
      </w:r>
      <w:r>
        <w:rPr>
          <w:rFonts w:ascii="Arial" w:hAnsi="Arial" w:cs="Arial"/>
        </w:rPr>
        <w:t xml:space="preserve"> will </w:t>
      </w:r>
      <w:r w:rsidRPr="0021607C">
        <w:rPr>
          <w:rFonts w:ascii="Arial" w:hAnsi="Arial" w:cs="Arial"/>
        </w:rPr>
        <w:t xml:space="preserve">allocate each </w:t>
      </w:r>
      <w:r w:rsidRPr="000E66A8">
        <w:rPr>
          <w:rFonts w:ascii="Arial" w:hAnsi="Arial" w:cs="Arial"/>
          <w:b/>
        </w:rPr>
        <w:t>User</w:t>
      </w:r>
      <w:r w:rsidRPr="000A7E59">
        <w:rPr>
          <w:rFonts w:ascii="Arial" w:hAnsi="Arial" w:cs="Arial"/>
        </w:rPr>
        <w:t xml:space="preserve"> to a</w:t>
      </w:r>
      <w:r w:rsidRPr="005A0CD6">
        <w:rPr>
          <w:rFonts w:ascii="Arial" w:hAnsi="Arial" w:cs="Arial"/>
        </w:rPr>
        <w:t xml:space="preserve"> </w:t>
      </w:r>
      <w:r w:rsidRPr="005A0CD6">
        <w:rPr>
          <w:rFonts w:ascii="Arial" w:hAnsi="Arial" w:cs="Arial"/>
          <w:b/>
        </w:rPr>
        <w:t>Voting Group.</w:t>
      </w:r>
      <w:r w:rsidRPr="005A0CD6">
        <w:rPr>
          <w:rFonts w:ascii="Arial" w:hAnsi="Arial" w:cs="Arial"/>
        </w:rPr>
        <w:t xml:space="preserve"> </w:t>
      </w:r>
      <w:r w:rsidRPr="00971127">
        <w:rPr>
          <w:rFonts w:ascii="Arial" w:hAnsi="Arial" w:cs="Arial"/>
        </w:rPr>
        <w:t>For the purposes of this Annex 8A, a “</w:t>
      </w:r>
      <w:r w:rsidRPr="00E518D6">
        <w:rPr>
          <w:rFonts w:ascii="Arial" w:hAnsi="Arial" w:cs="Arial"/>
          <w:b/>
        </w:rPr>
        <w:t>Voting Group</w:t>
      </w:r>
      <w:r w:rsidRPr="00E518D6">
        <w:rPr>
          <w:rFonts w:ascii="Arial" w:hAnsi="Arial" w:cs="Arial"/>
        </w:rPr>
        <w:t xml:space="preserve">” means a </w:t>
      </w:r>
      <w:r w:rsidRPr="008E1C52">
        <w:rPr>
          <w:rFonts w:ascii="Arial" w:hAnsi="Arial" w:cs="Arial"/>
          <w:b/>
        </w:rPr>
        <w:t>User</w:t>
      </w:r>
      <w:r w:rsidRPr="0021607C">
        <w:rPr>
          <w:rFonts w:ascii="Arial" w:hAnsi="Arial" w:cs="Arial"/>
        </w:rPr>
        <w:t xml:space="preserve"> </w:t>
      </w:r>
      <w:r w:rsidRPr="000E66A8">
        <w:rPr>
          <w:rFonts w:ascii="Arial" w:hAnsi="Arial" w:cs="Arial"/>
        </w:rPr>
        <w:t xml:space="preserve">who is eligible to vote </w:t>
      </w:r>
      <w:r w:rsidRPr="000A7E59">
        <w:rPr>
          <w:rFonts w:ascii="Arial" w:hAnsi="Arial" w:cs="Arial"/>
        </w:rPr>
        <w:t xml:space="preserve">and </w:t>
      </w:r>
      <w:r w:rsidRPr="005A0CD6">
        <w:rPr>
          <w:rFonts w:ascii="Arial" w:hAnsi="Arial" w:cs="Arial"/>
        </w:rPr>
        <w:t xml:space="preserve">all </w:t>
      </w:r>
      <w:r w:rsidRPr="005A0CD6">
        <w:rPr>
          <w:rFonts w:ascii="Arial" w:hAnsi="Arial" w:cs="Arial"/>
          <w:b/>
        </w:rPr>
        <w:t>Affiliates</w:t>
      </w:r>
      <w:r w:rsidRPr="00971127">
        <w:rPr>
          <w:rFonts w:ascii="Arial" w:hAnsi="Arial" w:cs="Arial"/>
        </w:rPr>
        <w:t xml:space="preserve"> of that </w:t>
      </w:r>
      <w:r w:rsidRPr="00E518D6">
        <w:rPr>
          <w:rFonts w:ascii="Arial" w:hAnsi="Arial" w:cs="Arial"/>
          <w:b/>
        </w:rPr>
        <w:t xml:space="preserve">User </w:t>
      </w:r>
      <w:r w:rsidRPr="00F82267">
        <w:rPr>
          <w:rFonts w:ascii="Arial" w:hAnsi="Arial" w:cs="Arial"/>
        </w:rPr>
        <w:t>who are eligible to vote</w:t>
      </w:r>
    </w:p>
    <w:p w14:paraId="1411B21E" w14:textId="77777777" w:rsidR="00B56045" w:rsidRPr="00532B7E" w:rsidRDefault="00B56045" w:rsidP="00B56045">
      <w:pPr>
        <w:pStyle w:val="BodyText"/>
        <w:tabs>
          <w:tab w:val="left" w:pos="1134"/>
        </w:tabs>
        <w:ind w:left="1134" w:hanging="1134"/>
        <w:jc w:val="both"/>
        <w:rPr>
          <w:rFonts w:ascii="Arial" w:hAnsi="Arial" w:cs="Arial"/>
        </w:rPr>
      </w:pPr>
      <w:r w:rsidRPr="00DE071A">
        <w:rPr>
          <w:rFonts w:ascii="Arial" w:hAnsi="Arial" w:cs="Arial"/>
        </w:rPr>
        <w:t>8A</w:t>
      </w:r>
      <w:r w:rsidRPr="00567CB3">
        <w:rPr>
          <w:rFonts w:ascii="Arial" w:hAnsi="Arial" w:cs="Arial"/>
        </w:rPr>
        <w:t>.3.1.3</w:t>
      </w:r>
      <w:r w:rsidRPr="00567CB3">
        <w:rPr>
          <w:rFonts w:ascii="Arial" w:hAnsi="Arial" w:cs="Arial"/>
        </w:rPr>
        <w:tab/>
        <w:t xml:space="preserve">Each </w:t>
      </w:r>
      <w:r w:rsidRPr="00567CB3">
        <w:rPr>
          <w:rFonts w:ascii="Arial" w:hAnsi="Arial" w:cs="Arial"/>
          <w:b/>
        </w:rPr>
        <w:t>Voting Group</w:t>
      </w:r>
      <w:r w:rsidRPr="00567CB3">
        <w:rPr>
          <w:rFonts w:ascii="Arial" w:hAnsi="Arial" w:cs="Arial"/>
        </w:rPr>
        <w:t xml:space="preserve"> shall be entitled to submit one voting paper </w:t>
      </w:r>
      <w:r w:rsidRPr="00532B7E">
        <w:rPr>
          <w:rFonts w:ascii="Arial" w:hAnsi="Arial" w:cs="Arial"/>
        </w:rPr>
        <w:t xml:space="preserve">in respect of </w:t>
      </w:r>
      <w:r w:rsidRPr="00DE071A">
        <w:rPr>
          <w:rFonts w:ascii="Arial" w:hAnsi="Arial" w:cs="Arial"/>
        </w:rPr>
        <w:t xml:space="preserve">each of the following </w:t>
      </w:r>
      <w:r w:rsidRPr="00567CB3">
        <w:rPr>
          <w:rFonts w:ascii="Arial" w:hAnsi="Arial" w:cs="Arial"/>
          <w:b/>
        </w:rPr>
        <w:t>Voting Sub-Groups</w:t>
      </w:r>
      <w:r w:rsidRPr="00567CB3">
        <w:rPr>
          <w:rFonts w:ascii="Arial" w:hAnsi="Arial" w:cs="Arial"/>
        </w:rPr>
        <w:t xml:space="preserve">, provided that one or more </w:t>
      </w:r>
      <w:r w:rsidRPr="00567CB3">
        <w:rPr>
          <w:rFonts w:ascii="Arial" w:hAnsi="Arial" w:cs="Arial"/>
          <w:b/>
        </w:rPr>
        <w:t>Users</w:t>
      </w:r>
      <w:r w:rsidRPr="00567CB3">
        <w:rPr>
          <w:rFonts w:ascii="Arial" w:hAnsi="Arial" w:cs="Arial"/>
        </w:rPr>
        <w:t xml:space="preserve"> in such </w:t>
      </w:r>
      <w:r w:rsidRPr="00567CB3">
        <w:rPr>
          <w:rFonts w:ascii="Arial" w:hAnsi="Arial" w:cs="Arial"/>
          <w:b/>
        </w:rPr>
        <w:t xml:space="preserve">Voting Group </w:t>
      </w:r>
      <w:r w:rsidRPr="00567CB3">
        <w:rPr>
          <w:rFonts w:ascii="Arial" w:hAnsi="Arial" w:cs="Arial"/>
        </w:rPr>
        <w:t xml:space="preserve">fall within the relevant </w:t>
      </w:r>
      <w:r w:rsidRPr="00532B7E">
        <w:rPr>
          <w:rFonts w:ascii="Arial" w:hAnsi="Arial" w:cs="Arial"/>
          <w:b/>
        </w:rPr>
        <w:t>Voting Sub-Group</w:t>
      </w:r>
      <w:r w:rsidRPr="00532B7E">
        <w:rPr>
          <w:rFonts w:ascii="Arial" w:hAnsi="Arial" w:cs="Arial"/>
        </w:rPr>
        <w:t xml:space="preserve">: </w:t>
      </w:r>
    </w:p>
    <w:p w14:paraId="05EAE3F2" w14:textId="77777777" w:rsidR="00B56045" w:rsidRPr="000B51AA" w:rsidRDefault="00B56045" w:rsidP="00B56045">
      <w:pPr>
        <w:pStyle w:val="BodyText"/>
        <w:tabs>
          <w:tab w:val="left" w:pos="1134"/>
          <w:tab w:val="left" w:pos="1985"/>
        </w:tabs>
        <w:ind w:left="1985" w:hanging="851"/>
        <w:jc w:val="both"/>
        <w:rPr>
          <w:rFonts w:ascii="Arial" w:hAnsi="Arial" w:cs="Arial"/>
        </w:rPr>
      </w:pPr>
      <w:r w:rsidRPr="00B55AE7">
        <w:rPr>
          <w:rFonts w:ascii="Arial" w:hAnsi="Arial" w:cs="Arial"/>
        </w:rPr>
        <w:t>(a)</w:t>
      </w:r>
      <w:r w:rsidRPr="00B55AE7">
        <w:rPr>
          <w:rFonts w:ascii="Arial" w:hAnsi="Arial" w:cs="Arial"/>
        </w:rPr>
        <w:tab/>
        <w:t xml:space="preserve">the </w:t>
      </w:r>
      <w:r w:rsidRPr="00B55AE7">
        <w:rPr>
          <w:rFonts w:ascii="Arial" w:hAnsi="Arial" w:cs="Arial"/>
          <w:b/>
        </w:rPr>
        <w:t xml:space="preserve">Generation Voting </w:t>
      </w:r>
      <w:r w:rsidRPr="000B51AA">
        <w:rPr>
          <w:rFonts w:ascii="Arial" w:hAnsi="Arial" w:cs="Arial"/>
          <w:b/>
        </w:rPr>
        <w:t>Sub-Group</w:t>
      </w:r>
      <w:r w:rsidRPr="000B51AA">
        <w:rPr>
          <w:rFonts w:ascii="Arial" w:hAnsi="Arial" w:cs="Arial"/>
        </w:rPr>
        <w:t>;</w:t>
      </w:r>
    </w:p>
    <w:p w14:paraId="1F37737D" w14:textId="77777777" w:rsidR="00B56045" w:rsidRPr="008E1C52"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(b)</w:t>
      </w:r>
      <w:r w:rsidRPr="008E1C52">
        <w:rPr>
          <w:rFonts w:ascii="Arial" w:hAnsi="Arial" w:cs="Arial"/>
        </w:rPr>
        <w:tab/>
        <w:t xml:space="preserve">the </w:t>
      </w:r>
      <w:r w:rsidRPr="008E1C52">
        <w:rPr>
          <w:rFonts w:ascii="Arial" w:hAnsi="Arial" w:cs="Arial"/>
          <w:b/>
        </w:rPr>
        <w:t>Supply Voting Sub-Group</w:t>
      </w:r>
      <w:r w:rsidRPr="008E1C52">
        <w:rPr>
          <w:rFonts w:ascii="Arial" w:hAnsi="Arial" w:cs="Arial"/>
        </w:rPr>
        <w:t>;</w:t>
      </w:r>
    </w:p>
    <w:p w14:paraId="2D563B35" w14:textId="77777777" w:rsidR="00B56045" w:rsidRPr="008E1C52"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(c)</w:t>
      </w:r>
      <w:r w:rsidRPr="008E1C52">
        <w:rPr>
          <w:rFonts w:ascii="Arial" w:hAnsi="Arial" w:cs="Arial"/>
        </w:rPr>
        <w:tab/>
        <w:t xml:space="preserve">the </w:t>
      </w:r>
      <w:r w:rsidRPr="008E1C52">
        <w:rPr>
          <w:rFonts w:ascii="Arial" w:hAnsi="Arial" w:cs="Arial"/>
          <w:b/>
        </w:rPr>
        <w:t>Demand Voting Sub-Group</w:t>
      </w:r>
      <w:r w:rsidRPr="008E1C52">
        <w:rPr>
          <w:rFonts w:ascii="Arial" w:hAnsi="Arial" w:cs="Arial"/>
        </w:rPr>
        <w:t>; and</w:t>
      </w:r>
    </w:p>
    <w:p w14:paraId="602A2DF4" w14:textId="77777777" w:rsidR="00B56045" w:rsidRPr="008E1C52"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(d)</w:t>
      </w:r>
      <w:r w:rsidRPr="008E1C52">
        <w:rPr>
          <w:rFonts w:ascii="Arial" w:hAnsi="Arial" w:cs="Arial"/>
        </w:rPr>
        <w:tab/>
        <w:t xml:space="preserve">the </w:t>
      </w:r>
      <w:r w:rsidRPr="008E1C52">
        <w:rPr>
          <w:rFonts w:ascii="Arial" w:hAnsi="Arial" w:cs="Arial"/>
          <w:b/>
        </w:rPr>
        <w:t>Interconnector Voting Sub-Group</w:t>
      </w:r>
      <w:r w:rsidRPr="008E1C52">
        <w:rPr>
          <w:rFonts w:ascii="Arial" w:hAnsi="Arial" w:cs="Arial"/>
        </w:rPr>
        <w:t>.</w:t>
      </w:r>
    </w:p>
    <w:p w14:paraId="4D31D157" w14:textId="77777777" w:rsidR="00B56045" w:rsidRDefault="00B56045" w:rsidP="00B56045">
      <w:pPr>
        <w:pStyle w:val="BodyText"/>
        <w:tabs>
          <w:tab w:val="left" w:pos="1134"/>
          <w:tab w:val="left" w:pos="1985"/>
        </w:tabs>
        <w:ind w:left="1985" w:hanging="851"/>
        <w:jc w:val="both"/>
        <w:rPr>
          <w:rFonts w:ascii="Arial" w:hAnsi="Arial" w:cs="Arial"/>
        </w:rPr>
      </w:pPr>
      <w:r w:rsidRPr="008E1C52">
        <w:rPr>
          <w:rFonts w:ascii="Arial" w:hAnsi="Arial" w:cs="Arial"/>
        </w:rPr>
        <w:t xml:space="preserve">For the avoidance of doubt, each </w:t>
      </w:r>
      <w:r w:rsidRPr="008E1C52">
        <w:rPr>
          <w:rFonts w:ascii="Arial" w:hAnsi="Arial" w:cs="Arial"/>
          <w:b/>
        </w:rPr>
        <w:t xml:space="preserve">Voting Group </w:t>
      </w:r>
      <w:r w:rsidRPr="008E1C52">
        <w:rPr>
          <w:rFonts w:ascii="Arial" w:hAnsi="Arial" w:cs="Arial"/>
        </w:rPr>
        <w:t xml:space="preserve">will therefore be entitled to submit up to four (4) voting papers, being one paper per </w:t>
      </w:r>
      <w:r w:rsidRPr="008E1C52">
        <w:rPr>
          <w:rFonts w:ascii="Arial" w:hAnsi="Arial" w:cs="Arial"/>
          <w:b/>
        </w:rPr>
        <w:t>Voting Sub-Group</w:t>
      </w:r>
      <w:r w:rsidRPr="00567CB3">
        <w:rPr>
          <w:rFonts w:ascii="Arial" w:hAnsi="Arial" w:cs="Arial"/>
        </w:rPr>
        <w:t>.</w:t>
      </w:r>
    </w:p>
    <w:p w14:paraId="0B38DF6F" w14:textId="77777777" w:rsidR="00B56045" w:rsidRPr="000A7E59" w:rsidRDefault="00B56045" w:rsidP="00B56045">
      <w:pPr>
        <w:pStyle w:val="BodyText"/>
        <w:tabs>
          <w:tab w:val="left" w:pos="1134"/>
        </w:tabs>
        <w:ind w:left="1134" w:hanging="1134"/>
        <w:jc w:val="both"/>
        <w:rPr>
          <w:rFonts w:ascii="Arial" w:hAnsi="Arial" w:cs="Arial"/>
        </w:rPr>
      </w:pPr>
      <w:r w:rsidRPr="00567CB3">
        <w:rPr>
          <w:rFonts w:ascii="Arial" w:hAnsi="Arial" w:cs="Arial"/>
        </w:rPr>
        <w:t>8A.3.1.4</w:t>
      </w:r>
      <w:r w:rsidRPr="00567CB3">
        <w:rPr>
          <w:rFonts w:ascii="Arial" w:hAnsi="Arial" w:cs="Arial"/>
        </w:rPr>
        <w:tab/>
      </w:r>
      <w:r w:rsidRPr="008E1C52">
        <w:rPr>
          <w:rFonts w:ascii="Arial" w:hAnsi="Arial" w:cs="Arial"/>
        </w:rPr>
        <w:t>All</w:t>
      </w:r>
      <w:r w:rsidRPr="00567CB3">
        <w:rPr>
          <w:rFonts w:ascii="Arial" w:hAnsi="Arial" w:cs="Arial"/>
        </w:rPr>
        <w:t xml:space="preserve"> </w:t>
      </w:r>
      <w:r w:rsidRPr="00567CB3">
        <w:rPr>
          <w:rFonts w:ascii="Arial" w:hAnsi="Arial" w:cs="Arial"/>
          <w:b/>
        </w:rPr>
        <w:t xml:space="preserve">Users </w:t>
      </w:r>
      <w:r w:rsidRPr="008E1C52">
        <w:rPr>
          <w:rFonts w:ascii="Arial" w:hAnsi="Arial" w:cs="Arial"/>
        </w:rPr>
        <w:t xml:space="preserve">eligible to vote </w:t>
      </w:r>
      <w:r w:rsidRPr="00567CB3">
        <w:rPr>
          <w:rFonts w:ascii="Arial" w:hAnsi="Arial" w:cs="Arial"/>
        </w:rPr>
        <w:t>within a</w:t>
      </w:r>
      <w:r>
        <w:rPr>
          <w:rFonts w:ascii="Arial" w:hAnsi="Arial" w:cs="Arial"/>
        </w:rPr>
        <w:t xml:space="preserve"> </w:t>
      </w:r>
      <w:r w:rsidRPr="008E1C52">
        <w:rPr>
          <w:rFonts w:ascii="Arial" w:hAnsi="Arial" w:cs="Arial"/>
          <w:b/>
        </w:rPr>
        <w:t>Voting Group</w:t>
      </w:r>
      <w:r w:rsidRPr="00567CB3">
        <w:rPr>
          <w:rFonts w:ascii="Arial" w:hAnsi="Arial" w:cs="Arial"/>
        </w:rPr>
        <w:t xml:space="preserve"> </w:t>
      </w:r>
      <w:r w:rsidRPr="00DE071A">
        <w:rPr>
          <w:rFonts w:ascii="Arial" w:hAnsi="Arial" w:cs="Arial"/>
        </w:rPr>
        <w:t>shall receive voting papers</w:t>
      </w:r>
      <w:r w:rsidRPr="008E1C52">
        <w:rPr>
          <w:rFonts w:ascii="Arial" w:hAnsi="Arial" w:cs="Arial"/>
        </w:rPr>
        <w:t xml:space="preserve">. Each </w:t>
      </w:r>
      <w:r w:rsidRPr="008E1C52">
        <w:rPr>
          <w:rFonts w:ascii="Arial" w:hAnsi="Arial" w:cs="Arial"/>
          <w:b/>
        </w:rPr>
        <w:t xml:space="preserve">Voting Group </w:t>
      </w:r>
      <w:r w:rsidRPr="008E1C52">
        <w:rPr>
          <w:rFonts w:ascii="Arial" w:hAnsi="Arial" w:cs="Arial"/>
        </w:rPr>
        <w:t>shall be responsible for designating</w:t>
      </w:r>
      <w:r>
        <w:rPr>
          <w:rFonts w:ascii="Arial" w:hAnsi="Arial" w:cs="Arial"/>
        </w:rPr>
        <w:t xml:space="preserve"> which specific </w:t>
      </w:r>
      <w:r>
        <w:rPr>
          <w:rFonts w:ascii="Arial" w:hAnsi="Arial" w:cs="Arial"/>
          <w:b/>
        </w:rPr>
        <w:t xml:space="preserve">User(s) </w:t>
      </w:r>
      <w:r w:rsidRPr="00567CB3">
        <w:rPr>
          <w:rFonts w:ascii="Arial" w:hAnsi="Arial" w:cs="Arial"/>
        </w:rPr>
        <w:t xml:space="preserve">within their </w:t>
      </w:r>
      <w:r w:rsidRPr="00567CB3">
        <w:rPr>
          <w:rFonts w:ascii="Arial" w:hAnsi="Arial" w:cs="Arial"/>
          <w:b/>
        </w:rPr>
        <w:t>Voting Group</w:t>
      </w:r>
      <w:r w:rsidRPr="00567CB3">
        <w:rPr>
          <w:rFonts w:ascii="Arial" w:hAnsi="Arial" w:cs="Arial"/>
        </w:rPr>
        <w:t xml:space="preserve"> </w:t>
      </w:r>
      <w:r w:rsidRPr="008E1C52">
        <w:rPr>
          <w:rFonts w:ascii="Arial" w:hAnsi="Arial" w:cs="Arial"/>
        </w:rPr>
        <w:t xml:space="preserve">shall </w:t>
      </w:r>
      <w:r w:rsidRPr="00567CB3">
        <w:rPr>
          <w:rFonts w:ascii="Arial" w:hAnsi="Arial" w:cs="Arial"/>
        </w:rPr>
        <w:t>submit voting paper(s)</w:t>
      </w:r>
      <w:r w:rsidRPr="008E1C52">
        <w:rPr>
          <w:rFonts w:ascii="Arial" w:hAnsi="Arial" w:cs="Arial"/>
        </w:rPr>
        <w:t xml:space="preserve"> </w:t>
      </w:r>
      <w:r w:rsidRPr="00567CB3">
        <w:rPr>
          <w:rFonts w:ascii="Arial" w:hAnsi="Arial" w:cs="Arial"/>
        </w:rPr>
        <w:t xml:space="preserve">on behalf of </w:t>
      </w:r>
      <w:r w:rsidRPr="008E1C52">
        <w:rPr>
          <w:rFonts w:ascii="Arial" w:hAnsi="Arial" w:cs="Arial"/>
        </w:rPr>
        <w:t>the relevant</w:t>
      </w:r>
      <w:r w:rsidRPr="00567CB3">
        <w:rPr>
          <w:rFonts w:ascii="Arial" w:hAnsi="Arial" w:cs="Arial"/>
        </w:rPr>
        <w:t xml:space="preserve"> Voting Sub-Group(s) </w:t>
      </w:r>
      <w:r w:rsidRPr="008E1C52">
        <w:rPr>
          <w:rFonts w:ascii="Arial" w:hAnsi="Arial" w:cs="Arial"/>
        </w:rPr>
        <w:t>in accordance with Paragraph 8A.3.1.</w:t>
      </w:r>
      <w:r w:rsidRPr="00E906EE">
        <w:rPr>
          <w:rFonts w:ascii="Arial" w:hAnsi="Arial" w:cs="Arial"/>
        </w:rPr>
        <w:t>3</w:t>
      </w:r>
      <w:r w:rsidRPr="0021607C">
        <w:rPr>
          <w:rFonts w:ascii="Arial" w:hAnsi="Arial" w:cs="Arial"/>
        </w:rPr>
        <w:t>.</w:t>
      </w:r>
      <w:r w:rsidRPr="000E66A8">
        <w:rPr>
          <w:rFonts w:ascii="Arial" w:hAnsi="Arial" w:cs="Arial"/>
        </w:rPr>
        <w:t xml:space="preserve"> </w:t>
      </w:r>
    </w:p>
    <w:p w14:paraId="1FE05D39" w14:textId="77777777" w:rsidR="00B56045" w:rsidRPr="005A0CD6" w:rsidRDefault="00B56045" w:rsidP="00B56045">
      <w:pPr>
        <w:pStyle w:val="BodyText"/>
        <w:tabs>
          <w:tab w:val="left" w:pos="1134"/>
        </w:tabs>
        <w:ind w:left="1134" w:hanging="1134"/>
        <w:jc w:val="both"/>
        <w:rPr>
          <w:rFonts w:ascii="Arial" w:hAnsi="Arial" w:cs="Arial"/>
        </w:rPr>
      </w:pPr>
      <w:r w:rsidRPr="005A0CD6">
        <w:rPr>
          <w:rFonts w:ascii="Arial" w:hAnsi="Arial" w:cs="Arial"/>
        </w:rPr>
        <w:t>8A</w:t>
      </w:r>
      <w:r>
        <w:rPr>
          <w:rFonts w:ascii="Arial" w:hAnsi="Arial" w:cs="Arial"/>
        </w:rPr>
        <w:t>.</w:t>
      </w:r>
      <w:r w:rsidRPr="005A0CD6">
        <w:rPr>
          <w:rFonts w:ascii="Arial" w:hAnsi="Arial" w:cs="Arial"/>
        </w:rPr>
        <w:t>3.1.</w:t>
      </w:r>
      <w:r>
        <w:rPr>
          <w:rFonts w:ascii="Arial" w:hAnsi="Arial" w:cs="Arial"/>
        </w:rPr>
        <w:t>5</w:t>
      </w:r>
      <w:r w:rsidRPr="005A0CD6">
        <w:rPr>
          <w:rFonts w:ascii="Arial" w:hAnsi="Arial" w:cs="Arial"/>
        </w:rPr>
        <w:tab/>
        <w:t>In the ev</w:t>
      </w:r>
      <w:r w:rsidRPr="00971127">
        <w:rPr>
          <w:rFonts w:ascii="Arial" w:hAnsi="Arial" w:cs="Arial"/>
        </w:rPr>
        <w:t xml:space="preserve">ent </w:t>
      </w:r>
      <w:r w:rsidRPr="00E518D6">
        <w:rPr>
          <w:rFonts w:ascii="Arial" w:hAnsi="Arial" w:cs="Arial"/>
        </w:rPr>
        <w:t xml:space="preserve">that </w:t>
      </w:r>
      <w:r w:rsidRPr="00F82267">
        <w:rPr>
          <w:rFonts w:ascii="Arial" w:hAnsi="Arial" w:cs="Arial"/>
        </w:rPr>
        <w:t xml:space="preserve">the number of voting papers submitted </w:t>
      </w:r>
      <w:r>
        <w:rPr>
          <w:rFonts w:ascii="Arial" w:hAnsi="Arial" w:cs="Arial"/>
        </w:rPr>
        <w:t xml:space="preserve">by </w:t>
      </w:r>
      <w:r w:rsidRPr="008E1C52">
        <w:rPr>
          <w:rFonts w:ascii="Arial" w:hAnsi="Arial" w:cs="Arial"/>
          <w:b/>
        </w:rPr>
        <w:t xml:space="preserve">Users </w:t>
      </w:r>
      <w:r w:rsidRPr="008E1C52">
        <w:rPr>
          <w:rFonts w:ascii="Arial" w:hAnsi="Arial" w:cs="Arial"/>
        </w:rPr>
        <w:t>within</w:t>
      </w:r>
      <w:r w:rsidRPr="0021607C">
        <w:rPr>
          <w:rFonts w:ascii="Arial" w:hAnsi="Arial" w:cs="Arial"/>
        </w:rPr>
        <w:t xml:space="preserve"> a </w:t>
      </w:r>
      <w:r w:rsidRPr="000E66A8">
        <w:rPr>
          <w:rFonts w:ascii="Arial" w:hAnsi="Arial" w:cs="Arial"/>
          <w:b/>
        </w:rPr>
        <w:t>Voting Group</w:t>
      </w:r>
      <w:r w:rsidRPr="005A0CD6">
        <w:rPr>
          <w:rFonts w:ascii="Arial" w:hAnsi="Arial" w:cs="Arial"/>
          <w:b/>
        </w:rPr>
        <w:t xml:space="preserve"> </w:t>
      </w:r>
      <w:r w:rsidRPr="005A0CD6">
        <w:rPr>
          <w:rFonts w:ascii="Arial" w:hAnsi="Arial" w:cs="Arial"/>
        </w:rPr>
        <w:t>exceeds the entitlement set out in Paragraph 8A.3.1.</w:t>
      </w:r>
      <w:r>
        <w:rPr>
          <w:rFonts w:ascii="Arial" w:hAnsi="Arial" w:cs="Arial"/>
        </w:rPr>
        <w:t>3</w:t>
      </w:r>
      <w:r w:rsidRPr="005A0CD6">
        <w:rPr>
          <w:rFonts w:ascii="Arial" w:hAnsi="Arial" w:cs="Arial"/>
        </w:rPr>
        <w:t>:</w:t>
      </w:r>
    </w:p>
    <w:p w14:paraId="7D651A83" w14:textId="7E538E0E" w:rsidR="00B56045" w:rsidRPr="000A7E59" w:rsidRDefault="00B56045" w:rsidP="00B56045">
      <w:pPr>
        <w:pStyle w:val="BodyText"/>
        <w:tabs>
          <w:tab w:val="left" w:pos="1134"/>
        </w:tabs>
        <w:ind w:left="1695" w:hanging="1695"/>
        <w:jc w:val="both"/>
        <w:rPr>
          <w:rFonts w:ascii="Arial" w:hAnsi="Arial" w:cs="Arial"/>
        </w:rPr>
      </w:pPr>
      <w:r w:rsidRPr="00971127">
        <w:rPr>
          <w:rFonts w:ascii="Arial" w:hAnsi="Arial" w:cs="Arial"/>
        </w:rPr>
        <w:tab/>
        <w:t>(a)</w:t>
      </w:r>
      <w:r w:rsidRPr="00971127">
        <w:rPr>
          <w:rFonts w:ascii="Arial" w:hAnsi="Arial" w:cs="Arial"/>
        </w:rPr>
        <w:tab/>
        <w:t xml:space="preserve">the </w:t>
      </w:r>
      <w:r w:rsidRPr="00E518D6">
        <w:rPr>
          <w:rFonts w:ascii="Arial" w:hAnsi="Arial" w:cs="Arial"/>
          <w:b/>
        </w:rPr>
        <w:t xml:space="preserve">Code </w:t>
      </w:r>
      <w:r w:rsidR="0037528D">
        <w:rPr>
          <w:rFonts w:ascii="Arial" w:hAnsi="Arial" w:cs="Arial"/>
          <w:b/>
        </w:rPr>
        <w:t xml:space="preserve">Administrator </w:t>
      </w:r>
      <w:r w:rsidRPr="00F82267">
        <w:rPr>
          <w:rFonts w:ascii="Arial" w:hAnsi="Arial" w:cs="Arial"/>
        </w:rPr>
        <w:t xml:space="preserve">shall use reasonable endeavours to contact </w:t>
      </w:r>
      <w:r w:rsidRPr="00E37BAC">
        <w:rPr>
          <w:rFonts w:ascii="Arial" w:hAnsi="Arial" w:cs="Arial"/>
        </w:rPr>
        <w:t xml:space="preserve">each of the relevant </w:t>
      </w:r>
      <w:r w:rsidRPr="008E1C52">
        <w:rPr>
          <w:rFonts w:ascii="Arial" w:hAnsi="Arial" w:cs="Arial"/>
          <w:b/>
        </w:rPr>
        <w:t>Users</w:t>
      </w:r>
      <w:r w:rsidRPr="0021607C">
        <w:rPr>
          <w:rFonts w:ascii="Arial" w:hAnsi="Arial" w:cs="Arial"/>
        </w:rPr>
        <w:t xml:space="preserve"> to establish </w:t>
      </w:r>
      <w:r w:rsidRPr="000E66A8">
        <w:rPr>
          <w:rFonts w:ascii="Arial" w:hAnsi="Arial" w:cs="Arial"/>
        </w:rPr>
        <w:t xml:space="preserve">which </w:t>
      </w:r>
      <w:r w:rsidRPr="000A7E59">
        <w:rPr>
          <w:rFonts w:ascii="Arial" w:hAnsi="Arial" w:cs="Arial"/>
        </w:rPr>
        <w:t>voting paper</w:t>
      </w:r>
      <w:r w:rsidRPr="005A0CD6">
        <w:rPr>
          <w:rFonts w:ascii="Arial" w:hAnsi="Arial" w:cs="Arial"/>
        </w:rPr>
        <w:t xml:space="preserve">(s) shall be </w:t>
      </w:r>
      <w:r w:rsidRPr="008E1C52">
        <w:rPr>
          <w:rFonts w:ascii="Arial" w:hAnsi="Arial" w:cs="Arial"/>
        </w:rPr>
        <w:t>deemed valid and which voting paper(s) shall be deemed invalid and disregarded</w:t>
      </w:r>
      <w:r w:rsidRPr="0021607C">
        <w:rPr>
          <w:rFonts w:ascii="Arial" w:hAnsi="Arial" w:cs="Arial"/>
        </w:rPr>
        <w:t>;</w:t>
      </w:r>
      <w:r w:rsidRPr="000E66A8">
        <w:rPr>
          <w:rFonts w:ascii="Arial" w:hAnsi="Arial" w:cs="Arial"/>
        </w:rPr>
        <w:t xml:space="preserve"> and</w:t>
      </w:r>
    </w:p>
    <w:p w14:paraId="2AB70662" w14:textId="77777777" w:rsidR="00B56045" w:rsidRDefault="00B56045" w:rsidP="00B56045">
      <w:pPr>
        <w:pStyle w:val="BodyText"/>
        <w:tabs>
          <w:tab w:val="left" w:pos="1134"/>
          <w:tab w:val="left" w:pos="1985"/>
        </w:tabs>
        <w:ind w:left="1695" w:hanging="1695"/>
        <w:jc w:val="both"/>
        <w:rPr>
          <w:rFonts w:ascii="Arial" w:hAnsi="Arial" w:cs="Arial"/>
        </w:rPr>
      </w:pPr>
      <w:r w:rsidRPr="008E1C52">
        <w:rPr>
          <w:rFonts w:ascii="Arial" w:hAnsi="Arial" w:cs="Arial"/>
        </w:rPr>
        <w:tab/>
        <w:t>(b)</w:t>
      </w:r>
      <w:r>
        <w:rPr>
          <w:rFonts w:ascii="Arial" w:hAnsi="Arial" w:cs="Arial"/>
        </w:rPr>
        <w:tab/>
      </w:r>
      <w:r w:rsidRPr="008E1C52">
        <w:rPr>
          <w:rFonts w:ascii="Arial" w:hAnsi="Arial" w:cs="Arial"/>
        </w:rPr>
        <w:t xml:space="preserve">where the </w:t>
      </w:r>
      <w:r w:rsidRPr="008E1C52">
        <w:rPr>
          <w:rFonts w:ascii="Arial" w:hAnsi="Arial" w:cs="Arial"/>
          <w:b/>
        </w:rPr>
        <w:t xml:space="preserve">Code Administrator </w:t>
      </w:r>
      <w:r w:rsidRPr="008E1C52">
        <w:rPr>
          <w:rFonts w:ascii="Arial" w:hAnsi="Arial" w:cs="Arial"/>
        </w:rPr>
        <w:t xml:space="preserve">has not been able to contact the relevant </w:t>
      </w:r>
      <w:r w:rsidRPr="008E1C52">
        <w:rPr>
          <w:rFonts w:ascii="Arial" w:hAnsi="Arial" w:cs="Arial"/>
          <w:b/>
        </w:rPr>
        <w:t xml:space="preserve">Users </w:t>
      </w:r>
      <w:r w:rsidRPr="008E1C52">
        <w:rPr>
          <w:rFonts w:ascii="Arial" w:hAnsi="Arial" w:cs="Arial"/>
        </w:rPr>
        <w:t>using reasonable endeavours</w:t>
      </w:r>
      <w:r w:rsidRPr="0021607C">
        <w:rPr>
          <w:rFonts w:ascii="Arial" w:hAnsi="Arial" w:cs="Arial"/>
        </w:rPr>
        <w:t xml:space="preserve">, </w:t>
      </w:r>
      <w:r w:rsidRPr="000E66A8">
        <w:rPr>
          <w:rFonts w:ascii="Arial" w:hAnsi="Arial" w:cs="Arial"/>
        </w:rPr>
        <w:t xml:space="preserve">the </w:t>
      </w:r>
      <w:r w:rsidRPr="000A7E59">
        <w:rPr>
          <w:rFonts w:ascii="Arial" w:hAnsi="Arial" w:cs="Arial"/>
          <w:b/>
        </w:rPr>
        <w:t>Code Administrator</w:t>
      </w:r>
      <w:r w:rsidRPr="005A0CD6">
        <w:rPr>
          <w:rFonts w:ascii="Arial" w:hAnsi="Arial" w:cs="Arial"/>
        </w:rPr>
        <w:t xml:space="preserve"> shall select </w:t>
      </w:r>
      <w:r w:rsidRPr="00971127">
        <w:rPr>
          <w:rFonts w:ascii="Arial" w:hAnsi="Arial" w:cs="Arial"/>
        </w:rPr>
        <w:t>from the voting papers at random</w:t>
      </w:r>
      <w:r w:rsidRPr="00E518D6">
        <w:rPr>
          <w:rFonts w:ascii="Arial" w:hAnsi="Arial" w:cs="Arial"/>
        </w:rPr>
        <w:t xml:space="preserve">. Any voting paper(s) selected by the </w:t>
      </w:r>
      <w:r w:rsidRPr="00F82267">
        <w:rPr>
          <w:rFonts w:ascii="Arial" w:hAnsi="Arial" w:cs="Arial"/>
          <w:b/>
        </w:rPr>
        <w:t xml:space="preserve">Code Administrator </w:t>
      </w:r>
      <w:r w:rsidRPr="00E37BAC">
        <w:rPr>
          <w:rFonts w:ascii="Arial" w:hAnsi="Arial" w:cs="Arial"/>
        </w:rPr>
        <w:t>shall be deemed valid and all other voting paper(s)</w:t>
      </w:r>
      <w:r>
        <w:rPr>
          <w:rFonts w:ascii="Arial" w:hAnsi="Arial" w:cs="Arial"/>
        </w:rPr>
        <w:t xml:space="preserve"> from the relevant </w:t>
      </w:r>
      <w:r>
        <w:rPr>
          <w:rFonts w:ascii="Arial" w:hAnsi="Arial" w:cs="Arial"/>
          <w:b/>
        </w:rPr>
        <w:t>Voting Group</w:t>
      </w:r>
      <w:r w:rsidRPr="0021607C">
        <w:rPr>
          <w:rFonts w:ascii="Arial" w:hAnsi="Arial" w:cs="Arial"/>
        </w:rPr>
        <w:t xml:space="preserve"> shall be deemed invalid and disregarded</w:t>
      </w:r>
    </w:p>
    <w:p w14:paraId="392C2245"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8A.3.2 </w:t>
      </w:r>
      <w:r>
        <w:rPr>
          <w:rFonts w:ascii="Arial" w:hAnsi="Arial" w:cs="Arial"/>
          <w:b/>
        </w:rPr>
        <w:tab/>
        <w:t>Preference votes and voting rounds</w:t>
      </w:r>
    </w:p>
    <w:p w14:paraId="6D2B8D6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8A.3.2.1</w:t>
      </w:r>
      <w:r>
        <w:rPr>
          <w:rFonts w:ascii="Arial" w:hAnsi="Arial" w:cs="Arial"/>
        </w:rPr>
        <w:t xml:space="preserve"> </w:t>
      </w:r>
      <w:r>
        <w:rPr>
          <w:rFonts w:ascii="Arial" w:hAnsi="Arial" w:cs="Arial"/>
        </w:rPr>
        <w:tab/>
        <w:t xml:space="preserve">Each </w:t>
      </w:r>
      <w:r>
        <w:rPr>
          <w:rFonts w:ascii="Arial" w:hAnsi="Arial" w:cs="Arial"/>
          <w:b/>
        </w:rPr>
        <w:t>Voting Group</w:t>
      </w:r>
      <w:r>
        <w:rPr>
          <w:rFonts w:ascii="Arial" w:hAnsi="Arial" w:cs="Arial"/>
        </w:rPr>
        <w:t xml:space="preserve"> submitting a voting paper or voting papers shall vote by indicating on each eligible voting paper a first, second and third preference ("</w:t>
      </w:r>
      <w:r>
        <w:rPr>
          <w:rFonts w:ascii="Arial" w:hAnsi="Arial" w:cs="Arial"/>
          <w:b/>
        </w:rPr>
        <w:t>Preference Votes</w:t>
      </w:r>
      <w:r>
        <w:rPr>
          <w:rFonts w:ascii="Arial" w:hAnsi="Arial" w:cs="Arial"/>
        </w:rPr>
        <w:t>") among the candidates.</w:t>
      </w:r>
    </w:p>
    <w:p w14:paraId="3ADB93B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 xml:space="preserve">8A.3.2.2 </w:t>
      </w:r>
      <w:r>
        <w:rPr>
          <w:rFonts w:ascii="Arial" w:hAnsi="Arial" w:cs="Arial"/>
          <w:b/>
        </w:rPr>
        <w:tab/>
      </w:r>
      <w:r>
        <w:rPr>
          <w:rFonts w:ascii="Arial" w:hAnsi="Arial" w:cs="Arial"/>
        </w:rPr>
        <w:t xml:space="preserve">A voting paper need not indicate a second, or a third, preference, but the same candidate may not receive more than one </w:t>
      </w:r>
      <w:r>
        <w:rPr>
          <w:rFonts w:ascii="Arial" w:hAnsi="Arial" w:cs="Arial"/>
          <w:b/>
        </w:rPr>
        <w:t>Preference Vote</w:t>
      </w:r>
      <w:r>
        <w:rPr>
          <w:rFonts w:ascii="Arial" w:hAnsi="Arial" w:cs="Arial"/>
        </w:rPr>
        <w:t xml:space="preserve"> in a single voting paper.</w:t>
      </w:r>
    </w:p>
    <w:p w14:paraId="14BD8B8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8A.3.2.3</w:t>
      </w:r>
      <w:r>
        <w:rPr>
          <w:rFonts w:ascii="Arial" w:hAnsi="Arial" w:cs="Arial"/>
        </w:rPr>
        <w:t xml:space="preserve"> </w:t>
      </w:r>
      <w:r>
        <w:rPr>
          <w:rFonts w:ascii="Arial" w:hAnsi="Arial" w:cs="Arial"/>
        </w:rPr>
        <w:tab/>
        <w:t>Candidates shall be elected in three voting rounds (together where necessary with a  further round under Paragraph 8A.3.6) in accordance with the further provisions of this Paragraph 8A.3.</w:t>
      </w:r>
    </w:p>
    <w:p w14:paraId="469D68B1"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lastRenderedPageBreak/>
        <w:t>8A.3.2.4</w:t>
      </w:r>
      <w:r>
        <w:rPr>
          <w:rFonts w:ascii="Arial" w:hAnsi="Arial" w:cs="Arial"/>
        </w:rPr>
        <w:t xml:space="preserve"> </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rPr>
        <w:t xml:space="preserve"> shall determine which candidates are elected and announce (to the </w:t>
      </w:r>
      <w:r>
        <w:rPr>
          <w:rFonts w:ascii="Arial" w:hAnsi="Arial" w:cs="Arial"/>
          <w:b/>
        </w:rPr>
        <w:t>Authority</w:t>
      </w:r>
      <w:r>
        <w:rPr>
          <w:rFonts w:ascii="Arial" w:hAnsi="Arial" w:cs="Arial"/>
        </w:rPr>
        <w:t xml:space="preserve"> and all </w:t>
      </w:r>
      <w:r>
        <w:rPr>
          <w:rFonts w:ascii="Arial" w:hAnsi="Arial" w:cs="Arial"/>
          <w:b/>
        </w:rPr>
        <w:t>Users</w:t>
      </w:r>
      <w:r>
        <w:rPr>
          <w:rFonts w:ascii="Arial" w:hAnsi="Arial" w:cs="Arial"/>
        </w:rPr>
        <w:t>) the results of the election in accordance with the election timetable.</w:t>
      </w:r>
    </w:p>
    <w:p w14:paraId="1FC63B2D"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8A.3.2.5</w:t>
      </w:r>
      <w:r>
        <w:rPr>
          <w:rFonts w:ascii="Arial" w:hAnsi="Arial" w:cs="Arial"/>
        </w:rPr>
        <w:t xml:space="preserve"> </w:t>
      </w:r>
      <w:r>
        <w:rPr>
          <w:rFonts w:ascii="Arial" w:hAnsi="Arial" w:cs="Arial"/>
        </w:rPr>
        <w:tab/>
      </w:r>
      <w:r>
        <w:rPr>
          <w:rFonts w:ascii="Arial" w:hAnsi="Arial" w:cs="Arial"/>
          <w:bCs/>
        </w:rPr>
        <w:t>The</w:t>
      </w:r>
      <w:r>
        <w:rPr>
          <w:rFonts w:ascii="Arial" w:hAnsi="Arial" w:cs="Arial"/>
          <w:b/>
        </w:rPr>
        <w:t xml:space="preserve"> Code Administrator</w:t>
      </w:r>
      <w:r>
        <w:rPr>
          <w:rFonts w:ascii="Arial" w:hAnsi="Arial" w:cs="Arial"/>
        </w:rPr>
        <w:t xml:space="preserve"> shall not disclose the </w:t>
      </w:r>
      <w:r>
        <w:rPr>
          <w:rFonts w:ascii="Arial" w:hAnsi="Arial" w:cs="Arial"/>
          <w:b/>
        </w:rPr>
        <w:t>Preference Votes</w:t>
      </w:r>
      <w:r>
        <w:rPr>
          <w:rFonts w:ascii="Arial" w:hAnsi="Arial" w:cs="Arial"/>
        </w:rPr>
        <w:t xml:space="preserve"> cast by </w:t>
      </w:r>
      <w:r>
        <w:rPr>
          <w:rFonts w:ascii="Arial" w:hAnsi="Arial" w:cs="Arial"/>
          <w:b/>
        </w:rPr>
        <w:t>Users</w:t>
      </w:r>
      <w:r>
        <w:rPr>
          <w:rFonts w:ascii="Arial" w:hAnsi="Arial" w:cs="Arial"/>
        </w:rPr>
        <w:t xml:space="preserve"> within any </w:t>
      </w:r>
      <w:r w:rsidRPr="00355034">
        <w:rPr>
          <w:rFonts w:ascii="Arial" w:hAnsi="Arial" w:cs="Arial"/>
          <w:b/>
        </w:rPr>
        <w:t>Voting Group</w:t>
      </w:r>
      <w:r>
        <w:rPr>
          <w:rFonts w:ascii="Arial" w:hAnsi="Arial" w:cs="Arial"/>
        </w:rPr>
        <w:t xml:space="preserve"> or received by candidates; but a </w:t>
      </w:r>
      <w:r>
        <w:rPr>
          <w:rFonts w:ascii="Arial" w:hAnsi="Arial" w:cs="Arial"/>
          <w:b/>
        </w:rPr>
        <w:t>User</w:t>
      </w:r>
      <w:r>
        <w:rPr>
          <w:rFonts w:ascii="Arial" w:hAnsi="Arial" w:cs="Arial"/>
        </w:rPr>
        <w:t xml:space="preserve"> may by notice to the </w:t>
      </w:r>
      <w:r>
        <w:rPr>
          <w:rFonts w:ascii="Arial" w:hAnsi="Arial" w:cs="Arial"/>
          <w:b/>
        </w:rPr>
        <w:t>Authority</w:t>
      </w:r>
      <w:r>
        <w:rPr>
          <w:rFonts w:ascii="Arial" w:hAnsi="Arial" w:cs="Arial"/>
        </w:rPr>
        <w:t xml:space="preserve"> require that the </w:t>
      </w:r>
      <w:r>
        <w:rPr>
          <w:rFonts w:ascii="Arial" w:hAnsi="Arial" w:cs="Arial"/>
          <w:b/>
        </w:rPr>
        <w:t>Authority</w:t>
      </w:r>
      <w:r>
        <w:rPr>
          <w:rFonts w:ascii="Arial" w:hAnsi="Arial" w:cs="Arial"/>
        </w:rPr>
        <w:t xml:space="preserve"> scrutinise the conduct of the election, provided that such </w:t>
      </w:r>
      <w:r>
        <w:rPr>
          <w:rFonts w:ascii="Arial" w:hAnsi="Arial" w:cs="Arial"/>
          <w:b/>
        </w:rPr>
        <w:t>User</w:t>
      </w:r>
      <w:r>
        <w:rPr>
          <w:rFonts w:ascii="Arial" w:hAnsi="Arial" w:cs="Arial"/>
        </w:rPr>
        <w:t xml:space="preserve"> shall bear the costs incurred by the </w:t>
      </w:r>
      <w:r>
        <w:rPr>
          <w:rFonts w:ascii="Arial" w:hAnsi="Arial" w:cs="Arial"/>
          <w:b/>
        </w:rPr>
        <w:t>Authority</w:t>
      </w:r>
      <w:r>
        <w:rPr>
          <w:rFonts w:ascii="Arial" w:hAnsi="Arial" w:cs="Arial"/>
        </w:rPr>
        <w:t xml:space="preserve"> in doing so unless the </w:t>
      </w:r>
      <w:r>
        <w:rPr>
          <w:rFonts w:ascii="Arial" w:hAnsi="Arial" w:cs="Arial"/>
          <w:b/>
        </w:rPr>
        <w:t>Authority</w:t>
      </w:r>
      <w:r>
        <w:rPr>
          <w:rFonts w:ascii="Arial" w:hAnsi="Arial" w:cs="Arial"/>
        </w:rPr>
        <w:t xml:space="preserve"> recommends that the election results should be annulled.</w:t>
      </w:r>
    </w:p>
    <w:p w14:paraId="12D8DDE7"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8A.3.2.6</w:t>
      </w:r>
      <w:r>
        <w:rPr>
          <w:rFonts w:ascii="Arial" w:hAnsi="Arial" w:cs="Arial"/>
        </w:rPr>
        <w:t xml:space="preserve"> </w:t>
      </w:r>
      <w:r>
        <w:rPr>
          <w:rFonts w:ascii="Arial" w:hAnsi="Arial" w:cs="Arial"/>
        </w:rPr>
        <w:tab/>
        <w:t xml:space="preserve">Further references to voting papers in this Paragraph 8A.3 do not include voting papers which are invalid or are to be disregarded (i.e. voting papers not made or submitted in accordance with the </w:t>
      </w:r>
      <w:r>
        <w:rPr>
          <w:rFonts w:ascii="Arial" w:hAnsi="Arial" w:cs="Arial"/>
          <w:b/>
        </w:rPr>
        <w:t>CUSC</w:t>
      </w:r>
      <w:r>
        <w:rPr>
          <w:rFonts w:ascii="Arial" w:hAnsi="Arial" w:cs="Arial"/>
        </w:rPr>
        <w:t>.)</w:t>
      </w:r>
    </w:p>
    <w:p w14:paraId="24C5B55F"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8A.3.3 </w:t>
      </w:r>
      <w:r>
        <w:rPr>
          <w:rFonts w:ascii="Arial" w:hAnsi="Arial" w:cs="Arial"/>
          <w:b/>
        </w:rPr>
        <w:tab/>
        <w:t>First voting round</w:t>
      </w:r>
    </w:p>
    <w:p w14:paraId="4FCBB7CE" w14:textId="77777777" w:rsidR="00B56045" w:rsidRDefault="00B56045" w:rsidP="00B56045">
      <w:pPr>
        <w:pStyle w:val="BodyText"/>
        <w:tabs>
          <w:tab w:val="left" w:pos="1134"/>
        </w:tabs>
        <w:ind w:left="1134" w:hanging="1134"/>
        <w:rPr>
          <w:rFonts w:ascii="Arial" w:hAnsi="Arial" w:cs="Arial"/>
        </w:rPr>
      </w:pPr>
      <w:r>
        <w:rPr>
          <w:rFonts w:ascii="Arial" w:hAnsi="Arial" w:cs="Arial"/>
          <w:b/>
        </w:rPr>
        <w:t>8A.3.3.1</w:t>
      </w:r>
      <w:r>
        <w:rPr>
          <w:rFonts w:ascii="Arial" w:hAnsi="Arial" w:cs="Arial"/>
        </w:rPr>
        <w:t xml:space="preserve"> </w:t>
      </w:r>
      <w:r>
        <w:rPr>
          <w:rFonts w:ascii="Arial" w:hAnsi="Arial" w:cs="Arial"/>
        </w:rPr>
        <w:tab/>
        <w:t>In the first voting round:</w:t>
      </w:r>
    </w:p>
    <w:p w14:paraId="55573FD0"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(a) </w:t>
      </w:r>
      <w:r>
        <w:rPr>
          <w:rFonts w:ascii="Arial" w:hAnsi="Arial" w:cs="Arial"/>
        </w:rPr>
        <w:tab/>
        <w:t xml:space="preserve">the number of first </w:t>
      </w:r>
      <w:r>
        <w:rPr>
          <w:rFonts w:ascii="Arial" w:hAnsi="Arial" w:cs="Arial"/>
          <w:b/>
        </w:rPr>
        <w:t>Preference Votes</w:t>
      </w:r>
      <w:r>
        <w:rPr>
          <w:rFonts w:ascii="Arial" w:hAnsi="Arial" w:cs="Arial"/>
        </w:rPr>
        <w:t xml:space="preserve"> allocated under all voting papers to each candidate shall be determined.</w:t>
      </w:r>
    </w:p>
    <w:p w14:paraId="0F37F092"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 xml:space="preserve">(b) </w:t>
      </w:r>
      <w:r>
        <w:rPr>
          <w:rFonts w:ascii="Arial" w:hAnsi="Arial" w:cs="Arial"/>
        </w:rPr>
        <w:tab/>
        <w:t>the first round qualifying total shall be:</w:t>
      </w:r>
    </w:p>
    <w:p w14:paraId="7014DAFE" w14:textId="77777777" w:rsidR="00B56045" w:rsidRDefault="00B56045" w:rsidP="00B56045">
      <w:pPr>
        <w:pStyle w:val="BodyText"/>
        <w:tabs>
          <w:tab w:val="left" w:pos="1134"/>
          <w:tab w:val="left" w:pos="1985"/>
        </w:tabs>
        <w:ind w:left="2268" w:hanging="1134"/>
        <w:rPr>
          <w:rFonts w:ascii="Arial" w:hAnsi="Arial" w:cs="Arial"/>
        </w:rPr>
      </w:pPr>
      <w:r>
        <w:rPr>
          <w:rFonts w:ascii="Arial" w:hAnsi="Arial" w:cs="Arial"/>
        </w:rPr>
        <w:tab/>
        <w:t>(T / N) + 1</w:t>
      </w:r>
    </w:p>
    <w:p w14:paraId="6B2226D3"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ab/>
        <w:t>where</w:t>
      </w:r>
    </w:p>
    <w:p w14:paraId="183863DE"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ab/>
        <w:t xml:space="preserve">T is the total number of first </w:t>
      </w:r>
      <w:r>
        <w:rPr>
          <w:rFonts w:ascii="Arial" w:hAnsi="Arial" w:cs="Arial"/>
          <w:b/>
        </w:rPr>
        <w:t>Preference Votes</w:t>
      </w:r>
      <w:r>
        <w:rPr>
          <w:rFonts w:ascii="Arial" w:hAnsi="Arial" w:cs="Arial"/>
        </w:rPr>
        <w:t xml:space="preserve"> in all voting papers; </w:t>
      </w:r>
    </w:p>
    <w:p w14:paraId="465BEED3" w14:textId="77777777" w:rsidR="00B56045" w:rsidRDefault="00B56045" w:rsidP="00B56045">
      <w:pPr>
        <w:pStyle w:val="BodyText"/>
        <w:tabs>
          <w:tab w:val="left" w:pos="1134"/>
        </w:tabs>
        <w:ind w:left="1985" w:hanging="851"/>
        <w:jc w:val="both"/>
        <w:rPr>
          <w:rFonts w:ascii="Arial" w:hAnsi="Arial" w:cs="Arial"/>
        </w:rPr>
      </w:pPr>
      <w:r>
        <w:rPr>
          <w:rFonts w:ascii="Arial" w:hAnsi="Arial" w:cs="Arial"/>
        </w:rPr>
        <w:tab/>
        <w:t xml:space="preserve">N is the number of </w:t>
      </w:r>
      <w:r>
        <w:rPr>
          <w:rFonts w:ascii="Arial" w:hAnsi="Arial" w:cs="Arial"/>
          <w:b/>
        </w:rPr>
        <w:t>Users’ Panel Members</w:t>
      </w:r>
      <w:r>
        <w:rPr>
          <w:rFonts w:ascii="Arial" w:hAnsi="Arial" w:cs="Arial"/>
        </w:rPr>
        <w:t xml:space="preserve"> and/or </w:t>
      </w:r>
      <w:r>
        <w:rPr>
          <w:rFonts w:ascii="Arial" w:hAnsi="Arial" w:cs="Arial"/>
          <w:b/>
        </w:rPr>
        <w:t>Alternate Members</w:t>
      </w:r>
      <w:r>
        <w:rPr>
          <w:rFonts w:ascii="Arial" w:hAnsi="Arial" w:cs="Arial"/>
        </w:rPr>
        <w:t xml:space="preserve"> to be elected.</w:t>
      </w:r>
    </w:p>
    <w:p w14:paraId="4FE5F0D0"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8A.3.3.2</w:t>
      </w:r>
      <w:r>
        <w:rPr>
          <w:rFonts w:ascii="Arial" w:hAnsi="Arial" w:cs="Arial"/>
        </w:rPr>
        <w:t xml:space="preserve"> </w:t>
      </w:r>
      <w:r>
        <w:rPr>
          <w:rFonts w:ascii="Arial" w:hAnsi="Arial" w:cs="Arial"/>
        </w:rPr>
        <w:tab/>
        <w:t xml:space="preserve">If the number of first </w:t>
      </w:r>
      <w:r>
        <w:rPr>
          <w:rFonts w:ascii="Arial" w:hAnsi="Arial" w:cs="Arial"/>
          <w:b/>
        </w:rPr>
        <w:t>Preference Votes</w:t>
      </w:r>
      <w:r>
        <w:rPr>
          <w:rFonts w:ascii="Arial" w:hAnsi="Arial" w:cs="Arial"/>
        </w:rPr>
        <w:t xml:space="preserve"> allocated to any candidate is equal to or greater than the first round qualifying total, that candidate shall be elected.</w:t>
      </w:r>
    </w:p>
    <w:p w14:paraId="43544570" w14:textId="77777777" w:rsidR="00B56045" w:rsidRDefault="00B56045" w:rsidP="00B56045">
      <w:pPr>
        <w:pStyle w:val="BodyText"/>
        <w:tabs>
          <w:tab w:val="left" w:pos="1134"/>
        </w:tabs>
        <w:ind w:left="1134" w:hanging="1134"/>
        <w:rPr>
          <w:rFonts w:ascii="Arial" w:hAnsi="Arial" w:cs="Arial"/>
          <w:b/>
        </w:rPr>
      </w:pPr>
      <w:r>
        <w:rPr>
          <w:rFonts w:ascii="Arial" w:hAnsi="Arial" w:cs="Arial"/>
          <w:b/>
        </w:rPr>
        <w:t>8A.3.4</w:t>
      </w:r>
      <w:r>
        <w:rPr>
          <w:rFonts w:ascii="Arial" w:hAnsi="Arial" w:cs="Arial"/>
          <w:b/>
        </w:rPr>
        <w:tab/>
        <w:t>Second voting round</w:t>
      </w:r>
    </w:p>
    <w:p w14:paraId="12F8A66B" w14:textId="77777777" w:rsidR="00B56045" w:rsidRDefault="00B56045" w:rsidP="00B56045">
      <w:pPr>
        <w:pStyle w:val="BodyText"/>
        <w:tabs>
          <w:tab w:val="left" w:pos="1134"/>
        </w:tabs>
        <w:ind w:left="1134" w:hanging="1134"/>
        <w:rPr>
          <w:rFonts w:ascii="Arial" w:hAnsi="Arial" w:cs="Arial"/>
        </w:rPr>
      </w:pPr>
      <w:r>
        <w:rPr>
          <w:rFonts w:ascii="Arial" w:hAnsi="Arial" w:cs="Arial"/>
          <w:b/>
        </w:rPr>
        <w:t>8A.3.4.1</w:t>
      </w:r>
      <w:r>
        <w:rPr>
          <w:rFonts w:ascii="Arial" w:hAnsi="Arial" w:cs="Arial"/>
        </w:rPr>
        <w:t xml:space="preserve"> </w:t>
      </w:r>
      <w:r>
        <w:rPr>
          <w:rFonts w:ascii="Arial" w:hAnsi="Arial" w:cs="Arial"/>
        </w:rPr>
        <w:tab/>
        <w:t>In the second voting round:</w:t>
      </w:r>
    </w:p>
    <w:p w14:paraId="68150A58"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(a) </w:t>
      </w:r>
      <w:r>
        <w:rPr>
          <w:rFonts w:ascii="Arial" w:hAnsi="Arial" w:cs="Arial"/>
        </w:rPr>
        <w:tab/>
        <w:t>the remaining candidates are those which were not elected in the first voting round;</w:t>
      </w:r>
    </w:p>
    <w:p w14:paraId="0A3ACA02"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(b) </w:t>
      </w:r>
      <w:r>
        <w:rPr>
          <w:rFonts w:ascii="Arial" w:hAnsi="Arial" w:cs="Arial"/>
        </w:rPr>
        <w:tab/>
        <w:t xml:space="preserve">the remaining voting papers are voting papers other than those under which the first </w:t>
      </w:r>
      <w:r>
        <w:rPr>
          <w:rFonts w:ascii="Arial" w:hAnsi="Arial" w:cs="Arial"/>
          <w:b/>
        </w:rPr>
        <w:t>Preference Votes</w:t>
      </w:r>
      <w:r>
        <w:rPr>
          <w:rFonts w:ascii="Arial" w:hAnsi="Arial" w:cs="Arial"/>
        </w:rPr>
        <w:t xml:space="preserve"> were for candidates elected in the first voting round;</w:t>
      </w:r>
    </w:p>
    <w:p w14:paraId="0C6461C2" w14:textId="77777777" w:rsidR="00B56045" w:rsidRDefault="00B56045" w:rsidP="00B56045">
      <w:pPr>
        <w:pStyle w:val="BodyText"/>
        <w:tabs>
          <w:tab w:val="left" w:pos="1134"/>
          <w:tab w:val="left" w:pos="1985"/>
        </w:tabs>
        <w:ind w:left="1985" w:hanging="851"/>
        <w:jc w:val="both"/>
        <w:rPr>
          <w:rFonts w:ascii="Arial" w:hAnsi="Arial" w:cs="Arial"/>
        </w:rPr>
      </w:pPr>
      <w:r>
        <w:rPr>
          <w:rFonts w:ascii="Arial" w:hAnsi="Arial" w:cs="Arial"/>
        </w:rPr>
        <w:t xml:space="preserve">(c) </w:t>
      </w:r>
      <w:r>
        <w:rPr>
          <w:rFonts w:ascii="Arial" w:hAnsi="Arial" w:cs="Arial"/>
        </w:rPr>
        <w:tab/>
        <w:t xml:space="preserve">the number of first and second </w:t>
      </w:r>
      <w:r>
        <w:rPr>
          <w:rFonts w:ascii="Arial" w:hAnsi="Arial" w:cs="Arial"/>
          <w:b/>
        </w:rPr>
        <w:t>Preference Votes</w:t>
      </w:r>
      <w:r>
        <w:rPr>
          <w:rFonts w:ascii="Arial" w:hAnsi="Arial" w:cs="Arial"/>
        </w:rPr>
        <w:t xml:space="preserve"> allocated under all remaining voting papers to each remaining candidate shall be determined; </w:t>
      </w:r>
    </w:p>
    <w:p w14:paraId="0206F758"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 xml:space="preserve">(d) </w:t>
      </w:r>
      <w:r>
        <w:rPr>
          <w:rFonts w:ascii="Arial" w:hAnsi="Arial" w:cs="Arial"/>
        </w:rPr>
        <w:tab/>
        <w:t xml:space="preserve">the second round qualifying total shall be </w:t>
      </w:r>
    </w:p>
    <w:p w14:paraId="604B905B" w14:textId="77777777" w:rsidR="00B56045" w:rsidRDefault="00B56045" w:rsidP="00B56045">
      <w:pPr>
        <w:pStyle w:val="BodyText"/>
        <w:tabs>
          <w:tab w:val="left" w:pos="1134"/>
          <w:tab w:val="left" w:pos="1985"/>
        </w:tabs>
        <w:ind w:left="1985" w:hanging="851"/>
        <w:rPr>
          <w:rFonts w:ascii="Arial" w:hAnsi="Arial" w:cs="Arial"/>
        </w:rPr>
      </w:pPr>
      <w:r>
        <w:rPr>
          <w:rFonts w:ascii="Arial" w:hAnsi="Arial" w:cs="Arial"/>
        </w:rPr>
        <w:tab/>
        <w:t>( T' / N' ) + 1</w:t>
      </w:r>
    </w:p>
    <w:p w14:paraId="4DEDE567" w14:textId="77777777" w:rsidR="00B56045" w:rsidRDefault="00B56045" w:rsidP="00B56045">
      <w:pPr>
        <w:pStyle w:val="BodyText"/>
        <w:tabs>
          <w:tab w:val="left" w:pos="1134"/>
        </w:tabs>
        <w:ind w:left="1985" w:hanging="851"/>
        <w:jc w:val="both"/>
        <w:rPr>
          <w:rFonts w:ascii="Arial" w:hAnsi="Arial" w:cs="Arial"/>
        </w:rPr>
      </w:pPr>
      <w:r>
        <w:rPr>
          <w:rFonts w:ascii="Arial" w:hAnsi="Arial" w:cs="Arial"/>
        </w:rPr>
        <w:tab/>
        <w:t xml:space="preserve">where T' is the total number of first </w:t>
      </w:r>
      <w:r>
        <w:rPr>
          <w:rFonts w:ascii="Arial" w:hAnsi="Arial" w:cs="Arial"/>
          <w:b/>
        </w:rPr>
        <w:t>Preference Votes</w:t>
      </w:r>
      <w:r>
        <w:rPr>
          <w:rFonts w:ascii="Arial" w:hAnsi="Arial" w:cs="Arial"/>
        </w:rPr>
        <w:t xml:space="preserve"> and second </w:t>
      </w:r>
      <w:r>
        <w:rPr>
          <w:rFonts w:ascii="Arial" w:hAnsi="Arial" w:cs="Arial"/>
          <w:b/>
        </w:rPr>
        <w:t>Preference Votes</w:t>
      </w:r>
      <w:r>
        <w:rPr>
          <w:rFonts w:ascii="Arial" w:hAnsi="Arial" w:cs="Arial"/>
        </w:rPr>
        <w:t xml:space="preserve"> allocated under all remaining voting papers; N' is the number of </w:t>
      </w:r>
      <w:r>
        <w:rPr>
          <w:rFonts w:ascii="Arial" w:hAnsi="Arial" w:cs="Arial"/>
          <w:b/>
        </w:rPr>
        <w:t>Panel Members</w:t>
      </w:r>
      <w:r>
        <w:rPr>
          <w:rFonts w:ascii="Arial" w:hAnsi="Arial" w:cs="Arial"/>
        </w:rPr>
        <w:t xml:space="preserve"> and/or </w:t>
      </w:r>
      <w:r>
        <w:rPr>
          <w:rFonts w:ascii="Arial" w:hAnsi="Arial" w:cs="Arial"/>
          <w:b/>
        </w:rPr>
        <w:t>Alternate</w:t>
      </w:r>
      <w:r>
        <w:rPr>
          <w:rFonts w:ascii="Arial" w:hAnsi="Arial" w:cs="Arial"/>
        </w:rPr>
        <w:t xml:space="preserve"> </w:t>
      </w:r>
      <w:r>
        <w:rPr>
          <w:rFonts w:ascii="Arial" w:hAnsi="Arial" w:cs="Arial"/>
          <w:b/>
        </w:rPr>
        <w:t>Members</w:t>
      </w:r>
      <w:r>
        <w:rPr>
          <w:rFonts w:ascii="Arial" w:hAnsi="Arial" w:cs="Arial"/>
        </w:rPr>
        <w:t xml:space="preserve"> remaining to be </w:t>
      </w:r>
      <w:r>
        <w:rPr>
          <w:rFonts w:ascii="Arial" w:hAnsi="Arial" w:cs="Arial"/>
        </w:rPr>
        <w:lastRenderedPageBreak/>
        <w:t>elected after the first voting round.</w:t>
      </w:r>
    </w:p>
    <w:p w14:paraId="3A8671F1"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8A.3.4.2</w:t>
      </w:r>
      <w:r>
        <w:rPr>
          <w:rFonts w:ascii="Arial" w:hAnsi="Arial" w:cs="Arial"/>
        </w:rPr>
        <w:t xml:space="preserve"> </w:t>
      </w:r>
      <w:r>
        <w:rPr>
          <w:rFonts w:ascii="Arial" w:hAnsi="Arial" w:cs="Arial"/>
        </w:rPr>
        <w:tab/>
        <w:t xml:space="preserve">If the number of first and second </w:t>
      </w:r>
      <w:r>
        <w:rPr>
          <w:rFonts w:ascii="Arial" w:hAnsi="Arial" w:cs="Arial"/>
          <w:b/>
        </w:rPr>
        <w:t>Preference Votes</w:t>
      </w:r>
      <w:r>
        <w:rPr>
          <w:rFonts w:ascii="Arial" w:hAnsi="Arial" w:cs="Arial"/>
        </w:rPr>
        <w:t xml:space="preserve"> allocated to any remaining candidate is equal to or greater than the second round qualifying total, that candidate shall be elected.</w:t>
      </w:r>
    </w:p>
    <w:p w14:paraId="52CDF601"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8A.3.5 </w:t>
      </w:r>
      <w:r>
        <w:rPr>
          <w:rFonts w:ascii="Arial" w:hAnsi="Arial" w:cs="Arial"/>
          <w:b/>
        </w:rPr>
        <w:tab/>
        <w:t>Third voting round</w:t>
      </w:r>
    </w:p>
    <w:p w14:paraId="42635AD5" w14:textId="77777777" w:rsidR="00B56045" w:rsidRDefault="00B56045" w:rsidP="00B56045">
      <w:pPr>
        <w:pStyle w:val="BodyText"/>
        <w:tabs>
          <w:tab w:val="left" w:pos="1134"/>
        </w:tabs>
        <w:ind w:left="1134" w:hanging="1134"/>
        <w:rPr>
          <w:rFonts w:ascii="Arial" w:hAnsi="Arial" w:cs="Arial"/>
        </w:rPr>
      </w:pPr>
      <w:r>
        <w:rPr>
          <w:rFonts w:ascii="Arial" w:hAnsi="Arial" w:cs="Arial"/>
          <w:b/>
        </w:rPr>
        <w:t>8A.3.5.1</w:t>
      </w:r>
      <w:r>
        <w:rPr>
          <w:rFonts w:ascii="Arial" w:hAnsi="Arial" w:cs="Arial"/>
        </w:rPr>
        <w:t xml:space="preserve"> </w:t>
      </w:r>
      <w:r>
        <w:rPr>
          <w:rFonts w:ascii="Arial" w:hAnsi="Arial" w:cs="Arial"/>
        </w:rPr>
        <w:tab/>
        <w:t>In the third voting round:</w:t>
      </w:r>
    </w:p>
    <w:p w14:paraId="78A06861"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(a) </w:t>
      </w:r>
      <w:r>
        <w:rPr>
          <w:rFonts w:ascii="Arial" w:hAnsi="Arial" w:cs="Arial"/>
        </w:rPr>
        <w:tab/>
        <w:t>the remaining candidates are those which were not elected in the first or second voting rounds;</w:t>
      </w:r>
    </w:p>
    <w:p w14:paraId="3CD14A9F"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(b) </w:t>
      </w:r>
      <w:r>
        <w:rPr>
          <w:rFonts w:ascii="Arial" w:hAnsi="Arial" w:cs="Arial"/>
        </w:rPr>
        <w:tab/>
        <w:t xml:space="preserve">the remaining voting papers are voting papers other than those under which the first or second </w:t>
      </w:r>
      <w:r>
        <w:rPr>
          <w:rFonts w:ascii="Arial" w:hAnsi="Arial" w:cs="Arial"/>
          <w:b/>
        </w:rPr>
        <w:t>Preference Votes</w:t>
      </w:r>
      <w:r>
        <w:rPr>
          <w:rFonts w:ascii="Arial" w:hAnsi="Arial" w:cs="Arial"/>
        </w:rPr>
        <w:t xml:space="preserve"> were for candidates elected in the first or second voting rounds;</w:t>
      </w:r>
    </w:p>
    <w:p w14:paraId="4428997E"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(c) </w:t>
      </w:r>
      <w:r>
        <w:rPr>
          <w:rFonts w:ascii="Arial" w:hAnsi="Arial" w:cs="Arial"/>
        </w:rPr>
        <w:tab/>
        <w:t xml:space="preserve">the number of first, second and third </w:t>
      </w:r>
      <w:r>
        <w:rPr>
          <w:rFonts w:ascii="Arial" w:hAnsi="Arial" w:cs="Arial"/>
          <w:b/>
        </w:rPr>
        <w:t>Preference Votes</w:t>
      </w:r>
      <w:r>
        <w:rPr>
          <w:rFonts w:ascii="Arial" w:hAnsi="Arial" w:cs="Arial"/>
        </w:rPr>
        <w:t xml:space="preserve"> allocated under all remaining voting papers to each remaining candidate shall be determined; </w:t>
      </w:r>
    </w:p>
    <w:p w14:paraId="6495478B" w14:textId="77777777" w:rsidR="00B56045" w:rsidRDefault="00B56045" w:rsidP="00B56045">
      <w:pPr>
        <w:pStyle w:val="BodyText"/>
        <w:tabs>
          <w:tab w:val="left" w:pos="1134"/>
          <w:tab w:val="left" w:pos="1985"/>
        </w:tabs>
        <w:ind w:left="1985" w:hanging="1985"/>
        <w:rPr>
          <w:rFonts w:ascii="Arial" w:hAnsi="Arial" w:cs="Arial"/>
        </w:rPr>
      </w:pPr>
      <w:r>
        <w:rPr>
          <w:rFonts w:ascii="Arial" w:hAnsi="Arial" w:cs="Arial"/>
        </w:rPr>
        <w:tab/>
        <w:t>(d)</w:t>
      </w:r>
      <w:r>
        <w:rPr>
          <w:rFonts w:ascii="Arial" w:hAnsi="Arial" w:cs="Arial"/>
        </w:rPr>
        <w:tab/>
        <w:t xml:space="preserve">the third round qualifying total shall be </w:t>
      </w:r>
    </w:p>
    <w:p w14:paraId="4DE6985B" w14:textId="77777777" w:rsidR="00B56045" w:rsidRDefault="00B56045" w:rsidP="00B56045">
      <w:pPr>
        <w:pStyle w:val="BodyText"/>
        <w:tabs>
          <w:tab w:val="left" w:pos="1134"/>
          <w:tab w:val="left" w:pos="1985"/>
        </w:tabs>
        <w:ind w:left="1985" w:hanging="1985"/>
        <w:rPr>
          <w:rFonts w:ascii="Arial" w:hAnsi="Arial" w:cs="Arial"/>
        </w:rPr>
      </w:pPr>
      <w:r>
        <w:rPr>
          <w:rFonts w:ascii="Arial" w:hAnsi="Arial" w:cs="Arial"/>
        </w:rPr>
        <w:tab/>
      </w:r>
      <w:r>
        <w:rPr>
          <w:rFonts w:ascii="Arial" w:hAnsi="Arial" w:cs="Arial"/>
        </w:rPr>
        <w:tab/>
        <w:t>( T" / N'' ) + 1</w:t>
      </w:r>
    </w:p>
    <w:p w14:paraId="226FB460"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r>
      <w:r>
        <w:rPr>
          <w:rFonts w:ascii="Arial" w:hAnsi="Arial" w:cs="Arial"/>
        </w:rPr>
        <w:tab/>
        <w:t xml:space="preserve">where T'' is the total number of first </w:t>
      </w:r>
      <w:r>
        <w:rPr>
          <w:rFonts w:ascii="Arial" w:hAnsi="Arial" w:cs="Arial"/>
          <w:b/>
        </w:rPr>
        <w:t>Preference Votes</w:t>
      </w:r>
      <w:r>
        <w:rPr>
          <w:rFonts w:ascii="Arial" w:hAnsi="Arial" w:cs="Arial"/>
        </w:rPr>
        <w:t xml:space="preserve">, second </w:t>
      </w:r>
      <w:r>
        <w:rPr>
          <w:rFonts w:ascii="Arial" w:hAnsi="Arial" w:cs="Arial"/>
          <w:b/>
        </w:rPr>
        <w:t>Preference Votes</w:t>
      </w:r>
      <w:r>
        <w:rPr>
          <w:rFonts w:ascii="Arial" w:hAnsi="Arial" w:cs="Arial"/>
        </w:rPr>
        <w:t xml:space="preserve"> and third </w:t>
      </w:r>
      <w:r>
        <w:rPr>
          <w:rFonts w:ascii="Arial" w:hAnsi="Arial" w:cs="Arial"/>
          <w:b/>
        </w:rPr>
        <w:t>Preference Votes</w:t>
      </w:r>
      <w:r>
        <w:rPr>
          <w:rFonts w:ascii="Arial" w:hAnsi="Arial" w:cs="Arial"/>
        </w:rPr>
        <w:t xml:space="preserve"> allocated under all remaining voting papers;</w:t>
      </w:r>
    </w:p>
    <w:p w14:paraId="32678E22"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r>
      <w:r>
        <w:rPr>
          <w:rFonts w:ascii="Arial" w:hAnsi="Arial" w:cs="Arial"/>
        </w:rPr>
        <w:tab/>
        <w:t xml:space="preserve">N'' is the number of </w:t>
      </w:r>
      <w:r>
        <w:rPr>
          <w:rFonts w:ascii="Arial" w:hAnsi="Arial" w:cs="Arial"/>
          <w:b/>
        </w:rPr>
        <w:t>Panel Members</w:t>
      </w:r>
      <w:r>
        <w:rPr>
          <w:rFonts w:ascii="Arial" w:hAnsi="Arial" w:cs="Arial"/>
        </w:rPr>
        <w:t xml:space="preserve"> remaining to be elected after the first and second voting rounds.</w:t>
      </w:r>
    </w:p>
    <w:p w14:paraId="49C47E3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8A.3.5.2</w:t>
      </w:r>
      <w:r>
        <w:rPr>
          <w:rFonts w:ascii="Arial" w:hAnsi="Arial" w:cs="Arial"/>
        </w:rPr>
        <w:t xml:space="preserve"> </w:t>
      </w:r>
      <w:r>
        <w:rPr>
          <w:rFonts w:ascii="Arial" w:hAnsi="Arial" w:cs="Arial"/>
        </w:rPr>
        <w:tab/>
        <w:t xml:space="preserve">If the number of first, second and third </w:t>
      </w:r>
      <w:r>
        <w:rPr>
          <w:rFonts w:ascii="Arial" w:hAnsi="Arial" w:cs="Arial"/>
          <w:b/>
        </w:rPr>
        <w:t>Preference Votes</w:t>
      </w:r>
      <w:r>
        <w:rPr>
          <w:rFonts w:ascii="Arial" w:hAnsi="Arial" w:cs="Arial"/>
        </w:rPr>
        <w:t xml:space="preserve"> allocated to any remaining candidate is equal to or greater than the third round qualifying total, that candidate shall be elected.</w:t>
      </w:r>
    </w:p>
    <w:p w14:paraId="122B42AD"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8A.3.6 </w:t>
      </w:r>
      <w:r>
        <w:rPr>
          <w:rFonts w:ascii="Arial" w:hAnsi="Arial" w:cs="Arial"/>
          <w:b/>
        </w:rPr>
        <w:tab/>
        <w:t>Further provisions</w:t>
      </w:r>
    </w:p>
    <w:p w14:paraId="20A9A4E4"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8A.3.6.1</w:t>
      </w:r>
      <w:r>
        <w:rPr>
          <w:rFonts w:ascii="Arial" w:hAnsi="Arial" w:cs="Arial"/>
        </w:rPr>
        <w:t xml:space="preserve"> </w:t>
      </w:r>
      <w:r>
        <w:rPr>
          <w:rFonts w:ascii="Arial" w:hAnsi="Arial" w:cs="Arial"/>
        </w:rPr>
        <w:tab/>
        <w:t xml:space="preserve">If after any voting round the number of candidates achieving the required </w:t>
      </w:r>
      <w:r>
        <w:rPr>
          <w:rFonts w:ascii="Arial" w:hAnsi="Arial" w:cs="Arial"/>
          <w:b/>
        </w:rPr>
        <w:t>Preference Votes</w:t>
      </w:r>
      <w:r>
        <w:rPr>
          <w:rFonts w:ascii="Arial" w:hAnsi="Arial" w:cs="Arial"/>
        </w:rPr>
        <w:t xml:space="preserve"> threshold exceeds the number of persons remaining to be elected, the following tie-break provisions shall apply between the tied candidates.  In addition, if after the third voting round any </w:t>
      </w:r>
      <w:r>
        <w:rPr>
          <w:rFonts w:ascii="Arial" w:hAnsi="Arial" w:cs="Arial"/>
          <w:b/>
        </w:rPr>
        <w:t>Panel Member(s)</w:t>
      </w:r>
      <w:r>
        <w:rPr>
          <w:rFonts w:ascii="Arial" w:hAnsi="Arial" w:cs="Arial"/>
        </w:rPr>
        <w:t xml:space="preserve"> or </w:t>
      </w:r>
      <w:r>
        <w:rPr>
          <w:rFonts w:ascii="Arial" w:hAnsi="Arial" w:cs="Arial"/>
          <w:b/>
        </w:rPr>
        <w:t>Alternate Member(s)</w:t>
      </w:r>
      <w:r>
        <w:rPr>
          <w:rFonts w:ascii="Arial" w:hAnsi="Arial" w:cs="Arial"/>
        </w:rPr>
        <w:t xml:space="preserve"> remain to be elected the following tie-break provisions shall apply between the remaining candidates:</w:t>
      </w:r>
    </w:p>
    <w:p w14:paraId="27278197"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(a) </w:t>
      </w:r>
      <w:r>
        <w:rPr>
          <w:rFonts w:ascii="Arial" w:hAnsi="Arial" w:cs="Arial"/>
        </w:rPr>
        <w:tab/>
        <w:t xml:space="preserve">the tied or remaining candidates (as applicable) shall be ranked in order of the number of first </w:t>
      </w:r>
      <w:r>
        <w:rPr>
          <w:rFonts w:ascii="Arial" w:hAnsi="Arial" w:cs="Arial"/>
          <w:b/>
        </w:rPr>
        <w:t>Preference Votes</w:t>
      </w:r>
      <w:r>
        <w:rPr>
          <w:rFonts w:ascii="Arial" w:hAnsi="Arial" w:cs="Arial"/>
        </w:rPr>
        <w:t xml:space="preserve"> allocated to them, and the candidate(s) with the greatest number of such votes shall be elected;</w:t>
      </w:r>
    </w:p>
    <w:p w14:paraId="31A351A0"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(b) </w:t>
      </w:r>
      <w:r>
        <w:rPr>
          <w:rFonts w:ascii="Arial" w:hAnsi="Arial" w:cs="Arial"/>
        </w:rPr>
        <w:tab/>
        <w:t xml:space="preserve">in the event of a tie between two or more candidates within Paragraph (a), the candidate(s) (among those tied) with the greatest number of second </w:t>
      </w:r>
      <w:r>
        <w:rPr>
          <w:rFonts w:ascii="Arial" w:hAnsi="Arial" w:cs="Arial"/>
          <w:b/>
        </w:rPr>
        <w:t>Preference Votes</w:t>
      </w:r>
      <w:r>
        <w:rPr>
          <w:rFonts w:ascii="Arial" w:hAnsi="Arial" w:cs="Arial"/>
        </w:rPr>
        <w:t xml:space="preserve"> shall be elected;</w:t>
      </w:r>
    </w:p>
    <w:p w14:paraId="617F43CF" w14:textId="77777777" w:rsidR="00B56045" w:rsidRDefault="00B56045" w:rsidP="00B56045">
      <w:pPr>
        <w:pStyle w:val="BodyText"/>
        <w:tabs>
          <w:tab w:val="left" w:pos="1134"/>
          <w:tab w:val="left" w:pos="1985"/>
        </w:tabs>
        <w:ind w:left="1985" w:hanging="1985"/>
        <w:jc w:val="both"/>
        <w:rPr>
          <w:rFonts w:ascii="Arial" w:hAnsi="Arial" w:cs="Arial"/>
        </w:rPr>
      </w:pPr>
      <w:r>
        <w:rPr>
          <w:rFonts w:ascii="Arial" w:hAnsi="Arial" w:cs="Arial"/>
        </w:rPr>
        <w:tab/>
        <w:t xml:space="preserve">(c) </w:t>
      </w:r>
      <w:r>
        <w:rPr>
          <w:rFonts w:ascii="Arial" w:hAnsi="Arial" w:cs="Arial"/>
        </w:rPr>
        <w:tab/>
        <w:t xml:space="preserve">in the event of a tie between two or more candidates within Paragraph (b), </w:t>
      </w:r>
      <w:r>
        <w:rPr>
          <w:rFonts w:ascii="Arial" w:hAnsi="Arial" w:cs="Arial"/>
          <w:bCs/>
        </w:rPr>
        <w:t>the</w:t>
      </w:r>
      <w:r>
        <w:rPr>
          <w:rFonts w:ascii="Arial" w:hAnsi="Arial" w:cs="Arial"/>
          <w:b/>
        </w:rPr>
        <w:t xml:space="preserve"> Code Administrator</w:t>
      </w:r>
      <w:r>
        <w:rPr>
          <w:rFonts w:ascii="Arial" w:hAnsi="Arial" w:cs="Arial"/>
        </w:rPr>
        <w:t xml:space="preserve"> shall select the candidate(s) (among those tied) to be elected by drawing lots.</w:t>
      </w:r>
    </w:p>
    <w:p w14:paraId="6A59507C" w14:textId="77777777" w:rsidR="00B56045" w:rsidRDefault="00B56045" w:rsidP="00B56045">
      <w:pPr>
        <w:pStyle w:val="BodyText"/>
        <w:tabs>
          <w:tab w:val="left" w:pos="1134"/>
        </w:tabs>
        <w:ind w:left="1134" w:hanging="1134"/>
        <w:jc w:val="both"/>
        <w:rPr>
          <w:rFonts w:ascii="Arial" w:hAnsi="Arial" w:cs="Arial"/>
        </w:rPr>
      </w:pPr>
      <w:r w:rsidRPr="00355034">
        <w:rPr>
          <w:rFonts w:ascii="Arial" w:hAnsi="Arial" w:cs="Arial"/>
          <w:b/>
        </w:rPr>
        <w:lastRenderedPageBreak/>
        <w:t>8A.3.6.2</w:t>
      </w:r>
      <w:r>
        <w:rPr>
          <w:rFonts w:ascii="Arial" w:hAnsi="Arial" w:cs="Arial"/>
          <w:b/>
        </w:rPr>
        <w:t xml:space="preserve">   </w:t>
      </w:r>
      <w:r w:rsidRPr="00355034">
        <w:rPr>
          <w:rFonts w:ascii="Arial" w:hAnsi="Arial" w:cs="Arial"/>
        </w:rPr>
        <w:t>As soon</w:t>
      </w:r>
      <w:r>
        <w:rPr>
          <w:rFonts w:ascii="Arial" w:hAnsi="Arial" w:cs="Arial"/>
        </w:rPr>
        <w:t xml:space="preserve"> as reasonably practicable after any election process has concluded the </w:t>
      </w:r>
      <w:r w:rsidRPr="00355034">
        <w:rPr>
          <w:rFonts w:ascii="Arial" w:hAnsi="Arial" w:cs="Arial"/>
          <w:b/>
        </w:rPr>
        <w:t xml:space="preserve">Code Administrator </w:t>
      </w:r>
      <w:r>
        <w:rPr>
          <w:rFonts w:ascii="Arial" w:hAnsi="Arial" w:cs="Arial"/>
        </w:rPr>
        <w:t>shall publish an election report including but not limited to the following:</w:t>
      </w:r>
    </w:p>
    <w:p w14:paraId="7F71A1A6"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 xml:space="preserve">the total number of voting papers distributed to </w:t>
      </w:r>
      <w:r w:rsidRPr="00355034">
        <w:rPr>
          <w:rFonts w:ascii="Arial" w:hAnsi="Arial" w:cs="Arial"/>
          <w:b/>
        </w:rPr>
        <w:t xml:space="preserve">Users </w:t>
      </w:r>
      <w:r>
        <w:rPr>
          <w:rFonts w:ascii="Arial" w:hAnsi="Arial" w:cs="Arial"/>
        </w:rPr>
        <w:t>eligible to vote;</w:t>
      </w:r>
    </w:p>
    <w:p w14:paraId="45536021"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the total number of voting papers received;</w:t>
      </w:r>
    </w:p>
    <w:p w14:paraId="2A9BB186"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the total number of first, second and third preference votes allocated to each candidate in all voting papers;</w:t>
      </w:r>
    </w:p>
    <w:p w14:paraId="31F62BDC" w14:textId="667DACBD" w:rsidR="00B56045" w:rsidRDefault="00B56045" w:rsidP="00B56045">
      <w:pPr>
        <w:pStyle w:val="BodyText"/>
        <w:numPr>
          <w:ilvl w:val="0"/>
          <w:numId w:val="46"/>
        </w:numPr>
        <w:tabs>
          <w:tab w:val="left" w:pos="1134"/>
        </w:tabs>
        <w:jc w:val="both"/>
        <w:rPr>
          <w:rFonts w:ascii="Arial" w:hAnsi="Arial" w:cs="Arial"/>
        </w:rPr>
      </w:pPr>
      <w:r>
        <w:rPr>
          <w:rFonts w:ascii="Arial" w:hAnsi="Arial" w:cs="Arial"/>
        </w:rPr>
        <w:t xml:space="preserve">the total number of </w:t>
      </w:r>
      <w:r w:rsidR="0037528D">
        <w:rPr>
          <w:rFonts w:ascii="Arial" w:hAnsi="Arial" w:cs="Arial"/>
        </w:rPr>
        <w:t>remaining</w:t>
      </w:r>
      <w:r>
        <w:rPr>
          <w:rFonts w:ascii="Arial" w:hAnsi="Arial" w:cs="Arial"/>
        </w:rPr>
        <w:t xml:space="preserve"> voting papers in each voting round;</w:t>
      </w:r>
    </w:p>
    <w:p w14:paraId="4BFD6A04"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 xml:space="preserve">the total number of remaining </w:t>
      </w:r>
      <w:r w:rsidRPr="00355034">
        <w:rPr>
          <w:rFonts w:ascii="Arial" w:hAnsi="Arial" w:cs="Arial"/>
          <w:b/>
        </w:rPr>
        <w:t>Panel Members</w:t>
      </w:r>
      <w:r>
        <w:rPr>
          <w:rFonts w:ascii="Arial" w:hAnsi="Arial" w:cs="Arial"/>
        </w:rPr>
        <w:t xml:space="preserve"> to be elected in each voting round;</w:t>
      </w:r>
    </w:p>
    <w:p w14:paraId="53D90626" w14:textId="77777777" w:rsidR="00B56045" w:rsidRDefault="00B56045" w:rsidP="00B56045">
      <w:pPr>
        <w:pStyle w:val="BodyText"/>
        <w:numPr>
          <w:ilvl w:val="0"/>
          <w:numId w:val="46"/>
        </w:numPr>
        <w:tabs>
          <w:tab w:val="left" w:pos="1134"/>
        </w:tabs>
        <w:jc w:val="both"/>
        <w:rPr>
          <w:rFonts w:ascii="Arial" w:hAnsi="Arial" w:cs="Arial"/>
        </w:rPr>
      </w:pPr>
      <w:r>
        <w:rPr>
          <w:rFonts w:ascii="Arial" w:hAnsi="Arial" w:cs="Arial"/>
        </w:rPr>
        <w:t>the value of the qualifying total in each voting round; and</w:t>
      </w:r>
    </w:p>
    <w:p w14:paraId="47CDD2D2" w14:textId="77777777" w:rsidR="00B56045" w:rsidRPr="00355034" w:rsidRDefault="00B56045" w:rsidP="00B56045">
      <w:pPr>
        <w:pStyle w:val="BodyText"/>
        <w:numPr>
          <w:ilvl w:val="0"/>
          <w:numId w:val="46"/>
        </w:numPr>
        <w:tabs>
          <w:tab w:val="left" w:pos="1134"/>
        </w:tabs>
        <w:jc w:val="both"/>
        <w:rPr>
          <w:rFonts w:ascii="Arial" w:hAnsi="Arial" w:cs="Arial"/>
          <w:b/>
        </w:rPr>
      </w:pPr>
      <w:r>
        <w:rPr>
          <w:rFonts w:ascii="Arial" w:hAnsi="Arial" w:cs="Arial"/>
        </w:rPr>
        <w:t xml:space="preserve">the total number of qualifying </w:t>
      </w:r>
      <w:r w:rsidRPr="00355034">
        <w:rPr>
          <w:rFonts w:ascii="Arial" w:hAnsi="Arial" w:cs="Arial"/>
          <w:b/>
        </w:rPr>
        <w:t xml:space="preserve">Preference Votes </w:t>
      </w:r>
      <w:r w:rsidRPr="00355034">
        <w:rPr>
          <w:rFonts w:ascii="Arial" w:hAnsi="Arial" w:cs="Arial"/>
        </w:rPr>
        <w:t>allocated to each remaining candi</w:t>
      </w:r>
      <w:r>
        <w:rPr>
          <w:rFonts w:ascii="Arial" w:hAnsi="Arial" w:cs="Arial"/>
        </w:rPr>
        <w:t xml:space="preserve">date under all remaining voting papers in each voting round. </w:t>
      </w:r>
    </w:p>
    <w:p w14:paraId="3E1D9529" w14:textId="77777777" w:rsidR="00B56045" w:rsidRDefault="00B56045" w:rsidP="00B56045">
      <w:pPr>
        <w:pStyle w:val="BodyText"/>
        <w:tabs>
          <w:tab w:val="left" w:pos="1134"/>
          <w:tab w:val="left" w:pos="1985"/>
        </w:tabs>
        <w:ind w:left="1985" w:hanging="1985"/>
        <w:rPr>
          <w:rFonts w:ascii="Arial" w:hAnsi="Arial" w:cs="Arial"/>
        </w:rPr>
      </w:pPr>
      <w:r>
        <w:rPr>
          <w:rFonts w:ascii="Arial" w:hAnsi="Arial" w:cs="Arial"/>
          <w:b/>
        </w:rPr>
        <w:t>8A.3.7</w:t>
      </w:r>
      <w:r>
        <w:rPr>
          <w:rFonts w:ascii="Arial" w:hAnsi="Arial" w:cs="Arial"/>
        </w:rPr>
        <w:tab/>
      </w:r>
      <w:r>
        <w:rPr>
          <w:rFonts w:ascii="Arial" w:hAnsi="Arial" w:cs="Arial"/>
          <w:b/>
        </w:rPr>
        <w:t>Alternate Members and Panel Members</w:t>
      </w:r>
    </w:p>
    <w:p w14:paraId="0FF01BB1"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8A.3.7.1</w:t>
      </w:r>
      <w:r>
        <w:rPr>
          <w:rFonts w:ascii="Arial" w:hAnsi="Arial" w:cs="Arial"/>
        </w:rPr>
        <w:tab/>
        <w:t xml:space="preserve">Except where Paragraphs 8A.4.3 or 8A.4.4 apply, the seven (7) candidates receiving the greatest number of votes shall be elected as </w:t>
      </w:r>
      <w:r>
        <w:rPr>
          <w:rFonts w:ascii="Arial" w:hAnsi="Arial" w:cs="Arial"/>
          <w:b/>
        </w:rPr>
        <w:t>Users’ Panel Members</w:t>
      </w:r>
      <w:r>
        <w:rPr>
          <w:rFonts w:ascii="Arial" w:hAnsi="Arial" w:cs="Arial"/>
        </w:rPr>
        <w:t xml:space="preserve"> and the next five (5) shall be elected as </w:t>
      </w:r>
      <w:r>
        <w:rPr>
          <w:rFonts w:ascii="Arial" w:hAnsi="Arial" w:cs="Arial"/>
          <w:b/>
        </w:rPr>
        <w:t>Alternate Members</w:t>
      </w:r>
      <w:r>
        <w:rPr>
          <w:rFonts w:ascii="Arial" w:hAnsi="Arial" w:cs="Arial"/>
        </w:rPr>
        <w:t>.</w:t>
      </w:r>
    </w:p>
    <w:p w14:paraId="096307F5" w14:textId="77777777" w:rsidR="00B56045" w:rsidRDefault="00B56045" w:rsidP="00B56045">
      <w:pPr>
        <w:pStyle w:val="BodyText"/>
        <w:tabs>
          <w:tab w:val="left" w:pos="1134"/>
        </w:tabs>
        <w:ind w:left="1134" w:hanging="1134"/>
        <w:jc w:val="both"/>
        <w:rPr>
          <w:rFonts w:ascii="Arial" w:hAnsi="Arial" w:cs="Arial"/>
          <w:b/>
        </w:rPr>
      </w:pPr>
      <w:r>
        <w:rPr>
          <w:rFonts w:ascii="Arial" w:hAnsi="Arial" w:cs="Arial"/>
          <w:b/>
        </w:rPr>
        <w:t>8A.3.7.2</w:t>
      </w:r>
      <w:r>
        <w:rPr>
          <w:rFonts w:ascii="Arial" w:hAnsi="Arial" w:cs="Arial"/>
          <w:b/>
        </w:rPr>
        <w:tab/>
      </w:r>
      <w:r>
        <w:rPr>
          <w:rFonts w:ascii="Arial" w:hAnsi="Arial" w:cs="Arial"/>
        </w:rPr>
        <w:t xml:space="preserve">Where Paragraph 8A.4.3 applies the number of candidate(s) up to and including the number of </w:t>
      </w:r>
      <w:r>
        <w:rPr>
          <w:rFonts w:ascii="Arial" w:hAnsi="Arial" w:cs="Arial"/>
          <w:b/>
        </w:rPr>
        <w:t>Panel Member Interim Vacancies</w:t>
      </w:r>
      <w:r>
        <w:rPr>
          <w:rFonts w:ascii="Arial" w:hAnsi="Arial" w:cs="Arial"/>
        </w:rPr>
        <w:t xml:space="preserve">  receiving the greatest number of votes pursuant to the </w:t>
      </w:r>
      <w:r>
        <w:rPr>
          <w:rFonts w:ascii="Arial" w:hAnsi="Arial" w:cs="Arial"/>
          <w:b/>
        </w:rPr>
        <w:t>Interim Panel and Alternate Election</w:t>
      </w:r>
      <w:r>
        <w:rPr>
          <w:rFonts w:ascii="Arial" w:hAnsi="Arial" w:cs="Arial"/>
        </w:rPr>
        <w:t xml:space="preserve"> </w:t>
      </w:r>
      <w:r>
        <w:rPr>
          <w:rFonts w:ascii="Arial" w:hAnsi="Arial" w:cs="Arial"/>
          <w:b/>
        </w:rPr>
        <w:t xml:space="preserve">Process </w:t>
      </w:r>
      <w:r>
        <w:rPr>
          <w:rFonts w:ascii="Arial" w:hAnsi="Arial" w:cs="Arial"/>
        </w:rPr>
        <w:t xml:space="preserve">shall be elected as </w:t>
      </w:r>
      <w:r>
        <w:rPr>
          <w:rFonts w:ascii="Arial" w:hAnsi="Arial" w:cs="Arial"/>
          <w:b/>
        </w:rPr>
        <w:t>Users’</w:t>
      </w:r>
      <w:r>
        <w:rPr>
          <w:rFonts w:ascii="Arial" w:hAnsi="Arial" w:cs="Arial"/>
        </w:rPr>
        <w:t xml:space="preserve"> </w:t>
      </w:r>
      <w:r>
        <w:rPr>
          <w:rFonts w:ascii="Arial" w:hAnsi="Arial" w:cs="Arial"/>
          <w:b/>
        </w:rPr>
        <w:t xml:space="preserve">Panel Member(s) </w:t>
      </w:r>
      <w:r>
        <w:rPr>
          <w:rFonts w:ascii="Arial" w:hAnsi="Arial" w:cs="Arial"/>
        </w:rPr>
        <w:t xml:space="preserve">and the remaining candidates up to and including the number of </w:t>
      </w:r>
      <w:r>
        <w:rPr>
          <w:rFonts w:ascii="Arial" w:hAnsi="Arial" w:cs="Arial"/>
          <w:b/>
        </w:rPr>
        <w:t>Alternate Member Interim Vacancies</w:t>
      </w:r>
      <w:r>
        <w:rPr>
          <w:rFonts w:ascii="Arial" w:hAnsi="Arial" w:cs="Arial"/>
        </w:rPr>
        <w:t xml:space="preserve"> receiving the greatest number of votes shall be elected as </w:t>
      </w:r>
      <w:r>
        <w:rPr>
          <w:rFonts w:ascii="Arial" w:hAnsi="Arial" w:cs="Arial"/>
          <w:b/>
        </w:rPr>
        <w:t>Alternate Member(s)</w:t>
      </w:r>
      <w:r>
        <w:rPr>
          <w:rFonts w:ascii="Arial" w:hAnsi="Arial" w:cs="Arial"/>
        </w:rPr>
        <w:t>.</w:t>
      </w:r>
    </w:p>
    <w:p w14:paraId="3734ED63"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8A.3.7.3</w:t>
      </w:r>
      <w:r>
        <w:rPr>
          <w:rFonts w:ascii="Arial" w:hAnsi="Arial" w:cs="Arial"/>
          <w:b/>
        </w:rPr>
        <w:tab/>
      </w:r>
      <w:r>
        <w:rPr>
          <w:rFonts w:ascii="Arial" w:hAnsi="Arial" w:cs="Arial"/>
        </w:rPr>
        <w:t xml:space="preserve">Where Paragraph 8A.4.4 applies the five (5) candidates receiving the greatest number of votes pursuant to the </w:t>
      </w:r>
      <w:r>
        <w:rPr>
          <w:rFonts w:ascii="Arial" w:hAnsi="Arial" w:cs="Arial"/>
          <w:b/>
        </w:rPr>
        <w:t>Alternate Election Process</w:t>
      </w:r>
      <w:r>
        <w:rPr>
          <w:rFonts w:ascii="Arial" w:hAnsi="Arial" w:cs="Arial"/>
        </w:rPr>
        <w:t xml:space="preserve"> shall be elected as</w:t>
      </w:r>
      <w:r>
        <w:rPr>
          <w:rFonts w:ascii="Arial" w:hAnsi="Arial" w:cs="Arial"/>
          <w:b/>
        </w:rPr>
        <w:t xml:space="preserve"> Alternate Members</w:t>
      </w:r>
      <w:r>
        <w:rPr>
          <w:rFonts w:ascii="Arial" w:hAnsi="Arial" w:cs="Arial"/>
        </w:rPr>
        <w:t>.</w:t>
      </w:r>
    </w:p>
    <w:p w14:paraId="0483CF54"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8A.4. </w:t>
      </w:r>
      <w:r>
        <w:rPr>
          <w:rFonts w:ascii="Arial" w:hAnsi="Arial" w:cs="Arial"/>
          <w:b/>
        </w:rPr>
        <w:tab/>
        <w:t>VACANCIES</w:t>
      </w:r>
    </w:p>
    <w:p w14:paraId="4FB56D41" w14:textId="77777777" w:rsidR="00B56045" w:rsidRDefault="00B56045" w:rsidP="00B56045">
      <w:pPr>
        <w:pStyle w:val="BodyText"/>
        <w:tabs>
          <w:tab w:val="left" w:pos="1134"/>
        </w:tabs>
        <w:ind w:left="1134" w:hanging="1134"/>
        <w:rPr>
          <w:rFonts w:ascii="Arial" w:hAnsi="Arial" w:cs="Arial"/>
          <w:b/>
        </w:rPr>
      </w:pPr>
      <w:r>
        <w:rPr>
          <w:rFonts w:ascii="Arial" w:hAnsi="Arial" w:cs="Arial"/>
          <w:b/>
        </w:rPr>
        <w:t xml:space="preserve">8A.4.1 </w:t>
      </w:r>
      <w:r>
        <w:rPr>
          <w:rFonts w:ascii="Arial" w:hAnsi="Arial" w:cs="Arial"/>
          <w:b/>
        </w:rPr>
        <w:tab/>
        <w:t>General</w:t>
      </w:r>
    </w:p>
    <w:p w14:paraId="7E2D491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8A.4.1.1</w:t>
      </w:r>
      <w:r>
        <w:rPr>
          <w:rFonts w:ascii="Arial" w:hAnsi="Arial" w:cs="Arial"/>
        </w:rPr>
        <w:t xml:space="preserve"> </w:t>
      </w:r>
      <w:r>
        <w:rPr>
          <w:rFonts w:ascii="Arial" w:hAnsi="Arial" w:cs="Arial"/>
        </w:rPr>
        <w:tab/>
        <w:t xml:space="preserve">If a </w:t>
      </w:r>
      <w:r>
        <w:rPr>
          <w:rFonts w:ascii="Arial" w:hAnsi="Arial" w:cs="Arial"/>
          <w:b/>
        </w:rPr>
        <w:t>Panel Member</w:t>
      </w:r>
      <w:r>
        <w:rPr>
          <w:rFonts w:ascii="Arial" w:hAnsi="Arial" w:cs="Arial"/>
        </w:rPr>
        <w:t xml:space="preserve"> ceases to hold office pursuant to Paragraph 8.6.1 (b) (</w:t>
      </w:r>
      <w:proofErr w:type="spellStart"/>
      <w:r>
        <w:rPr>
          <w:rFonts w:ascii="Arial" w:hAnsi="Arial" w:cs="Arial"/>
        </w:rPr>
        <w:t>i</w:t>
      </w:r>
      <w:proofErr w:type="spellEnd"/>
      <w:r>
        <w:rPr>
          <w:rFonts w:ascii="Arial" w:hAnsi="Arial" w:cs="Arial"/>
        </w:rPr>
        <w:t>) then Paragraph 8A.4.2 shall apply.</w:t>
      </w:r>
    </w:p>
    <w:p w14:paraId="2A5A5944" w14:textId="77777777" w:rsidR="00B56045" w:rsidRDefault="00B56045" w:rsidP="00B56045">
      <w:pPr>
        <w:pStyle w:val="BodyText"/>
        <w:tabs>
          <w:tab w:val="left" w:pos="1134"/>
          <w:tab w:val="left" w:pos="1985"/>
        </w:tabs>
        <w:ind w:left="1134" w:hanging="1134"/>
        <w:jc w:val="both"/>
        <w:rPr>
          <w:rFonts w:ascii="Arial" w:hAnsi="Arial" w:cs="Arial"/>
        </w:rPr>
      </w:pPr>
      <w:r>
        <w:rPr>
          <w:rFonts w:ascii="Arial" w:hAnsi="Arial" w:cs="Arial"/>
          <w:b/>
        </w:rPr>
        <w:t>8A.4.1.2</w:t>
      </w:r>
      <w:r>
        <w:rPr>
          <w:rFonts w:ascii="Arial" w:hAnsi="Arial" w:cs="Arial"/>
        </w:rPr>
        <w:t xml:space="preserve"> </w:t>
      </w:r>
      <w:r>
        <w:rPr>
          <w:rFonts w:ascii="Arial" w:hAnsi="Arial" w:cs="Arial"/>
        </w:rPr>
        <w:tab/>
        <w:t>[Not used]</w:t>
      </w:r>
    </w:p>
    <w:p w14:paraId="671F520E" w14:textId="77777777" w:rsidR="00B56045" w:rsidRDefault="00B56045" w:rsidP="00B56045">
      <w:pPr>
        <w:pStyle w:val="BodyText"/>
        <w:tabs>
          <w:tab w:val="left" w:pos="1134"/>
          <w:tab w:val="left" w:pos="1985"/>
        </w:tabs>
        <w:ind w:left="1134" w:hanging="1134"/>
        <w:rPr>
          <w:rFonts w:ascii="Arial" w:hAnsi="Arial" w:cs="Arial"/>
        </w:rPr>
      </w:pPr>
      <w:r>
        <w:rPr>
          <w:rFonts w:ascii="Arial" w:hAnsi="Arial" w:cs="Arial"/>
          <w:b/>
        </w:rPr>
        <w:t>8A.4.1.3</w:t>
      </w:r>
      <w:r>
        <w:rPr>
          <w:rFonts w:ascii="Arial" w:hAnsi="Arial" w:cs="Arial"/>
        </w:rPr>
        <w:tab/>
        <w:t xml:space="preserve">If an </w:t>
      </w:r>
      <w:r>
        <w:rPr>
          <w:rFonts w:ascii="Arial" w:hAnsi="Arial" w:cs="Arial"/>
          <w:b/>
        </w:rPr>
        <w:t xml:space="preserve">Alternate Member </w:t>
      </w:r>
      <w:r>
        <w:rPr>
          <w:rFonts w:ascii="Arial" w:hAnsi="Arial" w:cs="Arial"/>
        </w:rPr>
        <w:t xml:space="preserve">ceases to hold office pursuant to Paragraph 8.6 (the </w:t>
      </w:r>
      <w:r>
        <w:rPr>
          <w:rFonts w:ascii="Arial" w:hAnsi="Arial" w:cs="Arial"/>
          <w:b/>
        </w:rPr>
        <w:t>“Resigning” Alternate Member</w:t>
      </w:r>
      <w:r>
        <w:rPr>
          <w:rFonts w:ascii="Arial" w:hAnsi="Arial" w:cs="Arial"/>
        </w:rPr>
        <w:t>) then Paragraph 8A.4.4 shall apply.</w:t>
      </w:r>
    </w:p>
    <w:p w14:paraId="379BC073" w14:textId="77777777" w:rsidR="00B56045" w:rsidRDefault="00B56045" w:rsidP="00B56045">
      <w:pPr>
        <w:pStyle w:val="BodyText"/>
        <w:tabs>
          <w:tab w:val="left" w:pos="1134"/>
          <w:tab w:val="left" w:pos="1985"/>
        </w:tabs>
        <w:ind w:left="1134" w:hanging="1134"/>
        <w:rPr>
          <w:rFonts w:ascii="Arial" w:hAnsi="Arial" w:cs="Arial"/>
        </w:rPr>
      </w:pPr>
      <w:r>
        <w:rPr>
          <w:rFonts w:ascii="Arial" w:hAnsi="Arial" w:cs="Arial"/>
          <w:b/>
        </w:rPr>
        <w:t>8A.4.1.4</w:t>
      </w:r>
      <w:r>
        <w:rPr>
          <w:rFonts w:ascii="Arial" w:hAnsi="Arial" w:cs="Arial"/>
        </w:rPr>
        <w:tab/>
        <w:t xml:space="preserve">The provisions of Paragraph 8A.2.1.2 shall apply, mutatis mutandis, to any replacement </w:t>
      </w:r>
      <w:r>
        <w:rPr>
          <w:rFonts w:ascii="Arial" w:hAnsi="Arial" w:cs="Arial"/>
          <w:b/>
        </w:rPr>
        <w:t>Panel Member</w:t>
      </w:r>
      <w:r>
        <w:rPr>
          <w:rFonts w:ascii="Arial" w:hAnsi="Arial" w:cs="Arial"/>
        </w:rPr>
        <w:t xml:space="preserve"> or any replacement </w:t>
      </w:r>
      <w:r>
        <w:rPr>
          <w:rFonts w:ascii="Arial" w:hAnsi="Arial" w:cs="Arial"/>
          <w:b/>
        </w:rPr>
        <w:t>Alternate</w:t>
      </w:r>
      <w:r>
        <w:rPr>
          <w:rFonts w:ascii="Arial" w:hAnsi="Arial" w:cs="Arial"/>
        </w:rPr>
        <w:t xml:space="preserve"> </w:t>
      </w:r>
      <w:r>
        <w:rPr>
          <w:rFonts w:ascii="Arial" w:hAnsi="Arial" w:cs="Arial"/>
          <w:b/>
        </w:rPr>
        <w:t>Member</w:t>
      </w:r>
      <w:r>
        <w:rPr>
          <w:rFonts w:ascii="Arial" w:hAnsi="Arial" w:cs="Arial"/>
        </w:rPr>
        <w:t xml:space="preserve"> under this Paragraph 8A.4.</w:t>
      </w:r>
    </w:p>
    <w:p w14:paraId="6D32BBB0" w14:textId="77777777" w:rsidR="00B56045" w:rsidRPr="00355034" w:rsidRDefault="00B56045" w:rsidP="00B56045">
      <w:pPr>
        <w:pStyle w:val="BodyText"/>
        <w:tabs>
          <w:tab w:val="left" w:pos="1134"/>
        </w:tabs>
        <w:ind w:left="1134" w:hanging="1134"/>
        <w:jc w:val="both"/>
        <w:rPr>
          <w:rFonts w:ascii="Arial" w:hAnsi="Arial" w:cs="Arial"/>
          <w:b/>
        </w:rPr>
      </w:pPr>
      <w:r>
        <w:rPr>
          <w:rFonts w:ascii="Arial" w:hAnsi="Arial" w:cs="Arial"/>
          <w:b/>
        </w:rPr>
        <w:t xml:space="preserve">8A.4.2 </w:t>
      </w:r>
      <w:r>
        <w:rPr>
          <w:rFonts w:ascii="Arial" w:hAnsi="Arial" w:cs="Arial"/>
          <w:b/>
        </w:rPr>
        <w:tab/>
        <w:t>[Not used]</w:t>
      </w:r>
      <w:r>
        <w:rPr>
          <w:rFonts w:ascii="Arial" w:hAnsi="Arial" w:cs="Arial"/>
        </w:rPr>
        <w:tab/>
      </w:r>
    </w:p>
    <w:p w14:paraId="4E574CD1" w14:textId="77777777" w:rsidR="00B56045" w:rsidRDefault="00B56045" w:rsidP="00B56045">
      <w:pPr>
        <w:pStyle w:val="BodyText"/>
        <w:tabs>
          <w:tab w:val="left" w:pos="1134"/>
        </w:tabs>
        <w:ind w:left="1134" w:hanging="1134"/>
        <w:jc w:val="both"/>
        <w:rPr>
          <w:rFonts w:ascii="Arial" w:hAnsi="Arial" w:cs="Arial"/>
          <w:b/>
        </w:rPr>
      </w:pPr>
      <w:r>
        <w:rPr>
          <w:rFonts w:ascii="Arial" w:hAnsi="Arial" w:cs="Arial"/>
          <w:b/>
        </w:rPr>
        <w:lastRenderedPageBreak/>
        <w:t xml:space="preserve">8A.4.3 </w:t>
      </w:r>
      <w:r>
        <w:rPr>
          <w:rFonts w:ascii="Arial" w:hAnsi="Arial" w:cs="Arial"/>
          <w:b/>
        </w:rPr>
        <w:tab/>
        <w:t xml:space="preserve">Replacement of a Panel Member who ceases to hold office pursuant to Paragraph 8.6.1 </w:t>
      </w:r>
    </w:p>
    <w:p w14:paraId="062ACDC3"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8A.4.3.1</w:t>
      </w:r>
      <w:r>
        <w:rPr>
          <w:rFonts w:ascii="Arial" w:hAnsi="Arial" w:cs="Arial"/>
        </w:rPr>
        <w:t xml:space="preserve"> </w:t>
      </w:r>
      <w:r>
        <w:rPr>
          <w:rFonts w:ascii="Arial" w:hAnsi="Arial" w:cs="Arial"/>
        </w:rPr>
        <w:tab/>
        <w:t xml:space="preserve">Subject to Paragraph 8A.4.3.2, such </w:t>
      </w:r>
      <w:r>
        <w:rPr>
          <w:rFonts w:ascii="Arial" w:hAnsi="Arial" w:cs="Arial"/>
          <w:b/>
        </w:rPr>
        <w:t>Panel Member</w:t>
      </w:r>
      <w:r>
        <w:rPr>
          <w:rFonts w:ascii="Arial" w:hAnsi="Arial" w:cs="Arial"/>
        </w:rPr>
        <w:t xml:space="preserve"> shall, where one or more</w:t>
      </w:r>
      <w:r>
        <w:rPr>
          <w:rFonts w:ascii="Arial" w:hAnsi="Arial" w:cs="Arial"/>
          <w:b/>
        </w:rPr>
        <w:t xml:space="preserve"> Alternate Member(s) </w:t>
      </w:r>
      <w:r>
        <w:rPr>
          <w:rFonts w:ascii="Arial" w:hAnsi="Arial" w:cs="Arial"/>
        </w:rPr>
        <w:t xml:space="preserve">hold office, be replaced by the </w:t>
      </w:r>
      <w:r>
        <w:rPr>
          <w:rFonts w:ascii="Arial" w:hAnsi="Arial" w:cs="Arial"/>
          <w:b/>
        </w:rPr>
        <w:t xml:space="preserve">Alternate Member </w:t>
      </w:r>
      <w:r>
        <w:rPr>
          <w:rFonts w:ascii="Arial" w:hAnsi="Arial" w:cs="Arial"/>
        </w:rPr>
        <w:t xml:space="preserve">who previously received the highest number of cumulative </w:t>
      </w:r>
      <w:r>
        <w:rPr>
          <w:rFonts w:ascii="Arial" w:hAnsi="Arial" w:cs="Arial"/>
          <w:b/>
        </w:rPr>
        <w:t>Preference Votes</w:t>
      </w:r>
      <w:r>
        <w:rPr>
          <w:rFonts w:ascii="Arial" w:hAnsi="Arial" w:cs="Arial"/>
        </w:rPr>
        <w:t xml:space="preserve"> but if there were a tie-break in relation to such </w:t>
      </w:r>
      <w:r>
        <w:rPr>
          <w:rFonts w:ascii="Arial" w:hAnsi="Arial" w:cs="Arial"/>
          <w:b/>
        </w:rPr>
        <w:t>Preference Votes</w:t>
      </w:r>
      <w:r>
        <w:rPr>
          <w:rFonts w:ascii="Arial" w:hAnsi="Arial" w:cs="Arial"/>
        </w:rPr>
        <w:t xml:space="preserve"> then the tie-break provisions set out in Paragraph 8A.3.6.1 shall apply, in either circumstance such </w:t>
      </w:r>
      <w:r>
        <w:rPr>
          <w:rFonts w:ascii="Arial" w:hAnsi="Arial" w:cs="Arial"/>
          <w:b/>
        </w:rPr>
        <w:t>Alternate Member</w:t>
      </w:r>
      <w:r>
        <w:rPr>
          <w:rFonts w:ascii="Arial" w:hAnsi="Arial" w:cs="Arial"/>
        </w:rPr>
        <w:t xml:space="preserve"> selected to be a </w:t>
      </w:r>
      <w:r>
        <w:rPr>
          <w:rFonts w:ascii="Arial" w:hAnsi="Arial" w:cs="Arial"/>
          <w:b/>
        </w:rPr>
        <w:t>Panel Member</w:t>
      </w:r>
      <w:r>
        <w:rPr>
          <w:rFonts w:ascii="Arial" w:hAnsi="Arial" w:cs="Arial"/>
        </w:rPr>
        <w:t xml:space="preserve"> shall then become a </w:t>
      </w:r>
      <w:r>
        <w:rPr>
          <w:rFonts w:ascii="Arial" w:hAnsi="Arial" w:cs="Arial"/>
          <w:b/>
        </w:rPr>
        <w:t>Resigning Alternate Member</w:t>
      </w:r>
      <w:r>
        <w:rPr>
          <w:rFonts w:ascii="Arial" w:hAnsi="Arial" w:cs="Arial"/>
        </w:rPr>
        <w:t xml:space="preserve"> and be replaced in accordance with Paragraph 8A.4.4.</w:t>
      </w:r>
    </w:p>
    <w:p w14:paraId="33247188"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8A.4.3.2</w:t>
      </w:r>
      <w:r>
        <w:rPr>
          <w:rFonts w:ascii="Arial" w:hAnsi="Arial" w:cs="Arial"/>
          <w:b/>
        </w:rPr>
        <w:tab/>
      </w:r>
      <w:r>
        <w:rPr>
          <w:rFonts w:ascii="Arial" w:hAnsi="Arial" w:cs="Arial"/>
        </w:rPr>
        <w:t xml:space="preserve">If there are no </w:t>
      </w:r>
      <w:r>
        <w:rPr>
          <w:rFonts w:ascii="Arial" w:hAnsi="Arial" w:cs="Arial"/>
          <w:b/>
        </w:rPr>
        <w:t>Alternate Members</w:t>
      </w:r>
      <w:r>
        <w:rPr>
          <w:rFonts w:ascii="Arial" w:hAnsi="Arial" w:cs="Arial"/>
        </w:rPr>
        <w:t xml:space="preserve"> in office upon a </w:t>
      </w:r>
      <w:r>
        <w:rPr>
          <w:rFonts w:ascii="Arial" w:hAnsi="Arial" w:cs="Arial"/>
          <w:b/>
        </w:rPr>
        <w:t>Panel Member</w:t>
      </w:r>
      <w:r>
        <w:rPr>
          <w:rFonts w:ascii="Arial" w:hAnsi="Arial" w:cs="Arial"/>
        </w:rPr>
        <w:t xml:space="preserve"> ceasing to hold office then:</w:t>
      </w:r>
    </w:p>
    <w:p w14:paraId="18243105" w14:textId="77777777" w:rsidR="00B56045" w:rsidRDefault="00B56045" w:rsidP="00B56045">
      <w:pPr>
        <w:pStyle w:val="BodyText"/>
        <w:tabs>
          <w:tab w:val="left" w:pos="1080"/>
          <w:tab w:val="left" w:pos="1980"/>
        </w:tabs>
        <w:ind w:left="1980" w:hanging="1980"/>
        <w:jc w:val="both"/>
        <w:rPr>
          <w:rFonts w:ascii="Arial" w:hAnsi="Arial" w:cs="Arial"/>
        </w:rPr>
      </w:pPr>
      <w:r>
        <w:rPr>
          <w:rFonts w:ascii="Arial" w:hAnsi="Arial" w:cs="Arial"/>
          <w:b/>
        </w:rPr>
        <w:tab/>
      </w:r>
      <w:r>
        <w:rPr>
          <w:rFonts w:ascii="Arial" w:hAnsi="Arial" w:cs="Arial"/>
        </w:rPr>
        <w:t>(a)</w:t>
      </w:r>
      <w:r>
        <w:rPr>
          <w:rFonts w:ascii="Arial" w:hAnsi="Arial" w:cs="Arial"/>
        </w:rPr>
        <w:tab/>
        <w:t xml:space="preserve">Where there are not less than six (6) months remaining until the next full election further </w:t>
      </w:r>
      <w:r>
        <w:rPr>
          <w:rFonts w:ascii="Arial" w:hAnsi="Arial" w:cs="Arial"/>
          <w:b/>
        </w:rPr>
        <w:t>Panel Members</w:t>
      </w:r>
      <w:r>
        <w:rPr>
          <w:rFonts w:ascii="Arial" w:hAnsi="Arial" w:cs="Arial"/>
        </w:rPr>
        <w:t xml:space="preserve"> shall be elected in accordance with Paragraphs 8A.2, 8A.3 and subject to the following Paragraphs 8A.4.3.3 to 8A.4.3.5 (inclusive) (the “</w:t>
      </w:r>
      <w:r>
        <w:rPr>
          <w:rFonts w:ascii="Arial" w:hAnsi="Arial" w:cs="Arial"/>
          <w:b/>
        </w:rPr>
        <w:t>Interim Panel and Alternate Election Process</w:t>
      </w:r>
      <w:r>
        <w:rPr>
          <w:rFonts w:ascii="Arial" w:hAnsi="Arial" w:cs="Arial"/>
        </w:rPr>
        <w:t>”).</w:t>
      </w:r>
    </w:p>
    <w:p w14:paraId="3F7952A6" w14:textId="77777777" w:rsidR="00B56045" w:rsidRDefault="00B56045" w:rsidP="00B56045">
      <w:pPr>
        <w:pStyle w:val="BodyText"/>
        <w:tabs>
          <w:tab w:val="left" w:pos="1080"/>
          <w:tab w:val="left" w:pos="1980"/>
        </w:tabs>
        <w:ind w:left="1980" w:hanging="1980"/>
        <w:jc w:val="both"/>
        <w:rPr>
          <w:rFonts w:ascii="Arial" w:hAnsi="Arial" w:cs="Arial"/>
        </w:rPr>
      </w:pPr>
      <w:r>
        <w:rPr>
          <w:rFonts w:ascii="Arial" w:hAnsi="Arial" w:cs="Arial"/>
        </w:rPr>
        <w:tab/>
        <w:t>(b)</w:t>
      </w:r>
      <w:r>
        <w:rPr>
          <w:rFonts w:ascii="Arial" w:hAnsi="Arial" w:cs="Arial"/>
        </w:rPr>
        <w:tab/>
        <w:t xml:space="preserve">Where there are less than six (6) months remaining until the next full election no further </w:t>
      </w:r>
      <w:r>
        <w:rPr>
          <w:rFonts w:ascii="Arial" w:hAnsi="Arial" w:cs="Arial"/>
          <w:b/>
        </w:rPr>
        <w:t xml:space="preserve">Panel Members </w:t>
      </w:r>
      <w:r>
        <w:rPr>
          <w:rFonts w:ascii="Arial" w:hAnsi="Arial" w:cs="Arial"/>
        </w:rPr>
        <w:t>or</w:t>
      </w:r>
      <w:r>
        <w:rPr>
          <w:rFonts w:ascii="Arial" w:hAnsi="Arial" w:cs="Arial"/>
          <w:b/>
        </w:rPr>
        <w:t xml:space="preserve"> Alternate Members</w:t>
      </w:r>
      <w:r>
        <w:rPr>
          <w:rFonts w:ascii="Arial" w:hAnsi="Arial" w:cs="Arial"/>
        </w:rPr>
        <w:t xml:space="preserve"> shall be elected pursuant to this Paragraph 8A.4.3 and the positions shall remain vacant until the next full election.</w:t>
      </w:r>
    </w:p>
    <w:p w14:paraId="2C648F3C" w14:textId="77777777" w:rsidR="00B56045" w:rsidRDefault="00B56045" w:rsidP="00B56045">
      <w:pPr>
        <w:pStyle w:val="BodyText"/>
        <w:tabs>
          <w:tab w:val="left" w:pos="1080"/>
        </w:tabs>
        <w:ind w:left="1080" w:hanging="1080"/>
        <w:jc w:val="both"/>
        <w:rPr>
          <w:rFonts w:ascii="Arial" w:hAnsi="Arial" w:cs="Arial"/>
        </w:rPr>
      </w:pPr>
      <w:r>
        <w:rPr>
          <w:rFonts w:ascii="Arial" w:hAnsi="Arial" w:cs="Arial"/>
          <w:b/>
        </w:rPr>
        <w:t>8A.4.3.3</w:t>
      </w:r>
      <w:r>
        <w:rPr>
          <w:rFonts w:ascii="Arial" w:hAnsi="Arial" w:cs="Arial"/>
          <w:b/>
        </w:rPr>
        <w:tab/>
      </w:r>
      <w:r>
        <w:rPr>
          <w:rFonts w:ascii="Arial" w:hAnsi="Arial" w:cs="Arial"/>
        </w:rPr>
        <w:t xml:space="preserve">Where this Paragraph 8A.4.3.3 applies </w:t>
      </w:r>
      <w:r>
        <w:rPr>
          <w:rFonts w:ascii="Arial" w:hAnsi="Arial" w:cs="Arial"/>
          <w:bCs/>
        </w:rPr>
        <w:t>the</w:t>
      </w:r>
      <w:r>
        <w:rPr>
          <w:rFonts w:ascii="Arial" w:hAnsi="Arial" w:cs="Arial"/>
          <w:b/>
        </w:rPr>
        <w:t xml:space="preserve"> Code Administrator</w:t>
      </w:r>
      <w:r>
        <w:rPr>
          <w:rFonts w:ascii="Arial" w:hAnsi="Arial" w:cs="Arial"/>
        </w:rPr>
        <w:t xml:space="preserve"> shall indicate in the invitation referred to </w:t>
      </w:r>
      <w:proofErr w:type="spellStart"/>
      <w:r>
        <w:rPr>
          <w:rFonts w:ascii="Arial" w:hAnsi="Arial" w:cs="Arial"/>
        </w:rPr>
        <w:t>at</w:t>
      </w:r>
      <w:proofErr w:type="spellEnd"/>
      <w:r>
        <w:rPr>
          <w:rFonts w:ascii="Arial" w:hAnsi="Arial" w:cs="Arial"/>
        </w:rPr>
        <w:t xml:space="preserve"> Paragraph 8A.1.2.1 the number of vacancies for both </w:t>
      </w:r>
      <w:r>
        <w:rPr>
          <w:rFonts w:ascii="Arial" w:hAnsi="Arial" w:cs="Arial"/>
          <w:b/>
        </w:rPr>
        <w:t>Panel Member(s)</w:t>
      </w:r>
      <w:r>
        <w:rPr>
          <w:rFonts w:ascii="Arial" w:hAnsi="Arial" w:cs="Arial"/>
        </w:rPr>
        <w:t xml:space="preserve"> (“</w:t>
      </w:r>
      <w:r>
        <w:rPr>
          <w:rFonts w:ascii="Arial" w:hAnsi="Arial" w:cs="Arial"/>
          <w:b/>
        </w:rPr>
        <w:t>Panel Member Interim Vacancies</w:t>
      </w:r>
      <w:r>
        <w:rPr>
          <w:rFonts w:ascii="Arial" w:hAnsi="Arial" w:cs="Arial"/>
        </w:rPr>
        <w:t xml:space="preserve">”) and </w:t>
      </w:r>
      <w:r>
        <w:rPr>
          <w:rFonts w:ascii="Arial" w:hAnsi="Arial" w:cs="Arial"/>
          <w:b/>
        </w:rPr>
        <w:t xml:space="preserve">Alternate Member(s) </w:t>
      </w:r>
      <w:r>
        <w:rPr>
          <w:rFonts w:ascii="Arial" w:hAnsi="Arial" w:cs="Arial"/>
        </w:rPr>
        <w:t>(“</w:t>
      </w:r>
      <w:r>
        <w:rPr>
          <w:rFonts w:ascii="Arial" w:hAnsi="Arial" w:cs="Arial"/>
          <w:b/>
        </w:rPr>
        <w:t>Alternate Member Interim Vacancies</w:t>
      </w:r>
      <w:r>
        <w:rPr>
          <w:rFonts w:ascii="Arial" w:hAnsi="Arial" w:cs="Arial"/>
        </w:rPr>
        <w:t xml:space="preserve">”) for which the </w:t>
      </w:r>
      <w:r>
        <w:rPr>
          <w:rFonts w:ascii="Arial" w:hAnsi="Arial" w:cs="Arial"/>
          <w:b/>
        </w:rPr>
        <w:t>Interim Panel and Alternate Election Process</w:t>
      </w:r>
      <w:r>
        <w:rPr>
          <w:rFonts w:ascii="Arial" w:hAnsi="Arial" w:cs="Arial"/>
        </w:rPr>
        <w:t xml:space="preserve"> is being held.</w:t>
      </w:r>
    </w:p>
    <w:p w14:paraId="28D7BDFA" w14:textId="77777777" w:rsidR="00B56045" w:rsidRDefault="00B56045" w:rsidP="00B56045">
      <w:pPr>
        <w:pStyle w:val="BodyText"/>
        <w:tabs>
          <w:tab w:val="left" w:pos="1080"/>
        </w:tabs>
        <w:ind w:left="1080" w:hanging="1080"/>
        <w:jc w:val="both"/>
        <w:rPr>
          <w:rFonts w:ascii="Arial" w:hAnsi="Arial" w:cs="Arial"/>
        </w:rPr>
      </w:pPr>
      <w:r>
        <w:rPr>
          <w:rFonts w:ascii="Arial" w:hAnsi="Arial" w:cs="Arial"/>
          <w:b/>
        </w:rPr>
        <w:t>8A.4.3.4</w:t>
      </w:r>
      <w:r>
        <w:rPr>
          <w:rFonts w:ascii="Arial" w:hAnsi="Arial" w:cs="Arial"/>
          <w:b/>
        </w:rPr>
        <w:tab/>
      </w:r>
      <w:r>
        <w:rPr>
          <w:rFonts w:ascii="Arial" w:hAnsi="Arial" w:cs="Arial"/>
        </w:rPr>
        <w:t xml:space="preserve">Any </w:t>
      </w:r>
      <w:r>
        <w:rPr>
          <w:rFonts w:ascii="Arial" w:hAnsi="Arial" w:cs="Arial"/>
          <w:b/>
        </w:rPr>
        <w:t>Panel Member(s)</w:t>
      </w:r>
      <w:r>
        <w:rPr>
          <w:rFonts w:ascii="Arial" w:hAnsi="Arial" w:cs="Arial"/>
        </w:rPr>
        <w:t xml:space="preserve"> or </w:t>
      </w:r>
      <w:r>
        <w:rPr>
          <w:rFonts w:ascii="Arial" w:hAnsi="Arial" w:cs="Arial"/>
          <w:b/>
        </w:rPr>
        <w:t>Alternate Member(s)</w:t>
      </w:r>
      <w:r>
        <w:rPr>
          <w:rFonts w:ascii="Arial" w:hAnsi="Arial" w:cs="Arial"/>
        </w:rPr>
        <w:t xml:space="preserve"> elected pursuant to the </w:t>
      </w:r>
      <w:r>
        <w:rPr>
          <w:rFonts w:ascii="Arial" w:hAnsi="Arial" w:cs="Arial"/>
          <w:b/>
        </w:rPr>
        <w:t>Interim Panel and Alternate Election Process</w:t>
      </w:r>
      <w:r>
        <w:rPr>
          <w:rFonts w:ascii="Arial" w:hAnsi="Arial" w:cs="Arial"/>
        </w:rPr>
        <w:t xml:space="preserve"> shall cease to hold office at the next full election. </w:t>
      </w:r>
    </w:p>
    <w:p w14:paraId="779FD6BD" w14:textId="77777777" w:rsidR="00B56045" w:rsidRDefault="00B56045" w:rsidP="00B56045">
      <w:pPr>
        <w:pStyle w:val="BodyText"/>
        <w:tabs>
          <w:tab w:val="left" w:pos="1080"/>
        </w:tabs>
        <w:ind w:left="1080" w:hanging="1080"/>
        <w:jc w:val="both"/>
        <w:rPr>
          <w:rFonts w:ascii="Arial" w:hAnsi="Arial" w:cs="Arial"/>
        </w:rPr>
      </w:pPr>
      <w:r>
        <w:rPr>
          <w:rFonts w:ascii="Arial" w:hAnsi="Arial" w:cs="Arial"/>
          <w:b/>
        </w:rPr>
        <w:t>8A.4.3.5</w:t>
      </w:r>
      <w:r>
        <w:rPr>
          <w:rFonts w:ascii="Arial" w:hAnsi="Arial" w:cs="Arial"/>
          <w:b/>
        </w:rPr>
        <w:tab/>
      </w:r>
      <w:r>
        <w:rPr>
          <w:rFonts w:ascii="Arial" w:hAnsi="Arial" w:cs="Arial"/>
        </w:rPr>
        <w:t xml:space="preserve">The timetable for the </w:t>
      </w:r>
      <w:r>
        <w:rPr>
          <w:rFonts w:ascii="Arial" w:hAnsi="Arial" w:cs="Arial"/>
          <w:b/>
        </w:rPr>
        <w:t>Interim Panel and Alternate Election Process</w:t>
      </w:r>
      <w:r>
        <w:rPr>
          <w:rFonts w:ascii="Arial" w:hAnsi="Arial" w:cs="Arial"/>
        </w:rPr>
        <w:t xml:space="preserve"> shall be expedited and </w:t>
      </w:r>
      <w:r>
        <w:rPr>
          <w:rFonts w:ascii="Arial" w:hAnsi="Arial" w:cs="Arial"/>
          <w:bCs/>
        </w:rPr>
        <w:t>the</w:t>
      </w:r>
      <w:r>
        <w:rPr>
          <w:rFonts w:ascii="Arial" w:hAnsi="Arial" w:cs="Arial"/>
          <w:b/>
        </w:rPr>
        <w:t xml:space="preserve"> Code Administrator</w:t>
      </w:r>
      <w:r>
        <w:rPr>
          <w:rFonts w:ascii="Arial" w:hAnsi="Arial" w:cs="Arial"/>
        </w:rPr>
        <w:t xml:space="preserve"> shall prepare a timetable accordingly.</w:t>
      </w:r>
    </w:p>
    <w:p w14:paraId="49FE1655" w14:textId="77777777" w:rsidR="00B56045" w:rsidRDefault="00B56045" w:rsidP="00B56045">
      <w:pPr>
        <w:pStyle w:val="BodyText"/>
        <w:tabs>
          <w:tab w:val="left" w:pos="1134"/>
        </w:tabs>
        <w:ind w:left="1134" w:hanging="1134"/>
        <w:rPr>
          <w:rFonts w:ascii="Arial" w:hAnsi="Arial" w:cs="Arial"/>
          <w:b/>
        </w:rPr>
      </w:pPr>
      <w:r>
        <w:rPr>
          <w:rFonts w:ascii="Arial" w:hAnsi="Arial" w:cs="Arial"/>
          <w:b/>
        </w:rPr>
        <w:t>8A.4.4</w:t>
      </w:r>
      <w:r>
        <w:rPr>
          <w:rFonts w:ascii="Arial" w:hAnsi="Arial" w:cs="Arial"/>
          <w:b/>
        </w:rPr>
        <w:tab/>
        <w:t>Replacement of a Resigning Alternate Member</w:t>
      </w:r>
    </w:p>
    <w:p w14:paraId="33AB9684"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8A.4.4.1</w:t>
      </w:r>
      <w:r>
        <w:rPr>
          <w:rFonts w:ascii="Arial" w:hAnsi="Arial" w:cs="Arial"/>
        </w:rPr>
        <w:tab/>
        <w:t xml:space="preserve">Subject to Paragraph 8A.4.4.2 a </w:t>
      </w:r>
      <w:r>
        <w:rPr>
          <w:rFonts w:ascii="Arial" w:hAnsi="Arial" w:cs="Arial"/>
          <w:b/>
        </w:rPr>
        <w:t>Resigning Alternate Member</w:t>
      </w:r>
      <w:r>
        <w:rPr>
          <w:rFonts w:ascii="Arial" w:hAnsi="Arial" w:cs="Arial"/>
        </w:rPr>
        <w:t xml:space="preserve"> shall not be replaced.</w:t>
      </w:r>
    </w:p>
    <w:p w14:paraId="58BA2569"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8A.4.4.2</w:t>
      </w:r>
      <w:r>
        <w:rPr>
          <w:rFonts w:ascii="Arial" w:hAnsi="Arial" w:cs="Arial"/>
          <w:b/>
        </w:rPr>
        <w:tab/>
      </w:r>
      <w:r>
        <w:rPr>
          <w:rFonts w:ascii="Arial" w:hAnsi="Arial" w:cs="Arial"/>
        </w:rPr>
        <w:t xml:space="preserve">If there are no </w:t>
      </w:r>
      <w:r>
        <w:rPr>
          <w:rFonts w:ascii="Arial" w:hAnsi="Arial" w:cs="Arial"/>
          <w:b/>
        </w:rPr>
        <w:t>Alternate Members</w:t>
      </w:r>
      <w:r>
        <w:rPr>
          <w:rFonts w:ascii="Arial" w:hAnsi="Arial" w:cs="Arial"/>
        </w:rPr>
        <w:t xml:space="preserve"> remaining in office following the resignation of an </w:t>
      </w:r>
      <w:r>
        <w:rPr>
          <w:rFonts w:ascii="Arial" w:hAnsi="Arial" w:cs="Arial"/>
          <w:b/>
        </w:rPr>
        <w:t>Alternate Member</w:t>
      </w:r>
      <w:r>
        <w:rPr>
          <w:rFonts w:ascii="Arial" w:hAnsi="Arial" w:cs="Arial"/>
        </w:rPr>
        <w:t xml:space="preserve"> or their appointment </w:t>
      </w:r>
      <w:r>
        <w:rPr>
          <w:rFonts w:ascii="Arial" w:hAnsi="Arial" w:cs="Arial"/>
          <w:b/>
        </w:rPr>
        <w:t>as Panel Member</w:t>
      </w:r>
      <w:r>
        <w:rPr>
          <w:rFonts w:ascii="Arial" w:hAnsi="Arial" w:cs="Arial"/>
        </w:rPr>
        <w:t xml:space="preserve"> in accordance with 8A.4.2 or 8A.4.3 then </w:t>
      </w:r>
    </w:p>
    <w:p w14:paraId="783A16B7" w14:textId="77777777" w:rsidR="00B56045" w:rsidRDefault="00B56045" w:rsidP="00B56045">
      <w:pPr>
        <w:pStyle w:val="BodyText"/>
        <w:numPr>
          <w:ilvl w:val="0"/>
          <w:numId w:val="43"/>
        </w:numPr>
        <w:tabs>
          <w:tab w:val="left" w:pos="1134"/>
        </w:tabs>
        <w:autoSpaceDE/>
        <w:autoSpaceDN/>
        <w:adjustRightInd/>
        <w:ind w:left="1980" w:hanging="846"/>
        <w:jc w:val="both"/>
        <w:rPr>
          <w:rFonts w:ascii="Arial" w:hAnsi="Arial" w:cs="Arial"/>
        </w:rPr>
      </w:pPr>
      <w:r>
        <w:rPr>
          <w:rFonts w:ascii="Arial" w:hAnsi="Arial" w:cs="Arial"/>
        </w:rPr>
        <w:t xml:space="preserve">Where there are not less than six (6) months remaining until the next full election further </w:t>
      </w:r>
      <w:r>
        <w:rPr>
          <w:rFonts w:ascii="Arial" w:hAnsi="Arial" w:cs="Arial"/>
          <w:b/>
        </w:rPr>
        <w:t>Alternate Members</w:t>
      </w:r>
      <w:r>
        <w:rPr>
          <w:rFonts w:ascii="Arial" w:hAnsi="Arial" w:cs="Arial"/>
        </w:rPr>
        <w:t xml:space="preserve"> shall be elected in accordance with Paragraphs 8A.2, 8A.3 and subject to the following paragraphs 8A.4.4.3 to 8A.4.4.5 (inclusive) (the “</w:t>
      </w:r>
      <w:r>
        <w:rPr>
          <w:rFonts w:ascii="Arial" w:hAnsi="Arial" w:cs="Arial"/>
          <w:b/>
        </w:rPr>
        <w:t>Alternate Election Process</w:t>
      </w:r>
      <w:r>
        <w:rPr>
          <w:rFonts w:ascii="Arial" w:hAnsi="Arial" w:cs="Arial"/>
        </w:rPr>
        <w:t>”).</w:t>
      </w:r>
    </w:p>
    <w:p w14:paraId="6786680F" w14:textId="77777777" w:rsidR="00B56045" w:rsidRDefault="00B56045" w:rsidP="00B56045">
      <w:pPr>
        <w:pStyle w:val="BodyText"/>
        <w:numPr>
          <w:ilvl w:val="0"/>
          <w:numId w:val="43"/>
        </w:numPr>
        <w:tabs>
          <w:tab w:val="left" w:pos="1134"/>
        </w:tabs>
        <w:autoSpaceDE/>
        <w:autoSpaceDN/>
        <w:adjustRightInd/>
        <w:ind w:left="1980" w:hanging="846"/>
        <w:jc w:val="both"/>
        <w:rPr>
          <w:rFonts w:ascii="Arial" w:hAnsi="Arial" w:cs="Arial"/>
        </w:rPr>
      </w:pPr>
      <w:r>
        <w:rPr>
          <w:rFonts w:ascii="Arial" w:hAnsi="Arial" w:cs="Arial"/>
        </w:rPr>
        <w:t xml:space="preserve">Where there are less than six (6) months remaining until the next full election no further </w:t>
      </w:r>
      <w:r>
        <w:rPr>
          <w:rFonts w:ascii="Arial" w:hAnsi="Arial" w:cs="Arial"/>
          <w:b/>
        </w:rPr>
        <w:t xml:space="preserve">Alternate Members </w:t>
      </w:r>
      <w:r>
        <w:rPr>
          <w:rFonts w:ascii="Arial" w:hAnsi="Arial" w:cs="Arial"/>
        </w:rPr>
        <w:t>shall be elected and the positions shall remain vacant until the next full election</w:t>
      </w:r>
    </w:p>
    <w:p w14:paraId="2A52F1C6"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8A.4.4.3</w:t>
      </w:r>
      <w:r>
        <w:rPr>
          <w:rFonts w:ascii="Arial" w:hAnsi="Arial" w:cs="Arial"/>
          <w:b/>
        </w:rPr>
        <w:tab/>
      </w:r>
      <w:r>
        <w:rPr>
          <w:rFonts w:ascii="Arial" w:hAnsi="Arial" w:cs="Arial"/>
        </w:rPr>
        <w:t xml:space="preserve">Where this paragraph 8A.4.4.3 applies, a reference in Paragraphs 8A.2 and 8A.3 to a </w:t>
      </w:r>
      <w:r>
        <w:rPr>
          <w:rFonts w:ascii="Arial" w:hAnsi="Arial" w:cs="Arial"/>
          <w:b/>
        </w:rPr>
        <w:t>Users’ Panel Member</w:t>
      </w:r>
      <w:r>
        <w:rPr>
          <w:rFonts w:ascii="Arial" w:hAnsi="Arial" w:cs="Arial"/>
        </w:rPr>
        <w:t xml:space="preserve"> or </w:t>
      </w:r>
      <w:r>
        <w:rPr>
          <w:rFonts w:ascii="Arial" w:hAnsi="Arial" w:cs="Arial"/>
          <w:b/>
        </w:rPr>
        <w:t>Panel Member</w:t>
      </w:r>
      <w:r>
        <w:rPr>
          <w:rFonts w:ascii="Arial" w:hAnsi="Arial" w:cs="Arial"/>
        </w:rPr>
        <w:t xml:space="preserve"> shall not apply except in the case of Paragraph 8A.3.5.1 (d) where the reference to </w:t>
      </w:r>
      <w:r>
        <w:rPr>
          <w:rFonts w:ascii="Arial" w:hAnsi="Arial" w:cs="Arial"/>
          <w:b/>
        </w:rPr>
        <w:t>“Panel Members”</w:t>
      </w:r>
      <w:r>
        <w:rPr>
          <w:rFonts w:ascii="Arial" w:hAnsi="Arial" w:cs="Arial"/>
        </w:rPr>
        <w:t xml:space="preserve"> shall be read and </w:t>
      </w:r>
      <w:r>
        <w:rPr>
          <w:rFonts w:ascii="Arial" w:hAnsi="Arial" w:cs="Arial"/>
        </w:rPr>
        <w:lastRenderedPageBreak/>
        <w:t xml:space="preserve">construed as a reference to </w:t>
      </w:r>
      <w:r>
        <w:rPr>
          <w:rFonts w:ascii="Arial" w:hAnsi="Arial" w:cs="Arial"/>
          <w:b/>
        </w:rPr>
        <w:t>“Alternate Members”</w:t>
      </w:r>
      <w:r>
        <w:rPr>
          <w:rFonts w:ascii="Arial" w:hAnsi="Arial" w:cs="Arial"/>
        </w:rPr>
        <w:t>.</w:t>
      </w:r>
    </w:p>
    <w:p w14:paraId="4B12091A" w14:textId="77777777" w:rsidR="00B56045" w:rsidRDefault="00B56045" w:rsidP="00B56045">
      <w:pPr>
        <w:pStyle w:val="BodyText"/>
        <w:tabs>
          <w:tab w:val="left" w:pos="1134"/>
        </w:tabs>
        <w:ind w:left="1134" w:hanging="1134"/>
        <w:jc w:val="both"/>
        <w:rPr>
          <w:rFonts w:ascii="Arial" w:hAnsi="Arial" w:cs="Arial"/>
        </w:rPr>
      </w:pPr>
      <w:r>
        <w:rPr>
          <w:rFonts w:ascii="Arial" w:hAnsi="Arial" w:cs="Arial"/>
          <w:b/>
        </w:rPr>
        <w:t>8A.4.4.4</w:t>
      </w:r>
      <w:r>
        <w:rPr>
          <w:rFonts w:ascii="Arial" w:hAnsi="Arial" w:cs="Arial"/>
        </w:rPr>
        <w:tab/>
        <w:t xml:space="preserve">Any </w:t>
      </w:r>
      <w:r>
        <w:rPr>
          <w:rFonts w:ascii="Arial" w:hAnsi="Arial" w:cs="Arial"/>
          <w:b/>
        </w:rPr>
        <w:t>Alternate Member(s)</w:t>
      </w:r>
      <w:r>
        <w:rPr>
          <w:rFonts w:ascii="Arial" w:hAnsi="Arial" w:cs="Arial"/>
        </w:rPr>
        <w:t xml:space="preserve"> elected pursuant to the </w:t>
      </w:r>
      <w:r>
        <w:rPr>
          <w:rFonts w:ascii="Arial" w:hAnsi="Arial" w:cs="Arial"/>
          <w:b/>
        </w:rPr>
        <w:t>Alternate Election Process</w:t>
      </w:r>
      <w:r>
        <w:rPr>
          <w:rFonts w:ascii="Arial" w:hAnsi="Arial" w:cs="Arial"/>
        </w:rPr>
        <w:t xml:space="preserve"> shall cease to hold office at the next full election.</w:t>
      </w:r>
    </w:p>
    <w:p w14:paraId="0DF411ED" w14:textId="77777777" w:rsidR="00B56045" w:rsidRDefault="00B56045" w:rsidP="00B56045">
      <w:pPr>
        <w:pStyle w:val="BodyText"/>
        <w:tabs>
          <w:tab w:val="left" w:pos="1134"/>
        </w:tabs>
        <w:ind w:left="1134" w:hanging="1134"/>
        <w:rPr>
          <w:rFonts w:ascii="Arial" w:hAnsi="Arial" w:cs="Arial"/>
        </w:rPr>
      </w:pPr>
      <w:r>
        <w:rPr>
          <w:rFonts w:ascii="Arial" w:hAnsi="Arial" w:cs="Arial"/>
          <w:b/>
        </w:rPr>
        <w:t>8A.4.4.5</w:t>
      </w:r>
      <w:r>
        <w:rPr>
          <w:rFonts w:ascii="Arial" w:hAnsi="Arial" w:cs="Arial"/>
        </w:rPr>
        <w:tab/>
        <w:t xml:space="preserve">The timetable for the </w:t>
      </w:r>
      <w:r>
        <w:rPr>
          <w:rFonts w:ascii="Arial" w:hAnsi="Arial" w:cs="Arial"/>
          <w:b/>
        </w:rPr>
        <w:t>Alternate Election Process</w:t>
      </w:r>
      <w:r>
        <w:rPr>
          <w:rFonts w:ascii="Arial" w:hAnsi="Arial" w:cs="Arial"/>
        </w:rPr>
        <w:t xml:space="preserve"> shall be expedited and </w:t>
      </w:r>
      <w:r>
        <w:rPr>
          <w:rFonts w:ascii="Arial" w:hAnsi="Arial" w:cs="Arial"/>
          <w:bCs/>
        </w:rPr>
        <w:t>the</w:t>
      </w:r>
      <w:r>
        <w:rPr>
          <w:rFonts w:ascii="Arial" w:hAnsi="Arial" w:cs="Arial"/>
          <w:b/>
        </w:rPr>
        <w:t xml:space="preserve"> Code Administrator</w:t>
      </w:r>
      <w:r>
        <w:rPr>
          <w:rFonts w:ascii="Arial" w:hAnsi="Arial" w:cs="Arial"/>
        </w:rPr>
        <w:t xml:space="preserve"> shall prepare a timetable accordingly.</w:t>
      </w:r>
    </w:p>
    <w:p w14:paraId="67605EA7" w14:textId="77777777" w:rsidR="00B56045" w:rsidRDefault="00B56045" w:rsidP="00B56045">
      <w:pPr>
        <w:rPr>
          <w:rFonts w:ascii="Arial" w:hAnsi="Arial" w:cs="Arial"/>
        </w:rPr>
      </w:pPr>
    </w:p>
    <w:p w14:paraId="771C174A" w14:textId="77777777" w:rsidR="00B56045" w:rsidRDefault="00B56045" w:rsidP="00B56045">
      <w:pPr>
        <w:jc w:val="center"/>
        <w:rPr>
          <w:rFonts w:ascii="Arial" w:hAnsi="Arial" w:cs="Arial"/>
        </w:rPr>
      </w:pPr>
      <w:r>
        <w:rPr>
          <w:rFonts w:ascii="Arial" w:hAnsi="Arial" w:cs="Arial"/>
          <w:b/>
        </w:rPr>
        <w:t>END OF SECTION 8</w:t>
      </w:r>
    </w:p>
    <w:p w14:paraId="0BB65DEF" w14:textId="77777777" w:rsidR="00B56045" w:rsidRDefault="00B56045" w:rsidP="00B56045">
      <w:pPr>
        <w:sectPr w:rsidR="00B56045">
          <w:headerReference w:type="even" r:id="rId15"/>
          <w:headerReference w:type="default" r:id="rId16"/>
          <w:footerReference w:type="even" r:id="rId17"/>
          <w:footerReference w:type="default" r:id="rId18"/>
          <w:headerReference w:type="first" r:id="rId19"/>
          <w:footerReference w:type="first" r:id="rId20"/>
          <w:pgSz w:w="11906" w:h="16838" w:code="9"/>
          <w:pgMar w:top="1138" w:right="1138" w:bottom="1138" w:left="1411" w:header="706" w:footer="706" w:gutter="0"/>
          <w:paperSrc w:first="11" w:other="11"/>
          <w:cols w:space="708"/>
          <w:docGrid w:linePitch="360"/>
        </w:sectPr>
      </w:pPr>
    </w:p>
    <w:p w14:paraId="6E3E4A9A" w14:textId="77777777" w:rsidR="00B56045" w:rsidRDefault="00B56045" w:rsidP="00B56045"/>
    <w:bookmarkEnd w:id="1"/>
    <w:p w14:paraId="66C0D94C" w14:textId="77777777" w:rsidR="00B56045" w:rsidRDefault="00B56045" w:rsidP="00B56045">
      <w:pPr>
        <w:ind w:left="851"/>
      </w:pPr>
    </w:p>
    <w:p w14:paraId="0F5D336C" w14:textId="77777777" w:rsidR="0049250C" w:rsidRDefault="0049250C"/>
    <w:sectPr w:rsidR="0049250C">
      <w:headerReference w:type="default" r:id="rId21"/>
      <w:footerReference w:type="default" r:id="rId22"/>
      <w:pgSz w:w="11906" w:h="16838"/>
      <w:pgMar w:top="1138" w:right="1800" w:bottom="1138"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BA15F" w14:textId="77777777" w:rsidR="00E70780" w:rsidRDefault="00E70780">
      <w:pPr>
        <w:spacing w:after="0" w:line="240" w:lineRule="auto"/>
      </w:pPr>
      <w:r>
        <w:separator/>
      </w:r>
    </w:p>
  </w:endnote>
  <w:endnote w:type="continuationSeparator" w:id="0">
    <w:p w14:paraId="726A699D" w14:textId="77777777" w:rsidR="00E70780" w:rsidRDefault="00E70780">
      <w:pPr>
        <w:spacing w:after="0" w:line="240" w:lineRule="auto"/>
      </w:pPr>
      <w:r>
        <w:continuationSeparator/>
      </w:r>
    </w:p>
  </w:endnote>
  <w:endnote w:type="continuationNotice" w:id="1">
    <w:p w14:paraId="1BEFDA85" w14:textId="77777777" w:rsidR="00E70780" w:rsidRDefault="00E707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MT">
    <w:altName w:val="Garamond"/>
    <w:charset w:val="00"/>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F6C42" w14:textId="77777777" w:rsidR="00E70780" w:rsidRDefault="00E70780">
    <w:pPr>
      <w:pStyle w:val="Footer"/>
      <w:jc w:val="center"/>
    </w:pPr>
    <w:r>
      <w:fldChar w:fldCharType="begin"/>
    </w:r>
    <w:r>
      <w:instrText xml:space="preserve"> PAGE  \* MERGEFORMAT </w:instrText>
    </w:r>
    <w:r>
      <w:fldChar w:fldCharType="separate"/>
    </w:r>
    <w:r>
      <w:rPr>
        <w:noProof/>
      </w:rPr>
      <w:t>1</w:t>
    </w:r>
    <w:r>
      <w:fldChar w:fldCharType="end"/>
    </w:r>
  </w:p>
  <w:p w14:paraId="3D68CE5C" w14:textId="77777777" w:rsidR="00E70780" w:rsidRDefault="00E70780">
    <w:pPr>
      <w:pStyle w:val="Footer"/>
    </w:pPr>
    <w:r>
      <w:t>(23030285.18)</w:t>
    </w:r>
  </w:p>
  <w:p w14:paraId="78C1639A" w14:textId="77777777" w:rsidR="00E70780" w:rsidRDefault="00E7078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2AF27" w14:textId="77777777" w:rsidR="00E70780" w:rsidRPr="004B4354" w:rsidRDefault="00E70780">
    <w:pPr>
      <w:pStyle w:val="Footer"/>
      <w:jc w:val="center"/>
      <w:rPr>
        <w:rFonts w:ascii="Arial" w:hAnsi="Arial" w:cs="Arial"/>
      </w:rPr>
    </w:pPr>
    <w:r w:rsidRPr="004B4354">
      <w:rPr>
        <w:rFonts w:ascii="Arial" w:hAnsi="Arial" w:cs="Arial"/>
      </w:rPr>
      <w:fldChar w:fldCharType="begin"/>
    </w:r>
    <w:r w:rsidRPr="004B4354">
      <w:rPr>
        <w:rFonts w:ascii="Arial" w:hAnsi="Arial" w:cs="Arial"/>
      </w:rPr>
      <w:instrText xml:space="preserve"> PAGE  \* MERGEFORMAT </w:instrText>
    </w:r>
    <w:r w:rsidRPr="004B4354">
      <w:rPr>
        <w:rFonts w:ascii="Arial" w:hAnsi="Arial" w:cs="Arial"/>
      </w:rPr>
      <w:fldChar w:fldCharType="separate"/>
    </w:r>
    <w:r>
      <w:rPr>
        <w:rFonts w:ascii="Arial" w:hAnsi="Arial" w:cs="Arial"/>
        <w:noProof/>
      </w:rPr>
      <w:t>1</w:t>
    </w:r>
    <w:r w:rsidRPr="004B4354">
      <w:rPr>
        <w:rFonts w:ascii="Arial" w:hAnsi="Arial" w:cs="Arial"/>
      </w:rPr>
      <w:fldChar w:fldCharType="end"/>
    </w:r>
  </w:p>
  <w:p w14:paraId="35C6472E" w14:textId="77777777" w:rsidR="00E70780" w:rsidRDefault="00E70780">
    <w:pPr>
      <w:pStyle w:val="Footer"/>
    </w:pPr>
  </w:p>
  <w:p w14:paraId="12A58BA7" w14:textId="203B2E08" w:rsidR="00E70780" w:rsidRDefault="00E70780">
    <w:pPr>
      <w:jc w:val="right"/>
      <w:rPr>
        <w:rFonts w:ascii="Arial" w:hAnsi="Arial" w:cs="Arial"/>
        <w:sz w:val="18"/>
        <w:szCs w:val="18"/>
      </w:rPr>
    </w:pPr>
    <w:r>
      <w:rPr>
        <w:rFonts w:ascii="Arial" w:hAnsi="Arial" w:cs="Arial"/>
        <w:sz w:val="18"/>
        <w:szCs w:val="18"/>
      </w:rPr>
      <w:t>V1.34</w:t>
    </w:r>
    <w:r w:rsidRPr="00A56B3F">
      <w:rPr>
        <w:rFonts w:ascii="Arial" w:hAnsi="Arial" w:cs="Arial"/>
        <w:sz w:val="18"/>
        <w:szCs w:val="18"/>
      </w:rPr>
      <w:t xml:space="preserve"> </w:t>
    </w:r>
    <w:r>
      <w:rPr>
        <w:rFonts w:ascii="Arial" w:hAnsi="Arial" w:cs="Arial"/>
        <w:sz w:val="18"/>
        <w:szCs w:val="18"/>
      </w:rPr>
      <w:t xml:space="preserve">– 15 October 2021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9A359" w14:textId="77777777" w:rsidR="00E70780" w:rsidRDefault="00E70780">
    <w:pPr>
      <w:pStyle w:val="Footer"/>
      <w:jc w:val="right"/>
      <w:rPr>
        <w:rFonts w:ascii="Arial" w:hAnsi="Arial" w:cs="Arial"/>
      </w:rPr>
    </w:pPr>
    <w:r>
      <w:rPr>
        <w:rFonts w:ascii="Arial" w:hAnsi="Arial" w:cs="Arial"/>
      </w:rPr>
      <w:t>V1.18 – XXXX December 2010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F2B4C" w14:textId="77777777" w:rsidR="00E70780" w:rsidRDefault="00E70780">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DF9382" w14:textId="77777777" w:rsidR="00E70780" w:rsidRDefault="00E70780">
      <w:pPr>
        <w:spacing w:after="0" w:line="240" w:lineRule="auto"/>
      </w:pPr>
      <w:r>
        <w:separator/>
      </w:r>
    </w:p>
  </w:footnote>
  <w:footnote w:type="continuationSeparator" w:id="0">
    <w:p w14:paraId="5B1453B1" w14:textId="77777777" w:rsidR="00E70780" w:rsidRDefault="00E70780">
      <w:pPr>
        <w:spacing w:after="0" w:line="240" w:lineRule="auto"/>
      </w:pPr>
      <w:r>
        <w:continuationSeparator/>
      </w:r>
    </w:p>
  </w:footnote>
  <w:footnote w:type="continuationNotice" w:id="1">
    <w:p w14:paraId="43BF2C06" w14:textId="77777777" w:rsidR="00E70780" w:rsidRDefault="00E707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41EA5" w14:textId="77777777" w:rsidR="00E70780" w:rsidRDefault="00E70780">
    <w:pPr>
      <w:pStyle w:val="HeadMinimalSpacer"/>
    </w:pPr>
  </w:p>
  <w:tbl>
    <w:tblPr>
      <w:tblW w:w="0" w:type="auto"/>
      <w:tblCellMar>
        <w:left w:w="0" w:type="dxa"/>
        <w:right w:w="0" w:type="dxa"/>
      </w:tblCellMar>
      <w:tblLook w:val="0000" w:firstRow="0" w:lastRow="0" w:firstColumn="0" w:lastColumn="0" w:noHBand="0" w:noVBand="0"/>
    </w:tblPr>
    <w:tblGrid>
      <w:gridCol w:w="9357"/>
    </w:tblGrid>
    <w:tr w:rsidR="00E70780" w14:paraId="5554896A" w14:textId="77777777">
      <w:trPr>
        <w:trHeight w:hRule="exact" w:val="680"/>
      </w:trPr>
      <w:tc>
        <w:tcPr>
          <w:tcW w:w="9368" w:type="dxa"/>
          <w:vAlign w:val="bottom"/>
        </w:tcPr>
        <w:p w14:paraId="6E0873EF" w14:textId="77777777" w:rsidR="00E70780" w:rsidRDefault="00E70780">
          <w:pPr>
            <w:pStyle w:val="Header"/>
          </w:pPr>
          <w:bookmarkStart w:id="1394" w:name="bmkLogoEven" w:colFirst="0" w:colLast="0"/>
        </w:p>
      </w:tc>
    </w:tr>
    <w:tr w:rsidR="00E70780" w14:paraId="5A136CB0" w14:textId="77777777">
      <w:trPr>
        <w:trHeight w:hRule="exact" w:val="340"/>
      </w:trPr>
      <w:tc>
        <w:tcPr>
          <w:tcW w:w="9368" w:type="dxa"/>
          <w:vAlign w:val="bottom"/>
        </w:tcPr>
        <w:p w14:paraId="27288F6F" w14:textId="77777777" w:rsidR="00E70780" w:rsidRDefault="00E70780">
          <w:pPr>
            <w:pStyle w:val="LogoCaption"/>
          </w:pPr>
          <w:bookmarkStart w:id="1395" w:name="bmkLogoCaptionEven" w:colFirst="0" w:colLast="0"/>
          <w:bookmarkEnd w:id="1394"/>
        </w:p>
      </w:tc>
    </w:tr>
    <w:bookmarkEnd w:id="1395"/>
  </w:tbl>
  <w:p w14:paraId="363D9433" w14:textId="77777777" w:rsidR="00E70780" w:rsidRDefault="00E70780">
    <w:pPr>
      <w:pStyle w:val="HeadMinimalSpacer"/>
    </w:pPr>
  </w:p>
  <w:p w14:paraId="736B3075" w14:textId="77777777" w:rsidR="00E70780" w:rsidRDefault="00E70780">
    <w:pPr>
      <w:pStyle w:val="HeadMinimalSpacer"/>
    </w:pPr>
  </w:p>
  <w:p w14:paraId="722EE0BA" w14:textId="77777777" w:rsidR="00E70780" w:rsidRDefault="00E70780"/>
  <w:tbl>
    <w:tblPr>
      <w:tblW w:w="0" w:type="auto"/>
      <w:tblCellMar>
        <w:left w:w="0" w:type="dxa"/>
        <w:right w:w="0" w:type="dxa"/>
      </w:tblCellMar>
      <w:tblLook w:val="0000" w:firstRow="0" w:lastRow="0" w:firstColumn="0" w:lastColumn="0" w:noHBand="0" w:noVBand="0"/>
    </w:tblPr>
    <w:tblGrid>
      <w:gridCol w:w="2340"/>
      <w:gridCol w:w="2339"/>
      <w:gridCol w:w="2339"/>
      <w:gridCol w:w="2339"/>
    </w:tblGrid>
    <w:tr w:rsidR="00E70780" w14:paraId="696728CA" w14:textId="77777777">
      <w:trPr>
        <w:gridAfter w:val="3"/>
        <w:wAfter w:w="360" w:type="dxa"/>
        <w:trHeight w:hRule="exact" w:val="680"/>
      </w:trPr>
      <w:tc>
        <w:tcPr>
          <w:tcW w:w="9368" w:type="dxa"/>
          <w:vAlign w:val="bottom"/>
        </w:tcPr>
        <w:p w14:paraId="63DB26AA" w14:textId="77777777" w:rsidR="00E70780" w:rsidRDefault="00E70780">
          <w:pPr>
            <w:pStyle w:val="Header"/>
          </w:pPr>
        </w:p>
      </w:tc>
    </w:tr>
    <w:tr w:rsidR="00E70780" w14:paraId="11297F0F" w14:textId="77777777">
      <w:trPr>
        <w:gridAfter w:val="2"/>
        <w:wAfter w:w="720" w:type="dxa"/>
        <w:trHeight w:hRule="exact" w:val="680"/>
      </w:trPr>
      <w:tc>
        <w:tcPr>
          <w:tcW w:w="9368" w:type="dxa"/>
          <w:vAlign w:val="bottom"/>
        </w:tcPr>
        <w:p w14:paraId="3594AFD7" w14:textId="77777777" w:rsidR="00E70780" w:rsidRDefault="00E70780">
          <w:pPr>
            <w:pStyle w:val="LogoCaption"/>
          </w:pPr>
        </w:p>
      </w:tc>
      <w:tc>
        <w:tcPr>
          <w:tcW w:w="9368" w:type="dxa"/>
          <w:vAlign w:val="bottom"/>
        </w:tcPr>
        <w:p w14:paraId="242A9882" w14:textId="77777777" w:rsidR="00E70780" w:rsidRDefault="00E70780">
          <w:pPr>
            <w:pStyle w:val="Header"/>
          </w:pPr>
        </w:p>
      </w:tc>
    </w:tr>
    <w:tr w:rsidR="00E70780" w14:paraId="4A76AF2A" w14:textId="77777777">
      <w:trPr>
        <w:gridAfter w:val="2"/>
        <w:wAfter w:w="720" w:type="dxa"/>
        <w:trHeight w:hRule="exact" w:val="680"/>
      </w:trPr>
      <w:tc>
        <w:tcPr>
          <w:tcW w:w="9368" w:type="dxa"/>
          <w:vAlign w:val="bottom"/>
        </w:tcPr>
        <w:p w14:paraId="7FFC0F07" w14:textId="77777777" w:rsidR="00E70780" w:rsidRDefault="00E70780">
          <w:pPr>
            <w:pStyle w:val="LogoCaption"/>
          </w:pPr>
        </w:p>
      </w:tc>
      <w:tc>
        <w:tcPr>
          <w:tcW w:w="9368" w:type="dxa"/>
          <w:vAlign w:val="bottom"/>
        </w:tcPr>
        <w:p w14:paraId="03D982AC" w14:textId="77777777" w:rsidR="00E70780" w:rsidRDefault="00E70780">
          <w:pPr>
            <w:pStyle w:val="Header"/>
          </w:pPr>
        </w:p>
      </w:tc>
    </w:tr>
    <w:tr w:rsidR="00E70780" w14:paraId="0FC4E26E" w14:textId="77777777">
      <w:trPr>
        <w:gridAfter w:val="2"/>
        <w:wAfter w:w="720" w:type="dxa"/>
        <w:trHeight w:hRule="exact" w:val="680"/>
      </w:trPr>
      <w:tc>
        <w:tcPr>
          <w:tcW w:w="9368" w:type="dxa"/>
          <w:vAlign w:val="bottom"/>
        </w:tcPr>
        <w:p w14:paraId="462ABE51" w14:textId="77777777" w:rsidR="00E70780" w:rsidRDefault="00E70780">
          <w:pPr>
            <w:pStyle w:val="LogoCaption"/>
          </w:pPr>
        </w:p>
      </w:tc>
      <w:tc>
        <w:tcPr>
          <w:tcW w:w="9368" w:type="dxa"/>
          <w:vAlign w:val="bottom"/>
        </w:tcPr>
        <w:p w14:paraId="70D3FE04" w14:textId="77777777" w:rsidR="00E70780" w:rsidRDefault="00E70780">
          <w:pPr>
            <w:pStyle w:val="Header"/>
          </w:pPr>
        </w:p>
      </w:tc>
    </w:tr>
    <w:tr w:rsidR="00E70780" w14:paraId="25407163" w14:textId="77777777">
      <w:trPr>
        <w:gridAfter w:val="2"/>
        <w:wAfter w:w="720" w:type="dxa"/>
        <w:trHeight w:hRule="exact" w:val="680"/>
      </w:trPr>
      <w:tc>
        <w:tcPr>
          <w:tcW w:w="9368" w:type="dxa"/>
          <w:vAlign w:val="bottom"/>
        </w:tcPr>
        <w:p w14:paraId="0F2F5CEC" w14:textId="77777777" w:rsidR="00E70780" w:rsidRDefault="00E70780">
          <w:pPr>
            <w:pStyle w:val="LogoCaption"/>
          </w:pPr>
        </w:p>
      </w:tc>
      <w:tc>
        <w:tcPr>
          <w:tcW w:w="9368" w:type="dxa"/>
          <w:vAlign w:val="bottom"/>
        </w:tcPr>
        <w:p w14:paraId="270C7DBD" w14:textId="77777777" w:rsidR="00E70780" w:rsidRDefault="00E70780">
          <w:pPr>
            <w:pStyle w:val="Header"/>
          </w:pPr>
        </w:p>
      </w:tc>
    </w:tr>
    <w:tr w:rsidR="00E70780" w14:paraId="080D255F" w14:textId="77777777">
      <w:trPr>
        <w:gridAfter w:val="2"/>
        <w:wAfter w:w="720" w:type="dxa"/>
        <w:trHeight w:hRule="exact" w:val="680"/>
      </w:trPr>
      <w:tc>
        <w:tcPr>
          <w:tcW w:w="9368" w:type="dxa"/>
          <w:vAlign w:val="bottom"/>
        </w:tcPr>
        <w:p w14:paraId="344A9F82" w14:textId="77777777" w:rsidR="00E70780" w:rsidRDefault="00E70780">
          <w:pPr>
            <w:pStyle w:val="LogoCaption"/>
          </w:pPr>
        </w:p>
      </w:tc>
      <w:tc>
        <w:tcPr>
          <w:tcW w:w="9368" w:type="dxa"/>
          <w:vAlign w:val="bottom"/>
        </w:tcPr>
        <w:p w14:paraId="2DD60F13" w14:textId="77777777" w:rsidR="00E70780" w:rsidRDefault="00E70780">
          <w:pPr>
            <w:pStyle w:val="Header"/>
          </w:pPr>
        </w:p>
      </w:tc>
    </w:tr>
    <w:tr w:rsidR="00E70780" w14:paraId="3707D74C" w14:textId="77777777">
      <w:trPr>
        <w:gridAfter w:val="2"/>
        <w:wAfter w:w="720" w:type="dxa"/>
        <w:trHeight w:hRule="exact" w:val="680"/>
      </w:trPr>
      <w:tc>
        <w:tcPr>
          <w:tcW w:w="9368" w:type="dxa"/>
          <w:vAlign w:val="bottom"/>
        </w:tcPr>
        <w:p w14:paraId="7B5F5C57" w14:textId="77777777" w:rsidR="00E70780" w:rsidRDefault="00E70780">
          <w:pPr>
            <w:pStyle w:val="LogoCaption"/>
          </w:pPr>
        </w:p>
      </w:tc>
      <w:tc>
        <w:tcPr>
          <w:tcW w:w="9368" w:type="dxa"/>
          <w:vAlign w:val="bottom"/>
        </w:tcPr>
        <w:p w14:paraId="1466639A" w14:textId="77777777" w:rsidR="00E70780" w:rsidRDefault="00E70780">
          <w:pPr>
            <w:pStyle w:val="Header"/>
          </w:pPr>
        </w:p>
      </w:tc>
    </w:tr>
    <w:tr w:rsidR="00E70780" w14:paraId="40145707" w14:textId="77777777">
      <w:trPr>
        <w:gridAfter w:val="2"/>
        <w:wAfter w:w="720" w:type="dxa"/>
        <w:trHeight w:hRule="exact" w:val="680"/>
      </w:trPr>
      <w:tc>
        <w:tcPr>
          <w:tcW w:w="9368" w:type="dxa"/>
          <w:vAlign w:val="bottom"/>
        </w:tcPr>
        <w:p w14:paraId="42DB5BF8" w14:textId="77777777" w:rsidR="00E70780" w:rsidRDefault="00E70780">
          <w:pPr>
            <w:pStyle w:val="LogoCaption"/>
          </w:pPr>
        </w:p>
      </w:tc>
      <w:tc>
        <w:tcPr>
          <w:tcW w:w="9368" w:type="dxa"/>
          <w:vAlign w:val="bottom"/>
        </w:tcPr>
        <w:p w14:paraId="74641F5E" w14:textId="77777777" w:rsidR="00E70780" w:rsidRDefault="00E70780">
          <w:pPr>
            <w:pStyle w:val="Header"/>
          </w:pPr>
        </w:p>
      </w:tc>
    </w:tr>
    <w:tr w:rsidR="00E70780" w14:paraId="73519412" w14:textId="77777777">
      <w:trPr>
        <w:gridAfter w:val="2"/>
        <w:wAfter w:w="720" w:type="dxa"/>
        <w:trHeight w:hRule="exact" w:val="680"/>
      </w:trPr>
      <w:tc>
        <w:tcPr>
          <w:tcW w:w="9368" w:type="dxa"/>
          <w:vAlign w:val="bottom"/>
        </w:tcPr>
        <w:p w14:paraId="675B8760" w14:textId="77777777" w:rsidR="00E70780" w:rsidRDefault="00E70780">
          <w:pPr>
            <w:pStyle w:val="LogoCaption"/>
          </w:pPr>
        </w:p>
      </w:tc>
      <w:tc>
        <w:tcPr>
          <w:tcW w:w="9368" w:type="dxa"/>
          <w:vAlign w:val="bottom"/>
        </w:tcPr>
        <w:p w14:paraId="3D6553EE" w14:textId="77777777" w:rsidR="00E70780" w:rsidRDefault="00E70780">
          <w:pPr>
            <w:pStyle w:val="Header"/>
          </w:pPr>
        </w:p>
      </w:tc>
    </w:tr>
    <w:tr w:rsidR="00E70780" w14:paraId="32A79D3F" w14:textId="77777777">
      <w:trPr>
        <w:gridAfter w:val="2"/>
        <w:wAfter w:w="720" w:type="dxa"/>
        <w:trHeight w:hRule="exact" w:val="680"/>
      </w:trPr>
      <w:tc>
        <w:tcPr>
          <w:tcW w:w="9368" w:type="dxa"/>
          <w:vAlign w:val="bottom"/>
        </w:tcPr>
        <w:p w14:paraId="1BAA62BD" w14:textId="77777777" w:rsidR="00E70780" w:rsidRDefault="00E70780">
          <w:pPr>
            <w:pStyle w:val="LogoCaption"/>
          </w:pPr>
        </w:p>
      </w:tc>
      <w:tc>
        <w:tcPr>
          <w:tcW w:w="9368" w:type="dxa"/>
          <w:vAlign w:val="bottom"/>
        </w:tcPr>
        <w:p w14:paraId="729AAB39" w14:textId="77777777" w:rsidR="00E70780" w:rsidRDefault="00E70780">
          <w:pPr>
            <w:pStyle w:val="Header"/>
          </w:pPr>
        </w:p>
      </w:tc>
    </w:tr>
    <w:tr w:rsidR="00E70780" w14:paraId="766876A9" w14:textId="77777777">
      <w:trPr>
        <w:gridAfter w:val="2"/>
        <w:wAfter w:w="720" w:type="dxa"/>
        <w:trHeight w:hRule="exact" w:val="680"/>
      </w:trPr>
      <w:tc>
        <w:tcPr>
          <w:tcW w:w="9368" w:type="dxa"/>
          <w:vAlign w:val="bottom"/>
        </w:tcPr>
        <w:p w14:paraId="63485752" w14:textId="77777777" w:rsidR="00E70780" w:rsidRDefault="00E70780">
          <w:pPr>
            <w:pStyle w:val="LogoCaption"/>
          </w:pPr>
        </w:p>
      </w:tc>
      <w:tc>
        <w:tcPr>
          <w:tcW w:w="9368" w:type="dxa"/>
          <w:vAlign w:val="bottom"/>
        </w:tcPr>
        <w:p w14:paraId="694AD208" w14:textId="77777777" w:rsidR="00E70780" w:rsidRDefault="00E70780">
          <w:pPr>
            <w:pStyle w:val="Header"/>
          </w:pPr>
        </w:p>
      </w:tc>
    </w:tr>
    <w:tr w:rsidR="00E70780" w14:paraId="1A669BB6" w14:textId="77777777">
      <w:trPr>
        <w:gridAfter w:val="2"/>
        <w:wAfter w:w="720" w:type="dxa"/>
        <w:trHeight w:hRule="exact" w:val="680"/>
      </w:trPr>
      <w:tc>
        <w:tcPr>
          <w:tcW w:w="9368" w:type="dxa"/>
          <w:vAlign w:val="bottom"/>
        </w:tcPr>
        <w:p w14:paraId="209D37F8" w14:textId="77777777" w:rsidR="00E70780" w:rsidRDefault="00E70780">
          <w:pPr>
            <w:pStyle w:val="LogoCaption"/>
          </w:pPr>
        </w:p>
      </w:tc>
      <w:tc>
        <w:tcPr>
          <w:tcW w:w="9368" w:type="dxa"/>
          <w:vAlign w:val="bottom"/>
        </w:tcPr>
        <w:p w14:paraId="4A78E143" w14:textId="77777777" w:rsidR="00E70780" w:rsidRDefault="00E70780">
          <w:pPr>
            <w:pStyle w:val="Header"/>
          </w:pPr>
        </w:p>
      </w:tc>
    </w:tr>
    <w:tr w:rsidR="00E70780" w14:paraId="184172B3" w14:textId="77777777">
      <w:trPr>
        <w:gridAfter w:val="2"/>
        <w:wAfter w:w="720" w:type="dxa"/>
        <w:trHeight w:hRule="exact" w:val="680"/>
      </w:trPr>
      <w:tc>
        <w:tcPr>
          <w:tcW w:w="9368" w:type="dxa"/>
          <w:vAlign w:val="bottom"/>
        </w:tcPr>
        <w:p w14:paraId="6D705CD2" w14:textId="77777777" w:rsidR="00E70780" w:rsidRDefault="00E70780">
          <w:pPr>
            <w:pStyle w:val="LogoCaption"/>
          </w:pPr>
        </w:p>
      </w:tc>
      <w:tc>
        <w:tcPr>
          <w:tcW w:w="9368" w:type="dxa"/>
          <w:vAlign w:val="bottom"/>
        </w:tcPr>
        <w:p w14:paraId="0AA5DDFA" w14:textId="77777777" w:rsidR="00E70780" w:rsidRDefault="00E70780">
          <w:pPr>
            <w:pStyle w:val="Header"/>
          </w:pPr>
        </w:p>
      </w:tc>
    </w:tr>
    <w:tr w:rsidR="00E70780" w14:paraId="6EC95A76" w14:textId="77777777">
      <w:trPr>
        <w:gridAfter w:val="2"/>
        <w:wAfter w:w="720" w:type="dxa"/>
        <w:trHeight w:hRule="exact" w:val="680"/>
      </w:trPr>
      <w:tc>
        <w:tcPr>
          <w:tcW w:w="9368" w:type="dxa"/>
          <w:vAlign w:val="bottom"/>
        </w:tcPr>
        <w:p w14:paraId="21D9FD51" w14:textId="77777777" w:rsidR="00E70780" w:rsidRDefault="00E70780">
          <w:pPr>
            <w:pStyle w:val="LogoCaption"/>
          </w:pPr>
        </w:p>
      </w:tc>
      <w:tc>
        <w:tcPr>
          <w:tcW w:w="9368" w:type="dxa"/>
          <w:vAlign w:val="bottom"/>
        </w:tcPr>
        <w:p w14:paraId="42D7E06C" w14:textId="77777777" w:rsidR="00E70780" w:rsidRDefault="00E70780">
          <w:pPr>
            <w:pStyle w:val="Header"/>
          </w:pPr>
        </w:p>
      </w:tc>
    </w:tr>
    <w:tr w:rsidR="00E70780" w14:paraId="55BDE94D" w14:textId="77777777">
      <w:trPr>
        <w:gridAfter w:val="2"/>
        <w:wAfter w:w="720" w:type="dxa"/>
        <w:trHeight w:hRule="exact" w:val="680"/>
      </w:trPr>
      <w:tc>
        <w:tcPr>
          <w:tcW w:w="9368" w:type="dxa"/>
          <w:vAlign w:val="bottom"/>
        </w:tcPr>
        <w:p w14:paraId="3DA048CB" w14:textId="77777777" w:rsidR="00E70780" w:rsidRDefault="00E70780">
          <w:pPr>
            <w:pStyle w:val="LogoCaption"/>
          </w:pPr>
        </w:p>
      </w:tc>
      <w:tc>
        <w:tcPr>
          <w:tcW w:w="9368" w:type="dxa"/>
          <w:vAlign w:val="bottom"/>
        </w:tcPr>
        <w:p w14:paraId="49156B30" w14:textId="77777777" w:rsidR="00E70780" w:rsidRDefault="00E70780">
          <w:pPr>
            <w:pStyle w:val="Header"/>
          </w:pPr>
        </w:p>
      </w:tc>
    </w:tr>
    <w:tr w:rsidR="00E70780" w14:paraId="238F345A" w14:textId="77777777">
      <w:trPr>
        <w:gridAfter w:val="2"/>
        <w:wAfter w:w="720" w:type="dxa"/>
        <w:trHeight w:hRule="exact" w:val="680"/>
      </w:trPr>
      <w:tc>
        <w:tcPr>
          <w:tcW w:w="9368" w:type="dxa"/>
          <w:vAlign w:val="bottom"/>
        </w:tcPr>
        <w:p w14:paraId="71AC1925" w14:textId="77777777" w:rsidR="00E70780" w:rsidRDefault="00E70780">
          <w:pPr>
            <w:pStyle w:val="LogoCaption"/>
          </w:pPr>
        </w:p>
      </w:tc>
      <w:tc>
        <w:tcPr>
          <w:tcW w:w="9368" w:type="dxa"/>
          <w:vAlign w:val="bottom"/>
        </w:tcPr>
        <w:p w14:paraId="724D890A" w14:textId="77777777" w:rsidR="00E70780" w:rsidRDefault="00E70780">
          <w:pPr>
            <w:pStyle w:val="Header"/>
          </w:pPr>
        </w:p>
      </w:tc>
    </w:tr>
    <w:tr w:rsidR="00E70780" w14:paraId="52D44110" w14:textId="77777777">
      <w:trPr>
        <w:gridAfter w:val="2"/>
        <w:wAfter w:w="720" w:type="dxa"/>
        <w:trHeight w:hRule="exact" w:val="680"/>
      </w:trPr>
      <w:tc>
        <w:tcPr>
          <w:tcW w:w="9368" w:type="dxa"/>
          <w:vAlign w:val="bottom"/>
        </w:tcPr>
        <w:p w14:paraId="47D833F1" w14:textId="77777777" w:rsidR="00E70780" w:rsidRDefault="00E70780">
          <w:pPr>
            <w:pStyle w:val="LogoCaption"/>
          </w:pPr>
        </w:p>
      </w:tc>
      <w:tc>
        <w:tcPr>
          <w:tcW w:w="9368" w:type="dxa"/>
          <w:vAlign w:val="bottom"/>
        </w:tcPr>
        <w:p w14:paraId="4C4D76D2" w14:textId="77777777" w:rsidR="00E70780" w:rsidRDefault="00E70780">
          <w:pPr>
            <w:pStyle w:val="Header"/>
          </w:pPr>
        </w:p>
      </w:tc>
    </w:tr>
    <w:tr w:rsidR="00E70780" w14:paraId="5A7DC212" w14:textId="77777777">
      <w:trPr>
        <w:gridAfter w:val="2"/>
        <w:wAfter w:w="720" w:type="dxa"/>
        <w:trHeight w:hRule="exact" w:val="680"/>
      </w:trPr>
      <w:tc>
        <w:tcPr>
          <w:tcW w:w="9368" w:type="dxa"/>
          <w:vAlign w:val="bottom"/>
        </w:tcPr>
        <w:p w14:paraId="33D0D66F" w14:textId="77777777" w:rsidR="00E70780" w:rsidRDefault="00E70780">
          <w:pPr>
            <w:pStyle w:val="LogoCaption"/>
          </w:pPr>
        </w:p>
      </w:tc>
      <w:tc>
        <w:tcPr>
          <w:tcW w:w="9368" w:type="dxa"/>
          <w:vAlign w:val="bottom"/>
        </w:tcPr>
        <w:p w14:paraId="6DBF2F12" w14:textId="77777777" w:rsidR="00E70780" w:rsidRDefault="00E70780">
          <w:pPr>
            <w:pStyle w:val="Header"/>
          </w:pPr>
        </w:p>
      </w:tc>
    </w:tr>
    <w:tr w:rsidR="00E70780" w14:paraId="7BAA0227" w14:textId="77777777">
      <w:trPr>
        <w:gridAfter w:val="2"/>
        <w:wAfter w:w="720" w:type="dxa"/>
        <w:trHeight w:hRule="exact" w:val="680"/>
      </w:trPr>
      <w:tc>
        <w:tcPr>
          <w:tcW w:w="9368" w:type="dxa"/>
          <w:vAlign w:val="bottom"/>
        </w:tcPr>
        <w:p w14:paraId="258B022F" w14:textId="77777777" w:rsidR="00E70780" w:rsidRDefault="00E70780">
          <w:pPr>
            <w:pStyle w:val="LogoCaption"/>
          </w:pPr>
        </w:p>
      </w:tc>
      <w:tc>
        <w:tcPr>
          <w:tcW w:w="9368" w:type="dxa"/>
          <w:vAlign w:val="bottom"/>
        </w:tcPr>
        <w:p w14:paraId="60DF9027" w14:textId="77777777" w:rsidR="00E70780" w:rsidRDefault="00E70780">
          <w:pPr>
            <w:pStyle w:val="Header"/>
          </w:pPr>
        </w:p>
      </w:tc>
    </w:tr>
    <w:tr w:rsidR="00E70780" w14:paraId="584F760B" w14:textId="77777777">
      <w:trPr>
        <w:gridAfter w:val="2"/>
        <w:wAfter w:w="720" w:type="dxa"/>
        <w:trHeight w:hRule="exact" w:val="680"/>
      </w:trPr>
      <w:tc>
        <w:tcPr>
          <w:tcW w:w="9368" w:type="dxa"/>
          <w:vAlign w:val="bottom"/>
        </w:tcPr>
        <w:p w14:paraId="44219824" w14:textId="77777777" w:rsidR="00E70780" w:rsidRDefault="00E70780">
          <w:pPr>
            <w:pStyle w:val="LogoCaption"/>
          </w:pPr>
        </w:p>
      </w:tc>
      <w:tc>
        <w:tcPr>
          <w:tcW w:w="9368" w:type="dxa"/>
          <w:vAlign w:val="bottom"/>
        </w:tcPr>
        <w:p w14:paraId="57D66E39" w14:textId="77777777" w:rsidR="00E70780" w:rsidRDefault="00E70780">
          <w:pPr>
            <w:pStyle w:val="Header"/>
          </w:pPr>
        </w:p>
      </w:tc>
    </w:tr>
    <w:tr w:rsidR="00E70780" w14:paraId="7A425ABF" w14:textId="77777777">
      <w:trPr>
        <w:gridAfter w:val="2"/>
        <w:wAfter w:w="720" w:type="dxa"/>
        <w:trHeight w:hRule="exact" w:val="680"/>
      </w:trPr>
      <w:tc>
        <w:tcPr>
          <w:tcW w:w="9368" w:type="dxa"/>
          <w:vAlign w:val="bottom"/>
        </w:tcPr>
        <w:p w14:paraId="7B706F11" w14:textId="77777777" w:rsidR="00E70780" w:rsidRDefault="00E70780">
          <w:pPr>
            <w:pStyle w:val="LogoCaption"/>
          </w:pPr>
        </w:p>
      </w:tc>
      <w:tc>
        <w:tcPr>
          <w:tcW w:w="9368" w:type="dxa"/>
          <w:vAlign w:val="bottom"/>
        </w:tcPr>
        <w:p w14:paraId="2361CEAC" w14:textId="77777777" w:rsidR="00E70780" w:rsidRDefault="00E70780">
          <w:pPr>
            <w:pStyle w:val="Header"/>
          </w:pPr>
        </w:p>
      </w:tc>
    </w:tr>
    <w:tr w:rsidR="00E70780" w14:paraId="52A5D858" w14:textId="77777777">
      <w:trPr>
        <w:gridAfter w:val="2"/>
        <w:wAfter w:w="720" w:type="dxa"/>
        <w:trHeight w:hRule="exact" w:val="680"/>
      </w:trPr>
      <w:tc>
        <w:tcPr>
          <w:tcW w:w="9368" w:type="dxa"/>
          <w:vAlign w:val="bottom"/>
        </w:tcPr>
        <w:p w14:paraId="5EA04F6A" w14:textId="77777777" w:rsidR="00E70780" w:rsidRDefault="00E70780">
          <w:pPr>
            <w:pStyle w:val="LogoCaption"/>
          </w:pPr>
        </w:p>
      </w:tc>
      <w:tc>
        <w:tcPr>
          <w:tcW w:w="9368" w:type="dxa"/>
          <w:vAlign w:val="bottom"/>
        </w:tcPr>
        <w:p w14:paraId="4713836D" w14:textId="77777777" w:rsidR="00E70780" w:rsidRDefault="00E70780">
          <w:pPr>
            <w:pStyle w:val="Header"/>
          </w:pPr>
        </w:p>
      </w:tc>
    </w:tr>
    <w:tr w:rsidR="00E70780" w14:paraId="59007C3F" w14:textId="77777777">
      <w:trPr>
        <w:gridAfter w:val="2"/>
        <w:wAfter w:w="720" w:type="dxa"/>
        <w:trHeight w:hRule="exact" w:val="680"/>
      </w:trPr>
      <w:tc>
        <w:tcPr>
          <w:tcW w:w="9368" w:type="dxa"/>
          <w:vAlign w:val="bottom"/>
        </w:tcPr>
        <w:p w14:paraId="3F698973" w14:textId="77777777" w:rsidR="00E70780" w:rsidRDefault="00E70780">
          <w:pPr>
            <w:pStyle w:val="LogoCaption"/>
          </w:pPr>
        </w:p>
      </w:tc>
      <w:tc>
        <w:tcPr>
          <w:tcW w:w="9368" w:type="dxa"/>
          <w:vAlign w:val="bottom"/>
        </w:tcPr>
        <w:p w14:paraId="4ECAE6AE" w14:textId="77777777" w:rsidR="00E70780" w:rsidRDefault="00E70780">
          <w:pPr>
            <w:pStyle w:val="Header"/>
          </w:pPr>
        </w:p>
      </w:tc>
    </w:tr>
    <w:tr w:rsidR="00E70780" w14:paraId="2FCDCE1A" w14:textId="77777777">
      <w:trPr>
        <w:gridAfter w:val="2"/>
        <w:wAfter w:w="720" w:type="dxa"/>
        <w:trHeight w:hRule="exact" w:val="680"/>
      </w:trPr>
      <w:tc>
        <w:tcPr>
          <w:tcW w:w="9368" w:type="dxa"/>
          <w:vAlign w:val="bottom"/>
        </w:tcPr>
        <w:p w14:paraId="02AB7154" w14:textId="77777777" w:rsidR="00E70780" w:rsidRDefault="00E70780">
          <w:pPr>
            <w:pStyle w:val="LogoCaption"/>
          </w:pPr>
        </w:p>
      </w:tc>
      <w:tc>
        <w:tcPr>
          <w:tcW w:w="9368" w:type="dxa"/>
          <w:vAlign w:val="bottom"/>
        </w:tcPr>
        <w:p w14:paraId="06276156" w14:textId="77777777" w:rsidR="00E70780" w:rsidRDefault="00E70780">
          <w:pPr>
            <w:pStyle w:val="Header"/>
          </w:pPr>
        </w:p>
      </w:tc>
    </w:tr>
    <w:tr w:rsidR="00E70780" w14:paraId="6C8F2A2A" w14:textId="77777777">
      <w:trPr>
        <w:gridAfter w:val="2"/>
        <w:wAfter w:w="720" w:type="dxa"/>
        <w:trHeight w:hRule="exact" w:val="680"/>
      </w:trPr>
      <w:tc>
        <w:tcPr>
          <w:tcW w:w="9368" w:type="dxa"/>
          <w:vAlign w:val="bottom"/>
        </w:tcPr>
        <w:p w14:paraId="05688C36" w14:textId="77777777" w:rsidR="00E70780" w:rsidRDefault="00E70780">
          <w:pPr>
            <w:pStyle w:val="LogoCaption"/>
          </w:pPr>
        </w:p>
      </w:tc>
      <w:tc>
        <w:tcPr>
          <w:tcW w:w="9368" w:type="dxa"/>
          <w:vAlign w:val="bottom"/>
        </w:tcPr>
        <w:p w14:paraId="16D7B6DE" w14:textId="77777777" w:rsidR="00E70780" w:rsidRDefault="00E70780">
          <w:pPr>
            <w:pStyle w:val="Header"/>
          </w:pPr>
        </w:p>
      </w:tc>
    </w:tr>
    <w:tr w:rsidR="00E70780" w14:paraId="2CE0E867" w14:textId="77777777">
      <w:trPr>
        <w:gridAfter w:val="2"/>
        <w:wAfter w:w="720" w:type="dxa"/>
        <w:trHeight w:hRule="exact" w:val="680"/>
      </w:trPr>
      <w:tc>
        <w:tcPr>
          <w:tcW w:w="9368" w:type="dxa"/>
          <w:vAlign w:val="bottom"/>
        </w:tcPr>
        <w:p w14:paraId="4B5188B4" w14:textId="77777777" w:rsidR="00E70780" w:rsidRDefault="00E70780">
          <w:pPr>
            <w:pStyle w:val="LogoCaption"/>
          </w:pPr>
        </w:p>
      </w:tc>
      <w:tc>
        <w:tcPr>
          <w:tcW w:w="9368" w:type="dxa"/>
          <w:vAlign w:val="bottom"/>
        </w:tcPr>
        <w:p w14:paraId="11F631CB" w14:textId="77777777" w:rsidR="00E70780" w:rsidRDefault="00E70780">
          <w:pPr>
            <w:pStyle w:val="Header"/>
          </w:pPr>
        </w:p>
      </w:tc>
    </w:tr>
    <w:tr w:rsidR="00E70780" w14:paraId="25E56660" w14:textId="77777777">
      <w:trPr>
        <w:gridAfter w:val="2"/>
        <w:wAfter w:w="720" w:type="dxa"/>
        <w:trHeight w:hRule="exact" w:val="680"/>
      </w:trPr>
      <w:tc>
        <w:tcPr>
          <w:tcW w:w="9368" w:type="dxa"/>
          <w:vAlign w:val="bottom"/>
        </w:tcPr>
        <w:p w14:paraId="4B407EF9" w14:textId="77777777" w:rsidR="00E70780" w:rsidRDefault="00E70780">
          <w:pPr>
            <w:pStyle w:val="LogoCaption"/>
          </w:pPr>
        </w:p>
      </w:tc>
      <w:tc>
        <w:tcPr>
          <w:tcW w:w="9368" w:type="dxa"/>
          <w:vAlign w:val="bottom"/>
        </w:tcPr>
        <w:p w14:paraId="04540235" w14:textId="77777777" w:rsidR="00E70780" w:rsidRDefault="00E70780">
          <w:pPr>
            <w:pStyle w:val="Header"/>
          </w:pPr>
        </w:p>
      </w:tc>
    </w:tr>
    <w:tr w:rsidR="00E70780" w14:paraId="6E332202" w14:textId="77777777">
      <w:trPr>
        <w:gridAfter w:val="2"/>
        <w:wAfter w:w="720" w:type="dxa"/>
        <w:trHeight w:hRule="exact" w:val="680"/>
      </w:trPr>
      <w:tc>
        <w:tcPr>
          <w:tcW w:w="9368" w:type="dxa"/>
          <w:vAlign w:val="bottom"/>
        </w:tcPr>
        <w:p w14:paraId="6C953069" w14:textId="77777777" w:rsidR="00E70780" w:rsidRDefault="00E70780">
          <w:pPr>
            <w:pStyle w:val="LogoCaption"/>
          </w:pPr>
        </w:p>
      </w:tc>
      <w:tc>
        <w:tcPr>
          <w:tcW w:w="9368" w:type="dxa"/>
          <w:vAlign w:val="bottom"/>
        </w:tcPr>
        <w:p w14:paraId="326F2D8C" w14:textId="77777777" w:rsidR="00E70780" w:rsidRDefault="00E70780">
          <w:pPr>
            <w:pStyle w:val="Header"/>
          </w:pPr>
        </w:p>
      </w:tc>
    </w:tr>
    <w:tr w:rsidR="00E70780" w14:paraId="04EED836" w14:textId="77777777">
      <w:trPr>
        <w:gridAfter w:val="2"/>
        <w:wAfter w:w="720" w:type="dxa"/>
        <w:trHeight w:hRule="exact" w:val="680"/>
      </w:trPr>
      <w:tc>
        <w:tcPr>
          <w:tcW w:w="9368" w:type="dxa"/>
          <w:vAlign w:val="bottom"/>
        </w:tcPr>
        <w:p w14:paraId="3AAC91E0" w14:textId="77777777" w:rsidR="00E70780" w:rsidRDefault="00E70780">
          <w:pPr>
            <w:pStyle w:val="LogoCaption"/>
          </w:pPr>
        </w:p>
      </w:tc>
      <w:tc>
        <w:tcPr>
          <w:tcW w:w="9368" w:type="dxa"/>
          <w:vAlign w:val="bottom"/>
        </w:tcPr>
        <w:p w14:paraId="09650EA0" w14:textId="77777777" w:rsidR="00E70780" w:rsidRDefault="00E70780">
          <w:pPr>
            <w:pStyle w:val="Header"/>
          </w:pPr>
        </w:p>
      </w:tc>
    </w:tr>
    <w:tr w:rsidR="00E70780" w14:paraId="728F855E" w14:textId="77777777">
      <w:trPr>
        <w:gridAfter w:val="2"/>
        <w:wAfter w:w="720" w:type="dxa"/>
        <w:trHeight w:hRule="exact" w:val="680"/>
      </w:trPr>
      <w:tc>
        <w:tcPr>
          <w:tcW w:w="9368" w:type="dxa"/>
          <w:vAlign w:val="bottom"/>
        </w:tcPr>
        <w:p w14:paraId="59E9390D" w14:textId="77777777" w:rsidR="00E70780" w:rsidRDefault="00E70780">
          <w:pPr>
            <w:pStyle w:val="LogoCaption"/>
          </w:pPr>
        </w:p>
      </w:tc>
      <w:tc>
        <w:tcPr>
          <w:tcW w:w="9368" w:type="dxa"/>
          <w:vAlign w:val="bottom"/>
        </w:tcPr>
        <w:p w14:paraId="633E92B8" w14:textId="77777777" w:rsidR="00E70780" w:rsidRDefault="00E70780">
          <w:pPr>
            <w:pStyle w:val="Header"/>
          </w:pPr>
        </w:p>
      </w:tc>
    </w:tr>
    <w:tr w:rsidR="00E70780" w14:paraId="34636C81" w14:textId="77777777">
      <w:trPr>
        <w:gridAfter w:val="2"/>
        <w:wAfter w:w="720" w:type="dxa"/>
        <w:trHeight w:hRule="exact" w:val="680"/>
      </w:trPr>
      <w:tc>
        <w:tcPr>
          <w:tcW w:w="9368" w:type="dxa"/>
          <w:vAlign w:val="bottom"/>
        </w:tcPr>
        <w:p w14:paraId="06FC4FE7" w14:textId="77777777" w:rsidR="00E70780" w:rsidRDefault="00E70780">
          <w:pPr>
            <w:pStyle w:val="LogoCaption"/>
          </w:pPr>
        </w:p>
      </w:tc>
      <w:tc>
        <w:tcPr>
          <w:tcW w:w="9368" w:type="dxa"/>
          <w:vAlign w:val="bottom"/>
        </w:tcPr>
        <w:p w14:paraId="18920200" w14:textId="77777777" w:rsidR="00E70780" w:rsidRDefault="00E70780">
          <w:pPr>
            <w:pStyle w:val="Header"/>
          </w:pPr>
        </w:p>
      </w:tc>
    </w:tr>
    <w:tr w:rsidR="00E70780" w14:paraId="52539C59" w14:textId="77777777">
      <w:trPr>
        <w:gridAfter w:val="2"/>
        <w:wAfter w:w="720" w:type="dxa"/>
        <w:trHeight w:hRule="exact" w:val="680"/>
      </w:trPr>
      <w:tc>
        <w:tcPr>
          <w:tcW w:w="9368" w:type="dxa"/>
          <w:vAlign w:val="bottom"/>
        </w:tcPr>
        <w:p w14:paraId="654654AC" w14:textId="77777777" w:rsidR="00E70780" w:rsidRDefault="00E70780">
          <w:pPr>
            <w:pStyle w:val="LogoCaption"/>
          </w:pPr>
        </w:p>
      </w:tc>
      <w:tc>
        <w:tcPr>
          <w:tcW w:w="9368" w:type="dxa"/>
          <w:vAlign w:val="bottom"/>
        </w:tcPr>
        <w:p w14:paraId="562B3315" w14:textId="77777777" w:rsidR="00E70780" w:rsidRDefault="00E70780">
          <w:pPr>
            <w:pStyle w:val="Header"/>
          </w:pPr>
        </w:p>
      </w:tc>
    </w:tr>
    <w:tr w:rsidR="00E70780" w14:paraId="6AD01739" w14:textId="77777777">
      <w:trPr>
        <w:gridAfter w:val="2"/>
        <w:wAfter w:w="720" w:type="dxa"/>
        <w:trHeight w:hRule="exact" w:val="680"/>
      </w:trPr>
      <w:tc>
        <w:tcPr>
          <w:tcW w:w="9368" w:type="dxa"/>
          <w:vAlign w:val="bottom"/>
        </w:tcPr>
        <w:p w14:paraId="6CA1D580" w14:textId="77777777" w:rsidR="00E70780" w:rsidRDefault="00E70780">
          <w:pPr>
            <w:pStyle w:val="LogoCaption"/>
          </w:pPr>
        </w:p>
      </w:tc>
      <w:tc>
        <w:tcPr>
          <w:tcW w:w="9368" w:type="dxa"/>
          <w:vAlign w:val="bottom"/>
        </w:tcPr>
        <w:p w14:paraId="1788812B" w14:textId="77777777" w:rsidR="00E70780" w:rsidRDefault="00E70780">
          <w:pPr>
            <w:pStyle w:val="Header"/>
          </w:pPr>
        </w:p>
      </w:tc>
    </w:tr>
    <w:tr w:rsidR="00E70780" w14:paraId="768C2744" w14:textId="77777777">
      <w:trPr>
        <w:gridAfter w:val="2"/>
        <w:wAfter w:w="720" w:type="dxa"/>
        <w:trHeight w:hRule="exact" w:val="680"/>
      </w:trPr>
      <w:tc>
        <w:tcPr>
          <w:tcW w:w="9368" w:type="dxa"/>
          <w:vAlign w:val="bottom"/>
        </w:tcPr>
        <w:p w14:paraId="4C17E649" w14:textId="77777777" w:rsidR="00E70780" w:rsidRDefault="00E70780">
          <w:pPr>
            <w:pStyle w:val="LogoCaption"/>
          </w:pPr>
        </w:p>
      </w:tc>
      <w:tc>
        <w:tcPr>
          <w:tcW w:w="9368" w:type="dxa"/>
          <w:vAlign w:val="bottom"/>
        </w:tcPr>
        <w:p w14:paraId="4BEA4CAB" w14:textId="77777777" w:rsidR="00E70780" w:rsidRDefault="00E70780">
          <w:pPr>
            <w:pStyle w:val="Header"/>
          </w:pPr>
        </w:p>
      </w:tc>
    </w:tr>
    <w:tr w:rsidR="00E70780" w14:paraId="33B31831" w14:textId="77777777">
      <w:trPr>
        <w:gridAfter w:val="2"/>
        <w:wAfter w:w="720" w:type="dxa"/>
        <w:trHeight w:hRule="exact" w:val="680"/>
      </w:trPr>
      <w:tc>
        <w:tcPr>
          <w:tcW w:w="9368" w:type="dxa"/>
          <w:vAlign w:val="bottom"/>
        </w:tcPr>
        <w:p w14:paraId="79CB5229" w14:textId="77777777" w:rsidR="00E70780" w:rsidRDefault="00E70780">
          <w:pPr>
            <w:pStyle w:val="LogoCaption"/>
          </w:pPr>
        </w:p>
      </w:tc>
      <w:tc>
        <w:tcPr>
          <w:tcW w:w="9368" w:type="dxa"/>
          <w:vAlign w:val="bottom"/>
        </w:tcPr>
        <w:p w14:paraId="081BF5D8" w14:textId="77777777" w:rsidR="00E70780" w:rsidRDefault="00E70780">
          <w:pPr>
            <w:pStyle w:val="Header"/>
          </w:pPr>
        </w:p>
      </w:tc>
    </w:tr>
    <w:tr w:rsidR="00E70780" w14:paraId="1BCD9899" w14:textId="77777777">
      <w:trPr>
        <w:gridAfter w:val="2"/>
        <w:wAfter w:w="720" w:type="dxa"/>
        <w:trHeight w:hRule="exact" w:val="680"/>
      </w:trPr>
      <w:tc>
        <w:tcPr>
          <w:tcW w:w="9368" w:type="dxa"/>
          <w:vAlign w:val="bottom"/>
        </w:tcPr>
        <w:p w14:paraId="78B3D688" w14:textId="77777777" w:rsidR="00E70780" w:rsidRDefault="00E70780">
          <w:pPr>
            <w:pStyle w:val="LogoCaption"/>
          </w:pPr>
        </w:p>
      </w:tc>
      <w:tc>
        <w:tcPr>
          <w:tcW w:w="9368" w:type="dxa"/>
          <w:vAlign w:val="bottom"/>
        </w:tcPr>
        <w:p w14:paraId="263A0B3B" w14:textId="77777777" w:rsidR="00E70780" w:rsidRDefault="00E70780">
          <w:pPr>
            <w:pStyle w:val="Header"/>
          </w:pPr>
        </w:p>
      </w:tc>
    </w:tr>
    <w:tr w:rsidR="00E70780" w14:paraId="12675CE5" w14:textId="77777777">
      <w:trPr>
        <w:gridAfter w:val="2"/>
        <w:wAfter w:w="720" w:type="dxa"/>
        <w:trHeight w:hRule="exact" w:val="680"/>
      </w:trPr>
      <w:tc>
        <w:tcPr>
          <w:tcW w:w="9368" w:type="dxa"/>
          <w:vAlign w:val="bottom"/>
        </w:tcPr>
        <w:p w14:paraId="3963E7F8" w14:textId="77777777" w:rsidR="00E70780" w:rsidRDefault="00E70780">
          <w:pPr>
            <w:pStyle w:val="LogoCaption"/>
          </w:pPr>
        </w:p>
      </w:tc>
      <w:tc>
        <w:tcPr>
          <w:tcW w:w="9368" w:type="dxa"/>
          <w:vAlign w:val="bottom"/>
        </w:tcPr>
        <w:p w14:paraId="48C6EC63" w14:textId="77777777" w:rsidR="00E70780" w:rsidRDefault="00E70780">
          <w:pPr>
            <w:pStyle w:val="Header"/>
          </w:pPr>
        </w:p>
      </w:tc>
    </w:tr>
    <w:tr w:rsidR="00E70780" w14:paraId="70E2EE45" w14:textId="77777777">
      <w:trPr>
        <w:gridAfter w:val="2"/>
        <w:wAfter w:w="720" w:type="dxa"/>
        <w:trHeight w:hRule="exact" w:val="680"/>
      </w:trPr>
      <w:tc>
        <w:tcPr>
          <w:tcW w:w="9368" w:type="dxa"/>
          <w:vAlign w:val="bottom"/>
        </w:tcPr>
        <w:p w14:paraId="2263893F" w14:textId="77777777" w:rsidR="00E70780" w:rsidRDefault="00E70780">
          <w:pPr>
            <w:pStyle w:val="LogoCaption"/>
          </w:pPr>
        </w:p>
      </w:tc>
      <w:tc>
        <w:tcPr>
          <w:tcW w:w="9368" w:type="dxa"/>
          <w:vAlign w:val="bottom"/>
        </w:tcPr>
        <w:p w14:paraId="5F94F75F" w14:textId="77777777" w:rsidR="00E70780" w:rsidRDefault="00E70780">
          <w:pPr>
            <w:pStyle w:val="Header"/>
          </w:pPr>
        </w:p>
      </w:tc>
    </w:tr>
    <w:tr w:rsidR="00E70780" w14:paraId="7C68909F" w14:textId="77777777">
      <w:trPr>
        <w:gridAfter w:val="2"/>
        <w:wAfter w:w="720" w:type="dxa"/>
        <w:trHeight w:hRule="exact" w:val="680"/>
      </w:trPr>
      <w:tc>
        <w:tcPr>
          <w:tcW w:w="9368" w:type="dxa"/>
          <w:vAlign w:val="bottom"/>
        </w:tcPr>
        <w:p w14:paraId="4CDBC972" w14:textId="77777777" w:rsidR="00E70780" w:rsidRDefault="00E70780">
          <w:pPr>
            <w:pStyle w:val="LogoCaption"/>
          </w:pPr>
        </w:p>
      </w:tc>
      <w:tc>
        <w:tcPr>
          <w:tcW w:w="9368" w:type="dxa"/>
          <w:vAlign w:val="bottom"/>
        </w:tcPr>
        <w:p w14:paraId="26CC0856" w14:textId="77777777" w:rsidR="00E70780" w:rsidRDefault="00E70780">
          <w:pPr>
            <w:pStyle w:val="Header"/>
          </w:pPr>
        </w:p>
      </w:tc>
    </w:tr>
    <w:tr w:rsidR="00E70780" w14:paraId="0D213587" w14:textId="77777777">
      <w:trPr>
        <w:gridAfter w:val="2"/>
        <w:wAfter w:w="360" w:type="dxa"/>
        <w:trHeight w:hRule="exact" w:val="680"/>
      </w:trPr>
      <w:tc>
        <w:tcPr>
          <w:tcW w:w="9368" w:type="dxa"/>
          <w:vAlign w:val="bottom"/>
        </w:tcPr>
        <w:p w14:paraId="52812B9B" w14:textId="77777777" w:rsidR="00E70780" w:rsidRDefault="00E70780">
          <w:pPr>
            <w:pStyle w:val="LogoCaption"/>
          </w:pPr>
        </w:p>
      </w:tc>
      <w:tc>
        <w:tcPr>
          <w:tcW w:w="9368" w:type="dxa"/>
          <w:vAlign w:val="bottom"/>
        </w:tcPr>
        <w:p w14:paraId="4072BF49" w14:textId="77777777" w:rsidR="00E70780" w:rsidRDefault="00E70780">
          <w:pPr>
            <w:pStyle w:val="Header"/>
          </w:pPr>
        </w:p>
      </w:tc>
    </w:tr>
    <w:tr w:rsidR="00E70780" w14:paraId="1D952480" w14:textId="77777777">
      <w:trPr>
        <w:gridAfter w:val="2"/>
        <w:wAfter w:w="720" w:type="dxa"/>
        <w:trHeight w:hRule="exact" w:val="680"/>
      </w:trPr>
      <w:tc>
        <w:tcPr>
          <w:tcW w:w="9368" w:type="dxa"/>
          <w:vAlign w:val="bottom"/>
        </w:tcPr>
        <w:p w14:paraId="4E0F45FF" w14:textId="77777777" w:rsidR="00E70780" w:rsidRDefault="00E70780">
          <w:pPr>
            <w:pStyle w:val="LogoCaption"/>
          </w:pPr>
        </w:p>
      </w:tc>
      <w:tc>
        <w:tcPr>
          <w:tcW w:w="9368" w:type="dxa"/>
          <w:vAlign w:val="bottom"/>
        </w:tcPr>
        <w:p w14:paraId="3AFD2C31" w14:textId="77777777" w:rsidR="00E70780" w:rsidRDefault="00E70780">
          <w:pPr>
            <w:pStyle w:val="Header"/>
          </w:pPr>
        </w:p>
      </w:tc>
    </w:tr>
    <w:tr w:rsidR="00E70780" w14:paraId="318D0724" w14:textId="77777777">
      <w:trPr>
        <w:gridAfter w:val="2"/>
        <w:wAfter w:w="720" w:type="dxa"/>
        <w:trHeight w:hRule="exact" w:val="680"/>
      </w:trPr>
      <w:tc>
        <w:tcPr>
          <w:tcW w:w="9368" w:type="dxa"/>
          <w:vAlign w:val="bottom"/>
        </w:tcPr>
        <w:p w14:paraId="7DA60E06" w14:textId="77777777" w:rsidR="00E70780" w:rsidRDefault="00E70780">
          <w:pPr>
            <w:pStyle w:val="LogoCaption"/>
          </w:pPr>
        </w:p>
      </w:tc>
      <w:tc>
        <w:tcPr>
          <w:tcW w:w="9368" w:type="dxa"/>
          <w:vAlign w:val="bottom"/>
        </w:tcPr>
        <w:p w14:paraId="6674FFFA" w14:textId="77777777" w:rsidR="00E70780" w:rsidRDefault="00E70780">
          <w:pPr>
            <w:pStyle w:val="Header"/>
          </w:pPr>
        </w:p>
      </w:tc>
    </w:tr>
    <w:tr w:rsidR="00E70780" w14:paraId="06167AA0" w14:textId="77777777">
      <w:trPr>
        <w:gridAfter w:val="2"/>
        <w:wAfter w:w="720" w:type="dxa"/>
        <w:trHeight w:hRule="exact" w:val="680"/>
      </w:trPr>
      <w:tc>
        <w:tcPr>
          <w:tcW w:w="9368" w:type="dxa"/>
          <w:vAlign w:val="bottom"/>
        </w:tcPr>
        <w:p w14:paraId="0A57CA72" w14:textId="77777777" w:rsidR="00E70780" w:rsidRDefault="00E70780">
          <w:pPr>
            <w:pStyle w:val="LogoCaption"/>
          </w:pPr>
        </w:p>
      </w:tc>
      <w:tc>
        <w:tcPr>
          <w:tcW w:w="9368" w:type="dxa"/>
          <w:vAlign w:val="bottom"/>
        </w:tcPr>
        <w:p w14:paraId="64FE2D23" w14:textId="77777777" w:rsidR="00E70780" w:rsidRDefault="00E70780">
          <w:pPr>
            <w:pStyle w:val="Header"/>
          </w:pPr>
        </w:p>
      </w:tc>
    </w:tr>
    <w:tr w:rsidR="00E70780" w14:paraId="4C704BE8" w14:textId="77777777">
      <w:trPr>
        <w:gridAfter w:val="2"/>
        <w:wAfter w:w="720" w:type="dxa"/>
        <w:trHeight w:hRule="exact" w:val="680"/>
      </w:trPr>
      <w:tc>
        <w:tcPr>
          <w:tcW w:w="9368" w:type="dxa"/>
          <w:vAlign w:val="bottom"/>
        </w:tcPr>
        <w:p w14:paraId="276AF69C" w14:textId="77777777" w:rsidR="00E70780" w:rsidRDefault="00E70780">
          <w:pPr>
            <w:pStyle w:val="LogoCaption"/>
          </w:pPr>
        </w:p>
      </w:tc>
      <w:tc>
        <w:tcPr>
          <w:tcW w:w="9368" w:type="dxa"/>
          <w:vAlign w:val="bottom"/>
        </w:tcPr>
        <w:p w14:paraId="4D839823" w14:textId="77777777" w:rsidR="00E70780" w:rsidRDefault="00E70780">
          <w:pPr>
            <w:pStyle w:val="Header"/>
          </w:pPr>
        </w:p>
      </w:tc>
    </w:tr>
    <w:tr w:rsidR="00E70780" w14:paraId="53DC51CD" w14:textId="77777777">
      <w:trPr>
        <w:gridAfter w:val="2"/>
        <w:wAfter w:w="720" w:type="dxa"/>
        <w:trHeight w:hRule="exact" w:val="680"/>
      </w:trPr>
      <w:tc>
        <w:tcPr>
          <w:tcW w:w="9368" w:type="dxa"/>
          <w:vAlign w:val="bottom"/>
        </w:tcPr>
        <w:p w14:paraId="0B1CF148" w14:textId="77777777" w:rsidR="00E70780" w:rsidRDefault="00E70780">
          <w:pPr>
            <w:pStyle w:val="LogoCaption"/>
          </w:pPr>
        </w:p>
      </w:tc>
      <w:tc>
        <w:tcPr>
          <w:tcW w:w="9368" w:type="dxa"/>
          <w:vAlign w:val="bottom"/>
        </w:tcPr>
        <w:p w14:paraId="7060FD24" w14:textId="77777777" w:rsidR="00E70780" w:rsidRDefault="00E70780">
          <w:pPr>
            <w:pStyle w:val="Header"/>
          </w:pPr>
        </w:p>
      </w:tc>
    </w:tr>
    <w:tr w:rsidR="00E70780" w14:paraId="738A9051" w14:textId="77777777">
      <w:trPr>
        <w:gridAfter w:val="2"/>
        <w:wAfter w:w="720" w:type="dxa"/>
        <w:trHeight w:hRule="exact" w:val="680"/>
      </w:trPr>
      <w:tc>
        <w:tcPr>
          <w:tcW w:w="9368" w:type="dxa"/>
          <w:vAlign w:val="bottom"/>
        </w:tcPr>
        <w:p w14:paraId="463B0BE6" w14:textId="77777777" w:rsidR="00E70780" w:rsidRDefault="00E70780">
          <w:pPr>
            <w:pStyle w:val="LogoCaption"/>
          </w:pPr>
        </w:p>
      </w:tc>
      <w:tc>
        <w:tcPr>
          <w:tcW w:w="9368" w:type="dxa"/>
          <w:vAlign w:val="bottom"/>
        </w:tcPr>
        <w:p w14:paraId="62445C01" w14:textId="77777777" w:rsidR="00E70780" w:rsidRDefault="00E70780">
          <w:pPr>
            <w:pStyle w:val="Header"/>
          </w:pPr>
        </w:p>
      </w:tc>
    </w:tr>
    <w:tr w:rsidR="00E70780" w14:paraId="10F4FA5A" w14:textId="77777777">
      <w:trPr>
        <w:gridAfter w:val="2"/>
        <w:wAfter w:w="720" w:type="dxa"/>
        <w:trHeight w:hRule="exact" w:val="680"/>
      </w:trPr>
      <w:tc>
        <w:tcPr>
          <w:tcW w:w="9368" w:type="dxa"/>
          <w:vAlign w:val="bottom"/>
        </w:tcPr>
        <w:p w14:paraId="25CF5A3B" w14:textId="77777777" w:rsidR="00E70780" w:rsidRDefault="00E70780">
          <w:pPr>
            <w:pStyle w:val="LogoCaption"/>
          </w:pPr>
        </w:p>
      </w:tc>
      <w:tc>
        <w:tcPr>
          <w:tcW w:w="9368" w:type="dxa"/>
          <w:vAlign w:val="bottom"/>
        </w:tcPr>
        <w:p w14:paraId="1EC54501" w14:textId="77777777" w:rsidR="00E70780" w:rsidRDefault="00E70780">
          <w:pPr>
            <w:pStyle w:val="Header"/>
          </w:pPr>
        </w:p>
      </w:tc>
    </w:tr>
    <w:tr w:rsidR="00E70780" w14:paraId="5057A3C5" w14:textId="77777777">
      <w:trPr>
        <w:gridAfter w:val="2"/>
        <w:wAfter w:w="720" w:type="dxa"/>
        <w:trHeight w:hRule="exact" w:val="680"/>
      </w:trPr>
      <w:tc>
        <w:tcPr>
          <w:tcW w:w="9368" w:type="dxa"/>
          <w:vAlign w:val="bottom"/>
        </w:tcPr>
        <w:p w14:paraId="21351102" w14:textId="77777777" w:rsidR="00E70780" w:rsidRDefault="00E70780">
          <w:pPr>
            <w:pStyle w:val="LogoCaption"/>
          </w:pPr>
        </w:p>
      </w:tc>
      <w:tc>
        <w:tcPr>
          <w:tcW w:w="9368" w:type="dxa"/>
          <w:vAlign w:val="bottom"/>
        </w:tcPr>
        <w:p w14:paraId="0BDA4A0E" w14:textId="77777777" w:rsidR="00E70780" w:rsidRDefault="00E70780">
          <w:pPr>
            <w:pStyle w:val="Header"/>
          </w:pPr>
        </w:p>
      </w:tc>
    </w:tr>
    <w:tr w:rsidR="00E70780" w14:paraId="2E070737" w14:textId="77777777">
      <w:trPr>
        <w:gridAfter w:val="2"/>
        <w:wAfter w:w="720" w:type="dxa"/>
        <w:trHeight w:hRule="exact" w:val="680"/>
      </w:trPr>
      <w:tc>
        <w:tcPr>
          <w:tcW w:w="9368" w:type="dxa"/>
          <w:vAlign w:val="bottom"/>
        </w:tcPr>
        <w:p w14:paraId="4D32AE9B" w14:textId="77777777" w:rsidR="00E70780" w:rsidRDefault="00E70780">
          <w:pPr>
            <w:pStyle w:val="LogoCaption"/>
          </w:pPr>
        </w:p>
      </w:tc>
      <w:tc>
        <w:tcPr>
          <w:tcW w:w="9368" w:type="dxa"/>
          <w:vAlign w:val="bottom"/>
        </w:tcPr>
        <w:p w14:paraId="2C615BAF" w14:textId="77777777" w:rsidR="00E70780" w:rsidRDefault="00E70780">
          <w:pPr>
            <w:pStyle w:val="Header"/>
          </w:pPr>
        </w:p>
      </w:tc>
    </w:tr>
    <w:tr w:rsidR="00E70780" w14:paraId="775BFE10" w14:textId="77777777">
      <w:trPr>
        <w:gridAfter w:val="2"/>
        <w:wAfter w:w="720" w:type="dxa"/>
        <w:trHeight w:hRule="exact" w:val="680"/>
      </w:trPr>
      <w:tc>
        <w:tcPr>
          <w:tcW w:w="9368" w:type="dxa"/>
          <w:vAlign w:val="bottom"/>
        </w:tcPr>
        <w:p w14:paraId="5EAC9D20" w14:textId="77777777" w:rsidR="00E70780" w:rsidRDefault="00E70780">
          <w:pPr>
            <w:pStyle w:val="LogoCaption"/>
          </w:pPr>
        </w:p>
      </w:tc>
      <w:tc>
        <w:tcPr>
          <w:tcW w:w="9368" w:type="dxa"/>
          <w:vAlign w:val="bottom"/>
        </w:tcPr>
        <w:p w14:paraId="1F14ADCB" w14:textId="77777777" w:rsidR="00E70780" w:rsidRDefault="00E70780">
          <w:pPr>
            <w:pStyle w:val="Header"/>
          </w:pPr>
        </w:p>
      </w:tc>
    </w:tr>
    <w:tr w:rsidR="00E70780" w14:paraId="49210C87" w14:textId="77777777">
      <w:trPr>
        <w:gridAfter w:val="2"/>
        <w:wAfter w:w="720" w:type="dxa"/>
        <w:trHeight w:hRule="exact" w:val="680"/>
      </w:trPr>
      <w:tc>
        <w:tcPr>
          <w:tcW w:w="9368" w:type="dxa"/>
          <w:vAlign w:val="bottom"/>
        </w:tcPr>
        <w:p w14:paraId="1F2EAA4B" w14:textId="77777777" w:rsidR="00E70780" w:rsidRDefault="00E70780">
          <w:pPr>
            <w:pStyle w:val="LogoCaption"/>
          </w:pPr>
        </w:p>
      </w:tc>
      <w:tc>
        <w:tcPr>
          <w:tcW w:w="9368" w:type="dxa"/>
          <w:vAlign w:val="bottom"/>
        </w:tcPr>
        <w:p w14:paraId="5C47CA19" w14:textId="77777777" w:rsidR="00E70780" w:rsidRDefault="00E70780">
          <w:pPr>
            <w:pStyle w:val="Header"/>
          </w:pPr>
        </w:p>
      </w:tc>
    </w:tr>
    <w:tr w:rsidR="00E70780" w14:paraId="6F6C21DB" w14:textId="77777777">
      <w:trPr>
        <w:gridAfter w:val="2"/>
        <w:wAfter w:w="720" w:type="dxa"/>
        <w:trHeight w:hRule="exact" w:val="680"/>
      </w:trPr>
      <w:tc>
        <w:tcPr>
          <w:tcW w:w="9368" w:type="dxa"/>
          <w:vAlign w:val="bottom"/>
        </w:tcPr>
        <w:p w14:paraId="13EA8305" w14:textId="77777777" w:rsidR="00E70780" w:rsidRDefault="00E70780">
          <w:pPr>
            <w:pStyle w:val="LogoCaption"/>
          </w:pPr>
        </w:p>
      </w:tc>
      <w:tc>
        <w:tcPr>
          <w:tcW w:w="9368" w:type="dxa"/>
          <w:vAlign w:val="bottom"/>
        </w:tcPr>
        <w:p w14:paraId="26B1007A" w14:textId="77777777" w:rsidR="00E70780" w:rsidRDefault="00E70780">
          <w:pPr>
            <w:pStyle w:val="Header"/>
          </w:pPr>
        </w:p>
      </w:tc>
    </w:tr>
    <w:tr w:rsidR="00E70780" w14:paraId="04996D56" w14:textId="77777777">
      <w:trPr>
        <w:gridAfter w:val="2"/>
        <w:wAfter w:w="720" w:type="dxa"/>
        <w:trHeight w:hRule="exact" w:val="680"/>
      </w:trPr>
      <w:tc>
        <w:tcPr>
          <w:tcW w:w="9368" w:type="dxa"/>
          <w:vAlign w:val="bottom"/>
        </w:tcPr>
        <w:p w14:paraId="225BD116" w14:textId="77777777" w:rsidR="00E70780" w:rsidRDefault="00E70780">
          <w:pPr>
            <w:pStyle w:val="LogoCaption"/>
          </w:pPr>
        </w:p>
      </w:tc>
      <w:tc>
        <w:tcPr>
          <w:tcW w:w="9368" w:type="dxa"/>
          <w:vAlign w:val="bottom"/>
        </w:tcPr>
        <w:p w14:paraId="3770FCA7" w14:textId="77777777" w:rsidR="00E70780" w:rsidRDefault="00E70780">
          <w:pPr>
            <w:pStyle w:val="Header"/>
          </w:pPr>
        </w:p>
      </w:tc>
    </w:tr>
    <w:tr w:rsidR="00E70780" w14:paraId="755F5C5E" w14:textId="77777777">
      <w:trPr>
        <w:gridAfter w:val="2"/>
        <w:wAfter w:w="720" w:type="dxa"/>
        <w:trHeight w:hRule="exact" w:val="680"/>
      </w:trPr>
      <w:tc>
        <w:tcPr>
          <w:tcW w:w="9368" w:type="dxa"/>
          <w:vAlign w:val="bottom"/>
        </w:tcPr>
        <w:p w14:paraId="0D04277B" w14:textId="77777777" w:rsidR="00E70780" w:rsidRDefault="00E70780">
          <w:pPr>
            <w:pStyle w:val="LogoCaption"/>
          </w:pPr>
        </w:p>
      </w:tc>
      <w:tc>
        <w:tcPr>
          <w:tcW w:w="9368" w:type="dxa"/>
          <w:vAlign w:val="bottom"/>
        </w:tcPr>
        <w:p w14:paraId="736B45BD" w14:textId="77777777" w:rsidR="00E70780" w:rsidRDefault="00E70780">
          <w:pPr>
            <w:pStyle w:val="Header"/>
          </w:pPr>
        </w:p>
      </w:tc>
    </w:tr>
    <w:tr w:rsidR="00E70780" w14:paraId="76AFCC66" w14:textId="77777777">
      <w:trPr>
        <w:gridAfter w:val="2"/>
        <w:wAfter w:w="720" w:type="dxa"/>
        <w:trHeight w:hRule="exact" w:val="680"/>
      </w:trPr>
      <w:tc>
        <w:tcPr>
          <w:tcW w:w="9368" w:type="dxa"/>
          <w:vAlign w:val="bottom"/>
        </w:tcPr>
        <w:p w14:paraId="666773F6" w14:textId="77777777" w:rsidR="00E70780" w:rsidRDefault="00E70780">
          <w:pPr>
            <w:pStyle w:val="LogoCaption"/>
          </w:pPr>
        </w:p>
      </w:tc>
      <w:tc>
        <w:tcPr>
          <w:tcW w:w="9368" w:type="dxa"/>
          <w:vAlign w:val="bottom"/>
        </w:tcPr>
        <w:p w14:paraId="29D8A146" w14:textId="77777777" w:rsidR="00E70780" w:rsidRDefault="00E70780">
          <w:pPr>
            <w:pStyle w:val="Header"/>
          </w:pPr>
        </w:p>
      </w:tc>
    </w:tr>
    <w:tr w:rsidR="00E70780" w14:paraId="5C074387" w14:textId="77777777">
      <w:trPr>
        <w:gridAfter w:val="2"/>
        <w:wAfter w:w="720" w:type="dxa"/>
        <w:trHeight w:hRule="exact" w:val="680"/>
      </w:trPr>
      <w:tc>
        <w:tcPr>
          <w:tcW w:w="9368" w:type="dxa"/>
          <w:vAlign w:val="bottom"/>
        </w:tcPr>
        <w:p w14:paraId="51415A51" w14:textId="77777777" w:rsidR="00E70780" w:rsidRDefault="00E70780">
          <w:pPr>
            <w:pStyle w:val="LogoCaption"/>
          </w:pPr>
        </w:p>
      </w:tc>
      <w:tc>
        <w:tcPr>
          <w:tcW w:w="9368" w:type="dxa"/>
          <w:vAlign w:val="bottom"/>
        </w:tcPr>
        <w:p w14:paraId="5332B99B" w14:textId="77777777" w:rsidR="00E70780" w:rsidRDefault="00E70780">
          <w:pPr>
            <w:pStyle w:val="Header"/>
          </w:pPr>
        </w:p>
      </w:tc>
    </w:tr>
    <w:tr w:rsidR="00E70780" w14:paraId="6E6DDA22" w14:textId="77777777">
      <w:trPr>
        <w:gridAfter w:val="2"/>
        <w:wAfter w:w="720" w:type="dxa"/>
        <w:trHeight w:hRule="exact" w:val="680"/>
      </w:trPr>
      <w:tc>
        <w:tcPr>
          <w:tcW w:w="9368" w:type="dxa"/>
          <w:vAlign w:val="bottom"/>
        </w:tcPr>
        <w:p w14:paraId="1DB6722E" w14:textId="77777777" w:rsidR="00E70780" w:rsidRDefault="00E70780">
          <w:pPr>
            <w:pStyle w:val="LogoCaption"/>
          </w:pPr>
        </w:p>
      </w:tc>
      <w:tc>
        <w:tcPr>
          <w:tcW w:w="9368" w:type="dxa"/>
          <w:vAlign w:val="bottom"/>
        </w:tcPr>
        <w:p w14:paraId="7B4703E8" w14:textId="77777777" w:rsidR="00E70780" w:rsidRDefault="00E70780">
          <w:pPr>
            <w:pStyle w:val="Header"/>
          </w:pPr>
        </w:p>
      </w:tc>
    </w:tr>
    <w:tr w:rsidR="00E70780" w14:paraId="3BEB0B22" w14:textId="77777777">
      <w:trPr>
        <w:gridAfter w:val="2"/>
        <w:wAfter w:w="720" w:type="dxa"/>
        <w:trHeight w:hRule="exact" w:val="680"/>
      </w:trPr>
      <w:tc>
        <w:tcPr>
          <w:tcW w:w="9368" w:type="dxa"/>
          <w:vAlign w:val="bottom"/>
        </w:tcPr>
        <w:p w14:paraId="07563820" w14:textId="77777777" w:rsidR="00E70780" w:rsidRDefault="00E70780">
          <w:pPr>
            <w:pStyle w:val="LogoCaption"/>
          </w:pPr>
        </w:p>
      </w:tc>
      <w:tc>
        <w:tcPr>
          <w:tcW w:w="9368" w:type="dxa"/>
          <w:vAlign w:val="bottom"/>
        </w:tcPr>
        <w:p w14:paraId="11B3DB26" w14:textId="77777777" w:rsidR="00E70780" w:rsidRDefault="00E70780">
          <w:pPr>
            <w:pStyle w:val="Header"/>
          </w:pPr>
        </w:p>
      </w:tc>
    </w:tr>
    <w:tr w:rsidR="00E70780" w14:paraId="35DFCEDA" w14:textId="77777777">
      <w:trPr>
        <w:gridAfter w:val="2"/>
        <w:wAfter w:w="720" w:type="dxa"/>
        <w:trHeight w:hRule="exact" w:val="680"/>
      </w:trPr>
      <w:tc>
        <w:tcPr>
          <w:tcW w:w="9368" w:type="dxa"/>
          <w:vAlign w:val="bottom"/>
        </w:tcPr>
        <w:p w14:paraId="4316F862" w14:textId="77777777" w:rsidR="00E70780" w:rsidRDefault="00E70780">
          <w:pPr>
            <w:pStyle w:val="LogoCaption"/>
          </w:pPr>
        </w:p>
      </w:tc>
      <w:tc>
        <w:tcPr>
          <w:tcW w:w="9368" w:type="dxa"/>
          <w:vAlign w:val="bottom"/>
        </w:tcPr>
        <w:p w14:paraId="6343AA0E" w14:textId="77777777" w:rsidR="00E70780" w:rsidRDefault="00E70780">
          <w:pPr>
            <w:pStyle w:val="Header"/>
          </w:pPr>
        </w:p>
      </w:tc>
    </w:tr>
    <w:tr w:rsidR="00E70780" w14:paraId="59605263" w14:textId="77777777">
      <w:trPr>
        <w:gridAfter w:val="2"/>
        <w:wAfter w:w="720" w:type="dxa"/>
        <w:trHeight w:hRule="exact" w:val="680"/>
      </w:trPr>
      <w:tc>
        <w:tcPr>
          <w:tcW w:w="9368" w:type="dxa"/>
          <w:vAlign w:val="bottom"/>
        </w:tcPr>
        <w:p w14:paraId="660F4D05" w14:textId="77777777" w:rsidR="00E70780" w:rsidRDefault="00E70780">
          <w:pPr>
            <w:pStyle w:val="LogoCaption"/>
          </w:pPr>
        </w:p>
      </w:tc>
      <w:tc>
        <w:tcPr>
          <w:tcW w:w="9368" w:type="dxa"/>
          <w:vAlign w:val="bottom"/>
        </w:tcPr>
        <w:p w14:paraId="740AB21F" w14:textId="77777777" w:rsidR="00E70780" w:rsidRDefault="00E70780">
          <w:pPr>
            <w:pStyle w:val="Header"/>
          </w:pPr>
        </w:p>
      </w:tc>
    </w:tr>
    <w:tr w:rsidR="00E70780" w14:paraId="4365CC9D" w14:textId="77777777">
      <w:trPr>
        <w:gridAfter w:val="2"/>
        <w:wAfter w:w="720" w:type="dxa"/>
        <w:trHeight w:hRule="exact" w:val="680"/>
      </w:trPr>
      <w:tc>
        <w:tcPr>
          <w:tcW w:w="9368" w:type="dxa"/>
          <w:vAlign w:val="bottom"/>
        </w:tcPr>
        <w:p w14:paraId="5F457502" w14:textId="77777777" w:rsidR="00E70780" w:rsidRDefault="00E70780">
          <w:pPr>
            <w:pStyle w:val="LogoCaption"/>
          </w:pPr>
        </w:p>
      </w:tc>
      <w:tc>
        <w:tcPr>
          <w:tcW w:w="9368" w:type="dxa"/>
          <w:vAlign w:val="bottom"/>
        </w:tcPr>
        <w:p w14:paraId="06A6ADCA" w14:textId="77777777" w:rsidR="00E70780" w:rsidRDefault="00E70780">
          <w:pPr>
            <w:pStyle w:val="Header"/>
          </w:pPr>
        </w:p>
      </w:tc>
    </w:tr>
    <w:tr w:rsidR="00E70780" w14:paraId="149446B5" w14:textId="77777777">
      <w:trPr>
        <w:gridAfter w:val="2"/>
        <w:wAfter w:w="720" w:type="dxa"/>
        <w:trHeight w:hRule="exact" w:val="680"/>
      </w:trPr>
      <w:tc>
        <w:tcPr>
          <w:tcW w:w="9368" w:type="dxa"/>
          <w:vAlign w:val="bottom"/>
        </w:tcPr>
        <w:p w14:paraId="33677FA6" w14:textId="77777777" w:rsidR="00E70780" w:rsidRDefault="00E70780">
          <w:pPr>
            <w:pStyle w:val="LogoCaption"/>
          </w:pPr>
        </w:p>
      </w:tc>
      <w:tc>
        <w:tcPr>
          <w:tcW w:w="9368" w:type="dxa"/>
          <w:vAlign w:val="bottom"/>
        </w:tcPr>
        <w:p w14:paraId="2498CA44" w14:textId="77777777" w:rsidR="00E70780" w:rsidRDefault="00E70780">
          <w:pPr>
            <w:pStyle w:val="Header"/>
          </w:pPr>
        </w:p>
      </w:tc>
    </w:tr>
    <w:tr w:rsidR="00E70780" w14:paraId="2AE6BBEB" w14:textId="77777777">
      <w:trPr>
        <w:gridAfter w:val="2"/>
        <w:wAfter w:w="720" w:type="dxa"/>
        <w:trHeight w:hRule="exact" w:val="680"/>
      </w:trPr>
      <w:tc>
        <w:tcPr>
          <w:tcW w:w="9368" w:type="dxa"/>
          <w:vAlign w:val="bottom"/>
        </w:tcPr>
        <w:p w14:paraId="1769437B" w14:textId="77777777" w:rsidR="00E70780" w:rsidRDefault="00E70780">
          <w:pPr>
            <w:pStyle w:val="LogoCaption"/>
          </w:pPr>
        </w:p>
      </w:tc>
      <w:tc>
        <w:tcPr>
          <w:tcW w:w="9368" w:type="dxa"/>
          <w:vAlign w:val="bottom"/>
        </w:tcPr>
        <w:p w14:paraId="3C4E823A" w14:textId="77777777" w:rsidR="00E70780" w:rsidRDefault="00E70780">
          <w:pPr>
            <w:pStyle w:val="Header"/>
          </w:pPr>
        </w:p>
      </w:tc>
    </w:tr>
    <w:tr w:rsidR="00E70780" w14:paraId="22CA83E5" w14:textId="77777777">
      <w:trPr>
        <w:gridAfter w:val="2"/>
        <w:wAfter w:w="720" w:type="dxa"/>
        <w:trHeight w:hRule="exact" w:val="680"/>
      </w:trPr>
      <w:tc>
        <w:tcPr>
          <w:tcW w:w="9368" w:type="dxa"/>
          <w:vAlign w:val="bottom"/>
        </w:tcPr>
        <w:p w14:paraId="70C3FFD5" w14:textId="77777777" w:rsidR="00E70780" w:rsidRDefault="00E70780">
          <w:pPr>
            <w:pStyle w:val="LogoCaption"/>
          </w:pPr>
        </w:p>
      </w:tc>
      <w:tc>
        <w:tcPr>
          <w:tcW w:w="9368" w:type="dxa"/>
          <w:vAlign w:val="bottom"/>
        </w:tcPr>
        <w:p w14:paraId="2A3A89F0" w14:textId="77777777" w:rsidR="00E70780" w:rsidRDefault="00E70780">
          <w:pPr>
            <w:pStyle w:val="Header"/>
          </w:pPr>
        </w:p>
      </w:tc>
    </w:tr>
    <w:tr w:rsidR="00E70780" w14:paraId="26F8D0AB" w14:textId="77777777">
      <w:trPr>
        <w:gridAfter w:val="2"/>
        <w:wAfter w:w="720" w:type="dxa"/>
        <w:trHeight w:hRule="exact" w:val="680"/>
      </w:trPr>
      <w:tc>
        <w:tcPr>
          <w:tcW w:w="9368" w:type="dxa"/>
          <w:vAlign w:val="bottom"/>
        </w:tcPr>
        <w:p w14:paraId="4E32BB83" w14:textId="77777777" w:rsidR="00E70780" w:rsidRDefault="00E70780">
          <w:pPr>
            <w:pStyle w:val="LogoCaption"/>
          </w:pPr>
        </w:p>
      </w:tc>
      <w:tc>
        <w:tcPr>
          <w:tcW w:w="9368" w:type="dxa"/>
          <w:vAlign w:val="bottom"/>
        </w:tcPr>
        <w:p w14:paraId="0B5069D5" w14:textId="77777777" w:rsidR="00E70780" w:rsidRDefault="00E70780">
          <w:pPr>
            <w:pStyle w:val="Header"/>
          </w:pPr>
        </w:p>
      </w:tc>
    </w:tr>
    <w:tr w:rsidR="00E70780" w14:paraId="5786B98D" w14:textId="77777777">
      <w:trPr>
        <w:gridAfter w:val="2"/>
        <w:wAfter w:w="720" w:type="dxa"/>
        <w:trHeight w:hRule="exact" w:val="680"/>
      </w:trPr>
      <w:tc>
        <w:tcPr>
          <w:tcW w:w="9368" w:type="dxa"/>
          <w:vAlign w:val="bottom"/>
        </w:tcPr>
        <w:p w14:paraId="326A041E" w14:textId="77777777" w:rsidR="00E70780" w:rsidRDefault="00E70780">
          <w:pPr>
            <w:pStyle w:val="LogoCaption"/>
          </w:pPr>
        </w:p>
      </w:tc>
      <w:tc>
        <w:tcPr>
          <w:tcW w:w="9368" w:type="dxa"/>
          <w:vAlign w:val="bottom"/>
        </w:tcPr>
        <w:p w14:paraId="282CBE21" w14:textId="77777777" w:rsidR="00E70780" w:rsidRDefault="00E70780">
          <w:pPr>
            <w:pStyle w:val="Header"/>
          </w:pPr>
        </w:p>
      </w:tc>
    </w:tr>
    <w:tr w:rsidR="00E70780" w14:paraId="14E3730C" w14:textId="77777777">
      <w:trPr>
        <w:gridAfter w:val="2"/>
        <w:wAfter w:w="720" w:type="dxa"/>
        <w:trHeight w:hRule="exact" w:val="680"/>
      </w:trPr>
      <w:tc>
        <w:tcPr>
          <w:tcW w:w="9368" w:type="dxa"/>
          <w:vAlign w:val="bottom"/>
        </w:tcPr>
        <w:p w14:paraId="66892D96" w14:textId="77777777" w:rsidR="00E70780" w:rsidRDefault="00E70780">
          <w:pPr>
            <w:pStyle w:val="LogoCaption"/>
          </w:pPr>
        </w:p>
      </w:tc>
      <w:tc>
        <w:tcPr>
          <w:tcW w:w="9368" w:type="dxa"/>
          <w:vAlign w:val="bottom"/>
        </w:tcPr>
        <w:p w14:paraId="37A6CBC1" w14:textId="77777777" w:rsidR="00E70780" w:rsidRDefault="00E70780">
          <w:pPr>
            <w:pStyle w:val="Header"/>
          </w:pPr>
        </w:p>
      </w:tc>
    </w:tr>
    <w:tr w:rsidR="00E70780" w14:paraId="6F5A940D" w14:textId="77777777">
      <w:trPr>
        <w:gridAfter w:val="2"/>
        <w:wAfter w:w="720" w:type="dxa"/>
        <w:trHeight w:hRule="exact" w:val="680"/>
      </w:trPr>
      <w:tc>
        <w:tcPr>
          <w:tcW w:w="9368" w:type="dxa"/>
          <w:vAlign w:val="bottom"/>
        </w:tcPr>
        <w:p w14:paraId="74C15538" w14:textId="77777777" w:rsidR="00E70780" w:rsidRDefault="00E70780">
          <w:pPr>
            <w:pStyle w:val="LogoCaption"/>
          </w:pPr>
        </w:p>
      </w:tc>
      <w:tc>
        <w:tcPr>
          <w:tcW w:w="9368" w:type="dxa"/>
          <w:vAlign w:val="bottom"/>
        </w:tcPr>
        <w:p w14:paraId="37EF3896" w14:textId="77777777" w:rsidR="00E70780" w:rsidRDefault="00E70780">
          <w:pPr>
            <w:pStyle w:val="Header"/>
          </w:pPr>
        </w:p>
      </w:tc>
    </w:tr>
    <w:tr w:rsidR="00E70780" w14:paraId="33143F4F" w14:textId="77777777">
      <w:trPr>
        <w:gridAfter w:val="2"/>
        <w:wAfter w:w="720" w:type="dxa"/>
        <w:trHeight w:hRule="exact" w:val="680"/>
      </w:trPr>
      <w:tc>
        <w:tcPr>
          <w:tcW w:w="9368" w:type="dxa"/>
          <w:vAlign w:val="bottom"/>
        </w:tcPr>
        <w:p w14:paraId="00EEB475" w14:textId="77777777" w:rsidR="00E70780" w:rsidRDefault="00E70780">
          <w:pPr>
            <w:pStyle w:val="LogoCaption"/>
          </w:pPr>
        </w:p>
      </w:tc>
      <w:tc>
        <w:tcPr>
          <w:tcW w:w="9368" w:type="dxa"/>
          <w:vAlign w:val="bottom"/>
        </w:tcPr>
        <w:p w14:paraId="608D982F" w14:textId="77777777" w:rsidR="00E70780" w:rsidRDefault="00E70780">
          <w:pPr>
            <w:pStyle w:val="Header"/>
          </w:pPr>
        </w:p>
      </w:tc>
    </w:tr>
    <w:tr w:rsidR="00E70780" w14:paraId="2AEFB283" w14:textId="77777777">
      <w:trPr>
        <w:gridAfter w:val="2"/>
        <w:wAfter w:w="720" w:type="dxa"/>
        <w:trHeight w:hRule="exact" w:val="680"/>
      </w:trPr>
      <w:tc>
        <w:tcPr>
          <w:tcW w:w="9368" w:type="dxa"/>
          <w:vAlign w:val="bottom"/>
        </w:tcPr>
        <w:p w14:paraId="2ACD7EC9" w14:textId="77777777" w:rsidR="00E70780" w:rsidRDefault="00E70780">
          <w:pPr>
            <w:pStyle w:val="LogoCaption"/>
          </w:pPr>
        </w:p>
      </w:tc>
      <w:tc>
        <w:tcPr>
          <w:tcW w:w="9368" w:type="dxa"/>
          <w:vAlign w:val="bottom"/>
        </w:tcPr>
        <w:p w14:paraId="2885AAA1" w14:textId="77777777" w:rsidR="00E70780" w:rsidRDefault="00E70780">
          <w:pPr>
            <w:pStyle w:val="Header"/>
          </w:pPr>
        </w:p>
      </w:tc>
    </w:tr>
    <w:tr w:rsidR="00E70780" w14:paraId="712C7EAD" w14:textId="77777777">
      <w:trPr>
        <w:gridAfter w:val="2"/>
        <w:wAfter w:w="720" w:type="dxa"/>
        <w:trHeight w:hRule="exact" w:val="680"/>
      </w:trPr>
      <w:tc>
        <w:tcPr>
          <w:tcW w:w="9368" w:type="dxa"/>
          <w:vAlign w:val="bottom"/>
        </w:tcPr>
        <w:p w14:paraId="48A02521" w14:textId="77777777" w:rsidR="00E70780" w:rsidRDefault="00E70780">
          <w:pPr>
            <w:pStyle w:val="LogoCaption"/>
          </w:pPr>
        </w:p>
      </w:tc>
      <w:tc>
        <w:tcPr>
          <w:tcW w:w="9368" w:type="dxa"/>
          <w:vAlign w:val="bottom"/>
        </w:tcPr>
        <w:p w14:paraId="42BD3F26" w14:textId="77777777" w:rsidR="00E70780" w:rsidRDefault="00E70780">
          <w:pPr>
            <w:pStyle w:val="Header"/>
          </w:pPr>
        </w:p>
      </w:tc>
    </w:tr>
    <w:tr w:rsidR="00E70780" w14:paraId="72465836" w14:textId="77777777">
      <w:trPr>
        <w:gridAfter w:val="2"/>
        <w:wAfter w:w="720" w:type="dxa"/>
        <w:trHeight w:hRule="exact" w:val="680"/>
      </w:trPr>
      <w:tc>
        <w:tcPr>
          <w:tcW w:w="9368" w:type="dxa"/>
          <w:vAlign w:val="bottom"/>
        </w:tcPr>
        <w:p w14:paraId="5304A5F0" w14:textId="77777777" w:rsidR="00E70780" w:rsidRDefault="00E70780">
          <w:pPr>
            <w:pStyle w:val="LogoCaption"/>
          </w:pPr>
        </w:p>
      </w:tc>
      <w:tc>
        <w:tcPr>
          <w:tcW w:w="9368" w:type="dxa"/>
          <w:vAlign w:val="bottom"/>
        </w:tcPr>
        <w:p w14:paraId="745EC206" w14:textId="77777777" w:rsidR="00E70780" w:rsidRDefault="00E70780">
          <w:pPr>
            <w:pStyle w:val="Header"/>
          </w:pPr>
        </w:p>
      </w:tc>
    </w:tr>
    <w:tr w:rsidR="00E70780" w14:paraId="0AB13B11" w14:textId="77777777">
      <w:trPr>
        <w:gridAfter w:val="2"/>
        <w:wAfter w:w="720" w:type="dxa"/>
        <w:trHeight w:hRule="exact" w:val="680"/>
      </w:trPr>
      <w:tc>
        <w:tcPr>
          <w:tcW w:w="9368" w:type="dxa"/>
          <w:vAlign w:val="bottom"/>
        </w:tcPr>
        <w:p w14:paraId="0FB30F86" w14:textId="77777777" w:rsidR="00E70780" w:rsidRDefault="00E70780">
          <w:pPr>
            <w:pStyle w:val="LogoCaption"/>
          </w:pPr>
        </w:p>
      </w:tc>
      <w:tc>
        <w:tcPr>
          <w:tcW w:w="9368" w:type="dxa"/>
          <w:vAlign w:val="bottom"/>
        </w:tcPr>
        <w:p w14:paraId="63673D8D" w14:textId="77777777" w:rsidR="00E70780" w:rsidRDefault="00E70780">
          <w:pPr>
            <w:pStyle w:val="Header"/>
          </w:pPr>
        </w:p>
      </w:tc>
    </w:tr>
    <w:tr w:rsidR="00E70780" w14:paraId="5D839E29" w14:textId="77777777">
      <w:trPr>
        <w:gridAfter w:val="2"/>
        <w:wAfter w:w="720" w:type="dxa"/>
        <w:trHeight w:hRule="exact" w:val="680"/>
      </w:trPr>
      <w:tc>
        <w:tcPr>
          <w:tcW w:w="9368" w:type="dxa"/>
          <w:vAlign w:val="bottom"/>
        </w:tcPr>
        <w:p w14:paraId="4C33C3C8" w14:textId="77777777" w:rsidR="00E70780" w:rsidRDefault="00E70780">
          <w:pPr>
            <w:pStyle w:val="LogoCaption"/>
          </w:pPr>
        </w:p>
      </w:tc>
      <w:tc>
        <w:tcPr>
          <w:tcW w:w="9368" w:type="dxa"/>
          <w:vAlign w:val="bottom"/>
        </w:tcPr>
        <w:p w14:paraId="78EAA9DE" w14:textId="77777777" w:rsidR="00E70780" w:rsidRDefault="00E70780">
          <w:pPr>
            <w:pStyle w:val="Header"/>
          </w:pPr>
        </w:p>
      </w:tc>
    </w:tr>
    <w:tr w:rsidR="00E70780" w14:paraId="28E5671E" w14:textId="77777777">
      <w:trPr>
        <w:gridAfter w:val="2"/>
        <w:wAfter w:w="720" w:type="dxa"/>
        <w:trHeight w:hRule="exact" w:val="680"/>
      </w:trPr>
      <w:tc>
        <w:tcPr>
          <w:tcW w:w="9368" w:type="dxa"/>
          <w:vAlign w:val="bottom"/>
        </w:tcPr>
        <w:p w14:paraId="1D57761F" w14:textId="77777777" w:rsidR="00E70780" w:rsidRDefault="00E70780">
          <w:pPr>
            <w:pStyle w:val="LogoCaption"/>
          </w:pPr>
        </w:p>
      </w:tc>
      <w:tc>
        <w:tcPr>
          <w:tcW w:w="9368" w:type="dxa"/>
          <w:vAlign w:val="bottom"/>
        </w:tcPr>
        <w:p w14:paraId="3F5B33F7" w14:textId="77777777" w:rsidR="00E70780" w:rsidRDefault="00E70780">
          <w:pPr>
            <w:pStyle w:val="Header"/>
          </w:pPr>
        </w:p>
      </w:tc>
    </w:tr>
    <w:tr w:rsidR="00E70780" w14:paraId="05B2E95A" w14:textId="77777777">
      <w:trPr>
        <w:gridAfter w:val="2"/>
        <w:wAfter w:w="720" w:type="dxa"/>
        <w:trHeight w:hRule="exact" w:val="680"/>
      </w:trPr>
      <w:tc>
        <w:tcPr>
          <w:tcW w:w="9368" w:type="dxa"/>
          <w:vAlign w:val="bottom"/>
        </w:tcPr>
        <w:p w14:paraId="03B1C251" w14:textId="77777777" w:rsidR="00E70780" w:rsidRDefault="00E70780">
          <w:pPr>
            <w:pStyle w:val="LogoCaption"/>
          </w:pPr>
        </w:p>
      </w:tc>
      <w:tc>
        <w:tcPr>
          <w:tcW w:w="9368" w:type="dxa"/>
          <w:vAlign w:val="bottom"/>
        </w:tcPr>
        <w:p w14:paraId="55785DCA" w14:textId="77777777" w:rsidR="00E70780" w:rsidRDefault="00E70780">
          <w:pPr>
            <w:pStyle w:val="Header"/>
          </w:pPr>
        </w:p>
      </w:tc>
    </w:tr>
    <w:tr w:rsidR="00E70780" w14:paraId="7C8BFFC0" w14:textId="77777777">
      <w:trPr>
        <w:gridAfter w:val="2"/>
        <w:wAfter w:w="720" w:type="dxa"/>
        <w:trHeight w:hRule="exact" w:val="680"/>
      </w:trPr>
      <w:tc>
        <w:tcPr>
          <w:tcW w:w="9368" w:type="dxa"/>
          <w:vAlign w:val="bottom"/>
        </w:tcPr>
        <w:p w14:paraId="3BAEC271" w14:textId="77777777" w:rsidR="00E70780" w:rsidRDefault="00E70780">
          <w:pPr>
            <w:pStyle w:val="LogoCaption"/>
          </w:pPr>
        </w:p>
      </w:tc>
      <w:tc>
        <w:tcPr>
          <w:tcW w:w="9368" w:type="dxa"/>
          <w:vAlign w:val="bottom"/>
        </w:tcPr>
        <w:p w14:paraId="3A662AFD" w14:textId="77777777" w:rsidR="00E70780" w:rsidRDefault="00E70780">
          <w:pPr>
            <w:pStyle w:val="Header"/>
          </w:pPr>
        </w:p>
      </w:tc>
    </w:tr>
    <w:tr w:rsidR="00E70780" w14:paraId="5ED407DE" w14:textId="77777777">
      <w:trPr>
        <w:gridAfter w:val="2"/>
        <w:wAfter w:w="720" w:type="dxa"/>
        <w:trHeight w:hRule="exact" w:val="680"/>
      </w:trPr>
      <w:tc>
        <w:tcPr>
          <w:tcW w:w="9368" w:type="dxa"/>
          <w:vAlign w:val="bottom"/>
        </w:tcPr>
        <w:p w14:paraId="21DF72C5" w14:textId="77777777" w:rsidR="00E70780" w:rsidRDefault="00E70780">
          <w:pPr>
            <w:pStyle w:val="LogoCaption"/>
          </w:pPr>
        </w:p>
      </w:tc>
      <w:tc>
        <w:tcPr>
          <w:tcW w:w="9368" w:type="dxa"/>
          <w:vAlign w:val="bottom"/>
        </w:tcPr>
        <w:p w14:paraId="1442B986" w14:textId="77777777" w:rsidR="00E70780" w:rsidRDefault="00E70780">
          <w:pPr>
            <w:pStyle w:val="Header"/>
          </w:pPr>
        </w:p>
      </w:tc>
    </w:tr>
    <w:tr w:rsidR="00E70780" w14:paraId="2DB13A61" w14:textId="77777777">
      <w:trPr>
        <w:gridAfter w:val="2"/>
        <w:wAfter w:w="360" w:type="dxa"/>
        <w:trHeight w:hRule="exact" w:val="680"/>
      </w:trPr>
      <w:tc>
        <w:tcPr>
          <w:tcW w:w="9368" w:type="dxa"/>
          <w:vAlign w:val="bottom"/>
        </w:tcPr>
        <w:p w14:paraId="073EC6B7" w14:textId="77777777" w:rsidR="00E70780" w:rsidRDefault="00E70780">
          <w:pPr>
            <w:pStyle w:val="LogoCaption"/>
          </w:pPr>
        </w:p>
      </w:tc>
      <w:tc>
        <w:tcPr>
          <w:tcW w:w="9368" w:type="dxa"/>
          <w:vAlign w:val="bottom"/>
        </w:tcPr>
        <w:p w14:paraId="0E59FFA6" w14:textId="77777777" w:rsidR="00E70780" w:rsidRDefault="00E70780">
          <w:pPr>
            <w:pStyle w:val="Header"/>
          </w:pPr>
        </w:p>
      </w:tc>
    </w:tr>
    <w:tr w:rsidR="00E70780" w14:paraId="5296973E" w14:textId="77777777">
      <w:trPr>
        <w:gridAfter w:val="2"/>
        <w:wAfter w:w="720" w:type="dxa"/>
        <w:trHeight w:hRule="exact" w:val="680"/>
      </w:trPr>
      <w:tc>
        <w:tcPr>
          <w:tcW w:w="9368" w:type="dxa"/>
          <w:vAlign w:val="bottom"/>
        </w:tcPr>
        <w:p w14:paraId="03196220" w14:textId="77777777" w:rsidR="00E70780" w:rsidRDefault="00E70780">
          <w:pPr>
            <w:pStyle w:val="LogoCaption"/>
          </w:pPr>
        </w:p>
      </w:tc>
      <w:tc>
        <w:tcPr>
          <w:tcW w:w="9368" w:type="dxa"/>
          <w:vAlign w:val="bottom"/>
        </w:tcPr>
        <w:p w14:paraId="7FD612A7" w14:textId="77777777" w:rsidR="00E70780" w:rsidRDefault="00E70780">
          <w:pPr>
            <w:pStyle w:val="Header"/>
          </w:pPr>
        </w:p>
      </w:tc>
    </w:tr>
    <w:tr w:rsidR="00E70780" w14:paraId="35274FAA" w14:textId="77777777">
      <w:trPr>
        <w:gridAfter w:val="2"/>
        <w:wAfter w:w="720" w:type="dxa"/>
        <w:trHeight w:hRule="exact" w:val="680"/>
      </w:trPr>
      <w:tc>
        <w:tcPr>
          <w:tcW w:w="9368" w:type="dxa"/>
          <w:vAlign w:val="bottom"/>
        </w:tcPr>
        <w:p w14:paraId="7634F8C4" w14:textId="77777777" w:rsidR="00E70780" w:rsidRDefault="00E70780">
          <w:pPr>
            <w:pStyle w:val="LogoCaption"/>
          </w:pPr>
        </w:p>
      </w:tc>
      <w:tc>
        <w:tcPr>
          <w:tcW w:w="9368" w:type="dxa"/>
          <w:vAlign w:val="bottom"/>
        </w:tcPr>
        <w:p w14:paraId="69386FD6" w14:textId="77777777" w:rsidR="00E70780" w:rsidRDefault="00E70780">
          <w:pPr>
            <w:pStyle w:val="Header"/>
          </w:pPr>
        </w:p>
      </w:tc>
    </w:tr>
    <w:tr w:rsidR="00E70780" w14:paraId="099C4ABF" w14:textId="77777777">
      <w:trPr>
        <w:gridAfter w:val="2"/>
        <w:wAfter w:w="720" w:type="dxa"/>
        <w:trHeight w:hRule="exact" w:val="680"/>
      </w:trPr>
      <w:tc>
        <w:tcPr>
          <w:tcW w:w="9368" w:type="dxa"/>
          <w:vAlign w:val="bottom"/>
        </w:tcPr>
        <w:p w14:paraId="40280E51" w14:textId="77777777" w:rsidR="00E70780" w:rsidRDefault="00E70780">
          <w:pPr>
            <w:pStyle w:val="LogoCaption"/>
          </w:pPr>
        </w:p>
      </w:tc>
      <w:tc>
        <w:tcPr>
          <w:tcW w:w="9368" w:type="dxa"/>
          <w:vAlign w:val="bottom"/>
        </w:tcPr>
        <w:p w14:paraId="5BB9FFEF" w14:textId="77777777" w:rsidR="00E70780" w:rsidRDefault="00E70780">
          <w:pPr>
            <w:pStyle w:val="Header"/>
          </w:pPr>
        </w:p>
      </w:tc>
    </w:tr>
    <w:tr w:rsidR="00E70780" w14:paraId="1D655804" w14:textId="77777777">
      <w:trPr>
        <w:gridAfter w:val="2"/>
        <w:wAfter w:w="720" w:type="dxa"/>
        <w:trHeight w:hRule="exact" w:val="680"/>
      </w:trPr>
      <w:tc>
        <w:tcPr>
          <w:tcW w:w="9368" w:type="dxa"/>
          <w:vAlign w:val="bottom"/>
        </w:tcPr>
        <w:p w14:paraId="4BEC2979" w14:textId="77777777" w:rsidR="00E70780" w:rsidRDefault="00E70780">
          <w:pPr>
            <w:pStyle w:val="LogoCaption"/>
          </w:pPr>
        </w:p>
      </w:tc>
      <w:tc>
        <w:tcPr>
          <w:tcW w:w="9368" w:type="dxa"/>
          <w:vAlign w:val="bottom"/>
        </w:tcPr>
        <w:p w14:paraId="3DFFE79D" w14:textId="77777777" w:rsidR="00E70780" w:rsidRDefault="00E70780">
          <w:pPr>
            <w:pStyle w:val="Header"/>
          </w:pPr>
        </w:p>
      </w:tc>
    </w:tr>
    <w:tr w:rsidR="00E70780" w14:paraId="2C5977D3" w14:textId="77777777">
      <w:trPr>
        <w:gridAfter w:val="2"/>
        <w:wAfter w:w="720" w:type="dxa"/>
        <w:trHeight w:hRule="exact" w:val="680"/>
      </w:trPr>
      <w:tc>
        <w:tcPr>
          <w:tcW w:w="9368" w:type="dxa"/>
          <w:vAlign w:val="bottom"/>
        </w:tcPr>
        <w:p w14:paraId="53EE4D18" w14:textId="77777777" w:rsidR="00E70780" w:rsidRDefault="00E70780">
          <w:pPr>
            <w:pStyle w:val="LogoCaption"/>
          </w:pPr>
        </w:p>
      </w:tc>
      <w:tc>
        <w:tcPr>
          <w:tcW w:w="9368" w:type="dxa"/>
          <w:vAlign w:val="bottom"/>
        </w:tcPr>
        <w:p w14:paraId="78108208" w14:textId="77777777" w:rsidR="00E70780" w:rsidRDefault="00E70780">
          <w:pPr>
            <w:pStyle w:val="Header"/>
          </w:pPr>
        </w:p>
      </w:tc>
    </w:tr>
    <w:tr w:rsidR="00E70780" w14:paraId="036BDE14" w14:textId="77777777">
      <w:trPr>
        <w:gridAfter w:val="2"/>
        <w:wAfter w:w="720" w:type="dxa"/>
        <w:trHeight w:hRule="exact" w:val="680"/>
      </w:trPr>
      <w:tc>
        <w:tcPr>
          <w:tcW w:w="9368" w:type="dxa"/>
          <w:vAlign w:val="bottom"/>
        </w:tcPr>
        <w:p w14:paraId="7F56AA7F" w14:textId="77777777" w:rsidR="00E70780" w:rsidRDefault="00E70780">
          <w:pPr>
            <w:pStyle w:val="LogoCaption"/>
          </w:pPr>
        </w:p>
      </w:tc>
      <w:tc>
        <w:tcPr>
          <w:tcW w:w="9368" w:type="dxa"/>
          <w:vAlign w:val="bottom"/>
        </w:tcPr>
        <w:p w14:paraId="3AD7C9F7" w14:textId="77777777" w:rsidR="00E70780" w:rsidRDefault="00E70780">
          <w:pPr>
            <w:pStyle w:val="Header"/>
          </w:pPr>
        </w:p>
      </w:tc>
    </w:tr>
    <w:tr w:rsidR="00E70780" w14:paraId="00BDEC4A" w14:textId="77777777">
      <w:trPr>
        <w:gridAfter w:val="2"/>
        <w:wAfter w:w="720" w:type="dxa"/>
        <w:trHeight w:hRule="exact" w:val="680"/>
      </w:trPr>
      <w:tc>
        <w:tcPr>
          <w:tcW w:w="9368" w:type="dxa"/>
          <w:vAlign w:val="bottom"/>
        </w:tcPr>
        <w:p w14:paraId="5C335478" w14:textId="77777777" w:rsidR="00E70780" w:rsidRDefault="00E70780">
          <w:pPr>
            <w:pStyle w:val="LogoCaption"/>
          </w:pPr>
        </w:p>
      </w:tc>
      <w:tc>
        <w:tcPr>
          <w:tcW w:w="9368" w:type="dxa"/>
          <w:vAlign w:val="bottom"/>
        </w:tcPr>
        <w:p w14:paraId="383C6A11" w14:textId="77777777" w:rsidR="00E70780" w:rsidRDefault="00E70780">
          <w:pPr>
            <w:pStyle w:val="Header"/>
          </w:pPr>
        </w:p>
      </w:tc>
    </w:tr>
    <w:tr w:rsidR="00E70780" w14:paraId="5E6FCABC" w14:textId="77777777">
      <w:trPr>
        <w:gridAfter w:val="2"/>
        <w:wAfter w:w="720" w:type="dxa"/>
        <w:trHeight w:hRule="exact" w:val="680"/>
      </w:trPr>
      <w:tc>
        <w:tcPr>
          <w:tcW w:w="9368" w:type="dxa"/>
          <w:vAlign w:val="bottom"/>
        </w:tcPr>
        <w:p w14:paraId="111E8BC2" w14:textId="77777777" w:rsidR="00E70780" w:rsidRDefault="00E70780">
          <w:pPr>
            <w:pStyle w:val="LogoCaption"/>
          </w:pPr>
        </w:p>
      </w:tc>
      <w:tc>
        <w:tcPr>
          <w:tcW w:w="9368" w:type="dxa"/>
          <w:vAlign w:val="bottom"/>
        </w:tcPr>
        <w:p w14:paraId="5BE43FC8" w14:textId="77777777" w:rsidR="00E70780" w:rsidRDefault="00E70780">
          <w:pPr>
            <w:pStyle w:val="Header"/>
          </w:pPr>
        </w:p>
      </w:tc>
    </w:tr>
    <w:tr w:rsidR="00E70780" w14:paraId="1DFA0584" w14:textId="77777777">
      <w:trPr>
        <w:gridAfter w:val="2"/>
        <w:wAfter w:w="720" w:type="dxa"/>
        <w:trHeight w:hRule="exact" w:val="680"/>
      </w:trPr>
      <w:tc>
        <w:tcPr>
          <w:tcW w:w="9368" w:type="dxa"/>
          <w:vAlign w:val="bottom"/>
        </w:tcPr>
        <w:p w14:paraId="01C18630" w14:textId="77777777" w:rsidR="00E70780" w:rsidRDefault="00E70780">
          <w:pPr>
            <w:pStyle w:val="LogoCaption"/>
          </w:pPr>
        </w:p>
      </w:tc>
      <w:tc>
        <w:tcPr>
          <w:tcW w:w="9368" w:type="dxa"/>
          <w:vAlign w:val="bottom"/>
        </w:tcPr>
        <w:p w14:paraId="78458486" w14:textId="77777777" w:rsidR="00E70780" w:rsidRDefault="00E70780">
          <w:pPr>
            <w:pStyle w:val="Header"/>
          </w:pPr>
        </w:p>
      </w:tc>
    </w:tr>
    <w:tr w:rsidR="00E70780" w14:paraId="45934537" w14:textId="77777777">
      <w:trPr>
        <w:gridAfter w:val="2"/>
        <w:wAfter w:w="720" w:type="dxa"/>
        <w:trHeight w:hRule="exact" w:val="680"/>
      </w:trPr>
      <w:tc>
        <w:tcPr>
          <w:tcW w:w="9368" w:type="dxa"/>
          <w:vAlign w:val="bottom"/>
        </w:tcPr>
        <w:p w14:paraId="1BB254AC" w14:textId="77777777" w:rsidR="00E70780" w:rsidRDefault="00E70780">
          <w:pPr>
            <w:pStyle w:val="LogoCaption"/>
          </w:pPr>
        </w:p>
      </w:tc>
      <w:tc>
        <w:tcPr>
          <w:tcW w:w="9368" w:type="dxa"/>
          <w:vAlign w:val="bottom"/>
        </w:tcPr>
        <w:p w14:paraId="23671B69" w14:textId="77777777" w:rsidR="00E70780" w:rsidRDefault="00E70780">
          <w:pPr>
            <w:pStyle w:val="Header"/>
          </w:pPr>
        </w:p>
      </w:tc>
    </w:tr>
    <w:tr w:rsidR="00E70780" w14:paraId="6E423E8C" w14:textId="77777777">
      <w:trPr>
        <w:gridAfter w:val="2"/>
        <w:wAfter w:w="720" w:type="dxa"/>
        <w:trHeight w:hRule="exact" w:val="680"/>
      </w:trPr>
      <w:tc>
        <w:tcPr>
          <w:tcW w:w="9368" w:type="dxa"/>
          <w:vAlign w:val="bottom"/>
        </w:tcPr>
        <w:p w14:paraId="3DD3200E" w14:textId="77777777" w:rsidR="00E70780" w:rsidRDefault="00E70780">
          <w:pPr>
            <w:pStyle w:val="LogoCaption"/>
          </w:pPr>
        </w:p>
      </w:tc>
      <w:tc>
        <w:tcPr>
          <w:tcW w:w="9368" w:type="dxa"/>
          <w:vAlign w:val="bottom"/>
        </w:tcPr>
        <w:p w14:paraId="67818117" w14:textId="77777777" w:rsidR="00E70780" w:rsidRDefault="00E70780">
          <w:pPr>
            <w:pStyle w:val="Header"/>
          </w:pPr>
        </w:p>
      </w:tc>
    </w:tr>
    <w:tr w:rsidR="00E70780" w14:paraId="25D54350" w14:textId="77777777">
      <w:trPr>
        <w:gridAfter w:val="2"/>
        <w:wAfter w:w="720" w:type="dxa"/>
        <w:trHeight w:hRule="exact" w:val="680"/>
      </w:trPr>
      <w:tc>
        <w:tcPr>
          <w:tcW w:w="9368" w:type="dxa"/>
          <w:vAlign w:val="bottom"/>
        </w:tcPr>
        <w:p w14:paraId="7E666FF9" w14:textId="77777777" w:rsidR="00E70780" w:rsidRDefault="00E70780">
          <w:pPr>
            <w:pStyle w:val="LogoCaption"/>
          </w:pPr>
        </w:p>
      </w:tc>
      <w:tc>
        <w:tcPr>
          <w:tcW w:w="9368" w:type="dxa"/>
          <w:vAlign w:val="bottom"/>
        </w:tcPr>
        <w:p w14:paraId="3AE2B20C" w14:textId="77777777" w:rsidR="00E70780" w:rsidRDefault="00E70780">
          <w:pPr>
            <w:pStyle w:val="Header"/>
          </w:pPr>
        </w:p>
      </w:tc>
    </w:tr>
    <w:tr w:rsidR="00E70780" w14:paraId="00C2C1BA" w14:textId="77777777">
      <w:trPr>
        <w:gridAfter w:val="2"/>
        <w:wAfter w:w="720" w:type="dxa"/>
        <w:trHeight w:hRule="exact" w:val="680"/>
      </w:trPr>
      <w:tc>
        <w:tcPr>
          <w:tcW w:w="9368" w:type="dxa"/>
          <w:vAlign w:val="bottom"/>
        </w:tcPr>
        <w:p w14:paraId="01841C73" w14:textId="77777777" w:rsidR="00E70780" w:rsidRDefault="00E70780">
          <w:pPr>
            <w:pStyle w:val="LogoCaption"/>
          </w:pPr>
        </w:p>
      </w:tc>
      <w:tc>
        <w:tcPr>
          <w:tcW w:w="9368" w:type="dxa"/>
          <w:vAlign w:val="bottom"/>
        </w:tcPr>
        <w:p w14:paraId="444406B9" w14:textId="77777777" w:rsidR="00E70780" w:rsidRDefault="00E70780">
          <w:pPr>
            <w:pStyle w:val="Header"/>
          </w:pPr>
        </w:p>
      </w:tc>
    </w:tr>
    <w:tr w:rsidR="00E70780" w14:paraId="33748765" w14:textId="77777777">
      <w:trPr>
        <w:gridAfter w:val="2"/>
        <w:wAfter w:w="720" w:type="dxa"/>
        <w:trHeight w:hRule="exact" w:val="680"/>
      </w:trPr>
      <w:tc>
        <w:tcPr>
          <w:tcW w:w="9368" w:type="dxa"/>
          <w:vAlign w:val="bottom"/>
        </w:tcPr>
        <w:p w14:paraId="4A8EA555" w14:textId="77777777" w:rsidR="00E70780" w:rsidRDefault="00E70780">
          <w:pPr>
            <w:pStyle w:val="LogoCaption"/>
          </w:pPr>
        </w:p>
      </w:tc>
      <w:tc>
        <w:tcPr>
          <w:tcW w:w="9368" w:type="dxa"/>
          <w:vAlign w:val="bottom"/>
        </w:tcPr>
        <w:p w14:paraId="5D698086" w14:textId="77777777" w:rsidR="00E70780" w:rsidRDefault="00E70780">
          <w:pPr>
            <w:pStyle w:val="Header"/>
          </w:pPr>
        </w:p>
      </w:tc>
    </w:tr>
    <w:tr w:rsidR="00E70780" w14:paraId="68624F84" w14:textId="77777777">
      <w:trPr>
        <w:gridAfter w:val="2"/>
        <w:wAfter w:w="720" w:type="dxa"/>
        <w:trHeight w:hRule="exact" w:val="680"/>
      </w:trPr>
      <w:tc>
        <w:tcPr>
          <w:tcW w:w="9368" w:type="dxa"/>
          <w:vAlign w:val="bottom"/>
        </w:tcPr>
        <w:p w14:paraId="187B0B0E" w14:textId="77777777" w:rsidR="00E70780" w:rsidRDefault="00E70780">
          <w:pPr>
            <w:pStyle w:val="LogoCaption"/>
          </w:pPr>
        </w:p>
      </w:tc>
      <w:tc>
        <w:tcPr>
          <w:tcW w:w="9368" w:type="dxa"/>
          <w:vAlign w:val="bottom"/>
        </w:tcPr>
        <w:p w14:paraId="4363D800" w14:textId="77777777" w:rsidR="00E70780" w:rsidRDefault="00E70780">
          <w:pPr>
            <w:pStyle w:val="Header"/>
          </w:pPr>
        </w:p>
      </w:tc>
    </w:tr>
    <w:tr w:rsidR="00E70780" w14:paraId="52001683" w14:textId="77777777">
      <w:trPr>
        <w:gridAfter w:val="2"/>
        <w:wAfter w:w="720" w:type="dxa"/>
        <w:trHeight w:hRule="exact" w:val="680"/>
      </w:trPr>
      <w:tc>
        <w:tcPr>
          <w:tcW w:w="9368" w:type="dxa"/>
          <w:vAlign w:val="bottom"/>
        </w:tcPr>
        <w:p w14:paraId="1E915ACA" w14:textId="77777777" w:rsidR="00E70780" w:rsidRDefault="00E70780">
          <w:pPr>
            <w:pStyle w:val="LogoCaption"/>
          </w:pPr>
        </w:p>
      </w:tc>
      <w:tc>
        <w:tcPr>
          <w:tcW w:w="9368" w:type="dxa"/>
          <w:vAlign w:val="bottom"/>
        </w:tcPr>
        <w:p w14:paraId="4954B712" w14:textId="77777777" w:rsidR="00E70780" w:rsidRDefault="00E70780">
          <w:pPr>
            <w:pStyle w:val="Header"/>
          </w:pPr>
        </w:p>
      </w:tc>
    </w:tr>
    <w:tr w:rsidR="00E70780" w14:paraId="311B7174" w14:textId="77777777">
      <w:trPr>
        <w:gridAfter w:val="2"/>
        <w:wAfter w:w="720" w:type="dxa"/>
        <w:trHeight w:hRule="exact" w:val="680"/>
      </w:trPr>
      <w:tc>
        <w:tcPr>
          <w:tcW w:w="9368" w:type="dxa"/>
          <w:vAlign w:val="bottom"/>
        </w:tcPr>
        <w:p w14:paraId="686C8BC9" w14:textId="77777777" w:rsidR="00E70780" w:rsidRDefault="00E70780">
          <w:pPr>
            <w:pStyle w:val="LogoCaption"/>
          </w:pPr>
        </w:p>
      </w:tc>
      <w:tc>
        <w:tcPr>
          <w:tcW w:w="9368" w:type="dxa"/>
          <w:vAlign w:val="bottom"/>
        </w:tcPr>
        <w:p w14:paraId="273B82F3" w14:textId="77777777" w:rsidR="00E70780" w:rsidRDefault="00E70780">
          <w:pPr>
            <w:pStyle w:val="Header"/>
          </w:pPr>
        </w:p>
      </w:tc>
    </w:tr>
    <w:tr w:rsidR="00E70780" w14:paraId="73972FEA" w14:textId="77777777">
      <w:trPr>
        <w:gridAfter w:val="2"/>
        <w:wAfter w:w="720" w:type="dxa"/>
        <w:trHeight w:hRule="exact" w:val="680"/>
      </w:trPr>
      <w:tc>
        <w:tcPr>
          <w:tcW w:w="9368" w:type="dxa"/>
          <w:vAlign w:val="bottom"/>
        </w:tcPr>
        <w:p w14:paraId="04DC4C6E" w14:textId="77777777" w:rsidR="00E70780" w:rsidRDefault="00E70780">
          <w:pPr>
            <w:pStyle w:val="LogoCaption"/>
          </w:pPr>
        </w:p>
      </w:tc>
      <w:tc>
        <w:tcPr>
          <w:tcW w:w="9368" w:type="dxa"/>
          <w:vAlign w:val="bottom"/>
        </w:tcPr>
        <w:p w14:paraId="126CD0E9" w14:textId="77777777" w:rsidR="00E70780" w:rsidRDefault="00E70780">
          <w:pPr>
            <w:pStyle w:val="Header"/>
          </w:pPr>
        </w:p>
      </w:tc>
    </w:tr>
    <w:tr w:rsidR="00E70780" w14:paraId="7AE39ECF" w14:textId="77777777">
      <w:trPr>
        <w:gridAfter w:val="2"/>
        <w:wAfter w:w="720" w:type="dxa"/>
        <w:trHeight w:hRule="exact" w:val="680"/>
      </w:trPr>
      <w:tc>
        <w:tcPr>
          <w:tcW w:w="9368" w:type="dxa"/>
          <w:vAlign w:val="bottom"/>
        </w:tcPr>
        <w:p w14:paraId="0A1629D5" w14:textId="77777777" w:rsidR="00E70780" w:rsidRDefault="00E70780">
          <w:pPr>
            <w:pStyle w:val="LogoCaption"/>
          </w:pPr>
        </w:p>
      </w:tc>
      <w:tc>
        <w:tcPr>
          <w:tcW w:w="9368" w:type="dxa"/>
          <w:vAlign w:val="bottom"/>
        </w:tcPr>
        <w:p w14:paraId="0F4F93BE" w14:textId="77777777" w:rsidR="00E70780" w:rsidRDefault="00E70780">
          <w:pPr>
            <w:pStyle w:val="Header"/>
          </w:pPr>
        </w:p>
      </w:tc>
    </w:tr>
    <w:tr w:rsidR="00E70780" w14:paraId="0C614B98" w14:textId="77777777">
      <w:trPr>
        <w:gridAfter w:val="2"/>
        <w:wAfter w:w="720" w:type="dxa"/>
        <w:trHeight w:hRule="exact" w:val="680"/>
      </w:trPr>
      <w:tc>
        <w:tcPr>
          <w:tcW w:w="9368" w:type="dxa"/>
          <w:vAlign w:val="bottom"/>
        </w:tcPr>
        <w:p w14:paraId="095073A6" w14:textId="77777777" w:rsidR="00E70780" w:rsidRDefault="00E70780">
          <w:pPr>
            <w:pStyle w:val="LogoCaption"/>
          </w:pPr>
        </w:p>
      </w:tc>
      <w:tc>
        <w:tcPr>
          <w:tcW w:w="9368" w:type="dxa"/>
          <w:vAlign w:val="bottom"/>
        </w:tcPr>
        <w:p w14:paraId="6E7151F0" w14:textId="77777777" w:rsidR="00E70780" w:rsidRDefault="00E70780">
          <w:pPr>
            <w:pStyle w:val="Header"/>
          </w:pPr>
        </w:p>
      </w:tc>
    </w:tr>
    <w:tr w:rsidR="00E70780" w14:paraId="55429E70" w14:textId="77777777">
      <w:trPr>
        <w:gridAfter w:val="2"/>
        <w:wAfter w:w="720" w:type="dxa"/>
        <w:trHeight w:hRule="exact" w:val="680"/>
      </w:trPr>
      <w:tc>
        <w:tcPr>
          <w:tcW w:w="9368" w:type="dxa"/>
          <w:vAlign w:val="bottom"/>
        </w:tcPr>
        <w:p w14:paraId="0B9DACCF" w14:textId="77777777" w:rsidR="00E70780" w:rsidRDefault="00E70780">
          <w:pPr>
            <w:pStyle w:val="LogoCaption"/>
          </w:pPr>
        </w:p>
      </w:tc>
      <w:tc>
        <w:tcPr>
          <w:tcW w:w="9368" w:type="dxa"/>
          <w:vAlign w:val="bottom"/>
        </w:tcPr>
        <w:p w14:paraId="3AFB4995" w14:textId="77777777" w:rsidR="00E70780" w:rsidRDefault="00E70780">
          <w:pPr>
            <w:pStyle w:val="Header"/>
          </w:pPr>
        </w:p>
      </w:tc>
    </w:tr>
    <w:tr w:rsidR="00E70780" w14:paraId="3706A2F6" w14:textId="77777777">
      <w:trPr>
        <w:gridAfter w:val="2"/>
        <w:wAfter w:w="720" w:type="dxa"/>
        <w:trHeight w:hRule="exact" w:val="680"/>
      </w:trPr>
      <w:tc>
        <w:tcPr>
          <w:tcW w:w="9368" w:type="dxa"/>
          <w:vAlign w:val="bottom"/>
        </w:tcPr>
        <w:p w14:paraId="77C50933" w14:textId="77777777" w:rsidR="00E70780" w:rsidRDefault="00E70780">
          <w:pPr>
            <w:pStyle w:val="LogoCaption"/>
          </w:pPr>
        </w:p>
      </w:tc>
      <w:tc>
        <w:tcPr>
          <w:tcW w:w="9368" w:type="dxa"/>
          <w:vAlign w:val="bottom"/>
        </w:tcPr>
        <w:p w14:paraId="5CFED38D" w14:textId="77777777" w:rsidR="00E70780" w:rsidRDefault="00E70780">
          <w:pPr>
            <w:pStyle w:val="Header"/>
          </w:pPr>
        </w:p>
      </w:tc>
    </w:tr>
    <w:tr w:rsidR="00E70780" w14:paraId="12AEA859" w14:textId="77777777">
      <w:trPr>
        <w:gridAfter w:val="2"/>
        <w:wAfter w:w="720" w:type="dxa"/>
        <w:trHeight w:hRule="exact" w:val="680"/>
      </w:trPr>
      <w:tc>
        <w:tcPr>
          <w:tcW w:w="9368" w:type="dxa"/>
          <w:vAlign w:val="bottom"/>
        </w:tcPr>
        <w:p w14:paraId="14A68FEF" w14:textId="77777777" w:rsidR="00E70780" w:rsidRDefault="00E70780">
          <w:pPr>
            <w:pStyle w:val="LogoCaption"/>
          </w:pPr>
        </w:p>
      </w:tc>
      <w:tc>
        <w:tcPr>
          <w:tcW w:w="9368" w:type="dxa"/>
          <w:vAlign w:val="bottom"/>
        </w:tcPr>
        <w:p w14:paraId="54EC9220" w14:textId="77777777" w:rsidR="00E70780" w:rsidRDefault="00E70780">
          <w:pPr>
            <w:pStyle w:val="Header"/>
          </w:pPr>
        </w:p>
      </w:tc>
    </w:tr>
    <w:tr w:rsidR="00E70780" w14:paraId="266EDDAA" w14:textId="77777777">
      <w:trPr>
        <w:gridAfter w:val="2"/>
        <w:wAfter w:w="720" w:type="dxa"/>
        <w:trHeight w:hRule="exact" w:val="680"/>
      </w:trPr>
      <w:tc>
        <w:tcPr>
          <w:tcW w:w="9368" w:type="dxa"/>
          <w:vAlign w:val="bottom"/>
        </w:tcPr>
        <w:p w14:paraId="517D2630" w14:textId="77777777" w:rsidR="00E70780" w:rsidRDefault="00E70780">
          <w:pPr>
            <w:pStyle w:val="LogoCaption"/>
          </w:pPr>
        </w:p>
      </w:tc>
      <w:tc>
        <w:tcPr>
          <w:tcW w:w="9368" w:type="dxa"/>
          <w:vAlign w:val="bottom"/>
        </w:tcPr>
        <w:p w14:paraId="492EE0B2" w14:textId="77777777" w:rsidR="00E70780" w:rsidRDefault="00E70780">
          <w:pPr>
            <w:pStyle w:val="Header"/>
          </w:pPr>
        </w:p>
      </w:tc>
    </w:tr>
    <w:tr w:rsidR="00E70780" w14:paraId="3D928C32" w14:textId="77777777">
      <w:trPr>
        <w:gridAfter w:val="2"/>
        <w:wAfter w:w="720" w:type="dxa"/>
        <w:trHeight w:hRule="exact" w:val="680"/>
      </w:trPr>
      <w:tc>
        <w:tcPr>
          <w:tcW w:w="9368" w:type="dxa"/>
          <w:vAlign w:val="bottom"/>
        </w:tcPr>
        <w:p w14:paraId="063A83CD" w14:textId="77777777" w:rsidR="00E70780" w:rsidRDefault="00E70780">
          <w:pPr>
            <w:pStyle w:val="LogoCaption"/>
          </w:pPr>
        </w:p>
      </w:tc>
      <w:tc>
        <w:tcPr>
          <w:tcW w:w="9368" w:type="dxa"/>
          <w:vAlign w:val="bottom"/>
        </w:tcPr>
        <w:p w14:paraId="0DDEF610" w14:textId="77777777" w:rsidR="00E70780" w:rsidRDefault="00E70780">
          <w:pPr>
            <w:pStyle w:val="Header"/>
          </w:pPr>
        </w:p>
      </w:tc>
    </w:tr>
    <w:tr w:rsidR="00E70780" w14:paraId="5964C89E" w14:textId="77777777">
      <w:trPr>
        <w:gridAfter w:val="2"/>
        <w:wAfter w:w="720" w:type="dxa"/>
        <w:trHeight w:hRule="exact" w:val="680"/>
      </w:trPr>
      <w:tc>
        <w:tcPr>
          <w:tcW w:w="9368" w:type="dxa"/>
          <w:vAlign w:val="bottom"/>
        </w:tcPr>
        <w:p w14:paraId="3A191F79" w14:textId="77777777" w:rsidR="00E70780" w:rsidRDefault="00E70780">
          <w:pPr>
            <w:pStyle w:val="LogoCaption"/>
          </w:pPr>
        </w:p>
      </w:tc>
      <w:tc>
        <w:tcPr>
          <w:tcW w:w="9368" w:type="dxa"/>
          <w:vAlign w:val="bottom"/>
        </w:tcPr>
        <w:p w14:paraId="70D93F78" w14:textId="77777777" w:rsidR="00E70780" w:rsidRDefault="00E70780">
          <w:pPr>
            <w:pStyle w:val="Header"/>
          </w:pPr>
        </w:p>
      </w:tc>
    </w:tr>
    <w:tr w:rsidR="00E70780" w14:paraId="3362A375" w14:textId="77777777">
      <w:trPr>
        <w:gridAfter w:val="2"/>
        <w:wAfter w:w="720" w:type="dxa"/>
        <w:trHeight w:hRule="exact" w:val="680"/>
      </w:trPr>
      <w:tc>
        <w:tcPr>
          <w:tcW w:w="9368" w:type="dxa"/>
          <w:vAlign w:val="bottom"/>
        </w:tcPr>
        <w:p w14:paraId="0A713024" w14:textId="77777777" w:rsidR="00E70780" w:rsidRDefault="00E70780">
          <w:pPr>
            <w:pStyle w:val="LogoCaption"/>
          </w:pPr>
        </w:p>
      </w:tc>
      <w:tc>
        <w:tcPr>
          <w:tcW w:w="9368" w:type="dxa"/>
          <w:vAlign w:val="bottom"/>
        </w:tcPr>
        <w:p w14:paraId="33508748" w14:textId="77777777" w:rsidR="00E70780" w:rsidRDefault="00E70780">
          <w:pPr>
            <w:pStyle w:val="Header"/>
          </w:pPr>
        </w:p>
      </w:tc>
    </w:tr>
    <w:tr w:rsidR="00E70780" w14:paraId="24169F5B" w14:textId="77777777">
      <w:trPr>
        <w:gridAfter w:val="2"/>
        <w:wAfter w:w="720" w:type="dxa"/>
        <w:trHeight w:hRule="exact" w:val="680"/>
      </w:trPr>
      <w:tc>
        <w:tcPr>
          <w:tcW w:w="9368" w:type="dxa"/>
          <w:vAlign w:val="bottom"/>
        </w:tcPr>
        <w:p w14:paraId="6A259239" w14:textId="77777777" w:rsidR="00E70780" w:rsidRDefault="00E70780">
          <w:pPr>
            <w:pStyle w:val="LogoCaption"/>
          </w:pPr>
        </w:p>
      </w:tc>
      <w:tc>
        <w:tcPr>
          <w:tcW w:w="9368" w:type="dxa"/>
          <w:vAlign w:val="bottom"/>
        </w:tcPr>
        <w:p w14:paraId="3E6782ED" w14:textId="77777777" w:rsidR="00E70780" w:rsidRDefault="00E70780">
          <w:pPr>
            <w:pStyle w:val="Header"/>
          </w:pPr>
        </w:p>
      </w:tc>
    </w:tr>
    <w:tr w:rsidR="00E70780" w14:paraId="72A4B75C" w14:textId="77777777">
      <w:trPr>
        <w:gridAfter w:val="2"/>
        <w:wAfter w:w="720" w:type="dxa"/>
        <w:trHeight w:hRule="exact" w:val="680"/>
      </w:trPr>
      <w:tc>
        <w:tcPr>
          <w:tcW w:w="9368" w:type="dxa"/>
          <w:vAlign w:val="bottom"/>
        </w:tcPr>
        <w:p w14:paraId="12EC370F" w14:textId="77777777" w:rsidR="00E70780" w:rsidRDefault="00E70780">
          <w:pPr>
            <w:pStyle w:val="LogoCaption"/>
          </w:pPr>
        </w:p>
      </w:tc>
      <w:tc>
        <w:tcPr>
          <w:tcW w:w="9368" w:type="dxa"/>
          <w:vAlign w:val="bottom"/>
        </w:tcPr>
        <w:p w14:paraId="0B08FB7E" w14:textId="77777777" w:rsidR="00E70780" w:rsidRDefault="00E70780">
          <w:pPr>
            <w:pStyle w:val="Header"/>
          </w:pPr>
        </w:p>
      </w:tc>
    </w:tr>
    <w:tr w:rsidR="00E70780" w14:paraId="5636EDB7" w14:textId="77777777">
      <w:trPr>
        <w:gridAfter w:val="2"/>
        <w:wAfter w:w="720" w:type="dxa"/>
        <w:trHeight w:hRule="exact" w:val="680"/>
      </w:trPr>
      <w:tc>
        <w:tcPr>
          <w:tcW w:w="9368" w:type="dxa"/>
          <w:vAlign w:val="bottom"/>
        </w:tcPr>
        <w:p w14:paraId="341B332B" w14:textId="77777777" w:rsidR="00E70780" w:rsidRDefault="00E70780">
          <w:pPr>
            <w:pStyle w:val="LogoCaption"/>
          </w:pPr>
        </w:p>
      </w:tc>
      <w:tc>
        <w:tcPr>
          <w:tcW w:w="9368" w:type="dxa"/>
          <w:vAlign w:val="bottom"/>
        </w:tcPr>
        <w:p w14:paraId="1286BE15" w14:textId="77777777" w:rsidR="00E70780" w:rsidRDefault="00E70780">
          <w:pPr>
            <w:pStyle w:val="Header"/>
          </w:pPr>
        </w:p>
      </w:tc>
    </w:tr>
    <w:tr w:rsidR="00E70780" w14:paraId="0DEEC6AC" w14:textId="77777777">
      <w:trPr>
        <w:gridAfter w:val="2"/>
        <w:wAfter w:w="720" w:type="dxa"/>
        <w:trHeight w:hRule="exact" w:val="680"/>
      </w:trPr>
      <w:tc>
        <w:tcPr>
          <w:tcW w:w="9368" w:type="dxa"/>
          <w:vAlign w:val="bottom"/>
        </w:tcPr>
        <w:p w14:paraId="144A6744" w14:textId="77777777" w:rsidR="00E70780" w:rsidRDefault="00E70780">
          <w:pPr>
            <w:pStyle w:val="LogoCaption"/>
          </w:pPr>
        </w:p>
      </w:tc>
      <w:tc>
        <w:tcPr>
          <w:tcW w:w="9368" w:type="dxa"/>
          <w:vAlign w:val="bottom"/>
        </w:tcPr>
        <w:p w14:paraId="056850C2" w14:textId="77777777" w:rsidR="00E70780" w:rsidRDefault="00E70780">
          <w:pPr>
            <w:pStyle w:val="Header"/>
          </w:pPr>
        </w:p>
      </w:tc>
    </w:tr>
    <w:tr w:rsidR="00E70780" w14:paraId="5A4A2000" w14:textId="77777777">
      <w:trPr>
        <w:gridAfter w:val="2"/>
        <w:wAfter w:w="720" w:type="dxa"/>
        <w:trHeight w:hRule="exact" w:val="680"/>
      </w:trPr>
      <w:tc>
        <w:tcPr>
          <w:tcW w:w="9368" w:type="dxa"/>
          <w:vAlign w:val="bottom"/>
        </w:tcPr>
        <w:p w14:paraId="1C485DB3" w14:textId="77777777" w:rsidR="00E70780" w:rsidRDefault="00E70780">
          <w:pPr>
            <w:pStyle w:val="LogoCaption"/>
          </w:pPr>
        </w:p>
      </w:tc>
      <w:tc>
        <w:tcPr>
          <w:tcW w:w="9368" w:type="dxa"/>
          <w:vAlign w:val="bottom"/>
        </w:tcPr>
        <w:p w14:paraId="1F3F4BC2" w14:textId="77777777" w:rsidR="00E70780" w:rsidRDefault="00E70780">
          <w:pPr>
            <w:pStyle w:val="Header"/>
          </w:pPr>
        </w:p>
      </w:tc>
    </w:tr>
    <w:tr w:rsidR="00E70780" w14:paraId="19370D91" w14:textId="77777777">
      <w:trPr>
        <w:gridAfter w:val="2"/>
        <w:wAfter w:w="720" w:type="dxa"/>
        <w:trHeight w:hRule="exact" w:val="680"/>
      </w:trPr>
      <w:tc>
        <w:tcPr>
          <w:tcW w:w="9368" w:type="dxa"/>
          <w:vAlign w:val="bottom"/>
        </w:tcPr>
        <w:p w14:paraId="68BA87A0" w14:textId="77777777" w:rsidR="00E70780" w:rsidRDefault="00E70780">
          <w:pPr>
            <w:pStyle w:val="LogoCaption"/>
          </w:pPr>
        </w:p>
      </w:tc>
      <w:tc>
        <w:tcPr>
          <w:tcW w:w="9368" w:type="dxa"/>
          <w:vAlign w:val="bottom"/>
        </w:tcPr>
        <w:p w14:paraId="56F1E6FB" w14:textId="77777777" w:rsidR="00E70780" w:rsidRDefault="00E70780">
          <w:pPr>
            <w:pStyle w:val="Header"/>
          </w:pPr>
        </w:p>
      </w:tc>
    </w:tr>
    <w:tr w:rsidR="00E70780" w14:paraId="341ABBE9" w14:textId="77777777">
      <w:trPr>
        <w:gridAfter w:val="2"/>
        <w:wAfter w:w="720" w:type="dxa"/>
        <w:trHeight w:hRule="exact" w:val="680"/>
      </w:trPr>
      <w:tc>
        <w:tcPr>
          <w:tcW w:w="9368" w:type="dxa"/>
          <w:vAlign w:val="bottom"/>
        </w:tcPr>
        <w:p w14:paraId="70103A1B" w14:textId="77777777" w:rsidR="00E70780" w:rsidRDefault="00E70780">
          <w:pPr>
            <w:pStyle w:val="LogoCaption"/>
          </w:pPr>
        </w:p>
      </w:tc>
      <w:tc>
        <w:tcPr>
          <w:tcW w:w="9368" w:type="dxa"/>
          <w:vAlign w:val="bottom"/>
        </w:tcPr>
        <w:p w14:paraId="3992141F" w14:textId="77777777" w:rsidR="00E70780" w:rsidRDefault="00E70780">
          <w:pPr>
            <w:pStyle w:val="Header"/>
          </w:pPr>
        </w:p>
      </w:tc>
    </w:tr>
    <w:tr w:rsidR="00E70780" w14:paraId="0CEF47A6" w14:textId="77777777">
      <w:trPr>
        <w:gridAfter w:val="2"/>
        <w:wAfter w:w="720" w:type="dxa"/>
        <w:trHeight w:hRule="exact" w:val="680"/>
      </w:trPr>
      <w:tc>
        <w:tcPr>
          <w:tcW w:w="9368" w:type="dxa"/>
          <w:vAlign w:val="bottom"/>
        </w:tcPr>
        <w:p w14:paraId="00A79A89" w14:textId="77777777" w:rsidR="00E70780" w:rsidRDefault="00E70780">
          <w:pPr>
            <w:pStyle w:val="LogoCaption"/>
          </w:pPr>
        </w:p>
      </w:tc>
      <w:tc>
        <w:tcPr>
          <w:tcW w:w="9368" w:type="dxa"/>
          <w:vAlign w:val="bottom"/>
        </w:tcPr>
        <w:p w14:paraId="38E038C9" w14:textId="77777777" w:rsidR="00E70780" w:rsidRDefault="00E70780">
          <w:pPr>
            <w:pStyle w:val="Header"/>
          </w:pPr>
        </w:p>
      </w:tc>
    </w:tr>
    <w:tr w:rsidR="00E70780" w14:paraId="55C4703A" w14:textId="77777777">
      <w:trPr>
        <w:gridAfter w:val="2"/>
        <w:wAfter w:w="720" w:type="dxa"/>
        <w:trHeight w:hRule="exact" w:val="680"/>
      </w:trPr>
      <w:tc>
        <w:tcPr>
          <w:tcW w:w="9368" w:type="dxa"/>
          <w:vAlign w:val="bottom"/>
        </w:tcPr>
        <w:p w14:paraId="529C54F7" w14:textId="77777777" w:rsidR="00E70780" w:rsidRDefault="00E70780">
          <w:pPr>
            <w:pStyle w:val="LogoCaption"/>
          </w:pPr>
        </w:p>
      </w:tc>
      <w:tc>
        <w:tcPr>
          <w:tcW w:w="9368" w:type="dxa"/>
          <w:vAlign w:val="bottom"/>
        </w:tcPr>
        <w:p w14:paraId="52746145" w14:textId="77777777" w:rsidR="00E70780" w:rsidRDefault="00E70780">
          <w:pPr>
            <w:pStyle w:val="Header"/>
          </w:pPr>
        </w:p>
      </w:tc>
    </w:tr>
    <w:tr w:rsidR="00E70780" w14:paraId="5556576B" w14:textId="77777777">
      <w:trPr>
        <w:gridAfter w:val="2"/>
        <w:wAfter w:w="720" w:type="dxa"/>
        <w:trHeight w:hRule="exact" w:val="680"/>
      </w:trPr>
      <w:tc>
        <w:tcPr>
          <w:tcW w:w="9368" w:type="dxa"/>
          <w:vAlign w:val="bottom"/>
        </w:tcPr>
        <w:p w14:paraId="6C124AF1" w14:textId="77777777" w:rsidR="00E70780" w:rsidRDefault="00E70780">
          <w:pPr>
            <w:pStyle w:val="LogoCaption"/>
          </w:pPr>
        </w:p>
      </w:tc>
      <w:tc>
        <w:tcPr>
          <w:tcW w:w="9368" w:type="dxa"/>
          <w:vAlign w:val="bottom"/>
        </w:tcPr>
        <w:p w14:paraId="14D1F2A5" w14:textId="77777777" w:rsidR="00E70780" w:rsidRDefault="00E70780">
          <w:pPr>
            <w:pStyle w:val="Header"/>
          </w:pPr>
        </w:p>
      </w:tc>
    </w:tr>
    <w:tr w:rsidR="00E70780" w14:paraId="065988C5" w14:textId="77777777">
      <w:trPr>
        <w:gridAfter w:val="2"/>
        <w:wAfter w:w="720" w:type="dxa"/>
        <w:trHeight w:hRule="exact" w:val="680"/>
      </w:trPr>
      <w:tc>
        <w:tcPr>
          <w:tcW w:w="9368" w:type="dxa"/>
          <w:vAlign w:val="bottom"/>
        </w:tcPr>
        <w:p w14:paraId="6C64758A" w14:textId="77777777" w:rsidR="00E70780" w:rsidRDefault="00E70780">
          <w:pPr>
            <w:pStyle w:val="LogoCaption"/>
          </w:pPr>
        </w:p>
      </w:tc>
      <w:tc>
        <w:tcPr>
          <w:tcW w:w="9368" w:type="dxa"/>
          <w:vAlign w:val="bottom"/>
        </w:tcPr>
        <w:p w14:paraId="64FE2EE2" w14:textId="77777777" w:rsidR="00E70780" w:rsidRDefault="00E70780">
          <w:pPr>
            <w:pStyle w:val="Header"/>
          </w:pPr>
        </w:p>
      </w:tc>
    </w:tr>
    <w:tr w:rsidR="00E70780" w14:paraId="5A2BD1E5" w14:textId="77777777">
      <w:trPr>
        <w:gridAfter w:val="2"/>
        <w:wAfter w:w="360" w:type="dxa"/>
        <w:trHeight w:hRule="exact" w:val="680"/>
      </w:trPr>
      <w:tc>
        <w:tcPr>
          <w:tcW w:w="9368" w:type="dxa"/>
          <w:vAlign w:val="bottom"/>
        </w:tcPr>
        <w:p w14:paraId="33E099ED" w14:textId="77777777" w:rsidR="00E70780" w:rsidRDefault="00E70780">
          <w:pPr>
            <w:pStyle w:val="LogoCaption"/>
          </w:pPr>
        </w:p>
      </w:tc>
      <w:tc>
        <w:tcPr>
          <w:tcW w:w="9368" w:type="dxa"/>
          <w:vAlign w:val="bottom"/>
        </w:tcPr>
        <w:p w14:paraId="4A7DE0F4" w14:textId="77777777" w:rsidR="00E70780" w:rsidRDefault="00E70780">
          <w:pPr>
            <w:pStyle w:val="Header"/>
          </w:pPr>
        </w:p>
      </w:tc>
    </w:tr>
    <w:tr w:rsidR="00E70780" w14:paraId="3D1C4C14" w14:textId="77777777">
      <w:trPr>
        <w:gridAfter w:val="2"/>
        <w:wAfter w:w="720" w:type="dxa"/>
        <w:trHeight w:hRule="exact" w:val="680"/>
      </w:trPr>
      <w:tc>
        <w:tcPr>
          <w:tcW w:w="9368" w:type="dxa"/>
          <w:vAlign w:val="bottom"/>
        </w:tcPr>
        <w:p w14:paraId="5E20358D" w14:textId="77777777" w:rsidR="00E70780" w:rsidRDefault="00E70780">
          <w:pPr>
            <w:pStyle w:val="LogoCaption"/>
          </w:pPr>
        </w:p>
      </w:tc>
      <w:tc>
        <w:tcPr>
          <w:tcW w:w="9368" w:type="dxa"/>
          <w:vAlign w:val="bottom"/>
        </w:tcPr>
        <w:p w14:paraId="14B349A0" w14:textId="77777777" w:rsidR="00E70780" w:rsidRDefault="00E70780">
          <w:pPr>
            <w:pStyle w:val="Header"/>
          </w:pPr>
        </w:p>
      </w:tc>
    </w:tr>
    <w:tr w:rsidR="00E70780" w14:paraId="5D8B0D8C" w14:textId="77777777">
      <w:trPr>
        <w:gridAfter w:val="2"/>
        <w:wAfter w:w="720" w:type="dxa"/>
        <w:trHeight w:hRule="exact" w:val="680"/>
      </w:trPr>
      <w:tc>
        <w:tcPr>
          <w:tcW w:w="9368" w:type="dxa"/>
          <w:vAlign w:val="bottom"/>
        </w:tcPr>
        <w:p w14:paraId="019F63A7" w14:textId="77777777" w:rsidR="00E70780" w:rsidRDefault="00E70780">
          <w:pPr>
            <w:pStyle w:val="LogoCaption"/>
          </w:pPr>
        </w:p>
      </w:tc>
      <w:tc>
        <w:tcPr>
          <w:tcW w:w="9368" w:type="dxa"/>
          <w:vAlign w:val="bottom"/>
        </w:tcPr>
        <w:p w14:paraId="5ABE9C9D" w14:textId="77777777" w:rsidR="00E70780" w:rsidRDefault="00E70780">
          <w:pPr>
            <w:pStyle w:val="Header"/>
          </w:pPr>
        </w:p>
      </w:tc>
    </w:tr>
    <w:tr w:rsidR="00E70780" w14:paraId="6E579712" w14:textId="77777777">
      <w:trPr>
        <w:gridAfter w:val="2"/>
        <w:wAfter w:w="720" w:type="dxa"/>
        <w:trHeight w:hRule="exact" w:val="680"/>
      </w:trPr>
      <w:tc>
        <w:tcPr>
          <w:tcW w:w="9368" w:type="dxa"/>
          <w:vAlign w:val="bottom"/>
        </w:tcPr>
        <w:p w14:paraId="3A93A959" w14:textId="77777777" w:rsidR="00E70780" w:rsidRDefault="00E70780">
          <w:pPr>
            <w:pStyle w:val="LogoCaption"/>
          </w:pPr>
        </w:p>
      </w:tc>
      <w:tc>
        <w:tcPr>
          <w:tcW w:w="9368" w:type="dxa"/>
          <w:vAlign w:val="bottom"/>
        </w:tcPr>
        <w:p w14:paraId="4DD48DFA" w14:textId="77777777" w:rsidR="00E70780" w:rsidRDefault="00E70780">
          <w:pPr>
            <w:pStyle w:val="Header"/>
          </w:pPr>
        </w:p>
      </w:tc>
    </w:tr>
    <w:tr w:rsidR="00E70780" w14:paraId="1218E812" w14:textId="77777777">
      <w:trPr>
        <w:gridAfter w:val="2"/>
        <w:wAfter w:w="720" w:type="dxa"/>
        <w:trHeight w:hRule="exact" w:val="680"/>
      </w:trPr>
      <w:tc>
        <w:tcPr>
          <w:tcW w:w="9368" w:type="dxa"/>
          <w:vAlign w:val="bottom"/>
        </w:tcPr>
        <w:p w14:paraId="314B72EB" w14:textId="77777777" w:rsidR="00E70780" w:rsidRDefault="00E70780">
          <w:pPr>
            <w:pStyle w:val="LogoCaption"/>
          </w:pPr>
        </w:p>
      </w:tc>
      <w:tc>
        <w:tcPr>
          <w:tcW w:w="9368" w:type="dxa"/>
          <w:vAlign w:val="bottom"/>
        </w:tcPr>
        <w:p w14:paraId="36847212" w14:textId="77777777" w:rsidR="00E70780" w:rsidRDefault="00E70780">
          <w:pPr>
            <w:pStyle w:val="Header"/>
          </w:pPr>
        </w:p>
      </w:tc>
    </w:tr>
    <w:tr w:rsidR="00E70780" w14:paraId="5928FCC4" w14:textId="77777777">
      <w:trPr>
        <w:gridAfter w:val="2"/>
        <w:wAfter w:w="720" w:type="dxa"/>
        <w:trHeight w:hRule="exact" w:val="680"/>
      </w:trPr>
      <w:tc>
        <w:tcPr>
          <w:tcW w:w="9368" w:type="dxa"/>
          <w:vAlign w:val="bottom"/>
        </w:tcPr>
        <w:p w14:paraId="608BB19C" w14:textId="77777777" w:rsidR="00E70780" w:rsidRDefault="00E70780">
          <w:pPr>
            <w:pStyle w:val="LogoCaption"/>
          </w:pPr>
        </w:p>
      </w:tc>
      <w:tc>
        <w:tcPr>
          <w:tcW w:w="9368" w:type="dxa"/>
          <w:vAlign w:val="bottom"/>
        </w:tcPr>
        <w:p w14:paraId="6A299AEA" w14:textId="77777777" w:rsidR="00E70780" w:rsidRDefault="00E70780">
          <w:pPr>
            <w:pStyle w:val="Header"/>
          </w:pPr>
        </w:p>
      </w:tc>
    </w:tr>
    <w:tr w:rsidR="00E70780" w14:paraId="305B8A38" w14:textId="77777777">
      <w:trPr>
        <w:gridAfter w:val="2"/>
        <w:wAfter w:w="720" w:type="dxa"/>
        <w:trHeight w:hRule="exact" w:val="680"/>
      </w:trPr>
      <w:tc>
        <w:tcPr>
          <w:tcW w:w="9368" w:type="dxa"/>
          <w:vAlign w:val="bottom"/>
        </w:tcPr>
        <w:p w14:paraId="1475CB6A" w14:textId="77777777" w:rsidR="00E70780" w:rsidRDefault="00E70780">
          <w:pPr>
            <w:pStyle w:val="LogoCaption"/>
          </w:pPr>
        </w:p>
      </w:tc>
      <w:tc>
        <w:tcPr>
          <w:tcW w:w="9368" w:type="dxa"/>
          <w:vAlign w:val="bottom"/>
        </w:tcPr>
        <w:p w14:paraId="06095DAE" w14:textId="77777777" w:rsidR="00E70780" w:rsidRDefault="00E70780">
          <w:pPr>
            <w:pStyle w:val="Header"/>
          </w:pPr>
        </w:p>
      </w:tc>
    </w:tr>
    <w:tr w:rsidR="00E70780" w14:paraId="0D85AB3D" w14:textId="77777777">
      <w:trPr>
        <w:gridAfter w:val="2"/>
        <w:wAfter w:w="720" w:type="dxa"/>
        <w:trHeight w:hRule="exact" w:val="680"/>
      </w:trPr>
      <w:tc>
        <w:tcPr>
          <w:tcW w:w="9368" w:type="dxa"/>
          <w:vAlign w:val="bottom"/>
        </w:tcPr>
        <w:p w14:paraId="42D24E0D" w14:textId="77777777" w:rsidR="00E70780" w:rsidRDefault="00E70780">
          <w:pPr>
            <w:pStyle w:val="LogoCaption"/>
          </w:pPr>
        </w:p>
      </w:tc>
      <w:tc>
        <w:tcPr>
          <w:tcW w:w="9368" w:type="dxa"/>
          <w:vAlign w:val="bottom"/>
        </w:tcPr>
        <w:p w14:paraId="19091C0C" w14:textId="77777777" w:rsidR="00E70780" w:rsidRDefault="00E70780">
          <w:pPr>
            <w:pStyle w:val="Header"/>
          </w:pPr>
        </w:p>
      </w:tc>
    </w:tr>
    <w:tr w:rsidR="00E70780" w14:paraId="17084529" w14:textId="77777777">
      <w:trPr>
        <w:gridAfter w:val="2"/>
        <w:wAfter w:w="720" w:type="dxa"/>
        <w:trHeight w:hRule="exact" w:val="680"/>
      </w:trPr>
      <w:tc>
        <w:tcPr>
          <w:tcW w:w="9368" w:type="dxa"/>
          <w:vAlign w:val="bottom"/>
        </w:tcPr>
        <w:p w14:paraId="5C070372" w14:textId="77777777" w:rsidR="00E70780" w:rsidRDefault="00E70780">
          <w:pPr>
            <w:pStyle w:val="LogoCaption"/>
          </w:pPr>
        </w:p>
      </w:tc>
      <w:tc>
        <w:tcPr>
          <w:tcW w:w="9368" w:type="dxa"/>
          <w:vAlign w:val="bottom"/>
        </w:tcPr>
        <w:p w14:paraId="141C26C6" w14:textId="77777777" w:rsidR="00E70780" w:rsidRDefault="00E70780">
          <w:pPr>
            <w:pStyle w:val="Header"/>
          </w:pPr>
        </w:p>
      </w:tc>
    </w:tr>
    <w:tr w:rsidR="00E70780" w14:paraId="0F06AEE9" w14:textId="77777777">
      <w:trPr>
        <w:gridAfter w:val="2"/>
        <w:wAfter w:w="720" w:type="dxa"/>
        <w:trHeight w:hRule="exact" w:val="680"/>
      </w:trPr>
      <w:tc>
        <w:tcPr>
          <w:tcW w:w="9368" w:type="dxa"/>
          <w:vAlign w:val="bottom"/>
        </w:tcPr>
        <w:p w14:paraId="3351F775" w14:textId="77777777" w:rsidR="00E70780" w:rsidRDefault="00E70780">
          <w:pPr>
            <w:pStyle w:val="LogoCaption"/>
          </w:pPr>
        </w:p>
      </w:tc>
      <w:tc>
        <w:tcPr>
          <w:tcW w:w="9368" w:type="dxa"/>
          <w:vAlign w:val="bottom"/>
        </w:tcPr>
        <w:p w14:paraId="6A8F1ADE" w14:textId="77777777" w:rsidR="00E70780" w:rsidRDefault="00E70780">
          <w:pPr>
            <w:pStyle w:val="Header"/>
          </w:pPr>
        </w:p>
      </w:tc>
    </w:tr>
    <w:tr w:rsidR="00E70780" w14:paraId="703DE85D" w14:textId="77777777">
      <w:trPr>
        <w:gridAfter w:val="2"/>
        <w:wAfter w:w="720" w:type="dxa"/>
        <w:trHeight w:hRule="exact" w:val="680"/>
      </w:trPr>
      <w:tc>
        <w:tcPr>
          <w:tcW w:w="9368" w:type="dxa"/>
          <w:vAlign w:val="bottom"/>
        </w:tcPr>
        <w:p w14:paraId="0E70E894" w14:textId="77777777" w:rsidR="00E70780" w:rsidRDefault="00E70780">
          <w:pPr>
            <w:pStyle w:val="LogoCaption"/>
          </w:pPr>
        </w:p>
      </w:tc>
      <w:tc>
        <w:tcPr>
          <w:tcW w:w="9368" w:type="dxa"/>
          <w:vAlign w:val="bottom"/>
        </w:tcPr>
        <w:p w14:paraId="1C9737A1" w14:textId="77777777" w:rsidR="00E70780" w:rsidRDefault="00E70780">
          <w:pPr>
            <w:pStyle w:val="Header"/>
          </w:pPr>
        </w:p>
      </w:tc>
    </w:tr>
    <w:tr w:rsidR="00E70780" w14:paraId="58B95308" w14:textId="77777777">
      <w:trPr>
        <w:gridAfter w:val="2"/>
        <w:wAfter w:w="720" w:type="dxa"/>
        <w:trHeight w:hRule="exact" w:val="680"/>
      </w:trPr>
      <w:tc>
        <w:tcPr>
          <w:tcW w:w="9368" w:type="dxa"/>
          <w:vAlign w:val="bottom"/>
        </w:tcPr>
        <w:p w14:paraId="12081F90" w14:textId="77777777" w:rsidR="00E70780" w:rsidRDefault="00E70780">
          <w:pPr>
            <w:pStyle w:val="LogoCaption"/>
          </w:pPr>
        </w:p>
      </w:tc>
      <w:tc>
        <w:tcPr>
          <w:tcW w:w="9368" w:type="dxa"/>
          <w:vAlign w:val="bottom"/>
        </w:tcPr>
        <w:p w14:paraId="5CAFA0D1" w14:textId="77777777" w:rsidR="00E70780" w:rsidRDefault="00E70780">
          <w:pPr>
            <w:pStyle w:val="Header"/>
          </w:pPr>
        </w:p>
      </w:tc>
    </w:tr>
    <w:tr w:rsidR="00E70780" w14:paraId="37733A19" w14:textId="77777777">
      <w:trPr>
        <w:gridAfter w:val="2"/>
        <w:wAfter w:w="720" w:type="dxa"/>
        <w:trHeight w:hRule="exact" w:val="680"/>
      </w:trPr>
      <w:tc>
        <w:tcPr>
          <w:tcW w:w="9368" w:type="dxa"/>
          <w:vAlign w:val="bottom"/>
        </w:tcPr>
        <w:p w14:paraId="58B34354" w14:textId="77777777" w:rsidR="00E70780" w:rsidRDefault="00E70780">
          <w:pPr>
            <w:pStyle w:val="LogoCaption"/>
          </w:pPr>
        </w:p>
      </w:tc>
      <w:tc>
        <w:tcPr>
          <w:tcW w:w="9368" w:type="dxa"/>
          <w:vAlign w:val="bottom"/>
        </w:tcPr>
        <w:p w14:paraId="702ADD28" w14:textId="77777777" w:rsidR="00E70780" w:rsidRDefault="00E70780">
          <w:pPr>
            <w:pStyle w:val="Header"/>
          </w:pPr>
        </w:p>
      </w:tc>
    </w:tr>
    <w:tr w:rsidR="00E70780" w14:paraId="0171E743" w14:textId="77777777">
      <w:trPr>
        <w:gridAfter w:val="2"/>
        <w:wAfter w:w="720" w:type="dxa"/>
        <w:trHeight w:hRule="exact" w:val="680"/>
      </w:trPr>
      <w:tc>
        <w:tcPr>
          <w:tcW w:w="9368" w:type="dxa"/>
          <w:vAlign w:val="bottom"/>
        </w:tcPr>
        <w:p w14:paraId="5A88A094" w14:textId="77777777" w:rsidR="00E70780" w:rsidRDefault="00E70780">
          <w:pPr>
            <w:pStyle w:val="LogoCaption"/>
          </w:pPr>
        </w:p>
      </w:tc>
      <w:tc>
        <w:tcPr>
          <w:tcW w:w="9368" w:type="dxa"/>
          <w:vAlign w:val="bottom"/>
        </w:tcPr>
        <w:p w14:paraId="46854341" w14:textId="77777777" w:rsidR="00E70780" w:rsidRDefault="00E70780">
          <w:pPr>
            <w:pStyle w:val="Header"/>
          </w:pPr>
        </w:p>
      </w:tc>
    </w:tr>
    <w:tr w:rsidR="00E70780" w14:paraId="1CAF7BE7" w14:textId="77777777">
      <w:trPr>
        <w:gridAfter w:val="2"/>
        <w:wAfter w:w="720" w:type="dxa"/>
        <w:trHeight w:hRule="exact" w:val="680"/>
      </w:trPr>
      <w:tc>
        <w:tcPr>
          <w:tcW w:w="9368" w:type="dxa"/>
          <w:vAlign w:val="bottom"/>
        </w:tcPr>
        <w:p w14:paraId="09C1B63B" w14:textId="77777777" w:rsidR="00E70780" w:rsidRDefault="00E70780">
          <w:pPr>
            <w:pStyle w:val="LogoCaption"/>
          </w:pPr>
        </w:p>
      </w:tc>
      <w:tc>
        <w:tcPr>
          <w:tcW w:w="9368" w:type="dxa"/>
          <w:vAlign w:val="bottom"/>
        </w:tcPr>
        <w:p w14:paraId="6778B473" w14:textId="77777777" w:rsidR="00E70780" w:rsidRDefault="00E70780">
          <w:pPr>
            <w:pStyle w:val="Header"/>
          </w:pPr>
        </w:p>
      </w:tc>
    </w:tr>
    <w:tr w:rsidR="00E70780" w14:paraId="0F4C64EE" w14:textId="77777777">
      <w:trPr>
        <w:gridAfter w:val="2"/>
        <w:wAfter w:w="720" w:type="dxa"/>
        <w:trHeight w:hRule="exact" w:val="680"/>
      </w:trPr>
      <w:tc>
        <w:tcPr>
          <w:tcW w:w="9368" w:type="dxa"/>
          <w:vAlign w:val="bottom"/>
        </w:tcPr>
        <w:p w14:paraId="13312017" w14:textId="77777777" w:rsidR="00E70780" w:rsidRDefault="00E70780">
          <w:pPr>
            <w:pStyle w:val="LogoCaption"/>
          </w:pPr>
        </w:p>
      </w:tc>
      <w:tc>
        <w:tcPr>
          <w:tcW w:w="9368" w:type="dxa"/>
          <w:vAlign w:val="bottom"/>
        </w:tcPr>
        <w:p w14:paraId="5EA8DDA8" w14:textId="77777777" w:rsidR="00E70780" w:rsidRDefault="00E70780">
          <w:pPr>
            <w:pStyle w:val="Header"/>
          </w:pPr>
        </w:p>
      </w:tc>
    </w:tr>
    <w:tr w:rsidR="00E70780" w14:paraId="28A20BF0" w14:textId="77777777">
      <w:trPr>
        <w:gridAfter w:val="2"/>
        <w:wAfter w:w="720" w:type="dxa"/>
        <w:trHeight w:hRule="exact" w:val="680"/>
      </w:trPr>
      <w:tc>
        <w:tcPr>
          <w:tcW w:w="9368" w:type="dxa"/>
          <w:vAlign w:val="bottom"/>
        </w:tcPr>
        <w:p w14:paraId="00C8AB59" w14:textId="77777777" w:rsidR="00E70780" w:rsidRDefault="00E70780">
          <w:pPr>
            <w:pStyle w:val="LogoCaption"/>
          </w:pPr>
        </w:p>
      </w:tc>
      <w:tc>
        <w:tcPr>
          <w:tcW w:w="9368" w:type="dxa"/>
          <w:vAlign w:val="bottom"/>
        </w:tcPr>
        <w:p w14:paraId="2D62213E" w14:textId="77777777" w:rsidR="00E70780" w:rsidRDefault="00E70780">
          <w:pPr>
            <w:pStyle w:val="Header"/>
          </w:pPr>
        </w:p>
      </w:tc>
    </w:tr>
    <w:tr w:rsidR="00E70780" w14:paraId="17066EC2" w14:textId="77777777">
      <w:trPr>
        <w:gridAfter w:val="2"/>
        <w:wAfter w:w="720" w:type="dxa"/>
        <w:trHeight w:hRule="exact" w:val="680"/>
      </w:trPr>
      <w:tc>
        <w:tcPr>
          <w:tcW w:w="9368" w:type="dxa"/>
          <w:vAlign w:val="bottom"/>
        </w:tcPr>
        <w:p w14:paraId="6BB0AEF1" w14:textId="77777777" w:rsidR="00E70780" w:rsidRDefault="00E70780">
          <w:pPr>
            <w:pStyle w:val="LogoCaption"/>
          </w:pPr>
        </w:p>
      </w:tc>
      <w:tc>
        <w:tcPr>
          <w:tcW w:w="9368" w:type="dxa"/>
          <w:vAlign w:val="bottom"/>
        </w:tcPr>
        <w:p w14:paraId="7434574F" w14:textId="77777777" w:rsidR="00E70780" w:rsidRDefault="00E70780">
          <w:pPr>
            <w:pStyle w:val="Header"/>
          </w:pPr>
        </w:p>
      </w:tc>
    </w:tr>
    <w:tr w:rsidR="00E70780" w14:paraId="6B702E7C" w14:textId="77777777">
      <w:trPr>
        <w:gridAfter w:val="2"/>
        <w:wAfter w:w="720" w:type="dxa"/>
        <w:trHeight w:hRule="exact" w:val="680"/>
      </w:trPr>
      <w:tc>
        <w:tcPr>
          <w:tcW w:w="9368" w:type="dxa"/>
          <w:vAlign w:val="bottom"/>
        </w:tcPr>
        <w:p w14:paraId="6CD3C218" w14:textId="77777777" w:rsidR="00E70780" w:rsidRDefault="00E70780">
          <w:pPr>
            <w:pStyle w:val="LogoCaption"/>
          </w:pPr>
        </w:p>
      </w:tc>
      <w:tc>
        <w:tcPr>
          <w:tcW w:w="9368" w:type="dxa"/>
          <w:vAlign w:val="bottom"/>
        </w:tcPr>
        <w:p w14:paraId="12CA06B6" w14:textId="77777777" w:rsidR="00E70780" w:rsidRDefault="00E70780">
          <w:pPr>
            <w:pStyle w:val="Header"/>
          </w:pPr>
        </w:p>
      </w:tc>
    </w:tr>
    <w:tr w:rsidR="00E70780" w14:paraId="000753F8" w14:textId="77777777">
      <w:trPr>
        <w:gridAfter w:val="2"/>
        <w:wAfter w:w="720" w:type="dxa"/>
        <w:trHeight w:hRule="exact" w:val="680"/>
      </w:trPr>
      <w:tc>
        <w:tcPr>
          <w:tcW w:w="9368" w:type="dxa"/>
          <w:vAlign w:val="bottom"/>
        </w:tcPr>
        <w:p w14:paraId="49B437FE" w14:textId="77777777" w:rsidR="00E70780" w:rsidRDefault="00E70780">
          <w:pPr>
            <w:pStyle w:val="LogoCaption"/>
          </w:pPr>
        </w:p>
      </w:tc>
      <w:tc>
        <w:tcPr>
          <w:tcW w:w="9368" w:type="dxa"/>
          <w:vAlign w:val="bottom"/>
        </w:tcPr>
        <w:p w14:paraId="21D4E950" w14:textId="77777777" w:rsidR="00E70780" w:rsidRDefault="00E70780">
          <w:pPr>
            <w:pStyle w:val="Header"/>
          </w:pPr>
        </w:p>
      </w:tc>
    </w:tr>
    <w:tr w:rsidR="00E70780" w14:paraId="44A130AD" w14:textId="77777777">
      <w:trPr>
        <w:gridAfter w:val="2"/>
        <w:wAfter w:w="720" w:type="dxa"/>
        <w:trHeight w:hRule="exact" w:val="680"/>
      </w:trPr>
      <w:tc>
        <w:tcPr>
          <w:tcW w:w="9368" w:type="dxa"/>
          <w:vAlign w:val="bottom"/>
        </w:tcPr>
        <w:p w14:paraId="342D0386" w14:textId="77777777" w:rsidR="00E70780" w:rsidRDefault="00E70780">
          <w:pPr>
            <w:pStyle w:val="LogoCaption"/>
          </w:pPr>
        </w:p>
      </w:tc>
      <w:tc>
        <w:tcPr>
          <w:tcW w:w="9368" w:type="dxa"/>
          <w:vAlign w:val="bottom"/>
        </w:tcPr>
        <w:p w14:paraId="3DECE886" w14:textId="77777777" w:rsidR="00E70780" w:rsidRDefault="00E70780">
          <w:pPr>
            <w:pStyle w:val="Header"/>
          </w:pPr>
        </w:p>
      </w:tc>
    </w:tr>
    <w:tr w:rsidR="00E70780" w14:paraId="4A49C475" w14:textId="77777777">
      <w:trPr>
        <w:gridAfter w:val="2"/>
        <w:wAfter w:w="720" w:type="dxa"/>
        <w:trHeight w:hRule="exact" w:val="680"/>
      </w:trPr>
      <w:tc>
        <w:tcPr>
          <w:tcW w:w="9368" w:type="dxa"/>
          <w:vAlign w:val="bottom"/>
        </w:tcPr>
        <w:p w14:paraId="76D52813" w14:textId="77777777" w:rsidR="00E70780" w:rsidRDefault="00E70780">
          <w:pPr>
            <w:pStyle w:val="LogoCaption"/>
          </w:pPr>
        </w:p>
      </w:tc>
      <w:tc>
        <w:tcPr>
          <w:tcW w:w="9368" w:type="dxa"/>
          <w:vAlign w:val="bottom"/>
        </w:tcPr>
        <w:p w14:paraId="6A6F48D3" w14:textId="77777777" w:rsidR="00E70780" w:rsidRDefault="00E70780">
          <w:pPr>
            <w:pStyle w:val="Header"/>
          </w:pPr>
        </w:p>
      </w:tc>
    </w:tr>
    <w:tr w:rsidR="00E70780" w14:paraId="2DF02F64" w14:textId="77777777">
      <w:trPr>
        <w:gridAfter w:val="2"/>
        <w:wAfter w:w="720" w:type="dxa"/>
        <w:trHeight w:hRule="exact" w:val="680"/>
      </w:trPr>
      <w:tc>
        <w:tcPr>
          <w:tcW w:w="9368" w:type="dxa"/>
          <w:vAlign w:val="bottom"/>
        </w:tcPr>
        <w:p w14:paraId="0B02955F" w14:textId="77777777" w:rsidR="00E70780" w:rsidRDefault="00E70780">
          <w:pPr>
            <w:pStyle w:val="LogoCaption"/>
          </w:pPr>
        </w:p>
      </w:tc>
      <w:tc>
        <w:tcPr>
          <w:tcW w:w="9368" w:type="dxa"/>
          <w:vAlign w:val="bottom"/>
        </w:tcPr>
        <w:p w14:paraId="7D292152" w14:textId="77777777" w:rsidR="00E70780" w:rsidRDefault="00E70780">
          <w:pPr>
            <w:pStyle w:val="Header"/>
          </w:pPr>
        </w:p>
      </w:tc>
    </w:tr>
    <w:tr w:rsidR="00E70780" w14:paraId="4FC85ED7" w14:textId="77777777">
      <w:trPr>
        <w:gridAfter w:val="2"/>
        <w:wAfter w:w="720" w:type="dxa"/>
        <w:trHeight w:hRule="exact" w:val="680"/>
      </w:trPr>
      <w:tc>
        <w:tcPr>
          <w:tcW w:w="9368" w:type="dxa"/>
          <w:vAlign w:val="bottom"/>
        </w:tcPr>
        <w:p w14:paraId="7256D8AE" w14:textId="77777777" w:rsidR="00E70780" w:rsidRDefault="00E70780">
          <w:pPr>
            <w:pStyle w:val="LogoCaption"/>
          </w:pPr>
        </w:p>
      </w:tc>
      <w:tc>
        <w:tcPr>
          <w:tcW w:w="9368" w:type="dxa"/>
          <w:vAlign w:val="bottom"/>
        </w:tcPr>
        <w:p w14:paraId="08C384C0" w14:textId="77777777" w:rsidR="00E70780" w:rsidRDefault="00E70780">
          <w:pPr>
            <w:pStyle w:val="Header"/>
          </w:pPr>
        </w:p>
      </w:tc>
    </w:tr>
    <w:tr w:rsidR="00E70780" w14:paraId="3FFE86CD" w14:textId="77777777">
      <w:trPr>
        <w:gridAfter w:val="2"/>
        <w:wAfter w:w="720" w:type="dxa"/>
        <w:trHeight w:hRule="exact" w:val="680"/>
      </w:trPr>
      <w:tc>
        <w:tcPr>
          <w:tcW w:w="9368" w:type="dxa"/>
          <w:vAlign w:val="bottom"/>
        </w:tcPr>
        <w:p w14:paraId="54EB3492" w14:textId="77777777" w:rsidR="00E70780" w:rsidRDefault="00E70780">
          <w:pPr>
            <w:pStyle w:val="LogoCaption"/>
          </w:pPr>
        </w:p>
      </w:tc>
      <w:tc>
        <w:tcPr>
          <w:tcW w:w="9368" w:type="dxa"/>
          <w:vAlign w:val="bottom"/>
        </w:tcPr>
        <w:p w14:paraId="5E4CB667" w14:textId="77777777" w:rsidR="00E70780" w:rsidRDefault="00E70780">
          <w:pPr>
            <w:pStyle w:val="Header"/>
          </w:pPr>
        </w:p>
      </w:tc>
    </w:tr>
    <w:tr w:rsidR="00E70780" w14:paraId="76B6B540" w14:textId="77777777">
      <w:trPr>
        <w:gridAfter w:val="2"/>
        <w:wAfter w:w="720" w:type="dxa"/>
        <w:trHeight w:hRule="exact" w:val="680"/>
      </w:trPr>
      <w:tc>
        <w:tcPr>
          <w:tcW w:w="9368" w:type="dxa"/>
          <w:vAlign w:val="bottom"/>
        </w:tcPr>
        <w:p w14:paraId="22864A34" w14:textId="77777777" w:rsidR="00E70780" w:rsidRDefault="00E70780">
          <w:pPr>
            <w:pStyle w:val="LogoCaption"/>
          </w:pPr>
        </w:p>
      </w:tc>
      <w:tc>
        <w:tcPr>
          <w:tcW w:w="9368" w:type="dxa"/>
          <w:vAlign w:val="bottom"/>
        </w:tcPr>
        <w:p w14:paraId="14D97DAB" w14:textId="77777777" w:rsidR="00E70780" w:rsidRDefault="00E70780">
          <w:pPr>
            <w:pStyle w:val="Header"/>
          </w:pPr>
        </w:p>
      </w:tc>
    </w:tr>
    <w:tr w:rsidR="00E70780" w14:paraId="45FABEB8" w14:textId="77777777">
      <w:trPr>
        <w:gridAfter w:val="2"/>
        <w:wAfter w:w="720" w:type="dxa"/>
        <w:trHeight w:hRule="exact" w:val="680"/>
      </w:trPr>
      <w:tc>
        <w:tcPr>
          <w:tcW w:w="9368" w:type="dxa"/>
          <w:vAlign w:val="bottom"/>
        </w:tcPr>
        <w:p w14:paraId="5A5457ED" w14:textId="77777777" w:rsidR="00E70780" w:rsidRDefault="00E70780">
          <w:pPr>
            <w:pStyle w:val="LogoCaption"/>
          </w:pPr>
        </w:p>
      </w:tc>
      <w:tc>
        <w:tcPr>
          <w:tcW w:w="9368" w:type="dxa"/>
          <w:vAlign w:val="bottom"/>
        </w:tcPr>
        <w:p w14:paraId="70BE0CB7" w14:textId="77777777" w:rsidR="00E70780" w:rsidRDefault="00E70780">
          <w:pPr>
            <w:pStyle w:val="Header"/>
          </w:pPr>
        </w:p>
      </w:tc>
    </w:tr>
    <w:tr w:rsidR="00E70780" w14:paraId="630007D4" w14:textId="77777777">
      <w:trPr>
        <w:gridAfter w:val="2"/>
        <w:wAfter w:w="720" w:type="dxa"/>
        <w:trHeight w:hRule="exact" w:val="680"/>
      </w:trPr>
      <w:tc>
        <w:tcPr>
          <w:tcW w:w="9368" w:type="dxa"/>
          <w:vAlign w:val="bottom"/>
        </w:tcPr>
        <w:p w14:paraId="3F736499" w14:textId="77777777" w:rsidR="00E70780" w:rsidRDefault="00E70780">
          <w:pPr>
            <w:pStyle w:val="LogoCaption"/>
          </w:pPr>
        </w:p>
      </w:tc>
      <w:tc>
        <w:tcPr>
          <w:tcW w:w="9368" w:type="dxa"/>
          <w:vAlign w:val="bottom"/>
        </w:tcPr>
        <w:p w14:paraId="48E70D8F" w14:textId="77777777" w:rsidR="00E70780" w:rsidRDefault="00E70780">
          <w:pPr>
            <w:pStyle w:val="Header"/>
          </w:pPr>
        </w:p>
      </w:tc>
    </w:tr>
    <w:tr w:rsidR="00E70780" w14:paraId="1A4E829C" w14:textId="77777777">
      <w:trPr>
        <w:gridAfter w:val="2"/>
        <w:wAfter w:w="720" w:type="dxa"/>
        <w:trHeight w:hRule="exact" w:val="680"/>
      </w:trPr>
      <w:tc>
        <w:tcPr>
          <w:tcW w:w="9368" w:type="dxa"/>
          <w:vAlign w:val="bottom"/>
        </w:tcPr>
        <w:p w14:paraId="13394AE7" w14:textId="77777777" w:rsidR="00E70780" w:rsidRDefault="00E70780">
          <w:pPr>
            <w:pStyle w:val="LogoCaption"/>
          </w:pPr>
        </w:p>
      </w:tc>
      <w:tc>
        <w:tcPr>
          <w:tcW w:w="9368" w:type="dxa"/>
          <w:vAlign w:val="bottom"/>
        </w:tcPr>
        <w:p w14:paraId="17FB2F33" w14:textId="77777777" w:rsidR="00E70780" w:rsidRDefault="00E70780">
          <w:pPr>
            <w:pStyle w:val="Header"/>
          </w:pPr>
        </w:p>
      </w:tc>
    </w:tr>
    <w:tr w:rsidR="00E70780" w14:paraId="6A07CA7D" w14:textId="77777777">
      <w:trPr>
        <w:gridAfter w:val="2"/>
        <w:wAfter w:w="720" w:type="dxa"/>
        <w:trHeight w:hRule="exact" w:val="680"/>
      </w:trPr>
      <w:tc>
        <w:tcPr>
          <w:tcW w:w="9368" w:type="dxa"/>
          <w:vAlign w:val="bottom"/>
        </w:tcPr>
        <w:p w14:paraId="50F54E4C" w14:textId="77777777" w:rsidR="00E70780" w:rsidRDefault="00E70780">
          <w:pPr>
            <w:pStyle w:val="LogoCaption"/>
          </w:pPr>
        </w:p>
      </w:tc>
      <w:tc>
        <w:tcPr>
          <w:tcW w:w="9368" w:type="dxa"/>
          <w:vAlign w:val="bottom"/>
        </w:tcPr>
        <w:p w14:paraId="6DC99937" w14:textId="77777777" w:rsidR="00E70780" w:rsidRDefault="00E70780">
          <w:pPr>
            <w:pStyle w:val="Header"/>
          </w:pPr>
        </w:p>
      </w:tc>
    </w:tr>
    <w:tr w:rsidR="00E70780" w14:paraId="38C025E3" w14:textId="77777777">
      <w:trPr>
        <w:gridAfter w:val="2"/>
        <w:wAfter w:w="720" w:type="dxa"/>
        <w:trHeight w:hRule="exact" w:val="680"/>
      </w:trPr>
      <w:tc>
        <w:tcPr>
          <w:tcW w:w="9368" w:type="dxa"/>
          <w:vAlign w:val="bottom"/>
        </w:tcPr>
        <w:p w14:paraId="47F012D3" w14:textId="77777777" w:rsidR="00E70780" w:rsidRDefault="00E70780">
          <w:pPr>
            <w:pStyle w:val="LogoCaption"/>
          </w:pPr>
        </w:p>
      </w:tc>
      <w:tc>
        <w:tcPr>
          <w:tcW w:w="9368" w:type="dxa"/>
          <w:vAlign w:val="bottom"/>
        </w:tcPr>
        <w:p w14:paraId="600EF454" w14:textId="77777777" w:rsidR="00E70780" w:rsidRDefault="00E70780">
          <w:pPr>
            <w:pStyle w:val="Header"/>
          </w:pPr>
        </w:p>
      </w:tc>
    </w:tr>
    <w:tr w:rsidR="00E70780" w14:paraId="109708D4" w14:textId="77777777">
      <w:trPr>
        <w:gridAfter w:val="2"/>
        <w:wAfter w:w="720" w:type="dxa"/>
        <w:trHeight w:hRule="exact" w:val="680"/>
      </w:trPr>
      <w:tc>
        <w:tcPr>
          <w:tcW w:w="9368" w:type="dxa"/>
          <w:vAlign w:val="bottom"/>
        </w:tcPr>
        <w:p w14:paraId="3E7A5A78" w14:textId="77777777" w:rsidR="00E70780" w:rsidRDefault="00E70780">
          <w:pPr>
            <w:pStyle w:val="LogoCaption"/>
          </w:pPr>
        </w:p>
      </w:tc>
      <w:tc>
        <w:tcPr>
          <w:tcW w:w="9368" w:type="dxa"/>
          <w:vAlign w:val="bottom"/>
        </w:tcPr>
        <w:p w14:paraId="76ED81BC" w14:textId="77777777" w:rsidR="00E70780" w:rsidRDefault="00E70780">
          <w:pPr>
            <w:pStyle w:val="Header"/>
          </w:pPr>
        </w:p>
      </w:tc>
    </w:tr>
    <w:tr w:rsidR="00E70780" w14:paraId="3BEA6D0F" w14:textId="77777777">
      <w:trPr>
        <w:gridAfter w:val="2"/>
        <w:wAfter w:w="720" w:type="dxa"/>
        <w:trHeight w:hRule="exact" w:val="680"/>
      </w:trPr>
      <w:tc>
        <w:tcPr>
          <w:tcW w:w="9368" w:type="dxa"/>
          <w:vAlign w:val="bottom"/>
        </w:tcPr>
        <w:p w14:paraId="0D3A667D" w14:textId="77777777" w:rsidR="00E70780" w:rsidRDefault="00E70780">
          <w:pPr>
            <w:pStyle w:val="LogoCaption"/>
          </w:pPr>
        </w:p>
      </w:tc>
      <w:tc>
        <w:tcPr>
          <w:tcW w:w="9368" w:type="dxa"/>
          <w:vAlign w:val="bottom"/>
        </w:tcPr>
        <w:p w14:paraId="147A891A" w14:textId="77777777" w:rsidR="00E70780" w:rsidRDefault="00E70780">
          <w:pPr>
            <w:pStyle w:val="Header"/>
          </w:pPr>
        </w:p>
      </w:tc>
    </w:tr>
    <w:tr w:rsidR="00E70780" w14:paraId="2EDCBA2B" w14:textId="77777777">
      <w:trPr>
        <w:gridAfter w:val="2"/>
        <w:wAfter w:w="720" w:type="dxa"/>
        <w:trHeight w:hRule="exact" w:val="680"/>
      </w:trPr>
      <w:tc>
        <w:tcPr>
          <w:tcW w:w="9368" w:type="dxa"/>
          <w:vAlign w:val="bottom"/>
        </w:tcPr>
        <w:p w14:paraId="2B669E49" w14:textId="77777777" w:rsidR="00E70780" w:rsidRDefault="00E70780">
          <w:pPr>
            <w:pStyle w:val="LogoCaption"/>
          </w:pPr>
        </w:p>
      </w:tc>
      <w:tc>
        <w:tcPr>
          <w:tcW w:w="9368" w:type="dxa"/>
          <w:vAlign w:val="bottom"/>
        </w:tcPr>
        <w:p w14:paraId="1AD31516" w14:textId="77777777" w:rsidR="00E70780" w:rsidRDefault="00E70780">
          <w:pPr>
            <w:pStyle w:val="Header"/>
          </w:pPr>
        </w:p>
      </w:tc>
    </w:tr>
    <w:tr w:rsidR="00E70780" w14:paraId="6C01937E" w14:textId="77777777">
      <w:trPr>
        <w:gridAfter w:val="2"/>
        <w:wAfter w:w="720" w:type="dxa"/>
        <w:trHeight w:hRule="exact" w:val="680"/>
      </w:trPr>
      <w:tc>
        <w:tcPr>
          <w:tcW w:w="9368" w:type="dxa"/>
          <w:vAlign w:val="bottom"/>
        </w:tcPr>
        <w:p w14:paraId="64DEE0E8" w14:textId="77777777" w:rsidR="00E70780" w:rsidRDefault="00E70780">
          <w:pPr>
            <w:pStyle w:val="LogoCaption"/>
          </w:pPr>
        </w:p>
      </w:tc>
      <w:tc>
        <w:tcPr>
          <w:tcW w:w="9368" w:type="dxa"/>
          <w:vAlign w:val="bottom"/>
        </w:tcPr>
        <w:p w14:paraId="55670397" w14:textId="77777777" w:rsidR="00E70780" w:rsidRDefault="00E70780">
          <w:pPr>
            <w:pStyle w:val="Header"/>
          </w:pPr>
        </w:p>
      </w:tc>
    </w:tr>
    <w:tr w:rsidR="00E70780" w14:paraId="68EB68AF" w14:textId="77777777">
      <w:trPr>
        <w:gridAfter w:val="2"/>
        <w:wAfter w:w="720" w:type="dxa"/>
        <w:trHeight w:hRule="exact" w:val="680"/>
      </w:trPr>
      <w:tc>
        <w:tcPr>
          <w:tcW w:w="9368" w:type="dxa"/>
          <w:vAlign w:val="bottom"/>
        </w:tcPr>
        <w:p w14:paraId="1384283C" w14:textId="77777777" w:rsidR="00E70780" w:rsidRDefault="00E70780">
          <w:pPr>
            <w:pStyle w:val="LogoCaption"/>
          </w:pPr>
        </w:p>
      </w:tc>
      <w:tc>
        <w:tcPr>
          <w:tcW w:w="9368" w:type="dxa"/>
          <w:vAlign w:val="bottom"/>
        </w:tcPr>
        <w:p w14:paraId="50084928" w14:textId="77777777" w:rsidR="00E70780" w:rsidRDefault="00E70780">
          <w:pPr>
            <w:pStyle w:val="Header"/>
          </w:pPr>
        </w:p>
      </w:tc>
    </w:tr>
    <w:tr w:rsidR="00E70780" w14:paraId="1F089513" w14:textId="77777777">
      <w:trPr>
        <w:gridAfter w:val="2"/>
        <w:wAfter w:w="720" w:type="dxa"/>
        <w:trHeight w:hRule="exact" w:val="680"/>
      </w:trPr>
      <w:tc>
        <w:tcPr>
          <w:tcW w:w="9368" w:type="dxa"/>
          <w:vAlign w:val="bottom"/>
        </w:tcPr>
        <w:p w14:paraId="2A1BE3A8" w14:textId="77777777" w:rsidR="00E70780" w:rsidRDefault="00E70780">
          <w:pPr>
            <w:pStyle w:val="LogoCaption"/>
          </w:pPr>
        </w:p>
      </w:tc>
      <w:tc>
        <w:tcPr>
          <w:tcW w:w="9368" w:type="dxa"/>
          <w:vAlign w:val="bottom"/>
        </w:tcPr>
        <w:p w14:paraId="0AF974F5" w14:textId="77777777" w:rsidR="00E70780" w:rsidRDefault="00E70780">
          <w:pPr>
            <w:pStyle w:val="Header"/>
          </w:pPr>
        </w:p>
      </w:tc>
    </w:tr>
    <w:tr w:rsidR="00E70780" w14:paraId="7644ADD8" w14:textId="77777777">
      <w:trPr>
        <w:gridAfter w:val="2"/>
        <w:wAfter w:w="720" w:type="dxa"/>
        <w:trHeight w:hRule="exact" w:val="680"/>
      </w:trPr>
      <w:tc>
        <w:tcPr>
          <w:tcW w:w="9368" w:type="dxa"/>
          <w:vAlign w:val="bottom"/>
        </w:tcPr>
        <w:p w14:paraId="274BCAFA" w14:textId="77777777" w:rsidR="00E70780" w:rsidRDefault="00E70780">
          <w:pPr>
            <w:pStyle w:val="LogoCaption"/>
          </w:pPr>
        </w:p>
      </w:tc>
      <w:tc>
        <w:tcPr>
          <w:tcW w:w="9368" w:type="dxa"/>
          <w:vAlign w:val="bottom"/>
        </w:tcPr>
        <w:p w14:paraId="21B6A0D4" w14:textId="77777777" w:rsidR="00E70780" w:rsidRDefault="00E70780">
          <w:pPr>
            <w:pStyle w:val="Header"/>
          </w:pPr>
        </w:p>
      </w:tc>
    </w:tr>
    <w:tr w:rsidR="00E70780" w14:paraId="0078CFB9" w14:textId="77777777">
      <w:trPr>
        <w:gridAfter w:val="2"/>
        <w:wAfter w:w="720" w:type="dxa"/>
        <w:trHeight w:hRule="exact" w:val="680"/>
      </w:trPr>
      <w:tc>
        <w:tcPr>
          <w:tcW w:w="9368" w:type="dxa"/>
          <w:vAlign w:val="bottom"/>
        </w:tcPr>
        <w:p w14:paraId="43CE2696" w14:textId="77777777" w:rsidR="00E70780" w:rsidRDefault="00E70780">
          <w:pPr>
            <w:pStyle w:val="LogoCaption"/>
          </w:pPr>
        </w:p>
      </w:tc>
      <w:tc>
        <w:tcPr>
          <w:tcW w:w="9368" w:type="dxa"/>
          <w:vAlign w:val="bottom"/>
        </w:tcPr>
        <w:p w14:paraId="56AB30B7" w14:textId="77777777" w:rsidR="00E70780" w:rsidRDefault="00E70780">
          <w:pPr>
            <w:pStyle w:val="Header"/>
          </w:pPr>
        </w:p>
      </w:tc>
    </w:tr>
    <w:tr w:rsidR="00E70780" w14:paraId="229D1B68" w14:textId="77777777">
      <w:trPr>
        <w:gridAfter w:val="2"/>
        <w:wAfter w:w="360" w:type="dxa"/>
        <w:trHeight w:hRule="exact" w:val="680"/>
      </w:trPr>
      <w:tc>
        <w:tcPr>
          <w:tcW w:w="9368" w:type="dxa"/>
          <w:vAlign w:val="bottom"/>
        </w:tcPr>
        <w:p w14:paraId="35C5AD9F" w14:textId="77777777" w:rsidR="00E70780" w:rsidRDefault="00E70780">
          <w:pPr>
            <w:pStyle w:val="LogoCaption"/>
          </w:pPr>
        </w:p>
      </w:tc>
      <w:tc>
        <w:tcPr>
          <w:tcW w:w="9368" w:type="dxa"/>
          <w:vAlign w:val="bottom"/>
        </w:tcPr>
        <w:p w14:paraId="7BA27630" w14:textId="77777777" w:rsidR="00E70780" w:rsidRDefault="00E70780">
          <w:pPr>
            <w:pStyle w:val="Header"/>
          </w:pPr>
        </w:p>
      </w:tc>
    </w:tr>
    <w:tr w:rsidR="00E70780" w14:paraId="516FD9A3" w14:textId="77777777">
      <w:trPr>
        <w:gridAfter w:val="2"/>
        <w:wAfter w:w="720" w:type="dxa"/>
        <w:trHeight w:hRule="exact" w:val="680"/>
      </w:trPr>
      <w:tc>
        <w:tcPr>
          <w:tcW w:w="9368" w:type="dxa"/>
          <w:vAlign w:val="bottom"/>
        </w:tcPr>
        <w:p w14:paraId="003123F3" w14:textId="77777777" w:rsidR="00E70780" w:rsidRDefault="00E70780">
          <w:pPr>
            <w:pStyle w:val="LogoCaption"/>
          </w:pPr>
        </w:p>
      </w:tc>
      <w:tc>
        <w:tcPr>
          <w:tcW w:w="9368" w:type="dxa"/>
          <w:vAlign w:val="bottom"/>
        </w:tcPr>
        <w:p w14:paraId="783CD978" w14:textId="77777777" w:rsidR="00E70780" w:rsidRDefault="00E70780">
          <w:pPr>
            <w:pStyle w:val="Header"/>
          </w:pPr>
        </w:p>
      </w:tc>
    </w:tr>
    <w:tr w:rsidR="00E70780" w14:paraId="18E27C69" w14:textId="77777777">
      <w:trPr>
        <w:gridAfter w:val="2"/>
        <w:wAfter w:w="720" w:type="dxa"/>
        <w:trHeight w:hRule="exact" w:val="680"/>
      </w:trPr>
      <w:tc>
        <w:tcPr>
          <w:tcW w:w="9368" w:type="dxa"/>
          <w:vAlign w:val="bottom"/>
        </w:tcPr>
        <w:p w14:paraId="4AFD32FB" w14:textId="77777777" w:rsidR="00E70780" w:rsidRDefault="00E70780">
          <w:pPr>
            <w:pStyle w:val="LogoCaption"/>
          </w:pPr>
        </w:p>
      </w:tc>
      <w:tc>
        <w:tcPr>
          <w:tcW w:w="9368" w:type="dxa"/>
          <w:vAlign w:val="bottom"/>
        </w:tcPr>
        <w:p w14:paraId="6E99AF2E" w14:textId="77777777" w:rsidR="00E70780" w:rsidRDefault="00E70780">
          <w:pPr>
            <w:pStyle w:val="Header"/>
          </w:pPr>
        </w:p>
      </w:tc>
    </w:tr>
    <w:tr w:rsidR="00E70780" w14:paraId="424F993A" w14:textId="77777777">
      <w:trPr>
        <w:gridAfter w:val="2"/>
        <w:wAfter w:w="720" w:type="dxa"/>
        <w:trHeight w:hRule="exact" w:val="680"/>
      </w:trPr>
      <w:tc>
        <w:tcPr>
          <w:tcW w:w="9368" w:type="dxa"/>
          <w:vAlign w:val="bottom"/>
        </w:tcPr>
        <w:p w14:paraId="43CB95FF" w14:textId="77777777" w:rsidR="00E70780" w:rsidRDefault="00E70780">
          <w:pPr>
            <w:pStyle w:val="LogoCaption"/>
          </w:pPr>
        </w:p>
      </w:tc>
      <w:tc>
        <w:tcPr>
          <w:tcW w:w="9368" w:type="dxa"/>
          <w:vAlign w:val="bottom"/>
        </w:tcPr>
        <w:p w14:paraId="744626E8" w14:textId="77777777" w:rsidR="00E70780" w:rsidRDefault="00E70780">
          <w:pPr>
            <w:pStyle w:val="Header"/>
          </w:pPr>
        </w:p>
      </w:tc>
    </w:tr>
    <w:tr w:rsidR="00E70780" w14:paraId="6F7A9429" w14:textId="77777777">
      <w:trPr>
        <w:gridAfter w:val="2"/>
        <w:wAfter w:w="720" w:type="dxa"/>
        <w:trHeight w:hRule="exact" w:val="680"/>
      </w:trPr>
      <w:tc>
        <w:tcPr>
          <w:tcW w:w="9368" w:type="dxa"/>
          <w:vAlign w:val="bottom"/>
        </w:tcPr>
        <w:p w14:paraId="02B62529" w14:textId="77777777" w:rsidR="00E70780" w:rsidRDefault="00E70780">
          <w:pPr>
            <w:pStyle w:val="LogoCaption"/>
          </w:pPr>
        </w:p>
      </w:tc>
      <w:tc>
        <w:tcPr>
          <w:tcW w:w="9368" w:type="dxa"/>
          <w:vAlign w:val="bottom"/>
        </w:tcPr>
        <w:p w14:paraId="20BC3644" w14:textId="77777777" w:rsidR="00E70780" w:rsidRDefault="00E70780">
          <w:pPr>
            <w:pStyle w:val="Header"/>
          </w:pPr>
        </w:p>
      </w:tc>
    </w:tr>
    <w:tr w:rsidR="00E70780" w14:paraId="032EC379" w14:textId="77777777">
      <w:trPr>
        <w:gridAfter w:val="2"/>
        <w:wAfter w:w="720" w:type="dxa"/>
        <w:trHeight w:hRule="exact" w:val="680"/>
      </w:trPr>
      <w:tc>
        <w:tcPr>
          <w:tcW w:w="9368" w:type="dxa"/>
          <w:vAlign w:val="bottom"/>
        </w:tcPr>
        <w:p w14:paraId="4C92E859" w14:textId="77777777" w:rsidR="00E70780" w:rsidRDefault="00E70780">
          <w:pPr>
            <w:pStyle w:val="LogoCaption"/>
          </w:pPr>
        </w:p>
      </w:tc>
      <w:tc>
        <w:tcPr>
          <w:tcW w:w="9368" w:type="dxa"/>
          <w:vAlign w:val="bottom"/>
        </w:tcPr>
        <w:p w14:paraId="3AE8771F" w14:textId="77777777" w:rsidR="00E70780" w:rsidRDefault="00E70780">
          <w:pPr>
            <w:pStyle w:val="Header"/>
          </w:pPr>
        </w:p>
      </w:tc>
    </w:tr>
    <w:tr w:rsidR="00E70780" w14:paraId="1F2C6E76" w14:textId="77777777">
      <w:trPr>
        <w:gridAfter w:val="2"/>
        <w:wAfter w:w="720" w:type="dxa"/>
        <w:trHeight w:hRule="exact" w:val="680"/>
      </w:trPr>
      <w:tc>
        <w:tcPr>
          <w:tcW w:w="9368" w:type="dxa"/>
          <w:vAlign w:val="bottom"/>
        </w:tcPr>
        <w:p w14:paraId="340D98F4" w14:textId="77777777" w:rsidR="00E70780" w:rsidRDefault="00E70780">
          <w:pPr>
            <w:pStyle w:val="LogoCaption"/>
          </w:pPr>
        </w:p>
      </w:tc>
      <w:tc>
        <w:tcPr>
          <w:tcW w:w="9368" w:type="dxa"/>
          <w:vAlign w:val="bottom"/>
        </w:tcPr>
        <w:p w14:paraId="08B191A0" w14:textId="77777777" w:rsidR="00E70780" w:rsidRDefault="00E70780">
          <w:pPr>
            <w:pStyle w:val="Header"/>
          </w:pPr>
        </w:p>
      </w:tc>
    </w:tr>
    <w:tr w:rsidR="00E70780" w14:paraId="67C05657" w14:textId="77777777">
      <w:trPr>
        <w:gridAfter w:val="2"/>
        <w:wAfter w:w="720" w:type="dxa"/>
        <w:trHeight w:hRule="exact" w:val="680"/>
      </w:trPr>
      <w:tc>
        <w:tcPr>
          <w:tcW w:w="9368" w:type="dxa"/>
          <w:vAlign w:val="bottom"/>
        </w:tcPr>
        <w:p w14:paraId="0696555A" w14:textId="77777777" w:rsidR="00E70780" w:rsidRDefault="00E70780">
          <w:pPr>
            <w:pStyle w:val="LogoCaption"/>
          </w:pPr>
        </w:p>
      </w:tc>
      <w:tc>
        <w:tcPr>
          <w:tcW w:w="9368" w:type="dxa"/>
          <w:vAlign w:val="bottom"/>
        </w:tcPr>
        <w:p w14:paraId="5054FED0" w14:textId="77777777" w:rsidR="00E70780" w:rsidRDefault="00E70780">
          <w:pPr>
            <w:pStyle w:val="Header"/>
          </w:pPr>
        </w:p>
      </w:tc>
    </w:tr>
    <w:tr w:rsidR="00E70780" w14:paraId="7341EA37" w14:textId="77777777">
      <w:trPr>
        <w:gridAfter w:val="2"/>
        <w:wAfter w:w="720" w:type="dxa"/>
        <w:trHeight w:hRule="exact" w:val="680"/>
      </w:trPr>
      <w:tc>
        <w:tcPr>
          <w:tcW w:w="9368" w:type="dxa"/>
          <w:vAlign w:val="bottom"/>
        </w:tcPr>
        <w:p w14:paraId="58BD2D35" w14:textId="77777777" w:rsidR="00E70780" w:rsidRDefault="00E70780">
          <w:pPr>
            <w:pStyle w:val="LogoCaption"/>
          </w:pPr>
        </w:p>
      </w:tc>
      <w:tc>
        <w:tcPr>
          <w:tcW w:w="9368" w:type="dxa"/>
          <w:vAlign w:val="bottom"/>
        </w:tcPr>
        <w:p w14:paraId="6C7C2FC8" w14:textId="77777777" w:rsidR="00E70780" w:rsidRDefault="00E70780">
          <w:pPr>
            <w:pStyle w:val="Header"/>
          </w:pPr>
        </w:p>
      </w:tc>
    </w:tr>
    <w:tr w:rsidR="00E70780" w14:paraId="59C65F81" w14:textId="77777777">
      <w:trPr>
        <w:gridAfter w:val="2"/>
        <w:wAfter w:w="720" w:type="dxa"/>
        <w:trHeight w:hRule="exact" w:val="680"/>
      </w:trPr>
      <w:tc>
        <w:tcPr>
          <w:tcW w:w="9368" w:type="dxa"/>
          <w:vAlign w:val="bottom"/>
        </w:tcPr>
        <w:p w14:paraId="42C322D0" w14:textId="77777777" w:rsidR="00E70780" w:rsidRDefault="00E70780">
          <w:pPr>
            <w:pStyle w:val="LogoCaption"/>
          </w:pPr>
        </w:p>
      </w:tc>
      <w:tc>
        <w:tcPr>
          <w:tcW w:w="9368" w:type="dxa"/>
          <w:vAlign w:val="bottom"/>
        </w:tcPr>
        <w:p w14:paraId="531B4F84" w14:textId="77777777" w:rsidR="00E70780" w:rsidRDefault="00E70780">
          <w:pPr>
            <w:pStyle w:val="Header"/>
          </w:pPr>
        </w:p>
      </w:tc>
    </w:tr>
    <w:tr w:rsidR="00E70780" w14:paraId="483D488F" w14:textId="77777777">
      <w:trPr>
        <w:gridAfter w:val="2"/>
        <w:wAfter w:w="720" w:type="dxa"/>
        <w:trHeight w:hRule="exact" w:val="680"/>
      </w:trPr>
      <w:tc>
        <w:tcPr>
          <w:tcW w:w="9368" w:type="dxa"/>
          <w:vAlign w:val="bottom"/>
        </w:tcPr>
        <w:p w14:paraId="2A4ACEED" w14:textId="77777777" w:rsidR="00E70780" w:rsidRDefault="00E70780">
          <w:pPr>
            <w:pStyle w:val="LogoCaption"/>
          </w:pPr>
        </w:p>
      </w:tc>
      <w:tc>
        <w:tcPr>
          <w:tcW w:w="9368" w:type="dxa"/>
          <w:vAlign w:val="bottom"/>
        </w:tcPr>
        <w:p w14:paraId="12F125A1" w14:textId="77777777" w:rsidR="00E70780" w:rsidRDefault="00E70780">
          <w:pPr>
            <w:pStyle w:val="Header"/>
          </w:pPr>
        </w:p>
      </w:tc>
    </w:tr>
    <w:tr w:rsidR="00E70780" w14:paraId="2724963C" w14:textId="77777777">
      <w:trPr>
        <w:gridAfter w:val="2"/>
        <w:wAfter w:w="720" w:type="dxa"/>
        <w:trHeight w:hRule="exact" w:val="680"/>
      </w:trPr>
      <w:tc>
        <w:tcPr>
          <w:tcW w:w="9368" w:type="dxa"/>
          <w:vAlign w:val="bottom"/>
        </w:tcPr>
        <w:p w14:paraId="72158331" w14:textId="77777777" w:rsidR="00E70780" w:rsidRDefault="00E70780">
          <w:pPr>
            <w:pStyle w:val="LogoCaption"/>
          </w:pPr>
        </w:p>
      </w:tc>
      <w:tc>
        <w:tcPr>
          <w:tcW w:w="9368" w:type="dxa"/>
          <w:vAlign w:val="bottom"/>
        </w:tcPr>
        <w:p w14:paraId="3E56E88F" w14:textId="77777777" w:rsidR="00E70780" w:rsidRDefault="00E70780">
          <w:pPr>
            <w:pStyle w:val="Header"/>
          </w:pPr>
        </w:p>
      </w:tc>
    </w:tr>
    <w:tr w:rsidR="00E70780" w14:paraId="415ACBFC" w14:textId="77777777">
      <w:trPr>
        <w:gridAfter w:val="2"/>
        <w:wAfter w:w="720" w:type="dxa"/>
        <w:trHeight w:hRule="exact" w:val="680"/>
      </w:trPr>
      <w:tc>
        <w:tcPr>
          <w:tcW w:w="9368" w:type="dxa"/>
          <w:vAlign w:val="bottom"/>
        </w:tcPr>
        <w:p w14:paraId="41A43EEF" w14:textId="77777777" w:rsidR="00E70780" w:rsidRDefault="00E70780">
          <w:pPr>
            <w:pStyle w:val="LogoCaption"/>
          </w:pPr>
        </w:p>
      </w:tc>
      <w:tc>
        <w:tcPr>
          <w:tcW w:w="9368" w:type="dxa"/>
          <w:vAlign w:val="bottom"/>
        </w:tcPr>
        <w:p w14:paraId="550F2712" w14:textId="77777777" w:rsidR="00E70780" w:rsidRDefault="00E70780">
          <w:pPr>
            <w:pStyle w:val="Header"/>
          </w:pPr>
        </w:p>
      </w:tc>
    </w:tr>
    <w:tr w:rsidR="00E70780" w14:paraId="3823C042" w14:textId="77777777">
      <w:trPr>
        <w:gridAfter w:val="2"/>
        <w:wAfter w:w="720" w:type="dxa"/>
        <w:trHeight w:hRule="exact" w:val="680"/>
      </w:trPr>
      <w:tc>
        <w:tcPr>
          <w:tcW w:w="9368" w:type="dxa"/>
          <w:vAlign w:val="bottom"/>
        </w:tcPr>
        <w:p w14:paraId="53505258" w14:textId="77777777" w:rsidR="00E70780" w:rsidRDefault="00E70780">
          <w:pPr>
            <w:pStyle w:val="LogoCaption"/>
          </w:pPr>
        </w:p>
      </w:tc>
      <w:tc>
        <w:tcPr>
          <w:tcW w:w="9368" w:type="dxa"/>
          <w:vAlign w:val="bottom"/>
        </w:tcPr>
        <w:p w14:paraId="4B73E4F7" w14:textId="77777777" w:rsidR="00E70780" w:rsidRDefault="00E70780">
          <w:pPr>
            <w:pStyle w:val="Header"/>
          </w:pPr>
        </w:p>
      </w:tc>
    </w:tr>
    <w:tr w:rsidR="00E70780" w14:paraId="0B5D2B33" w14:textId="77777777">
      <w:trPr>
        <w:gridAfter w:val="2"/>
        <w:wAfter w:w="720" w:type="dxa"/>
        <w:trHeight w:hRule="exact" w:val="680"/>
      </w:trPr>
      <w:tc>
        <w:tcPr>
          <w:tcW w:w="9368" w:type="dxa"/>
          <w:vAlign w:val="bottom"/>
        </w:tcPr>
        <w:p w14:paraId="4E93665D" w14:textId="77777777" w:rsidR="00E70780" w:rsidRDefault="00E70780">
          <w:pPr>
            <w:pStyle w:val="LogoCaption"/>
          </w:pPr>
        </w:p>
      </w:tc>
      <w:tc>
        <w:tcPr>
          <w:tcW w:w="9368" w:type="dxa"/>
          <w:vAlign w:val="bottom"/>
        </w:tcPr>
        <w:p w14:paraId="07CAD515" w14:textId="77777777" w:rsidR="00E70780" w:rsidRDefault="00E70780">
          <w:pPr>
            <w:pStyle w:val="Header"/>
          </w:pPr>
        </w:p>
      </w:tc>
    </w:tr>
    <w:tr w:rsidR="00E70780" w14:paraId="7C531DC6" w14:textId="77777777">
      <w:trPr>
        <w:gridAfter w:val="2"/>
        <w:wAfter w:w="720" w:type="dxa"/>
        <w:trHeight w:hRule="exact" w:val="680"/>
      </w:trPr>
      <w:tc>
        <w:tcPr>
          <w:tcW w:w="9368" w:type="dxa"/>
          <w:vAlign w:val="bottom"/>
        </w:tcPr>
        <w:p w14:paraId="104EE938" w14:textId="77777777" w:rsidR="00E70780" w:rsidRDefault="00E70780">
          <w:pPr>
            <w:pStyle w:val="LogoCaption"/>
          </w:pPr>
        </w:p>
      </w:tc>
      <w:tc>
        <w:tcPr>
          <w:tcW w:w="9368" w:type="dxa"/>
          <w:vAlign w:val="bottom"/>
        </w:tcPr>
        <w:p w14:paraId="3E55CAD5" w14:textId="77777777" w:rsidR="00E70780" w:rsidRDefault="00E70780">
          <w:pPr>
            <w:pStyle w:val="Header"/>
          </w:pPr>
        </w:p>
      </w:tc>
    </w:tr>
    <w:tr w:rsidR="00E70780" w14:paraId="0E094626" w14:textId="77777777">
      <w:trPr>
        <w:gridAfter w:val="2"/>
        <w:wAfter w:w="720" w:type="dxa"/>
        <w:trHeight w:hRule="exact" w:val="680"/>
      </w:trPr>
      <w:tc>
        <w:tcPr>
          <w:tcW w:w="9368" w:type="dxa"/>
          <w:vAlign w:val="bottom"/>
        </w:tcPr>
        <w:p w14:paraId="1BAA3150" w14:textId="77777777" w:rsidR="00E70780" w:rsidRDefault="00E70780">
          <w:pPr>
            <w:pStyle w:val="LogoCaption"/>
          </w:pPr>
        </w:p>
      </w:tc>
      <w:tc>
        <w:tcPr>
          <w:tcW w:w="9368" w:type="dxa"/>
          <w:vAlign w:val="bottom"/>
        </w:tcPr>
        <w:p w14:paraId="6B32919E" w14:textId="77777777" w:rsidR="00E70780" w:rsidRDefault="00E70780">
          <w:pPr>
            <w:pStyle w:val="Header"/>
          </w:pPr>
        </w:p>
      </w:tc>
    </w:tr>
    <w:tr w:rsidR="00E70780" w14:paraId="283D9D09" w14:textId="77777777">
      <w:trPr>
        <w:gridAfter w:val="2"/>
        <w:wAfter w:w="720" w:type="dxa"/>
        <w:trHeight w:hRule="exact" w:val="680"/>
      </w:trPr>
      <w:tc>
        <w:tcPr>
          <w:tcW w:w="9368" w:type="dxa"/>
          <w:vAlign w:val="bottom"/>
        </w:tcPr>
        <w:p w14:paraId="14D4DB13" w14:textId="77777777" w:rsidR="00E70780" w:rsidRDefault="00E70780">
          <w:pPr>
            <w:pStyle w:val="LogoCaption"/>
          </w:pPr>
        </w:p>
      </w:tc>
      <w:tc>
        <w:tcPr>
          <w:tcW w:w="9368" w:type="dxa"/>
          <w:vAlign w:val="bottom"/>
        </w:tcPr>
        <w:p w14:paraId="44E53561" w14:textId="77777777" w:rsidR="00E70780" w:rsidRDefault="00E70780">
          <w:pPr>
            <w:pStyle w:val="Header"/>
          </w:pPr>
        </w:p>
      </w:tc>
    </w:tr>
    <w:tr w:rsidR="00E70780" w14:paraId="3E079CEE" w14:textId="77777777">
      <w:trPr>
        <w:gridAfter w:val="2"/>
        <w:wAfter w:w="720" w:type="dxa"/>
        <w:trHeight w:hRule="exact" w:val="680"/>
      </w:trPr>
      <w:tc>
        <w:tcPr>
          <w:tcW w:w="9368" w:type="dxa"/>
          <w:vAlign w:val="bottom"/>
        </w:tcPr>
        <w:p w14:paraId="5EBE3118" w14:textId="77777777" w:rsidR="00E70780" w:rsidRDefault="00E70780">
          <w:pPr>
            <w:pStyle w:val="LogoCaption"/>
          </w:pPr>
        </w:p>
      </w:tc>
      <w:tc>
        <w:tcPr>
          <w:tcW w:w="9368" w:type="dxa"/>
          <w:vAlign w:val="bottom"/>
        </w:tcPr>
        <w:p w14:paraId="416E42DB" w14:textId="77777777" w:rsidR="00E70780" w:rsidRDefault="00E70780">
          <w:pPr>
            <w:pStyle w:val="Header"/>
          </w:pPr>
        </w:p>
      </w:tc>
    </w:tr>
    <w:tr w:rsidR="00E70780" w14:paraId="2BEDBFAE" w14:textId="77777777">
      <w:trPr>
        <w:gridAfter w:val="2"/>
        <w:wAfter w:w="720" w:type="dxa"/>
        <w:trHeight w:hRule="exact" w:val="680"/>
      </w:trPr>
      <w:tc>
        <w:tcPr>
          <w:tcW w:w="9368" w:type="dxa"/>
          <w:vAlign w:val="bottom"/>
        </w:tcPr>
        <w:p w14:paraId="451C3A57" w14:textId="77777777" w:rsidR="00E70780" w:rsidRDefault="00E70780">
          <w:pPr>
            <w:pStyle w:val="LogoCaption"/>
          </w:pPr>
        </w:p>
      </w:tc>
      <w:tc>
        <w:tcPr>
          <w:tcW w:w="9368" w:type="dxa"/>
          <w:vAlign w:val="bottom"/>
        </w:tcPr>
        <w:p w14:paraId="66F6FA50" w14:textId="77777777" w:rsidR="00E70780" w:rsidRDefault="00E70780">
          <w:pPr>
            <w:pStyle w:val="Header"/>
          </w:pPr>
        </w:p>
      </w:tc>
    </w:tr>
    <w:tr w:rsidR="00E70780" w14:paraId="52CA3DC1" w14:textId="77777777">
      <w:trPr>
        <w:gridAfter w:val="2"/>
        <w:wAfter w:w="720" w:type="dxa"/>
        <w:trHeight w:hRule="exact" w:val="680"/>
      </w:trPr>
      <w:tc>
        <w:tcPr>
          <w:tcW w:w="9368" w:type="dxa"/>
          <w:vAlign w:val="bottom"/>
        </w:tcPr>
        <w:p w14:paraId="5ADF5046" w14:textId="77777777" w:rsidR="00E70780" w:rsidRDefault="00E70780">
          <w:pPr>
            <w:pStyle w:val="LogoCaption"/>
          </w:pPr>
        </w:p>
      </w:tc>
      <w:tc>
        <w:tcPr>
          <w:tcW w:w="9368" w:type="dxa"/>
          <w:vAlign w:val="bottom"/>
        </w:tcPr>
        <w:p w14:paraId="44177402" w14:textId="77777777" w:rsidR="00E70780" w:rsidRDefault="00E70780">
          <w:pPr>
            <w:pStyle w:val="Header"/>
          </w:pPr>
        </w:p>
      </w:tc>
    </w:tr>
    <w:tr w:rsidR="00E70780" w14:paraId="0BEB65C3" w14:textId="77777777">
      <w:trPr>
        <w:gridAfter w:val="2"/>
        <w:wAfter w:w="720" w:type="dxa"/>
        <w:trHeight w:hRule="exact" w:val="680"/>
      </w:trPr>
      <w:tc>
        <w:tcPr>
          <w:tcW w:w="9368" w:type="dxa"/>
          <w:vAlign w:val="bottom"/>
        </w:tcPr>
        <w:p w14:paraId="33AFE477" w14:textId="77777777" w:rsidR="00E70780" w:rsidRDefault="00E70780">
          <w:pPr>
            <w:pStyle w:val="LogoCaption"/>
          </w:pPr>
        </w:p>
      </w:tc>
      <w:tc>
        <w:tcPr>
          <w:tcW w:w="9368" w:type="dxa"/>
          <w:vAlign w:val="bottom"/>
        </w:tcPr>
        <w:p w14:paraId="7DDC6A6A" w14:textId="77777777" w:rsidR="00E70780" w:rsidRDefault="00E70780">
          <w:pPr>
            <w:pStyle w:val="Header"/>
          </w:pPr>
        </w:p>
      </w:tc>
    </w:tr>
    <w:tr w:rsidR="00E70780" w14:paraId="1EE92FE3" w14:textId="77777777">
      <w:trPr>
        <w:gridAfter w:val="2"/>
        <w:wAfter w:w="720" w:type="dxa"/>
        <w:trHeight w:hRule="exact" w:val="680"/>
      </w:trPr>
      <w:tc>
        <w:tcPr>
          <w:tcW w:w="9368" w:type="dxa"/>
          <w:vAlign w:val="bottom"/>
        </w:tcPr>
        <w:p w14:paraId="60ABAA0D" w14:textId="77777777" w:rsidR="00E70780" w:rsidRDefault="00E70780">
          <w:pPr>
            <w:pStyle w:val="LogoCaption"/>
          </w:pPr>
        </w:p>
      </w:tc>
      <w:tc>
        <w:tcPr>
          <w:tcW w:w="9368" w:type="dxa"/>
          <w:vAlign w:val="bottom"/>
        </w:tcPr>
        <w:p w14:paraId="34A7A81D" w14:textId="77777777" w:rsidR="00E70780" w:rsidRDefault="00E70780">
          <w:pPr>
            <w:pStyle w:val="Header"/>
          </w:pPr>
        </w:p>
      </w:tc>
    </w:tr>
    <w:tr w:rsidR="00E70780" w14:paraId="75BA8329" w14:textId="77777777">
      <w:trPr>
        <w:gridAfter w:val="2"/>
        <w:wAfter w:w="720" w:type="dxa"/>
        <w:trHeight w:hRule="exact" w:val="680"/>
      </w:trPr>
      <w:tc>
        <w:tcPr>
          <w:tcW w:w="9368" w:type="dxa"/>
          <w:vAlign w:val="bottom"/>
        </w:tcPr>
        <w:p w14:paraId="72DED8A6" w14:textId="77777777" w:rsidR="00E70780" w:rsidRDefault="00E70780">
          <w:pPr>
            <w:pStyle w:val="LogoCaption"/>
          </w:pPr>
        </w:p>
      </w:tc>
      <w:tc>
        <w:tcPr>
          <w:tcW w:w="9368" w:type="dxa"/>
          <w:vAlign w:val="bottom"/>
        </w:tcPr>
        <w:p w14:paraId="6A2A598E" w14:textId="77777777" w:rsidR="00E70780" w:rsidRDefault="00E70780">
          <w:pPr>
            <w:pStyle w:val="Header"/>
          </w:pPr>
        </w:p>
      </w:tc>
    </w:tr>
    <w:tr w:rsidR="00E70780" w14:paraId="37DAF633" w14:textId="77777777">
      <w:trPr>
        <w:gridAfter w:val="2"/>
        <w:wAfter w:w="720" w:type="dxa"/>
        <w:trHeight w:hRule="exact" w:val="680"/>
      </w:trPr>
      <w:tc>
        <w:tcPr>
          <w:tcW w:w="9368" w:type="dxa"/>
          <w:vAlign w:val="bottom"/>
        </w:tcPr>
        <w:p w14:paraId="0F46AF4A" w14:textId="77777777" w:rsidR="00E70780" w:rsidRDefault="00E70780">
          <w:pPr>
            <w:pStyle w:val="LogoCaption"/>
          </w:pPr>
        </w:p>
      </w:tc>
      <w:tc>
        <w:tcPr>
          <w:tcW w:w="9368" w:type="dxa"/>
          <w:vAlign w:val="bottom"/>
        </w:tcPr>
        <w:p w14:paraId="25BF52DF" w14:textId="77777777" w:rsidR="00E70780" w:rsidRDefault="00E70780">
          <w:pPr>
            <w:pStyle w:val="Header"/>
          </w:pPr>
        </w:p>
      </w:tc>
    </w:tr>
    <w:tr w:rsidR="00E70780" w14:paraId="49A9C326" w14:textId="77777777">
      <w:trPr>
        <w:gridAfter w:val="2"/>
        <w:wAfter w:w="720" w:type="dxa"/>
        <w:trHeight w:hRule="exact" w:val="680"/>
      </w:trPr>
      <w:tc>
        <w:tcPr>
          <w:tcW w:w="9368" w:type="dxa"/>
          <w:vAlign w:val="bottom"/>
        </w:tcPr>
        <w:p w14:paraId="6623DD6A" w14:textId="77777777" w:rsidR="00E70780" w:rsidRDefault="00E70780">
          <w:pPr>
            <w:pStyle w:val="LogoCaption"/>
          </w:pPr>
        </w:p>
      </w:tc>
      <w:tc>
        <w:tcPr>
          <w:tcW w:w="9368" w:type="dxa"/>
          <w:vAlign w:val="bottom"/>
        </w:tcPr>
        <w:p w14:paraId="08F21203" w14:textId="77777777" w:rsidR="00E70780" w:rsidRDefault="00E70780">
          <w:pPr>
            <w:pStyle w:val="Header"/>
          </w:pPr>
        </w:p>
      </w:tc>
    </w:tr>
    <w:tr w:rsidR="00E70780" w14:paraId="5DDFA8B7" w14:textId="77777777">
      <w:trPr>
        <w:gridAfter w:val="2"/>
        <w:wAfter w:w="720" w:type="dxa"/>
        <w:trHeight w:hRule="exact" w:val="680"/>
      </w:trPr>
      <w:tc>
        <w:tcPr>
          <w:tcW w:w="9368" w:type="dxa"/>
          <w:vAlign w:val="bottom"/>
        </w:tcPr>
        <w:p w14:paraId="10B05C47" w14:textId="77777777" w:rsidR="00E70780" w:rsidRDefault="00E70780">
          <w:pPr>
            <w:pStyle w:val="LogoCaption"/>
          </w:pPr>
        </w:p>
      </w:tc>
      <w:tc>
        <w:tcPr>
          <w:tcW w:w="9368" w:type="dxa"/>
          <w:vAlign w:val="bottom"/>
        </w:tcPr>
        <w:p w14:paraId="58D0D09B" w14:textId="77777777" w:rsidR="00E70780" w:rsidRDefault="00E70780">
          <w:pPr>
            <w:pStyle w:val="Header"/>
          </w:pPr>
        </w:p>
      </w:tc>
    </w:tr>
    <w:tr w:rsidR="00E70780" w14:paraId="404A3CB6" w14:textId="77777777">
      <w:trPr>
        <w:gridAfter w:val="2"/>
        <w:wAfter w:w="720" w:type="dxa"/>
        <w:trHeight w:hRule="exact" w:val="680"/>
      </w:trPr>
      <w:tc>
        <w:tcPr>
          <w:tcW w:w="9368" w:type="dxa"/>
          <w:vAlign w:val="bottom"/>
        </w:tcPr>
        <w:p w14:paraId="68586F96" w14:textId="77777777" w:rsidR="00E70780" w:rsidRDefault="00E70780">
          <w:pPr>
            <w:pStyle w:val="LogoCaption"/>
          </w:pPr>
        </w:p>
      </w:tc>
      <w:tc>
        <w:tcPr>
          <w:tcW w:w="9368" w:type="dxa"/>
          <w:vAlign w:val="bottom"/>
        </w:tcPr>
        <w:p w14:paraId="23BDB80B" w14:textId="77777777" w:rsidR="00E70780" w:rsidRDefault="00E70780">
          <w:pPr>
            <w:pStyle w:val="Header"/>
          </w:pPr>
        </w:p>
      </w:tc>
    </w:tr>
    <w:tr w:rsidR="00E70780" w14:paraId="6FB8B973" w14:textId="77777777">
      <w:trPr>
        <w:gridAfter w:val="2"/>
        <w:wAfter w:w="720" w:type="dxa"/>
        <w:trHeight w:hRule="exact" w:val="680"/>
      </w:trPr>
      <w:tc>
        <w:tcPr>
          <w:tcW w:w="9368" w:type="dxa"/>
          <w:vAlign w:val="bottom"/>
        </w:tcPr>
        <w:p w14:paraId="7B07ED3A" w14:textId="77777777" w:rsidR="00E70780" w:rsidRDefault="00E70780">
          <w:pPr>
            <w:pStyle w:val="LogoCaption"/>
          </w:pPr>
        </w:p>
      </w:tc>
      <w:tc>
        <w:tcPr>
          <w:tcW w:w="9368" w:type="dxa"/>
          <w:vAlign w:val="bottom"/>
        </w:tcPr>
        <w:p w14:paraId="7A24C579" w14:textId="77777777" w:rsidR="00E70780" w:rsidRDefault="00E70780">
          <w:pPr>
            <w:pStyle w:val="Header"/>
          </w:pPr>
        </w:p>
      </w:tc>
    </w:tr>
    <w:tr w:rsidR="00E70780" w14:paraId="6ADF5E31" w14:textId="77777777">
      <w:trPr>
        <w:gridAfter w:val="2"/>
        <w:wAfter w:w="720" w:type="dxa"/>
        <w:trHeight w:hRule="exact" w:val="680"/>
      </w:trPr>
      <w:tc>
        <w:tcPr>
          <w:tcW w:w="9368" w:type="dxa"/>
          <w:vAlign w:val="bottom"/>
        </w:tcPr>
        <w:p w14:paraId="1CAF72C8" w14:textId="77777777" w:rsidR="00E70780" w:rsidRDefault="00E70780">
          <w:pPr>
            <w:pStyle w:val="LogoCaption"/>
          </w:pPr>
        </w:p>
      </w:tc>
      <w:tc>
        <w:tcPr>
          <w:tcW w:w="9368" w:type="dxa"/>
          <w:vAlign w:val="bottom"/>
        </w:tcPr>
        <w:p w14:paraId="11D31BD4" w14:textId="77777777" w:rsidR="00E70780" w:rsidRDefault="00E70780">
          <w:pPr>
            <w:pStyle w:val="Header"/>
          </w:pPr>
        </w:p>
      </w:tc>
    </w:tr>
    <w:tr w:rsidR="00E70780" w14:paraId="1893DE5F" w14:textId="77777777">
      <w:trPr>
        <w:gridAfter w:val="2"/>
        <w:wAfter w:w="720" w:type="dxa"/>
        <w:trHeight w:hRule="exact" w:val="680"/>
      </w:trPr>
      <w:tc>
        <w:tcPr>
          <w:tcW w:w="9368" w:type="dxa"/>
          <w:vAlign w:val="bottom"/>
        </w:tcPr>
        <w:p w14:paraId="162D7743" w14:textId="77777777" w:rsidR="00E70780" w:rsidRDefault="00E70780">
          <w:pPr>
            <w:pStyle w:val="LogoCaption"/>
          </w:pPr>
        </w:p>
      </w:tc>
      <w:tc>
        <w:tcPr>
          <w:tcW w:w="9368" w:type="dxa"/>
          <w:vAlign w:val="bottom"/>
        </w:tcPr>
        <w:p w14:paraId="694509BF" w14:textId="77777777" w:rsidR="00E70780" w:rsidRDefault="00E70780">
          <w:pPr>
            <w:pStyle w:val="Header"/>
          </w:pPr>
        </w:p>
      </w:tc>
    </w:tr>
    <w:tr w:rsidR="00E70780" w14:paraId="465DA9DF" w14:textId="77777777">
      <w:trPr>
        <w:gridAfter w:val="2"/>
        <w:wAfter w:w="720" w:type="dxa"/>
        <w:trHeight w:hRule="exact" w:val="680"/>
      </w:trPr>
      <w:tc>
        <w:tcPr>
          <w:tcW w:w="9368" w:type="dxa"/>
          <w:vAlign w:val="bottom"/>
        </w:tcPr>
        <w:p w14:paraId="7BC6B142" w14:textId="77777777" w:rsidR="00E70780" w:rsidRDefault="00E70780">
          <w:pPr>
            <w:pStyle w:val="LogoCaption"/>
          </w:pPr>
        </w:p>
      </w:tc>
      <w:tc>
        <w:tcPr>
          <w:tcW w:w="9368" w:type="dxa"/>
          <w:vAlign w:val="bottom"/>
        </w:tcPr>
        <w:p w14:paraId="108B2D83" w14:textId="77777777" w:rsidR="00E70780" w:rsidRDefault="00E70780">
          <w:pPr>
            <w:pStyle w:val="Header"/>
          </w:pPr>
        </w:p>
      </w:tc>
    </w:tr>
    <w:tr w:rsidR="00E70780" w14:paraId="71505E93" w14:textId="77777777">
      <w:trPr>
        <w:gridAfter w:val="2"/>
        <w:wAfter w:w="720" w:type="dxa"/>
        <w:trHeight w:hRule="exact" w:val="680"/>
      </w:trPr>
      <w:tc>
        <w:tcPr>
          <w:tcW w:w="9368" w:type="dxa"/>
          <w:vAlign w:val="bottom"/>
        </w:tcPr>
        <w:p w14:paraId="124A9B18" w14:textId="77777777" w:rsidR="00E70780" w:rsidRDefault="00E70780">
          <w:pPr>
            <w:pStyle w:val="LogoCaption"/>
          </w:pPr>
        </w:p>
      </w:tc>
      <w:tc>
        <w:tcPr>
          <w:tcW w:w="9368" w:type="dxa"/>
          <w:vAlign w:val="bottom"/>
        </w:tcPr>
        <w:p w14:paraId="532C9B58" w14:textId="77777777" w:rsidR="00E70780" w:rsidRDefault="00E70780">
          <w:pPr>
            <w:pStyle w:val="Header"/>
          </w:pPr>
        </w:p>
      </w:tc>
    </w:tr>
    <w:tr w:rsidR="00E70780" w14:paraId="36B4AF21" w14:textId="77777777">
      <w:trPr>
        <w:gridAfter w:val="2"/>
        <w:wAfter w:w="720" w:type="dxa"/>
        <w:trHeight w:hRule="exact" w:val="680"/>
      </w:trPr>
      <w:tc>
        <w:tcPr>
          <w:tcW w:w="9368" w:type="dxa"/>
          <w:vAlign w:val="bottom"/>
        </w:tcPr>
        <w:p w14:paraId="334924EA" w14:textId="77777777" w:rsidR="00E70780" w:rsidRDefault="00E70780">
          <w:pPr>
            <w:pStyle w:val="LogoCaption"/>
          </w:pPr>
        </w:p>
      </w:tc>
      <w:tc>
        <w:tcPr>
          <w:tcW w:w="9368" w:type="dxa"/>
          <w:vAlign w:val="bottom"/>
        </w:tcPr>
        <w:p w14:paraId="1819F40F" w14:textId="77777777" w:rsidR="00E70780" w:rsidRDefault="00E70780">
          <w:pPr>
            <w:pStyle w:val="Header"/>
          </w:pPr>
        </w:p>
      </w:tc>
    </w:tr>
    <w:tr w:rsidR="00E70780" w14:paraId="283D87B9" w14:textId="77777777">
      <w:trPr>
        <w:gridAfter w:val="2"/>
        <w:wAfter w:w="720" w:type="dxa"/>
        <w:trHeight w:hRule="exact" w:val="680"/>
      </w:trPr>
      <w:tc>
        <w:tcPr>
          <w:tcW w:w="9368" w:type="dxa"/>
          <w:vAlign w:val="bottom"/>
        </w:tcPr>
        <w:p w14:paraId="4CAF49FF" w14:textId="77777777" w:rsidR="00E70780" w:rsidRDefault="00E70780">
          <w:pPr>
            <w:pStyle w:val="LogoCaption"/>
          </w:pPr>
        </w:p>
      </w:tc>
      <w:tc>
        <w:tcPr>
          <w:tcW w:w="9368" w:type="dxa"/>
          <w:vAlign w:val="bottom"/>
        </w:tcPr>
        <w:p w14:paraId="7BB6A0A3" w14:textId="77777777" w:rsidR="00E70780" w:rsidRDefault="00E70780">
          <w:pPr>
            <w:pStyle w:val="Header"/>
          </w:pPr>
        </w:p>
      </w:tc>
    </w:tr>
    <w:tr w:rsidR="00E70780" w14:paraId="3CAC312C" w14:textId="77777777">
      <w:trPr>
        <w:gridAfter w:val="2"/>
        <w:wAfter w:w="720" w:type="dxa"/>
        <w:trHeight w:hRule="exact" w:val="680"/>
      </w:trPr>
      <w:tc>
        <w:tcPr>
          <w:tcW w:w="9368" w:type="dxa"/>
          <w:vAlign w:val="bottom"/>
        </w:tcPr>
        <w:p w14:paraId="5B8C9D72" w14:textId="77777777" w:rsidR="00E70780" w:rsidRDefault="00E70780">
          <w:pPr>
            <w:pStyle w:val="LogoCaption"/>
          </w:pPr>
        </w:p>
      </w:tc>
      <w:tc>
        <w:tcPr>
          <w:tcW w:w="9368" w:type="dxa"/>
          <w:vAlign w:val="bottom"/>
        </w:tcPr>
        <w:p w14:paraId="3C810511" w14:textId="77777777" w:rsidR="00E70780" w:rsidRDefault="00E70780">
          <w:pPr>
            <w:pStyle w:val="Header"/>
          </w:pPr>
        </w:p>
      </w:tc>
    </w:tr>
    <w:tr w:rsidR="00E70780" w14:paraId="1790FEDE" w14:textId="77777777">
      <w:trPr>
        <w:gridAfter w:val="2"/>
        <w:wAfter w:w="720" w:type="dxa"/>
        <w:trHeight w:hRule="exact" w:val="680"/>
      </w:trPr>
      <w:tc>
        <w:tcPr>
          <w:tcW w:w="9368" w:type="dxa"/>
          <w:vAlign w:val="bottom"/>
        </w:tcPr>
        <w:p w14:paraId="34E73037" w14:textId="77777777" w:rsidR="00E70780" w:rsidRDefault="00E70780">
          <w:pPr>
            <w:pStyle w:val="LogoCaption"/>
          </w:pPr>
        </w:p>
      </w:tc>
      <w:tc>
        <w:tcPr>
          <w:tcW w:w="9368" w:type="dxa"/>
          <w:vAlign w:val="bottom"/>
        </w:tcPr>
        <w:p w14:paraId="24316F8B" w14:textId="77777777" w:rsidR="00E70780" w:rsidRDefault="00E70780">
          <w:pPr>
            <w:pStyle w:val="Header"/>
          </w:pPr>
        </w:p>
      </w:tc>
    </w:tr>
    <w:tr w:rsidR="00E70780" w14:paraId="4A191B97" w14:textId="77777777">
      <w:trPr>
        <w:gridAfter w:val="2"/>
        <w:wAfter w:w="720" w:type="dxa"/>
        <w:trHeight w:hRule="exact" w:val="680"/>
      </w:trPr>
      <w:tc>
        <w:tcPr>
          <w:tcW w:w="9368" w:type="dxa"/>
          <w:vAlign w:val="bottom"/>
        </w:tcPr>
        <w:p w14:paraId="308E362F" w14:textId="77777777" w:rsidR="00E70780" w:rsidRDefault="00E70780">
          <w:pPr>
            <w:pStyle w:val="LogoCaption"/>
          </w:pPr>
        </w:p>
      </w:tc>
      <w:tc>
        <w:tcPr>
          <w:tcW w:w="9368" w:type="dxa"/>
          <w:vAlign w:val="bottom"/>
        </w:tcPr>
        <w:p w14:paraId="5AC17101" w14:textId="77777777" w:rsidR="00E70780" w:rsidRDefault="00E70780">
          <w:pPr>
            <w:pStyle w:val="Header"/>
          </w:pPr>
        </w:p>
      </w:tc>
    </w:tr>
    <w:tr w:rsidR="00E70780" w14:paraId="2613448C" w14:textId="77777777">
      <w:trPr>
        <w:gridAfter w:val="2"/>
        <w:wAfter w:w="720" w:type="dxa"/>
        <w:trHeight w:hRule="exact" w:val="680"/>
      </w:trPr>
      <w:tc>
        <w:tcPr>
          <w:tcW w:w="9368" w:type="dxa"/>
          <w:vAlign w:val="bottom"/>
        </w:tcPr>
        <w:p w14:paraId="40443CBB" w14:textId="77777777" w:rsidR="00E70780" w:rsidRDefault="00E70780">
          <w:pPr>
            <w:pStyle w:val="LogoCaption"/>
          </w:pPr>
        </w:p>
      </w:tc>
      <w:tc>
        <w:tcPr>
          <w:tcW w:w="9368" w:type="dxa"/>
          <w:vAlign w:val="bottom"/>
        </w:tcPr>
        <w:p w14:paraId="14DAB9B6" w14:textId="77777777" w:rsidR="00E70780" w:rsidRDefault="00E70780">
          <w:pPr>
            <w:pStyle w:val="Header"/>
          </w:pPr>
        </w:p>
      </w:tc>
    </w:tr>
    <w:tr w:rsidR="00E70780" w14:paraId="5E93AFFA" w14:textId="77777777">
      <w:trPr>
        <w:gridAfter w:val="2"/>
        <w:wAfter w:w="360" w:type="dxa"/>
        <w:trHeight w:hRule="exact" w:val="680"/>
      </w:trPr>
      <w:tc>
        <w:tcPr>
          <w:tcW w:w="9368" w:type="dxa"/>
          <w:vAlign w:val="bottom"/>
        </w:tcPr>
        <w:p w14:paraId="4C3988FF" w14:textId="77777777" w:rsidR="00E70780" w:rsidRDefault="00E70780">
          <w:pPr>
            <w:pStyle w:val="LogoCaption"/>
          </w:pPr>
        </w:p>
      </w:tc>
      <w:tc>
        <w:tcPr>
          <w:tcW w:w="9368" w:type="dxa"/>
          <w:vAlign w:val="bottom"/>
        </w:tcPr>
        <w:p w14:paraId="56498C2E" w14:textId="77777777" w:rsidR="00E70780" w:rsidRDefault="00E70780">
          <w:pPr>
            <w:pStyle w:val="Header"/>
          </w:pPr>
        </w:p>
      </w:tc>
    </w:tr>
    <w:tr w:rsidR="00E70780" w14:paraId="2D460259" w14:textId="77777777">
      <w:trPr>
        <w:gridAfter w:val="2"/>
        <w:wAfter w:w="720" w:type="dxa"/>
        <w:trHeight w:hRule="exact" w:val="680"/>
      </w:trPr>
      <w:tc>
        <w:tcPr>
          <w:tcW w:w="9368" w:type="dxa"/>
          <w:vAlign w:val="bottom"/>
        </w:tcPr>
        <w:p w14:paraId="62D2FFE8" w14:textId="77777777" w:rsidR="00E70780" w:rsidRDefault="00E70780">
          <w:pPr>
            <w:pStyle w:val="LogoCaption"/>
          </w:pPr>
        </w:p>
      </w:tc>
      <w:tc>
        <w:tcPr>
          <w:tcW w:w="9368" w:type="dxa"/>
          <w:vAlign w:val="bottom"/>
        </w:tcPr>
        <w:p w14:paraId="53B04B4F" w14:textId="77777777" w:rsidR="00E70780" w:rsidRDefault="00E70780">
          <w:pPr>
            <w:pStyle w:val="Header"/>
          </w:pPr>
        </w:p>
      </w:tc>
    </w:tr>
    <w:tr w:rsidR="00E70780" w14:paraId="7E3F5C30" w14:textId="77777777">
      <w:trPr>
        <w:gridAfter w:val="2"/>
        <w:wAfter w:w="720" w:type="dxa"/>
        <w:trHeight w:hRule="exact" w:val="680"/>
      </w:trPr>
      <w:tc>
        <w:tcPr>
          <w:tcW w:w="9368" w:type="dxa"/>
          <w:vAlign w:val="bottom"/>
        </w:tcPr>
        <w:p w14:paraId="71D4D257" w14:textId="77777777" w:rsidR="00E70780" w:rsidRDefault="00E70780">
          <w:pPr>
            <w:pStyle w:val="LogoCaption"/>
          </w:pPr>
        </w:p>
      </w:tc>
      <w:tc>
        <w:tcPr>
          <w:tcW w:w="9368" w:type="dxa"/>
          <w:vAlign w:val="bottom"/>
        </w:tcPr>
        <w:p w14:paraId="0C9654C9" w14:textId="77777777" w:rsidR="00E70780" w:rsidRDefault="00E70780">
          <w:pPr>
            <w:pStyle w:val="Header"/>
          </w:pPr>
        </w:p>
      </w:tc>
    </w:tr>
    <w:tr w:rsidR="00E70780" w14:paraId="0257B33C" w14:textId="77777777">
      <w:trPr>
        <w:gridAfter w:val="2"/>
        <w:wAfter w:w="720" w:type="dxa"/>
        <w:trHeight w:hRule="exact" w:val="680"/>
      </w:trPr>
      <w:tc>
        <w:tcPr>
          <w:tcW w:w="9368" w:type="dxa"/>
          <w:vAlign w:val="bottom"/>
        </w:tcPr>
        <w:p w14:paraId="5FC08DFA" w14:textId="77777777" w:rsidR="00E70780" w:rsidRDefault="00E70780">
          <w:pPr>
            <w:pStyle w:val="LogoCaption"/>
          </w:pPr>
        </w:p>
      </w:tc>
      <w:tc>
        <w:tcPr>
          <w:tcW w:w="9368" w:type="dxa"/>
          <w:vAlign w:val="bottom"/>
        </w:tcPr>
        <w:p w14:paraId="7913A96D" w14:textId="77777777" w:rsidR="00E70780" w:rsidRDefault="00E70780">
          <w:pPr>
            <w:pStyle w:val="Header"/>
          </w:pPr>
        </w:p>
      </w:tc>
    </w:tr>
    <w:tr w:rsidR="00E70780" w14:paraId="0E3C4FFD" w14:textId="77777777">
      <w:trPr>
        <w:gridAfter w:val="2"/>
        <w:wAfter w:w="720" w:type="dxa"/>
        <w:trHeight w:hRule="exact" w:val="680"/>
      </w:trPr>
      <w:tc>
        <w:tcPr>
          <w:tcW w:w="9368" w:type="dxa"/>
          <w:vAlign w:val="bottom"/>
        </w:tcPr>
        <w:p w14:paraId="7983C95A" w14:textId="77777777" w:rsidR="00E70780" w:rsidRDefault="00E70780">
          <w:pPr>
            <w:pStyle w:val="LogoCaption"/>
          </w:pPr>
        </w:p>
      </w:tc>
      <w:tc>
        <w:tcPr>
          <w:tcW w:w="9368" w:type="dxa"/>
          <w:vAlign w:val="bottom"/>
        </w:tcPr>
        <w:p w14:paraId="4FD0899E" w14:textId="77777777" w:rsidR="00E70780" w:rsidRDefault="00E70780">
          <w:pPr>
            <w:pStyle w:val="Header"/>
          </w:pPr>
        </w:p>
      </w:tc>
    </w:tr>
    <w:tr w:rsidR="00E70780" w14:paraId="10190AEF" w14:textId="77777777">
      <w:trPr>
        <w:gridAfter w:val="2"/>
        <w:wAfter w:w="720" w:type="dxa"/>
        <w:trHeight w:hRule="exact" w:val="680"/>
      </w:trPr>
      <w:tc>
        <w:tcPr>
          <w:tcW w:w="9368" w:type="dxa"/>
          <w:vAlign w:val="bottom"/>
        </w:tcPr>
        <w:p w14:paraId="3AD54B5E" w14:textId="77777777" w:rsidR="00E70780" w:rsidRDefault="00E70780">
          <w:pPr>
            <w:pStyle w:val="LogoCaption"/>
          </w:pPr>
        </w:p>
      </w:tc>
      <w:tc>
        <w:tcPr>
          <w:tcW w:w="9368" w:type="dxa"/>
          <w:vAlign w:val="bottom"/>
        </w:tcPr>
        <w:p w14:paraId="23B9204E" w14:textId="77777777" w:rsidR="00E70780" w:rsidRDefault="00E70780">
          <w:pPr>
            <w:pStyle w:val="Header"/>
          </w:pPr>
        </w:p>
      </w:tc>
    </w:tr>
    <w:tr w:rsidR="00E70780" w14:paraId="4F6691ED" w14:textId="77777777">
      <w:trPr>
        <w:gridAfter w:val="2"/>
        <w:wAfter w:w="720" w:type="dxa"/>
        <w:trHeight w:hRule="exact" w:val="680"/>
      </w:trPr>
      <w:tc>
        <w:tcPr>
          <w:tcW w:w="9368" w:type="dxa"/>
          <w:vAlign w:val="bottom"/>
        </w:tcPr>
        <w:p w14:paraId="2BC527F3" w14:textId="77777777" w:rsidR="00E70780" w:rsidRDefault="00E70780">
          <w:pPr>
            <w:pStyle w:val="LogoCaption"/>
          </w:pPr>
        </w:p>
      </w:tc>
      <w:tc>
        <w:tcPr>
          <w:tcW w:w="9368" w:type="dxa"/>
          <w:vAlign w:val="bottom"/>
        </w:tcPr>
        <w:p w14:paraId="459A66CD" w14:textId="77777777" w:rsidR="00E70780" w:rsidRDefault="00E70780">
          <w:pPr>
            <w:pStyle w:val="Header"/>
          </w:pPr>
        </w:p>
      </w:tc>
    </w:tr>
    <w:tr w:rsidR="00E70780" w14:paraId="7920B63A" w14:textId="77777777">
      <w:trPr>
        <w:gridAfter w:val="2"/>
        <w:wAfter w:w="720" w:type="dxa"/>
        <w:trHeight w:hRule="exact" w:val="680"/>
      </w:trPr>
      <w:tc>
        <w:tcPr>
          <w:tcW w:w="9368" w:type="dxa"/>
          <w:vAlign w:val="bottom"/>
        </w:tcPr>
        <w:p w14:paraId="2CF90791" w14:textId="77777777" w:rsidR="00E70780" w:rsidRDefault="00E70780">
          <w:pPr>
            <w:pStyle w:val="LogoCaption"/>
          </w:pPr>
        </w:p>
      </w:tc>
      <w:tc>
        <w:tcPr>
          <w:tcW w:w="9368" w:type="dxa"/>
          <w:vAlign w:val="bottom"/>
        </w:tcPr>
        <w:p w14:paraId="68A410AD" w14:textId="77777777" w:rsidR="00E70780" w:rsidRDefault="00E70780">
          <w:pPr>
            <w:pStyle w:val="Header"/>
          </w:pPr>
        </w:p>
      </w:tc>
    </w:tr>
    <w:tr w:rsidR="00E70780" w14:paraId="091C725A" w14:textId="77777777">
      <w:trPr>
        <w:gridAfter w:val="2"/>
        <w:wAfter w:w="720" w:type="dxa"/>
        <w:trHeight w:hRule="exact" w:val="680"/>
      </w:trPr>
      <w:tc>
        <w:tcPr>
          <w:tcW w:w="9368" w:type="dxa"/>
          <w:vAlign w:val="bottom"/>
        </w:tcPr>
        <w:p w14:paraId="76FBD929" w14:textId="77777777" w:rsidR="00E70780" w:rsidRDefault="00E70780">
          <w:pPr>
            <w:pStyle w:val="LogoCaption"/>
          </w:pPr>
        </w:p>
      </w:tc>
      <w:tc>
        <w:tcPr>
          <w:tcW w:w="9368" w:type="dxa"/>
          <w:vAlign w:val="bottom"/>
        </w:tcPr>
        <w:p w14:paraId="36C6F11B" w14:textId="77777777" w:rsidR="00E70780" w:rsidRDefault="00E70780">
          <w:pPr>
            <w:pStyle w:val="Header"/>
          </w:pPr>
        </w:p>
      </w:tc>
    </w:tr>
    <w:tr w:rsidR="00E70780" w14:paraId="76EDE807" w14:textId="77777777">
      <w:trPr>
        <w:gridAfter w:val="2"/>
        <w:wAfter w:w="720" w:type="dxa"/>
        <w:trHeight w:hRule="exact" w:val="680"/>
      </w:trPr>
      <w:tc>
        <w:tcPr>
          <w:tcW w:w="9368" w:type="dxa"/>
          <w:vAlign w:val="bottom"/>
        </w:tcPr>
        <w:p w14:paraId="235B9C7F" w14:textId="77777777" w:rsidR="00E70780" w:rsidRDefault="00E70780">
          <w:pPr>
            <w:pStyle w:val="LogoCaption"/>
          </w:pPr>
        </w:p>
      </w:tc>
      <w:tc>
        <w:tcPr>
          <w:tcW w:w="9368" w:type="dxa"/>
          <w:vAlign w:val="bottom"/>
        </w:tcPr>
        <w:p w14:paraId="0C8F77A7" w14:textId="77777777" w:rsidR="00E70780" w:rsidRDefault="00E70780">
          <w:pPr>
            <w:pStyle w:val="Header"/>
          </w:pPr>
        </w:p>
      </w:tc>
    </w:tr>
    <w:tr w:rsidR="00E70780" w14:paraId="18AEF9B6" w14:textId="77777777">
      <w:trPr>
        <w:gridAfter w:val="2"/>
        <w:wAfter w:w="720" w:type="dxa"/>
        <w:trHeight w:hRule="exact" w:val="680"/>
      </w:trPr>
      <w:tc>
        <w:tcPr>
          <w:tcW w:w="9368" w:type="dxa"/>
          <w:vAlign w:val="bottom"/>
        </w:tcPr>
        <w:p w14:paraId="1FEB54BF" w14:textId="77777777" w:rsidR="00E70780" w:rsidRDefault="00E70780">
          <w:pPr>
            <w:pStyle w:val="LogoCaption"/>
          </w:pPr>
        </w:p>
      </w:tc>
      <w:tc>
        <w:tcPr>
          <w:tcW w:w="9368" w:type="dxa"/>
          <w:vAlign w:val="bottom"/>
        </w:tcPr>
        <w:p w14:paraId="221EF523" w14:textId="77777777" w:rsidR="00E70780" w:rsidRDefault="00E70780">
          <w:pPr>
            <w:pStyle w:val="Header"/>
          </w:pPr>
        </w:p>
      </w:tc>
    </w:tr>
    <w:tr w:rsidR="00E70780" w14:paraId="5BE88532" w14:textId="77777777">
      <w:trPr>
        <w:gridAfter w:val="2"/>
        <w:wAfter w:w="720" w:type="dxa"/>
        <w:trHeight w:hRule="exact" w:val="680"/>
      </w:trPr>
      <w:tc>
        <w:tcPr>
          <w:tcW w:w="9368" w:type="dxa"/>
          <w:vAlign w:val="bottom"/>
        </w:tcPr>
        <w:p w14:paraId="0BAE853A" w14:textId="77777777" w:rsidR="00E70780" w:rsidRDefault="00E70780">
          <w:pPr>
            <w:pStyle w:val="LogoCaption"/>
          </w:pPr>
        </w:p>
      </w:tc>
      <w:tc>
        <w:tcPr>
          <w:tcW w:w="9368" w:type="dxa"/>
          <w:vAlign w:val="bottom"/>
        </w:tcPr>
        <w:p w14:paraId="4139A7D6" w14:textId="77777777" w:rsidR="00E70780" w:rsidRDefault="00E70780">
          <w:pPr>
            <w:pStyle w:val="Header"/>
          </w:pPr>
        </w:p>
      </w:tc>
    </w:tr>
    <w:tr w:rsidR="00E70780" w14:paraId="7302E578" w14:textId="77777777">
      <w:trPr>
        <w:gridAfter w:val="2"/>
        <w:wAfter w:w="720" w:type="dxa"/>
        <w:trHeight w:hRule="exact" w:val="680"/>
      </w:trPr>
      <w:tc>
        <w:tcPr>
          <w:tcW w:w="9368" w:type="dxa"/>
          <w:vAlign w:val="bottom"/>
        </w:tcPr>
        <w:p w14:paraId="024AC1CF" w14:textId="77777777" w:rsidR="00E70780" w:rsidRDefault="00E70780">
          <w:pPr>
            <w:pStyle w:val="LogoCaption"/>
          </w:pPr>
        </w:p>
      </w:tc>
      <w:tc>
        <w:tcPr>
          <w:tcW w:w="9368" w:type="dxa"/>
          <w:vAlign w:val="bottom"/>
        </w:tcPr>
        <w:p w14:paraId="08F9D23B" w14:textId="77777777" w:rsidR="00E70780" w:rsidRDefault="00E70780">
          <w:pPr>
            <w:pStyle w:val="Header"/>
          </w:pPr>
        </w:p>
      </w:tc>
    </w:tr>
    <w:tr w:rsidR="00E70780" w14:paraId="3D2A83F3" w14:textId="77777777">
      <w:trPr>
        <w:gridAfter w:val="2"/>
        <w:wAfter w:w="720" w:type="dxa"/>
        <w:trHeight w:hRule="exact" w:val="680"/>
      </w:trPr>
      <w:tc>
        <w:tcPr>
          <w:tcW w:w="9368" w:type="dxa"/>
          <w:vAlign w:val="bottom"/>
        </w:tcPr>
        <w:p w14:paraId="512A1ABA" w14:textId="77777777" w:rsidR="00E70780" w:rsidRDefault="00E70780">
          <w:pPr>
            <w:pStyle w:val="LogoCaption"/>
          </w:pPr>
        </w:p>
      </w:tc>
      <w:tc>
        <w:tcPr>
          <w:tcW w:w="9368" w:type="dxa"/>
          <w:vAlign w:val="bottom"/>
        </w:tcPr>
        <w:p w14:paraId="57504316" w14:textId="77777777" w:rsidR="00E70780" w:rsidRDefault="00E70780">
          <w:pPr>
            <w:pStyle w:val="Header"/>
          </w:pPr>
        </w:p>
      </w:tc>
    </w:tr>
    <w:tr w:rsidR="00E70780" w14:paraId="5268D706" w14:textId="77777777">
      <w:trPr>
        <w:gridAfter w:val="2"/>
        <w:wAfter w:w="720" w:type="dxa"/>
        <w:trHeight w:hRule="exact" w:val="680"/>
      </w:trPr>
      <w:tc>
        <w:tcPr>
          <w:tcW w:w="9368" w:type="dxa"/>
          <w:vAlign w:val="bottom"/>
        </w:tcPr>
        <w:p w14:paraId="2314DCC4" w14:textId="77777777" w:rsidR="00E70780" w:rsidRDefault="00E70780">
          <w:pPr>
            <w:pStyle w:val="LogoCaption"/>
          </w:pPr>
        </w:p>
      </w:tc>
      <w:tc>
        <w:tcPr>
          <w:tcW w:w="9368" w:type="dxa"/>
          <w:vAlign w:val="bottom"/>
        </w:tcPr>
        <w:p w14:paraId="72661CB9" w14:textId="77777777" w:rsidR="00E70780" w:rsidRDefault="00E70780">
          <w:pPr>
            <w:pStyle w:val="Header"/>
          </w:pPr>
        </w:p>
      </w:tc>
    </w:tr>
    <w:tr w:rsidR="00E70780" w14:paraId="5C09019C" w14:textId="77777777">
      <w:trPr>
        <w:gridAfter w:val="2"/>
        <w:wAfter w:w="720" w:type="dxa"/>
        <w:trHeight w:hRule="exact" w:val="680"/>
      </w:trPr>
      <w:tc>
        <w:tcPr>
          <w:tcW w:w="9368" w:type="dxa"/>
          <w:vAlign w:val="bottom"/>
        </w:tcPr>
        <w:p w14:paraId="1B0DD7B9" w14:textId="77777777" w:rsidR="00E70780" w:rsidRDefault="00E70780">
          <w:pPr>
            <w:pStyle w:val="LogoCaption"/>
          </w:pPr>
        </w:p>
      </w:tc>
      <w:tc>
        <w:tcPr>
          <w:tcW w:w="9368" w:type="dxa"/>
          <w:vAlign w:val="bottom"/>
        </w:tcPr>
        <w:p w14:paraId="7D19A62D" w14:textId="77777777" w:rsidR="00E70780" w:rsidRDefault="00E70780">
          <w:pPr>
            <w:pStyle w:val="Header"/>
          </w:pPr>
        </w:p>
      </w:tc>
    </w:tr>
    <w:tr w:rsidR="00E70780" w14:paraId="35204EA4" w14:textId="77777777">
      <w:trPr>
        <w:gridAfter w:val="2"/>
        <w:wAfter w:w="720" w:type="dxa"/>
        <w:trHeight w:hRule="exact" w:val="680"/>
      </w:trPr>
      <w:tc>
        <w:tcPr>
          <w:tcW w:w="9368" w:type="dxa"/>
          <w:vAlign w:val="bottom"/>
        </w:tcPr>
        <w:p w14:paraId="608FA1D9" w14:textId="77777777" w:rsidR="00E70780" w:rsidRDefault="00E70780">
          <w:pPr>
            <w:pStyle w:val="LogoCaption"/>
          </w:pPr>
        </w:p>
      </w:tc>
      <w:tc>
        <w:tcPr>
          <w:tcW w:w="9368" w:type="dxa"/>
          <w:vAlign w:val="bottom"/>
        </w:tcPr>
        <w:p w14:paraId="0140FC6B" w14:textId="77777777" w:rsidR="00E70780" w:rsidRDefault="00E70780">
          <w:pPr>
            <w:pStyle w:val="Header"/>
          </w:pPr>
        </w:p>
      </w:tc>
    </w:tr>
    <w:tr w:rsidR="00E70780" w14:paraId="7C72BA84" w14:textId="77777777">
      <w:trPr>
        <w:gridAfter w:val="2"/>
        <w:wAfter w:w="720" w:type="dxa"/>
        <w:trHeight w:hRule="exact" w:val="680"/>
      </w:trPr>
      <w:tc>
        <w:tcPr>
          <w:tcW w:w="9368" w:type="dxa"/>
          <w:vAlign w:val="bottom"/>
        </w:tcPr>
        <w:p w14:paraId="3375C525" w14:textId="77777777" w:rsidR="00E70780" w:rsidRDefault="00E70780">
          <w:pPr>
            <w:pStyle w:val="LogoCaption"/>
          </w:pPr>
        </w:p>
      </w:tc>
      <w:tc>
        <w:tcPr>
          <w:tcW w:w="9368" w:type="dxa"/>
          <w:vAlign w:val="bottom"/>
        </w:tcPr>
        <w:p w14:paraId="4818DA12" w14:textId="77777777" w:rsidR="00E70780" w:rsidRDefault="00E70780">
          <w:pPr>
            <w:pStyle w:val="Header"/>
          </w:pPr>
        </w:p>
      </w:tc>
    </w:tr>
    <w:tr w:rsidR="00E70780" w14:paraId="3E1C641B" w14:textId="77777777">
      <w:trPr>
        <w:gridAfter w:val="2"/>
        <w:wAfter w:w="720" w:type="dxa"/>
        <w:trHeight w:hRule="exact" w:val="680"/>
      </w:trPr>
      <w:tc>
        <w:tcPr>
          <w:tcW w:w="9368" w:type="dxa"/>
          <w:vAlign w:val="bottom"/>
        </w:tcPr>
        <w:p w14:paraId="586A5788" w14:textId="77777777" w:rsidR="00E70780" w:rsidRDefault="00E70780">
          <w:pPr>
            <w:pStyle w:val="LogoCaption"/>
          </w:pPr>
        </w:p>
      </w:tc>
      <w:tc>
        <w:tcPr>
          <w:tcW w:w="9368" w:type="dxa"/>
          <w:vAlign w:val="bottom"/>
        </w:tcPr>
        <w:p w14:paraId="02ACE6BC" w14:textId="77777777" w:rsidR="00E70780" w:rsidRDefault="00E70780">
          <w:pPr>
            <w:pStyle w:val="Header"/>
          </w:pPr>
        </w:p>
      </w:tc>
    </w:tr>
    <w:tr w:rsidR="00E70780" w14:paraId="5EAE1E9B" w14:textId="77777777">
      <w:trPr>
        <w:gridAfter w:val="2"/>
        <w:wAfter w:w="720" w:type="dxa"/>
        <w:trHeight w:hRule="exact" w:val="680"/>
      </w:trPr>
      <w:tc>
        <w:tcPr>
          <w:tcW w:w="9368" w:type="dxa"/>
          <w:vAlign w:val="bottom"/>
        </w:tcPr>
        <w:p w14:paraId="62394749" w14:textId="77777777" w:rsidR="00E70780" w:rsidRDefault="00E70780">
          <w:pPr>
            <w:pStyle w:val="LogoCaption"/>
          </w:pPr>
        </w:p>
      </w:tc>
      <w:tc>
        <w:tcPr>
          <w:tcW w:w="9368" w:type="dxa"/>
          <w:vAlign w:val="bottom"/>
        </w:tcPr>
        <w:p w14:paraId="4A70A671" w14:textId="77777777" w:rsidR="00E70780" w:rsidRDefault="00E70780">
          <w:pPr>
            <w:pStyle w:val="Header"/>
          </w:pPr>
        </w:p>
      </w:tc>
    </w:tr>
    <w:tr w:rsidR="00E70780" w14:paraId="131612F1" w14:textId="77777777">
      <w:trPr>
        <w:gridAfter w:val="2"/>
        <w:wAfter w:w="720" w:type="dxa"/>
        <w:trHeight w:hRule="exact" w:val="680"/>
      </w:trPr>
      <w:tc>
        <w:tcPr>
          <w:tcW w:w="9368" w:type="dxa"/>
          <w:vAlign w:val="bottom"/>
        </w:tcPr>
        <w:p w14:paraId="58D90D2E" w14:textId="77777777" w:rsidR="00E70780" w:rsidRDefault="00E70780">
          <w:pPr>
            <w:pStyle w:val="LogoCaption"/>
          </w:pPr>
        </w:p>
      </w:tc>
      <w:tc>
        <w:tcPr>
          <w:tcW w:w="9368" w:type="dxa"/>
          <w:vAlign w:val="bottom"/>
        </w:tcPr>
        <w:p w14:paraId="19DB74A1" w14:textId="77777777" w:rsidR="00E70780" w:rsidRDefault="00E70780">
          <w:pPr>
            <w:pStyle w:val="Header"/>
          </w:pPr>
        </w:p>
      </w:tc>
    </w:tr>
    <w:tr w:rsidR="00E70780" w14:paraId="7739D46B" w14:textId="77777777">
      <w:trPr>
        <w:gridAfter w:val="2"/>
        <w:wAfter w:w="720" w:type="dxa"/>
        <w:trHeight w:hRule="exact" w:val="680"/>
      </w:trPr>
      <w:tc>
        <w:tcPr>
          <w:tcW w:w="9368" w:type="dxa"/>
          <w:vAlign w:val="bottom"/>
        </w:tcPr>
        <w:p w14:paraId="50E161D8" w14:textId="77777777" w:rsidR="00E70780" w:rsidRDefault="00E70780">
          <w:pPr>
            <w:pStyle w:val="LogoCaption"/>
          </w:pPr>
        </w:p>
      </w:tc>
      <w:tc>
        <w:tcPr>
          <w:tcW w:w="9368" w:type="dxa"/>
          <w:vAlign w:val="bottom"/>
        </w:tcPr>
        <w:p w14:paraId="71738172" w14:textId="77777777" w:rsidR="00E70780" w:rsidRDefault="00E70780">
          <w:pPr>
            <w:pStyle w:val="Header"/>
          </w:pPr>
        </w:p>
      </w:tc>
    </w:tr>
    <w:tr w:rsidR="00E70780" w14:paraId="1EF506D8" w14:textId="77777777">
      <w:trPr>
        <w:gridAfter w:val="2"/>
        <w:wAfter w:w="720" w:type="dxa"/>
        <w:trHeight w:hRule="exact" w:val="680"/>
      </w:trPr>
      <w:tc>
        <w:tcPr>
          <w:tcW w:w="9368" w:type="dxa"/>
          <w:vAlign w:val="bottom"/>
        </w:tcPr>
        <w:p w14:paraId="0096FD31" w14:textId="77777777" w:rsidR="00E70780" w:rsidRDefault="00E70780">
          <w:pPr>
            <w:pStyle w:val="LogoCaption"/>
          </w:pPr>
        </w:p>
      </w:tc>
      <w:tc>
        <w:tcPr>
          <w:tcW w:w="9368" w:type="dxa"/>
          <w:vAlign w:val="bottom"/>
        </w:tcPr>
        <w:p w14:paraId="3B7BFF11" w14:textId="77777777" w:rsidR="00E70780" w:rsidRDefault="00E70780">
          <w:pPr>
            <w:pStyle w:val="Header"/>
          </w:pPr>
        </w:p>
      </w:tc>
    </w:tr>
    <w:tr w:rsidR="00E70780" w14:paraId="06BDBC13" w14:textId="77777777">
      <w:trPr>
        <w:gridAfter w:val="2"/>
        <w:wAfter w:w="720" w:type="dxa"/>
        <w:trHeight w:hRule="exact" w:val="680"/>
      </w:trPr>
      <w:tc>
        <w:tcPr>
          <w:tcW w:w="9368" w:type="dxa"/>
          <w:vAlign w:val="bottom"/>
        </w:tcPr>
        <w:p w14:paraId="39145F57" w14:textId="77777777" w:rsidR="00E70780" w:rsidRDefault="00E70780">
          <w:pPr>
            <w:pStyle w:val="LogoCaption"/>
          </w:pPr>
        </w:p>
      </w:tc>
      <w:tc>
        <w:tcPr>
          <w:tcW w:w="9368" w:type="dxa"/>
          <w:vAlign w:val="bottom"/>
        </w:tcPr>
        <w:p w14:paraId="5D9A6266" w14:textId="77777777" w:rsidR="00E70780" w:rsidRDefault="00E70780">
          <w:pPr>
            <w:pStyle w:val="Header"/>
          </w:pPr>
        </w:p>
      </w:tc>
    </w:tr>
    <w:tr w:rsidR="00E70780" w14:paraId="7BEC61D7" w14:textId="77777777">
      <w:trPr>
        <w:gridAfter w:val="2"/>
        <w:wAfter w:w="720" w:type="dxa"/>
        <w:trHeight w:hRule="exact" w:val="680"/>
      </w:trPr>
      <w:tc>
        <w:tcPr>
          <w:tcW w:w="9368" w:type="dxa"/>
          <w:vAlign w:val="bottom"/>
        </w:tcPr>
        <w:p w14:paraId="37E4D049" w14:textId="77777777" w:rsidR="00E70780" w:rsidRDefault="00E70780">
          <w:pPr>
            <w:pStyle w:val="LogoCaption"/>
          </w:pPr>
        </w:p>
      </w:tc>
      <w:tc>
        <w:tcPr>
          <w:tcW w:w="9368" w:type="dxa"/>
          <w:vAlign w:val="bottom"/>
        </w:tcPr>
        <w:p w14:paraId="601760E0" w14:textId="77777777" w:rsidR="00E70780" w:rsidRDefault="00E70780">
          <w:pPr>
            <w:pStyle w:val="Header"/>
          </w:pPr>
        </w:p>
      </w:tc>
    </w:tr>
    <w:tr w:rsidR="00E70780" w14:paraId="52E948E9" w14:textId="77777777">
      <w:trPr>
        <w:gridAfter w:val="2"/>
        <w:wAfter w:w="720" w:type="dxa"/>
        <w:trHeight w:hRule="exact" w:val="680"/>
      </w:trPr>
      <w:tc>
        <w:tcPr>
          <w:tcW w:w="9368" w:type="dxa"/>
          <w:vAlign w:val="bottom"/>
        </w:tcPr>
        <w:p w14:paraId="36726799" w14:textId="77777777" w:rsidR="00E70780" w:rsidRDefault="00E70780">
          <w:pPr>
            <w:pStyle w:val="LogoCaption"/>
          </w:pPr>
        </w:p>
      </w:tc>
      <w:tc>
        <w:tcPr>
          <w:tcW w:w="9368" w:type="dxa"/>
          <w:vAlign w:val="bottom"/>
        </w:tcPr>
        <w:p w14:paraId="5DFD2109" w14:textId="77777777" w:rsidR="00E70780" w:rsidRDefault="00E70780">
          <w:pPr>
            <w:pStyle w:val="Header"/>
          </w:pPr>
        </w:p>
      </w:tc>
    </w:tr>
    <w:tr w:rsidR="00E70780" w14:paraId="5D10BF43" w14:textId="77777777">
      <w:trPr>
        <w:gridAfter w:val="2"/>
        <w:wAfter w:w="720" w:type="dxa"/>
        <w:trHeight w:hRule="exact" w:val="680"/>
      </w:trPr>
      <w:tc>
        <w:tcPr>
          <w:tcW w:w="9368" w:type="dxa"/>
          <w:vAlign w:val="bottom"/>
        </w:tcPr>
        <w:p w14:paraId="5A9EE909" w14:textId="77777777" w:rsidR="00E70780" w:rsidRDefault="00E70780">
          <w:pPr>
            <w:pStyle w:val="LogoCaption"/>
          </w:pPr>
        </w:p>
      </w:tc>
      <w:tc>
        <w:tcPr>
          <w:tcW w:w="9368" w:type="dxa"/>
          <w:vAlign w:val="bottom"/>
        </w:tcPr>
        <w:p w14:paraId="1D5EE8AC" w14:textId="77777777" w:rsidR="00E70780" w:rsidRDefault="00E70780">
          <w:pPr>
            <w:pStyle w:val="Header"/>
          </w:pPr>
        </w:p>
      </w:tc>
    </w:tr>
    <w:tr w:rsidR="00E70780" w14:paraId="2E0FEE1B" w14:textId="77777777">
      <w:trPr>
        <w:gridAfter w:val="2"/>
        <w:wAfter w:w="720" w:type="dxa"/>
        <w:trHeight w:hRule="exact" w:val="680"/>
      </w:trPr>
      <w:tc>
        <w:tcPr>
          <w:tcW w:w="9368" w:type="dxa"/>
          <w:vAlign w:val="bottom"/>
        </w:tcPr>
        <w:p w14:paraId="668650B1" w14:textId="77777777" w:rsidR="00E70780" w:rsidRDefault="00E70780">
          <w:pPr>
            <w:pStyle w:val="LogoCaption"/>
          </w:pPr>
        </w:p>
      </w:tc>
      <w:tc>
        <w:tcPr>
          <w:tcW w:w="9368" w:type="dxa"/>
          <w:vAlign w:val="bottom"/>
        </w:tcPr>
        <w:p w14:paraId="49D290F5" w14:textId="77777777" w:rsidR="00E70780" w:rsidRDefault="00E70780">
          <w:pPr>
            <w:pStyle w:val="Header"/>
          </w:pPr>
        </w:p>
      </w:tc>
    </w:tr>
    <w:tr w:rsidR="00E70780" w14:paraId="5DF0D3B5" w14:textId="77777777">
      <w:trPr>
        <w:gridAfter w:val="2"/>
        <w:wAfter w:w="720" w:type="dxa"/>
        <w:trHeight w:hRule="exact" w:val="680"/>
      </w:trPr>
      <w:tc>
        <w:tcPr>
          <w:tcW w:w="9368" w:type="dxa"/>
          <w:vAlign w:val="bottom"/>
        </w:tcPr>
        <w:p w14:paraId="342E5940" w14:textId="77777777" w:rsidR="00E70780" w:rsidRDefault="00E70780">
          <w:pPr>
            <w:pStyle w:val="LogoCaption"/>
          </w:pPr>
        </w:p>
      </w:tc>
      <w:tc>
        <w:tcPr>
          <w:tcW w:w="9368" w:type="dxa"/>
          <w:vAlign w:val="bottom"/>
        </w:tcPr>
        <w:p w14:paraId="7122C51D" w14:textId="77777777" w:rsidR="00E70780" w:rsidRDefault="00E70780">
          <w:pPr>
            <w:pStyle w:val="Header"/>
          </w:pPr>
        </w:p>
      </w:tc>
    </w:tr>
    <w:tr w:rsidR="00E70780" w14:paraId="09E6C293" w14:textId="77777777">
      <w:trPr>
        <w:gridAfter w:val="2"/>
        <w:wAfter w:w="720" w:type="dxa"/>
        <w:trHeight w:hRule="exact" w:val="680"/>
      </w:trPr>
      <w:tc>
        <w:tcPr>
          <w:tcW w:w="9368" w:type="dxa"/>
          <w:vAlign w:val="bottom"/>
        </w:tcPr>
        <w:p w14:paraId="7AF6AF6D" w14:textId="77777777" w:rsidR="00E70780" w:rsidRDefault="00E70780">
          <w:pPr>
            <w:pStyle w:val="LogoCaption"/>
          </w:pPr>
        </w:p>
      </w:tc>
      <w:tc>
        <w:tcPr>
          <w:tcW w:w="9368" w:type="dxa"/>
          <w:vAlign w:val="bottom"/>
        </w:tcPr>
        <w:p w14:paraId="64B4DF48" w14:textId="77777777" w:rsidR="00E70780" w:rsidRDefault="00E70780">
          <w:pPr>
            <w:pStyle w:val="Header"/>
          </w:pPr>
        </w:p>
      </w:tc>
    </w:tr>
    <w:tr w:rsidR="00E70780" w14:paraId="10060147" w14:textId="77777777">
      <w:trPr>
        <w:gridAfter w:val="2"/>
        <w:wAfter w:w="720" w:type="dxa"/>
        <w:trHeight w:hRule="exact" w:val="680"/>
      </w:trPr>
      <w:tc>
        <w:tcPr>
          <w:tcW w:w="9368" w:type="dxa"/>
          <w:vAlign w:val="bottom"/>
        </w:tcPr>
        <w:p w14:paraId="74C326B7" w14:textId="77777777" w:rsidR="00E70780" w:rsidRDefault="00E70780">
          <w:pPr>
            <w:pStyle w:val="LogoCaption"/>
          </w:pPr>
        </w:p>
      </w:tc>
      <w:tc>
        <w:tcPr>
          <w:tcW w:w="9368" w:type="dxa"/>
          <w:vAlign w:val="bottom"/>
        </w:tcPr>
        <w:p w14:paraId="7DB125D9" w14:textId="77777777" w:rsidR="00E70780" w:rsidRDefault="00E70780">
          <w:pPr>
            <w:pStyle w:val="Header"/>
          </w:pPr>
        </w:p>
      </w:tc>
    </w:tr>
    <w:tr w:rsidR="00E70780" w14:paraId="60EA7A14" w14:textId="77777777">
      <w:trPr>
        <w:gridAfter w:val="2"/>
        <w:wAfter w:w="720" w:type="dxa"/>
        <w:trHeight w:hRule="exact" w:val="680"/>
      </w:trPr>
      <w:tc>
        <w:tcPr>
          <w:tcW w:w="9368" w:type="dxa"/>
          <w:vAlign w:val="bottom"/>
        </w:tcPr>
        <w:p w14:paraId="516BB59E" w14:textId="77777777" w:rsidR="00E70780" w:rsidRDefault="00E70780">
          <w:pPr>
            <w:pStyle w:val="LogoCaption"/>
          </w:pPr>
        </w:p>
      </w:tc>
      <w:tc>
        <w:tcPr>
          <w:tcW w:w="9368" w:type="dxa"/>
          <w:vAlign w:val="bottom"/>
        </w:tcPr>
        <w:p w14:paraId="2C234A69" w14:textId="77777777" w:rsidR="00E70780" w:rsidRDefault="00E70780">
          <w:pPr>
            <w:pStyle w:val="Header"/>
          </w:pPr>
        </w:p>
      </w:tc>
    </w:tr>
    <w:tr w:rsidR="00E70780" w14:paraId="798B3932" w14:textId="77777777">
      <w:trPr>
        <w:gridAfter w:val="2"/>
        <w:wAfter w:w="720" w:type="dxa"/>
        <w:trHeight w:hRule="exact" w:val="680"/>
      </w:trPr>
      <w:tc>
        <w:tcPr>
          <w:tcW w:w="9368" w:type="dxa"/>
          <w:vAlign w:val="bottom"/>
        </w:tcPr>
        <w:p w14:paraId="1E5A4C9A" w14:textId="77777777" w:rsidR="00E70780" w:rsidRDefault="00E70780">
          <w:pPr>
            <w:pStyle w:val="LogoCaption"/>
          </w:pPr>
        </w:p>
      </w:tc>
      <w:tc>
        <w:tcPr>
          <w:tcW w:w="9368" w:type="dxa"/>
          <w:vAlign w:val="bottom"/>
        </w:tcPr>
        <w:p w14:paraId="093962AD" w14:textId="77777777" w:rsidR="00E70780" w:rsidRDefault="00E70780">
          <w:pPr>
            <w:pStyle w:val="Header"/>
          </w:pPr>
        </w:p>
      </w:tc>
    </w:tr>
    <w:tr w:rsidR="00E70780" w14:paraId="40696420" w14:textId="77777777">
      <w:trPr>
        <w:gridAfter w:val="2"/>
        <w:wAfter w:w="720" w:type="dxa"/>
        <w:trHeight w:hRule="exact" w:val="680"/>
      </w:trPr>
      <w:tc>
        <w:tcPr>
          <w:tcW w:w="9368" w:type="dxa"/>
          <w:vAlign w:val="bottom"/>
        </w:tcPr>
        <w:p w14:paraId="6D1E35C3" w14:textId="77777777" w:rsidR="00E70780" w:rsidRDefault="00E70780">
          <w:pPr>
            <w:pStyle w:val="LogoCaption"/>
          </w:pPr>
        </w:p>
      </w:tc>
      <w:tc>
        <w:tcPr>
          <w:tcW w:w="9368" w:type="dxa"/>
          <w:vAlign w:val="bottom"/>
        </w:tcPr>
        <w:p w14:paraId="3B016AC2" w14:textId="77777777" w:rsidR="00E70780" w:rsidRDefault="00E70780">
          <w:pPr>
            <w:pStyle w:val="Header"/>
          </w:pPr>
        </w:p>
      </w:tc>
    </w:tr>
    <w:tr w:rsidR="00E70780" w14:paraId="6EA40F9A" w14:textId="77777777">
      <w:trPr>
        <w:gridAfter w:val="2"/>
        <w:wAfter w:w="720" w:type="dxa"/>
        <w:trHeight w:hRule="exact" w:val="680"/>
      </w:trPr>
      <w:tc>
        <w:tcPr>
          <w:tcW w:w="9368" w:type="dxa"/>
          <w:vAlign w:val="bottom"/>
        </w:tcPr>
        <w:p w14:paraId="2632FCB0" w14:textId="77777777" w:rsidR="00E70780" w:rsidRDefault="00E70780">
          <w:pPr>
            <w:pStyle w:val="LogoCaption"/>
          </w:pPr>
        </w:p>
      </w:tc>
      <w:tc>
        <w:tcPr>
          <w:tcW w:w="9368" w:type="dxa"/>
          <w:vAlign w:val="bottom"/>
        </w:tcPr>
        <w:p w14:paraId="0D14B658" w14:textId="77777777" w:rsidR="00E70780" w:rsidRDefault="00E70780">
          <w:pPr>
            <w:pStyle w:val="Header"/>
          </w:pPr>
        </w:p>
      </w:tc>
    </w:tr>
    <w:tr w:rsidR="00E70780" w14:paraId="18D26906" w14:textId="77777777">
      <w:trPr>
        <w:gridAfter w:val="2"/>
        <w:wAfter w:w="720" w:type="dxa"/>
        <w:trHeight w:hRule="exact" w:val="680"/>
      </w:trPr>
      <w:tc>
        <w:tcPr>
          <w:tcW w:w="9368" w:type="dxa"/>
          <w:vAlign w:val="bottom"/>
        </w:tcPr>
        <w:p w14:paraId="26F78BA5" w14:textId="77777777" w:rsidR="00E70780" w:rsidRDefault="00E70780">
          <w:pPr>
            <w:pStyle w:val="LogoCaption"/>
          </w:pPr>
        </w:p>
      </w:tc>
      <w:tc>
        <w:tcPr>
          <w:tcW w:w="9368" w:type="dxa"/>
          <w:vAlign w:val="bottom"/>
        </w:tcPr>
        <w:p w14:paraId="01B506CC" w14:textId="77777777" w:rsidR="00E70780" w:rsidRDefault="00E70780">
          <w:pPr>
            <w:pStyle w:val="Header"/>
          </w:pPr>
        </w:p>
      </w:tc>
    </w:tr>
    <w:tr w:rsidR="00E70780" w14:paraId="3BA2F93D" w14:textId="77777777">
      <w:trPr>
        <w:gridAfter w:val="2"/>
        <w:wAfter w:w="720" w:type="dxa"/>
        <w:trHeight w:hRule="exact" w:val="680"/>
      </w:trPr>
      <w:tc>
        <w:tcPr>
          <w:tcW w:w="9368" w:type="dxa"/>
          <w:vAlign w:val="bottom"/>
        </w:tcPr>
        <w:p w14:paraId="5B13C566" w14:textId="77777777" w:rsidR="00E70780" w:rsidRDefault="00E70780">
          <w:pPr>
            <w:pStyle w:val="LogoCaption"/>
          </w:pPr>
        </w:p>
      </w:tc>
      <w:tc>
        <w:tcPr>
          <w:tcW w:w="9368" w:type="dxa"/>
          <w:vAlign w:val="bottom"/>
        </w:tcPr>
        <w:p w14:paraId="2088D012" w14:textId="77777777" w:rsidR="00E70780" w:rsidRDefault="00E70780">
          <w:pPr>
            <w:pStyle w:val="Header"/>
          </w:pPr>
        </w:p>
      </w:tc>
    </w:tr>
    <w:tr w:rsidR="00E70780" w14:paraId="53ACA265" w14:textId="77777777">
      <w:trPr>
        <w:gridAfter w:val="2"/>
        <w:wAfter w:w="720" w:type="dxa"/>
        <w:trHeight w:hRule="exact" w:val="680"/>
      </w:trPr>
      <w:tc>
        <w:tcPr>
          <w:tcW w:w="9368" w:type="dxa"/>
          <w:vAlign w:val="bottom"/>
        </w:tcPr>
        <w:p w14:paraId="76406390" w14:textId="77777777" w:rsidR="00E70780" w:rsidRDefault="00E70780">
          <w:pPr>
            <w:pStyle w:val="LogoCaption"/>
          </w:pPr>
        </w:p>
      </w:tc>
      <w:tc>
        <w:tcPr>
          <w:tcW w:w="9368" w:type="dxa"/>
          <w:vAlign w:val="bottom"/>
        </w:tcPr>
        <w:p w14:paraId="1F387351" w14:textId="77777777" w:rsidR="00E70780" w:rsidRDefault="00E70780">
          <w:pPr>
            <w:pStyle w:val="Header"/>
          </w:pPr>
        </w:p>
      </w:tc>
    </w:tr>
    <w:tr w:rsidR="00E70780" w14:paraId="13309548" w14:textId="77777777">
      <w:trPr>
        <w:gridAfter w:val="2"/>
        <w:wAfter w:w="720" w:type="dxa"/>
        <w:trHeight w:hRule="exact" w:val="680"/>
      </w:trPr>
      <w:tc>
        <w:tcPr>
          <w:tcW w:w="9368" w:type="dxa"/>
          <w:vAlign w:val="bottom"/>
        </w:tcPr>
        <w:p w14:paraId="20DEF0D5" w14:textId="77777777" w:rsidR="00E70780" w:rsidRDefault="00E70780">
          <w:pPr>
            <w:pStyle w:val="LogoCaption"/>
          </w:pPr>
        </w:p>
      </w:tc>
      <w:tc>
        <w:tcPr>
          <w:tcW w:w="9368" w:type="dxa"/>
          <w:vAlign w:val="bottom"/>
        </w:tcPr>
        <w:p w14:paraId="23C9E3B0" w14:textId="77777777" w:rsidR="00E70780" w:rsidRDefault="00E70780">
          <w:pPr>
            <w:pStyle w:val="Header"/>
          </w:pPr>
        </w:p>
      </w:tc>
    </w:tr>
    <w:tr w:rsidR="00E70780" w14:paraId="0DDA2D13" w14:textId="77777777">
      <w:trPr>
        <w:gridAfter w:val="1"/>
        <w:wAfter w:w="1080" w:type="dxa"/>
        <w:trHeight w:hRule="exact" w:val="680"/>
      </w:trPr>
      <w:tc>
        <w:tcPr>
          <w:tcW w:w="9368" w:type="dxa"/>
          <w:gridSpan w:val="2"/>
          <w:vAlign w:val="bottom"/>
        </w:tcPr>
        <w:p w14:paraId="49DBA36D" w14:textId="77777777" w:rsidR="00E70780" w:rsidRDefault="00E70780">
          <w:pPr>
            <w:pStyle w:val="LogoCaption"/>
          </w:pPr>
        </w:p>
      </w:tc>
      <w:tc>
        <w:tcPr>
          <w:tcW w:w="9368" w:type="dxa"/>
          <w:vAlign w:val="bottom"/>
        </w:tcPr>
        <w:p w14:paraId="0A197640" w14:textId="77777777" w:rsidR="00E70780" w:rsidRDefault="00E70780">
          <w:pPr>
            <w:pStyle w:val="Header"/>
          </w:pPr>
        </w:p>
      </w:tc>
    </w:tr>
    <w:tr w:rsidR="00E70780" w14:paraId="13D982FF" w14:textId="77777777">
      <w:trPr>
        <w:gridAfter w:val="1"/>
        <w:wAfter w:w="1080" w:type="dxa"/>
        <w:trHeight w:hRule="exact" w:val="680"/>
      </w:trPr>
      <w:tc>
        <w:tcPr>
          <w:tcW w:w="9368" w:type="dxa"/>
          <w:gridSpan w:val="2"/>
          <w:vAlign w:val="bottom"/>
        </w:tcPr>
        <w:p w14:paraId="05FFF1BF" w14:textId="77777777" w:rsidR="00E70780" w:rsidRDefault="00E70780">
          <w:pPr>
            <w:pStyle w:val="LogoCaption"/>
          </w:pPr>
        </w:p>
      </w:tc>
      <w:tc>
        <w:tcPr>
          <w:tcW w:w="9368" w:type="dxa"/>
          <w:vAlign w:val="bottom"/>
        </w:tcPr>
        <w:p w14:paraId="46E9D692" w14:textId="77777777" w:rsidR="00E70780" w:rsidRDefault="00E70780">
          <w:pPr>
            <w:pStyle w:val="Header"/>
          </w:pPr>
        </w:p>
      </w:tc>
    </w:tr>
    <w:tr w:rsidR="00E70780" w14:paraId="0A8DAB5F" w14:textId="77777777">
      <w:trPr>
        <w:gridAfter w:val="1"/>
        <w:wAfter w:w="1080" w:type="dxa"/>
        <w:trHeight w:hRule="exact" w:val="680"/>
      </w:trPr>
      <w:tc>
        <w:tcPr>
          <w:tcW w:w="9368" w:type="dxa"/>
          <w:gridSpan w:val="2"/>
          <w:vAlign w:val="bottom"/>
        </w:tcPr>
        <w:p w14:paraId="1A832FF4" w14:textId="77777777" w:rsidR="00E70780" w:rsidRDefault="00E70780">
          <w:pPr>
            <w:pStyle w:val="LogoCaption"/>
          </w:pPr>
        </w:p>
      </w:tc>
      <w:tc>
        <w:tcPr>
          <w:tcW w:w="9368" w:type="dxa"/>
          <w:vAlign w:val="bottom"/>
        </w:tcPr>
        <w:p w14:paraId="35D369C6" w14:textId="77777777" w:rsidR="00E70780" w:rsidRDefault="00E70780">
          <w:pPr>
            <w:pStyle w:val="Header"/>
          </w:pPr>
        </w:p>
      </w:tc>
    </w:tr>
    <w:tr w:rsidR="00E70780" w14:paraId="4F1CFB25" w14:textId="77777777">
      <w:trPr>
        <w:gridAfter w:val="1"/>
        <w:wAfter w:w="1080" w:type="dxa"/>
        <w:trHeight w:hRule="exact" w:val="680"/>
      </w:trPr>
      <w:tc>
        <w:tcPr>
          <w:tcW w:w="9368" w:type="dxa"/>
          <w:gridSpan w:val="2"/>
          <w:vAlign w:val="bottom"/>
        </w:tcPr>
        <w:p w14:paraId="77F41833" w14:textId="77777777" w:rsidR="00E70780" w:rsidRDefault="00E70780">
          <w:pPr>
            <w:pStyle w:val="LogoCaption"/>
          </w:pPr>
        </w:p>
      </w:tc>
      <w:tc>
        <w:tcPr>
          <w:tcW w:w="9368" w:type="dxa"/>
          <w:vAlign w:val="bottom"/>
        </w:tcPr>
        <w:p w14:paraId="6A5161AC" w14:textId="77777777" w:rsidR="00E70780" w:rsidRDefault="00E70780">
          <w:pPr>
            <w:pStyle w:val="Header"/>
          </w:pPr>
        </w:p>
      </w:tc>
    </w:tr>
    <w:tr w:rsidR="00E70780" w14:paraId="5EB416EC" w14:textId="77777777">
      <w:trPr>
        <w:gridAfter w:val="1"/>
        <w:wAfter w:w="1080" w:type="dxa"/>
        <w:trHeight w:hRule="exact" w:val="680"/>
      </w:trPr>
      <w:tc>
        <w:tcPr>
          <w:tcW w:w="9368" w:type="dxa"/>
          <w:gridSpan w:val="2"/>
          <w:vAlign w:val="bottom"/>
        </w:tcPr>
        <w:p w14:paraId="25DB975B" w14:textId="77777777" w:rsidR="00E70780" w:rsidRDefault="00E70780">
          <w:pPr>
            <w:pStyle w:val="LogoCaption"/>
          </w:pPr>
        </w:p>
      </w:tc>
      <w:tc>
        <w:tcPr>
          <w:tcW w:w="9368" w:type="dxa"/>
          <w:vAlign w:val="bottom"/>
        </w:tcPr>
        <w:p w14:paraId="744A3A86" w14:textId="77777777" w:rsidR="00E70780" w:rsidRDefault="00E70780">
          <w:pPr>
            <w:pStyle w:val="Header"/>
          </w:pPr>
        </w:p>
      </w:tc>
    </w:tr>
    <w:tr w:rsidR="00E70780" w14:paraId="3066A69C" w14:textId="77777777">
      <w:trPr>
        <w:gridAfter w:val="1"/>
        <w:wAfter w:w="1080" w:type="dxa"/>
        <w:trHeight w:hRule="exact" w:val="680"/>
      </w:trPr>
      <w:tc>
        <w:tcPr>
          <w:tcW w:w="9368" w:type="dxa"/>
          <w:gridSpan w:val="2"/>
          <w:vAlign w:val="bottom"/>
        </w:tcPr>
        <w:p w14:paraId="3DE03978" w14:textId="77777777" w:rsidR="00E70780" w:rsidRDefault="00E70780">
          <w:pPr>
            <w:pStyle w:val="LogoCaption"/>
          </w:pPr>
        </w:p>
      </w:tc>
      <w:tc>
        <w:tcPr>
          <w:tcW w:w="9368" w:type="dxa"/>
          <w:vAlign w:val="bottom"/>
        </w:tcPr>
        <w:p w14:paraId="5E099359" w14:textId="77777777" w:rsidR="00E70780" w:rsidRDefault="00E70780">
          <w:pPr>
            <w:pStyle w:val="Header"/>
          </w:pPr>
        </w:p>
      </w:tc>
    </w:tr>
    <w:tr w:rsidR="00E70780" w14:paraId="3EF5194E" w14:textId="77777777">
      <w:trPr>
        <w:gridAfter w:val="1"/>
        <w:wAfter w:w="1080" w:type="dxa"/>
        <w:trHeight w:hRule="exact" w:val="680"/>
      </w:trPr>
      <w:tc>
        <w:tcPr>
          <w:tcW w:w="9368" w:type="dxa"/>
          <w:gridSpan w:val="2"/>
          <w:vAlign w:val="bottom"/>
        </w:tcPr>
        <w:p w14:paraId="6D126A03" w14:textId="77777777" w:rsidR="00E70780" w:rsidRDefault="00E70780">
          <w:pPr>
            <w:pStyle w:val="LogoCaption"/>
          </w:pPr>
        </w:p>
      </w:tc>
      <w:tc>
        <w:tcPr>
          <w:tcW w:w="9368" w:type="dxa"/>
          <w:vAlign w:val="bottom"/>
        </w:tcPr>
        <w:p w14:paraId="7679EFE5" w14:textId="77777777" w:rsidR="00E70780" w:rsidRDefault="00E70780">
          <w:pPr>
            <w:pStyle w:val="Header"/>
          </w:pPr>
        </w:p>
      </w:tc>
    </w:tr>
    <w:tr w:rsidR="00E70780" w14:paraId="56CCE574" w14:textId="77777777">
      <w:trPr>
        <w:gridAfter w:val="1"/>
        <w:wAfter w:w="1080" w:type="dxa"/>
        <w:trHeight w:hRule="exact" w:val="680"/>
      </w:trPr>
      <w:tc>
        <w:tcPr>
          <w:tcW w:w="9368" w:type="dxa"/>
          <w:gridSpan w:val="2"/>
          <w:vAlign w:val="bottom"/>
        </w:tcPr>
        <w:p w14:paraId="5BD89B94" w14:textId="77777777" w:rsidR="00E70780" w:rsidRDefault="00E70780">
          <w:pPr>
            <w:pStyle w:val="LogoCaption"/>
          </w:pPr>
        </w:p>
      </w:tc>
      <w:tc>
        <w:tcPr>
          <w:tcW w:w="9368" w:type="dxa"/>
          <w:vAlign w:val="bottom"/>
        </w:tcPr>
        <w:p w14:paraId="1FD5593B" w14:textId="77777777" w:rsidR="00E70780" w:rsidRDefault="00E70780">
          <w:pPr>
            <w:pStyle w:val="Header"/>
          </w:pPr>
        </w:p>
      </w:tc>
    </w:tr>
    <w:tr w:rsidR="00E70780" w14:paraId="0435D229" w14:textId="77777777">
      <w:trPr>
        <w:gridAfter w:val="1"/>
        <w:wAfter w:w="1080" w:type="dxa"/>
        <w:trHeight w:hRule="exact" w:val="680"/>
      </w:trPr>
      <w:tc>
        <w:tcPr>
          <w:tcW w:w="9368" w:type="dxa"/>
          <w:gridSpan w:val="2"/>
          <w:vAlign w:val="bottom"/>
        </w:tcPr>
        <w:p w14:paraId="0D8B75C0" w14:textId="77777777" w:rsidR="00E70780" w:rsidRDefault="00E70780">
          <w:pPr>
            <w:pStyle w:val="LogoCaption"/>
          </w:pPr>
        </w:p>
      </w:tc>
      <w:tc>
        <w:tcPr>
          <w:tcW w:w="9368" w:type="dxa"/>
          <w:vAlign w:val="bottom"/>
        </w:tcPr>
        <w:p w14:paraId="3A30FBBA" w14:textId="77777777" w:rsidR="00E70780" w:rsidRDefault="00E70780">
          <w:pPr>
            <w:pStyle w:val="Header"/>
          </w:pPr>
        </w:p>
      </w:tc>
    </w:tr>
    <w:tr w:rsidR="00E70780" w14:paraId="2FCEC16E" w14:textId="77777777">
      <w:trPr>
        <w:gridAfter w:val="1"/>
        <w:wAfter w:w="1080" w:type="dxa"/>
        <w:trHeight w:hRule="exact" w:val="680"/>
      </w:trPr>
      <w:tc>
        <w:tcPr>
          <w:tcW w:w="9368" w:type="dxa"/>
          <w:gridSpan w:val="2"/>
          <w:vAlign w:val="bottom"/>
        </w:tcPr>
        <w:p w14:paraId="1FCC1C3A" w14:textId="77777777" w:rsidR="00E70780" w:rsidRDefault="00E70780">
          <w:pPr>
            <w:pStyle w:val="LogoCaption"/>
          </w:pPr>
        </w:p>
      </w:tc>
      <w:tc>
        <w:tcPr>
          <w:tcW w:w="9368" w:type="dxa"/>
          <w:vAlign w:val="bottom"/>
        </w:tcPr>
        <w:p w14:paraId="7463B2C9" w14:textId="77777777" w:rsidR="00E70780" w:rsidRDefault="00E70780">
          <w:pPr>
            <w:pStyle w:val="Header"/>
          </w:pPr>
        </w:p>
      </w:tc>
    </w:tr>
    <w:tr w:rsidR="00E70780" w14:paraId="6FAC8684" w14:textId="77777777">
      <w:trPr>
        <w:gridAfter w:val="1"/>
        <w:wAfter w:w="1080" w:type="dxa"/>
        <w:trHeight w:hRule="exact" w:val="680"/>
      </w:trPr>
      <w:tc>
        <w:tcPr>
          <w:tcW w:w="9368" w:type="dxa"/>
          <w:gridSpan w:val="2"/>
          <w:vAlign w:val="bottom"/>
        </w:tcPr>
        <w:p w14:paraId="29DF6EE8" w14:textId="77777777" w:rsidR="00E70780" w:rsidRDefault="00E70780">
          <w:pPr>
            <w:pStyle w:val="LogoCaption"/>
          </w:pPr>
        </w:p>
      </w:tc>
      <w:tc>
        <w:tcPr>
          <w:tcW w:w="9368" w:type="dxa"/>
          <w:vAlign w:val="bottom"/>
        </w:tcPr>
        <w:p w14:paraId="7BAE7ADE" w14:textId="77777777" w:rsidR="00E70780" w:rsidRDefault="00E70780">
          <w:pPr>
            <w:pStyle w:val="Header"/>
          </w:pPr>
        </w:p>
      </w:tc>
    </w:tr>
    <w:tr w:rsidR="00E70780" w14:paraId="07617B6C" w14:textId="77777777">
      <w:trPr>
        <w:gridAfter w:val="1"/>
        <w:wAfter w:w="1080" w:type="dxa"/>
        <w:trHeight w:hRule="exact" w:val="680"/>
      </w:trPr>
      <w:tc>
        <w:tcPr>
          <w:tcW w:w="9368" w:type="dxa"/>
          <w:gridSpan w:val="2"/>
          <w:vAlign w:val="bottom"/>
        </w:tcPr>
        <w:p w14:paraId="48B15723" w14:textId="77777777" w:rsidR="00E70780" w:rsidRDefault="00E70780">
          <w:pPr>
            <w:pStyle w:val="LogoCaption"/>
          </w:pPr>
        </w:p>
      </w:tc>
      <w:tc>
        <w:tcPr>
          <w:tcW w:w="9368" w:type="dxa"/>
          <w:vAlign w:val="bottom"/>
        </w:tcPr>
        <w:p w14:paraId="5668A3D1" w14:textId="77777777" w:rsidR="00E70780" w:rsidRDefault="00E70780">
          <w:pPr>
            <w:pStyle w:val="Header"/>
          </w:pPr>
        </w:p>
      </w:tc>
    </w:tr>
    <w:tr w:rsidR="00E70780" w14:paraId="64DC5C23" w14:textId="77777777">
      <w:trPr>
        <w:gridAfter w:val="1"/>
        <w:wAfter w:w="1080" w:type="dxa"/>
        <w:trHeight w:hRule="exact" w:val="680"/>
      </w:trPr>
      <w:tc>
        <w:tcPr>
          <w:tcW w:w="9368" w:type="dxa"/>
          <w:gridSpan w:val="2"/>
          <w:vAlign w:val="bottom"/>
        </w:tcPr>
        <w:p w14:paraId="41C88054" w14:textId="77777777" w:rsidR="00E70780" w:rsidRDefault="00E70780">
          <w:pPr>
            <w:pStyle w:val="LogoCaption"/>
          </w:pPr>
        </w:p>
      </w:tc>
      <w:tc>
        <w:tcPr>
          <w:tcW w:w="9368" w:type="dxa"/>
          <w:vAlign w:val="bottom"/>
        </w:tcPr>
        <w:p w14:paraId="43EFE2CB" w14:textId="77777777" w:rsidR="00E70780" w:rsidRDefault="00E70780">
          <w:pPr>
            <w:pStyle w:val="Header"/>
          </w:pPr>
        </w:p>
      </w:tc>
    </w:tr>
    <w:tr w:rsidR="00E70780" w14:paraId="3213E047" w14:textId="77777777">
      <w:trPr>
        <w:gridAfter w:val="1"/>
        <w:wAfter w:w="1080" w:type="dxa"/>
        <w:trHeight w:hRule="exact" w:val="680"/>
      </w:trPr>
      <w:tc>
        <w:tcPr>
          <w:tcW w:w="9368" w:type="dxa"/>
          <w:gridSpan w:val="2"/>
          <w:vAlign w:val="bottom"/>
        </w:tcPr>
        <w:p w14:paraId="74C7951C" w14:textId="77777777" w:rsidR="00E70780" w:rsidRDefault="00E70780">
          <w:pPr>
            <w:pStyle w:val="LogoCaption"/>
          </w:pPr>
        </w:p>
      </w:tc>
      <w:tc>
        <w:tcPr>
          <w:tcW w:w="9368" w:type="dxa"/>
          <w:vAlign w:val="bottom"/>
        </w:tcPr>
        <w:p w14:paraId="27B050AE" w14:textId="77777777" w:rsidR="00E70780" w:rsidRDefault="00E70780">
          <w:pPr>
            <w:pStyle w:val="Header"/>
          </w:pPr>
        </w:p>
      </w:tc>
    </w:tr>
    <w:tr w:rsidR="00E70780" w14:paraId="298206FE" w14:textId="77777777">
      <w:trPr>
        <w:gridAfter w:val="1"/>
        <w:wAfter w:w="1080" w:type="dxa"/>
        <w:trHeight w:hRule="exact" w:val="680"/>
      </w:trPr>
      <w:tc>
        <w:tcPr>
          <w:tcW w:w="9368" w:type="dxa"/>
          <w:gridSpan w:val="2"/>
          <w:vAlign w:val="bottom"/>
        </w:tcPr>
        <w:p w14:paraId="3F8FDF0E" w14:textId="77777777" w:rsidR="00E70780" w:rsidRDefault="00E70780">
          <w:pPr>
            <w:pStyle w:val="LogoCaption"/>
          </w:pPr>
        </w:p>
      </w:tc>
      <w:tc>
        <w:tcPr>
          <w:tcW w:w="9368" w:type="dxa"/>
          <w:vAlign w:val="bottom"/>
        </w:tcPr>
        <w:p w14:paraId="0D6CFF12" w14:textId="77777777" w:rsidR="00E70780" w:rsidRDefault="00E70780">
          <w:pPr>
            <w:pStyle w:val="Header"/>
          </w:pPr>
        </w:p>
      </w:tc>
    </w:tr>
    <w:tr w:rsidR="00E70780" w14:paraId="0202135C" w14:textId="77777777">
      <w:trPr>
        <w:gridAfter w:val="1"/>
        <w:wAfter w:w="1080" w:type="dxa"/>
        <w:trHeight w:hRule="exact" w:val="680"/>
      </w:trPr>
      <w:tc>
        <w:tcPr>
          <w:tcW w:w="9368" w:type="dxa"/>
          <w:gridSpan w:val="2"/>
          <w:vAlign w:val="bottom"/>
        </w:tcPr>
        <w:p w14:paraId="7C53139D" w14:textId="77777777" w:rsidR="00E70780" w:rsidRDefault="00E70780">
          <w:pPr>
            <w:pStyle w:val="LogoCaption"/>
          </w:pPr>
        </w:p>
      </w:tc>
      <w:tc>
        <w:tcPr>
          <w:tcW w:w="9368" w:type="dxa"/>
          <w:vAlign w:val="bottom"/>
        </w:tcPr>
        <w:p w14:paraId="1A2469F8" w14:textId="77777777" w:rsidR="00E70780" w:rsidRDefault="00E70780">
          <w:pPr>
            <w:pStyle w:val="Header"/>
          </w:pPr>
        </w:p>
      </w:tc>
    </w:tr>
    <w:tr w:rsidR="00E70780" w14:paraId="4B559CE0" w14:textId="77777777">
      <w:trPr>
        <w:gridAfter w:val="1"/>
        <w:wAfter w:w="1080" w:type="dxa"/>
        <w:trHeight w:hRule="exact" w:val="680"/>
      </w:trPr>
      <w:tc>
        <w:tcPr>
          <w:tcW w:w="9368" w:type="dxa"/>
          <w:gridSpan w:val="2"/>
          <w:vAlign w:val="bottom"/>
        </w:tcPr>
        <w:p w14:paraId="24AD4FBE" w14:textId="77777777" w:rsidR="00E70780" w:rsidRDefault="00E70780">
          <w:pPr>
            <w:pStyle w:val="LogoCaption"/>
          </w:pPr>
        </w:p>
      </w:tc>
      <w:tc>
        <w:tcPr>
          <w:tcW w:w="9368" w:type="dxa"/>
          <w:vAlign w:val="bottom"/>
        </w:tcPr>
        <w:p w14:paraId="27D90305" w14:textId="77777777" w:rsidR="00E70780" w:rsidRDefault="00E70780">
          <w:pPr>
            <w:pStyle w:val="Header"/>
          </w:pPr>
        </w:p>
      </w:tc>
    </w:tr>
    <w:tr w:rsidR="00E70780" w14:paraId="54A2395A" w14:textId="77777777">
      <w:trPr>
        <w:gridAfter w:val="1"/>
        <w:wAfter w:w="1080" w:type="dxa"/>
        <w:trHeight w:hRule="exact" w:val="680"/>
      </w:trPr>
      <w:tc>
        <w:tcPr>
          <w:tcW w:w="9368" w:type="dxa"/>
          <w:gridSpan w:val="2"/>
          <w:vAlign w:val="bottom"/>
        </w:tcPr>
        <w:p w14:paraId="2E7010D9" w14:textId="77777777" w:rsidR="00E70780" w:rsidRDefault="00E70780">
          <w:pPr>
            <w:pStyle w:val="LogoCaption"/>
          </w:pPr>
        </w:p>
      </w:tc>
      <w:tc>
        <w:tcPr>
          <w:tcW w:w="9368" w:type="dxa"/>
          <w:vAlign w:val="bottom"/>
        </w:tcPr>
        <w:p w14:paraId="1C4315A6" w14:textId="77777777" w:rsidR="00E70780" w:rsidRDefault="00E70780">
          <w:pPr>
            <w:pStyle w:val="Header"/>
          </w:pPr>
        </w:p>
      </w:tc>
    </w:tr>
    <w:tr w:rsidR="00E70780" w14:paraId="609BA006" w14:textId="77777777">
      <w:trPr>
        <w:gridAfter w:val="1"/>
        <w:wAfter w:w="1080" w:type="dxa"/>
        <w:trHeight w:hRule="exact" w:val="680"/>
      </w:trPr>
      <w:tc>
        <w:tcPr>
          <w:tcW w:w="9368" w:type="dxa"/>
          <w:gridSpan w:val="2"/>
          <w:vAlign w:val="bottom"/>
        </w:tcPr>
        <w:p w14:paraId="6E7F0670" w14:textId="77777777" w:rsidR="00E70780" w:rsidRDefault="00E70780">
          <w:pPr>
            <w:pStyle w:val="LogoCaption"/>
          </w:pPr>
        </w:p>
      </w:tc>
      <w:tc>
        <w:tcPr>
          <w:tcW w:w="9368" w:type="dxa"/>
          <w:vAlign w:val="bottom"/>
        </w:tcPr>
        <w:p w14:paraId="1A26E13D" w14:textId="77777777" w:rsidR="00E70780" w:rsidRDefault="00E70780">
          <w:pPr>
            <w:pStyle w:val="Header"/>
          </w:pPr>
        </w:p>
      </w:tc>
    </w:tr>
    <w:tr w:rsidR="00E70780" w14:paraId="60FF199A" w14:textId="77777777">
      <w:trPr>
        <w:gridAfter w:val="1"/>
        <w:wAfter w:w="1080" w:type="dxa"/>
        <w:trHeight w:hRule="exact" w:val="680"/>
      </w:trPr>
      <w:tc>
        <w:tcPr>
          <w:tcW w:w="9368" w:type="dxa"/>
          <w:gridSpan w:val="2"/>
          <w:vAlign w:val="bottom"/>
        </w:tcPr>
        <w:p w14:paraId="4D56EF3B" w14:textId="77777777" w:rsidR="00E70780" w:rsidRDefault="00E70780">
          <w:pPr>
            <w:pStyle w:val="LogoCaption"/>
          </w:pPr>
        </w:p>
      </w:tc>
      <w:tc>
        <w:tcPr>
          <w:tcW w:w="9368" w:type="dxa"/>
          <w:vAlign w:val="bottom"/>
        </w:tcPr>
        <w:p w14:paraId="1B24773D" w14:textId="77777777" w:rsidR="00E70780" w:rsidRDefault="00E70780">
          <w:pPr>
            <w:pStyle w:val="Header"/>
          </w:pPr>
        </w:p>
      </w:tc>
    </w:tr>
    <w:tr w:rsidR="00E70780" w14:paraId="34CA13A4" w14:textId="77777777">
      <w:trPr>
        <w:gridAfter w:val="1"/>
        <w:wAfter w:w="1080" w:type="dxa"/>
        <w:trHeight w:hRule="exact" w:val="680"/>
      </w:trPr>
      <w:tc>
        <w:tcPr>
          <w:tcW w:w="9368" w:type="dxa"/>
          <w:gridSpan w:val="2"/>
          <w:vAlign w:val="bottom"/>
        </w:tcPr>
        <w:p w14:paraId="35861CDC" w14:textId="77777777" w:rsidR="00E70780" w:rsidRDefault="00E70780">
          <w:pPr>
            <w:pStyle w:val="LogoCaption"/>
          </w:pPr>
        </w:p>
      </w:tc>
      <w:tc>
        <w:tcPr>
          <w:tcW w:w="9368" w:type="dxa"/>
          <w:vAlign w:val="bottom"/>
        </w:tcPr>
        <w:p w14:paraId="750DFDAF" w14:textId="77777777" w:rsidR="00E70780" w:rsidRDefault="00E70780">
          <w:pPr>
            <w:pStyle w:val="Header"/>
          </w:pPr>
        </w:p>
      </w:tc>
    </w:tr>
    <w:tr w:rsidR="00E70780" w14:paraId="1B5F826C" w14:textId="77777777">
      <w:trPr>
        <w:gridAfter w:val="1"/>
        <w:wAfter w:w="1080" w:type="dxa"/>
        <w:trHeight w:hRule="exact" w:val="680"/>
      </w:trPr>
      <w:tc>
        <w:tcPr>
          <w:tcW w:w="9368" w:type="dxa"/>
          <w:gridSpan w:val="2"/>
          <w:vAlign w:val="bottom"/>
        </w:tcPr>
        <w:p w14:paraId="4760582A" w14:textId="77777777" w:rsidR="00E70780" w:rsidRDefault="00E70780">
          <w:pPr>
            <w:pStyle w:val="LogoCaption"/>
          </w:pPr>
        </w:p>
      </w:tc>
      <w:tc>
        <w:tcPr>
          <w:tcW w:w="9368" w:type="dxa"/>
          <w:vAlign w:val="bottom"/>
        </w:tcPr>
        <w:p w14:paraId="56231813" w14:textId="77777777" w:rsidR="00E70780" w:rsidRDefault="00E70780">
          <w:pPr>
            <w:pStyle w:val="Header"/>
          </w:pPr>
        </w:p>
      </w:tc>
    </w:tr>
    <w:tr w:rsidR="00E70780" w14:paraId="5F3BC162" w14:textId="77777777">
      <w:trPr>
        <w:gridAfter w:val="1"/>
        <w:wAfter w:w="1080" w:type="dxa"/>
        <w:trHeight w:hRule="exact" w:val="680"/>
      </w:trPr>
      <w:tc>
        <w:tcPr>
          <w:tcW w:w="9368" w:type="dxa"/>
          <w:gridSpan w:val="2"/>
          <w:vAlign w:val="bottom"/>
        </w:tcPr>
        <w:p w14:paraId="3A1B23D4" w14:textId="77777777" w:rsidR="00E70780" w:rsidRDefault="00E70780">
          <w:pPr>
            <w:pStyle w:val="LogoCaption"/>
          </w:pPr>
        </w:p>
      </w:tc>
      <w:tc>
        <w:tcPr>
          <w:tcW w:w="9368" w:type="dxa"/>
          <w:vAlign w:val="bottom"/>
        </w:tcPr>
        <w:p w14:paraId="3E3A5781" w14:textId="77777777" w:rsidR="00E70780" w:rsidRDefault="00E70780">
          <w:pPr>
            <w:pStyle w:val="Header"/>
          </w:pPr>
        </w:p>
      </w:tc>
    </w:tr>
    <w:tr w:rsidR="00E70780" w14:paraId="2932059C" w14:textId="77777777">
      <w:trPr>
        <w:gridAfter w:val="1"/>
        <w:wAfter w:w="1080" w:type="dxa"/>
        <w:trHeight w:hRule="exact" w:val="680"/>
      </w:trPr>
      <w:tc>
        <w:tcPr>
          <w:tcW w:w="9368" w:type="dxa"/>
          <w:gridSpan w:val="2"/>
          <w:vAlign w:val="bottom"/>
        </w:tcPr>
        <w:p w14:paraId="1276BE6C" w14:textId="77777777" w:rsidR="00E70780" w:rsidRDefault="00E70780">
          <w:pPr>
            <w:pStyle w:val="LogoCaption"/>
          </w:pPr>
        </w:p>
      </w:tc>
      <w:tc>
        <w:tcPr>
          <w:tcW w:w="9368" w:type="dxa"/>
          <w:vAlign w:val="bottom"/>
        </w:tcPr>
        <w:p w14:paraId="7073E556" w14:textId="77777777" w:rsidR="00E70780" w:rsidRDefault="00E70780">
          <w:pPr>
            <w:pStyle w:val="Header"/>
          </w:pPr>
        </w:p>
      </w:tc>
    </w:tr>
    <w:tr w:rsidR="00E70780" w14:paraId="57571392" w14:textId="77777777">
      <w:trPr>
        <w:gridAfter w:val="1"/>
        <w:wAfter w:w="1080" w:type="dxa"/>
        <w:trHeight w:hRule="exact" w:val="680"/>
      </w:trPr>
      <w:tc>
        <w:tcPr>
          <w:tcW w:w="9368" w:type="dxa"/>
          <w:gridSpan w:val="2"/>
          <w:vAlign w:val="bottom"/>
        </w:tcPr>
        <w:p w14:paraId="7F0E04C4" w14:textId="77777777" w:rsidR="00E70780" w:rsidRDefault="00E70780">
          <w:pPr>
            <w:pStyle w:val="LogoCaption"/>
          </w:pPr>
        </w:p>
      </w:tc>
      <w:tc>
        <w:tcPr>
          <w:tcW w:w="9368" w:type="dxa"/>
          <w:vAlign w:val="bottom"/>
        </w:tcPr>
        <w:p w14:paraId="57D9BDE6" w14:textId="77777777" w:rsidR="00E70780" w:rsidRDefault="00E70780">
          <w:pPr>
            <w:pStyle w:val="Header"/>
          </w:pPr>
        </w:p>
      </w:tc>
    </w:tr>
    <w:tr w:rsidR="00E70780" w14:paraId="6FE74BB3" w14:textId="77777777">
      <w:trPr>
        <w:gridAfter w:val="1"/>
        <w:wAfter w:w="1080" w:type="dxa"/>
        <w:trHeight w:hRule="exact" w:val="680"/>
      </w:trPr>
      <w:tc>
        <w:tcPr>
          <w:tcW w:w="9368" w:type="dxa"/>
          <w:gridSpan w:val="2"/>
          <w:vAlign w:val="bottom"/>
        </w:tcPr>
        <w:p w14:paraId="42969AE9" w14:textId="77777777" w:rsidR="00E70780" w:rsidRDefault="00E70780">
          <w:pPr>
            <w:pStyle w:val="LogoCaption"/>
          </w:pPr>
        </w:p>
      </w:tc>
      <w:tc>
        <w:tcPr>
          <w:tcW w:w="9368" w:type="dxa"/>
          <w:vAlign w:val="bottom"/>
        </w:tcPr>
        <w:p w14:paraId="26C1B270" w14:textId="77777777" w:rsidR="00E70780" w:rsidRDefault="00E70780">
          <w:pPr>
            <w:pStyle w:val="Header"/>
          </w:pPr>
        </w:p>
      </w:tc>
    </w:tr>
    <w:tr w:rsidR="00E70780" w14:paraId="7C7B9FE0" w14:textId="77777777">
      <w:trPr>
        <w:gridAfter w:val="1"/>
        <w:wAfter w:w="1080" w:type="dxa"/>
        <w:trHeight w:hRule="exact" w:val="680"/>
      </w:trPr>
      <w:tc>
        <w:tcPr>
          <w:tcW w:w="9368" w:type="dxa"/>
          <w:gridSpan w:val="2"/>
          <w:vAlign w:val="bottom"/>
        </w:tcPr>
        <w:p w14:paraId="17500A24" w14:textId="77777777" w:rsidR="00E70780" w:rsidRDefault="00E70780">
          <w:pPr>
            <w:pStyle w:val="LogoCaption"/>
          </w:pPr>
        </w:p>
      </w:tc>
      <w:tc>
        <w:tcPr>
          <w:tcW w:w="9368" w:type="dxa"/>
          <w:vAlign w:val="bottom"/>
        </w:tcPr>
        <w:p w14:paraId="74A1C125" w14:textId="77777777" w:rsidR="00E70780" w:rsidRDefault="00E70780">
          <w:pPr>
            <w:pStyle w:val="Header"/>
          </w:pPr>
        </w:p>
      </w:tc>
    </w:tr>
    <w:tr w:rsidR="00E70780" w14:paraId="77067AC0" w14:textId="77777777">
      <w:trPr>
        <w:gridAfter w:val="1"/>
        <w:wAfter w:w="1080" w:type="dxa"/>
        <w:trHeight w:hRule="exact" w:val="680"/>
      </w:trPr>
      <w:tc>
        <w:tcPr>
          <w:tcW w:w="9368" w:type="dxa"/>
          <w:gridSpan w:val="2"/>
          <w:vAlign w:val="bottom"/>
        </w:tcPr>
        <w:p w14:paraId="2DB142E5" w14:textId="77777777" w:rsidR="00E70780" w:rsidRDefault="00E70780">
          <w:pPr>
            <w:pStyle w:val="LogoCaption"/>
          </w:pPr>
        </w:p>
      </w:tc>
      <w:tc>
        <w:tcPr>
          <w:tcW w:w="9368" w:type="dxa"/>
          <w:vAlign w:val="bottom"/>
        </w:tcPr>
        <w:p w14:paraId="0460220A" w14:textId="77777777" w:rsidR="00E70780" w:rsidRDefault="00E70780">
          <w:pPr>
            <w:pStyle w:val="Header"/>
          </w:pPr>
        </w:p>
      </w:tc>
    </w:tr>
    <w:tr w:rsidR="00E70780" w14:paraId="3D99FB57" w14:textId="77777777">
      <w:trPr>
        <w:gridAfter w:val="1"/>
        <w:wAfter w:w="1080" w:type="dxa"/>
        <w:trHeight w:hRule="exact" w:val="680"/>
      </w:trPr>
      <w:tc>
        <w:tcPr>
          <w:tcW w:w="9368" w:type="dxa"/>
          <w:gridSpan w:val="2"/>
          <w:vAlign w:val="bottom"/>
        </w:tcPr>
        <w:p w14:paraId="4E9FFC87" w14:textId="77777777" w:rsidR="00E70780" w:rsidRDefault="00E70780">
          <w:pPr>
            <w:pStyle w:val="LogoCaption"/>
          </w:pPr>
        </w:p>
      </w:tc>
      <w:tc>
        <w:tcPr>
          <w:tcW w:w="9368" w:type="dxa"/>
          <w:vAlign w:val="bottom"/>
        </w:tcPr>
        <w:p w14:paraId="6AA7ACB8" w14:textId="77777777" w:rsidR="00E70780" w:rsidRDefault="00E70780">
          <w:pPr>
            <w:pStyle w:val="Header"/>
          </w:pPr>
        </w:p>
      </w:tc>
    </w:tr>
    <w:tr w:rsidR="00E70780" w14:paraId="796E8181" w14:textId="77777777">
      <w:trPr>
        <w:gridAfter w:val="1"/>
        <w:wAfter w:w="1080" w:type="dxa"/>
        <w:trHeight w:hRule="exact" w:val="680"/>
      </w:trPr>
      <w:tc>
        <w:tcPr>
          <w:tcW w:w="9368" w:type="dxa"/>
          <w:gridSpan w:val="2"/>
          <w:vAlign w:val="bottom"/>
        </w:tcPr>
        <w:p w14:paraId="574C130B" w14:textId="77777777" w:rsidR="00E70780" w:rsidRDefault="00E70780">
          <w:pPr>
            <w:pStyle w:val="LogoCaption"/>
          </w:pPr>
        </w:p>
      </w:tc>
      <w:tc>
        <w:tcPr>
          <w:tcW w:w="9368" w:type="dxa"/>
          <w:vAlign w:val="bottom"/>
        </w:tcPr>
        <w:p w14:paraId="1C83700E" w14:textId="77777777" w:rsidR="00E70780" w:rsidRDefault="00E70780">
          <w:pPr>
            <w:pStyle w:val="Header"/>
          </w:pPr>
        </w:p>
      </w:tc>
    </w:tr>
    <w:tr w:rsidR="00E70780" w14:paraId="4B02D7CB" w14:textId="77777777">
      <w:trPr>
        <w:gridAfter w:val="1"/>
        <w:wAfter w:w="1080" w:type="dxa"/>
        <w:trHeight w:hRule="exact" w:val="680"/>
      </w:trPr>
      <w:tc>
        <w:tcPr>
          <w:tcW w:w="9368" w:type="dxa"/>
          <w:gridSpan w:val="2"/>
          <w:vAlign w:val="bottom"/>
        </w:tcPr>
        <w:p w14:paraId="1F6B2973" w14:textId="77777777" w:rsidR="00E70780" w:rsidRDefault="00E70780">
          <w:pPr>
            <w:pStyle w:val="LogoCaption"/>
          </w:pPr>
        </w:p>
      </w:tc>
      <w:tc>
        <w:tcPr>
          <w:tcW w:w="9368" w:type="dxa"/>
          <w:vAlign w:val="bottom"/>
        </w:tcPr>
        <w:p w14:paraId="6D21F6B8" w14:textId="77777777" w:rsidR="00E70780" w:rsidRDefault="00E70780">
          <w:pPr>
            <w:pStyle w:val="Header"/>
          </w:pPr>
        </w:p>
      </w:tc>
    </w:tr>
    <w:tr w:rsidR="00E70780" w14:paraId="5B889048" w14:textId="77777777">
      <w:trPr>
        <w:gridAfter w:val="1"/>
        <w:wAfter w:w="1080" w:type="dxa"/>
        <w:trHeight w:hRule="exact" w:val="680"/>
      </w:trPr>
      <w:tc>
        <w:tcPr>
          <w:tcW w:w="9368" w:type="dxa"/>
          <w:gridSpan w:val="2"/>
          <w:vAlign w:val="bottom"/>
        </w:tcPr>
        <w:p w14:paraId="471D76C4" w14:textId="77777777" w:rsidR="00E70780" w:rsidRDefault="00E70780">
          <w:pPr>
            <w:pStyle w:val="LogoCaption"/>
          </w:pPr>
        </w:p>
      </w:tc>
      <w:tc>
        <w:tcPr>
          <w:tcW w:w="9368" w:type="dxa"/>
          <w:vAlign w:val="bottom"/>
        </w:tcPr>
        <w:p w14:paraId="506205E2" w14:textId="77777777" w:rsidR="00E70780" w:rsidRDefault="00E70780">
          <w:pPr>
            <w:pStyle w:val="Header"/>
          </w:pPr>
        </w:p>
      </w:tc>
    </w:tr>
    <w:tr w:rsidR="00E70780" w14:paraId="38ADE42E" w14:textId="77777777">
      <w:trPr>
        <w:gridAfter w:val="1"/>
        <w:wAfter w:w="1080" w:type="dxa"/>
        <w:trHeight w:hRule="exact" w:val="680"/>
      </w:trPr>
      <w:tc>
        <w:tcPr>
          <w:tcW w:w="9368" w:type="dxa"/>
          <w:gridSpan w:val="2"/>
          <w:vAlign w:val="bottom"/>
        </w:tcPr>
        <w:p w14:paraId="21140A8D" w14:textId="77777777" w:rsidR="00E70780" w:rsidRDefault="00E70780">
          <w:pPr>
            <w:pStyle w:val="LogoCaption"/>
          </w:pPr>
        </w:p>
      </w:tc>
      <w:tc>
        <w:tcPr>
          <w:tcW w:w="9368" w:type="dxa"/>
          <w:vAlign w:val="bottom"/>
        </w:tcPr>
        <w:p w14:paraId="18E58862" w14:textId="77777777" w:rsidR="00E70780" w:rsidRDefault="00E70780">
          <w:pPr>
            <w:pStyle w:val="Header"/>
          </w:pPr>
        </w:p>
      </w:tc>
    </w:tr>
    <w:tr w:rsidR="00E70780" w14:paraId="5A92C6EB" w14:textId="77777777">
      <w:trPr>
        <w:gridAfter w:val="1"/>
        <w:wAfter w:w="1080" w:type="dxa"/>
        <w:trHeight w:hRule="exact" w:val="680"/>
      </w:trPr>
      <w:tc>
        <w:tcPr>
          <w:tcW w:w="9368" w:type="dxa"/>
          <w:gridSpan w:val="2"/>
          <w:vAlign w:val="bottom"/>
        </w:tcPr>
        <w:p w14:paraId="0217849E" w14:textId="77777777" w:rsidR="00E70780" w:rsidRDefault="00E70780">
          <w:pPr>
            <w:pStyle w:val="LogoCaption"/>
          </w:pPr>
        </w:p>
      </w:tc>
      <w:tc>
        <w:tcPr>
          <w:tcW w:w="9368" w:type="dxa"/>
          <w:vAlign w:val="bottom"/>
        </w:tcPr>
        <w:p w14:paraId="5B4754F3" w14:textId="77777777" w:rsidR="00E70780" w:rsidRDefault="00E70780">
          <w:pPr>
            <w:pStyle w:val="Header"/>
          </w:pPr>
        </w:p>
      </w:tc>
    </w:tr>
    <w:tr w:rsidR="00E70780" w14:paraId="29C88D61" w14:textId="77777777">
      <w:trPr>
        <w:gridAfter w:val="1"/>
        <w:wAfter w:w="1080" w:type="dxa"/>
        <w:trHeight w:hRule="exact" w:val="680"/>
      </w:trPr>
      <w:tc>
        <w:tcPr>
          <w:tcW w:w="9368" w:type="dxa"/>
          <w:gridSpan w:val="2"/>
          <w:vAlign w:val="bottom"/>
        </w:tcPr>
        <w:p w14:paraId="4BE611A4" w14:textId="77777777" w:rsidR="00E70780" w:rsidRDefault="00E70780">
          <w:pPr>
            <w:pStyle w:val="LogoCaption"/>
          </w:pPr>
        </w:p>
      </w:tc>
      <w:tc>
        <w:tcPr>
          <w:tcW w:w="9368" w:type="dxa"/>
          <w:vAlign w:val="bottom"/>
        </w:tcPr>
        <w:p w14:paraId="543FAC79" w14:textId="77777777" w:rsidR="00E70780" w:rsidRDefault="00E70780">
          <w:pPr>
            <w:pStyle w:val="Header"/>
          </w:pPr>
        </w:p>
      </w:tc>
    </w:tr>
    <w:tr w:rsidR="00E70780" w14:paraId="47AD2CFB" w14:textId="77777777">
      <w:trPr>
        <w:gridAfter w:val="1"/>
        <w:wAfter w:w="1080" w:type="dxa"/>
        <w:trHeight w:hRule="exact" w:val="680"/>
      </w:trPr>
      <w:tc>
        <w:tcPr>
          <w:tcW w:w="9368" w:type="dxa"/>
          <w:gridSpan w:val="2"/>
          <w:vAlign w:val="bottom"/>
        </w:tcPr>
        <w:p w14:paraId="0DE4798A" w14:textId="77777777" w:rsidR="00E70780" w:rsidRDefault="00E70780">
          <w:pPr>
            <w:pStyle w:val="LogoCaption"/>
          </w:pPr>
        </w:p>
      </w:tc>
      <w:tc>
        <w:tcPr>
          <w:tcW w:w="9368" w:type="dxa"/>
          <w:vAlign w:val="bottom"/>
        </w:tcPr>
        <w:p w14:paraId="1117588F" w14:textId="77777777" w:rsidR="00E70780" w:rsidRDefault="00E70780">
          <w:pPr>
            <w:pStyle w:val="Header"/>
          </w:pPr>
        </w:p>
      </w:tc>
    </w:tr>
    <w:tr w:rsidR="00E70780" w14:paraId="6610A7A6" w14:textId="77777777">
      <w:trPr>
        <w:gridAfter w:val="1"/>
        <w:wAfter w:w="1080" w:type="dxa"/>
        <w:trHeight w:hRule="exact" w:val="680"/>
      </w:trPr>
      <w:tc>
        <w:tcPr>
          <w:tcW w:w="9368" w:type="dxa"/>
          <w:gridSpan w:val="2"/>
          <w:vAlign w:val="bottom"/>
        </w:tcPr>
        <w:p w14:paraId="59A37A84" w14:textId="77777777" w:rsidR="00E70780" w:rsidRDefault="00E70780">
          <w:pPr>
            <w:pStyle w:val="LogoCaption"/>
          </w:pPr>
        </w:p>
      </w:tc>
      <w:tc>
        <w:tcPr>
          <w:tcW w:w="9368" w:type="dxa"/>
          <w:vAlign w:val="bottom"/>
        </w:tcPr>
        <w:p w14:paraId="6F9FF1EB" w14:textId="77777777" w:rsidR="00E70780" w:rsidRDefault="00E70780">
          <w:pPr>
            <w:pStyle w:val="Header"/>
          </w:pPr>
        </w:p>
      </w:tc>
    </w:tr>
    <w:tr w:rsidR="00E70780" w14:paraId="4C726618" w14:textId="77777777">
      <w:trPr>
        <w:gridAfter w:val="1"/>
        <w:wAfter w:w="1080" w:type="dxa"/>
        <w:trHeight w:hRule="exact" w:val="680"/>
      </w:trPr>
      <w:tc>
        <w:tcPr>
          <w:tcW w:w="9368" w:type="dxa"/>
          <w:gridSpan w:val="2"/>
          <w:vAlign w:val="bottom"/>
        </w:tcPr>
        <w:p w14:paraId="27FC7F12" w14:textId="77777777" w:rsidR="00E70780" w:rsidRDefault="00E70780">
          <w:pPr>
            <w:pStyle w:val="LogoCaption"/>
          </w:pPr>
        </w:p>
      </w:tc>
      <w:tc>
        <w:tcPr>
          <w:tcW w:w="9368" w:type="dxa"/>
          <w:vAlign w:val="bottom"/>
        </w:tcPr>
        <w:p w14:paraId="1CA3A15E" w14:textId="77777777" w:rsidR="00E70780" w:rsidRDefault="00E70780">
          <w:pPr>
            <w:pStyle w:val="Header"/>
          </w:pPr>
        </w:p>
      </w:tc>
    </w:tr>
    <w:tr w:rsidR="00E70780" w14:paraId="3AA931E3" w14:textId="77777777">
      <w:trPr>
        <w:gridAfter w:val="1"/>
        <w:wAfter w:w="1080" w:type="dxa"/>
        <w:trHeight w:hRule="exact" w:val="680"/>
      </w:trPr>
      <w:tc>
        <w:tcPr>
          <w:tcW w:w="9368" w:type="dxa"/>
          <w:gridSpan w:val="2"/>
          <w:vAlign w:val="bottom"/>
        </w:tcPr>
        <w:p w14:paraId="5BC3837B" w14:textId="77777777" w:rsidR="00E70780" w:rsidRDefault="00E70780">
          <w:pPr>
            <w:pStyle w:val="LogoCaption"/>
          </w:pPr>
        </w:p>
      </w:tc>
      <w:tc>
        <w:tcPr>
          <w:tcW w:w="9368" w:type="dxa"/>
          <w:vAlign w:val="bottom"/>
        </w:tcPr>
        <w:p w14:paraId="7697DA93" w14:textId="77777777" w:rsidR="00E70780" w:rsidRDefault="00E70780">
          <w:pPr>
            <w:pStyle w:val="Header"/>
          </w:pPr>
        </w:p>
      </w:tc>
    </w:tr>
    <w:tr w:rsidR="00E70780" w14:paraId="1B892EBF" w14:textId="77777777">
      <w:trPr>
        <w:gridAfter w:val="2"/>
        <w:wAfter w:w="360" w:type="dxa"/>
        <w:trHeight w:hRule="exact" w:val="680"/>
      </w:trPr>
      <w:tc>
        <w:tcPr>
          <w:tcW w:w="9368" w:type="dxa"/>
          <w:vAlign w:val="bottom"/>
        </w:tcPr>
        <w:p w14:paraId="07EBAE4E" w14:textId="77777777" w:rsidR="00E70780" w:rsidRDefault="00E70780">
          <w:pPr>
            <w:pStyle w:val="LogoCaption"/>
          </w:pPr>
        </w:p>
      </w:tc>
      <w:tc>
        <w:tcPr>
          <w:tcW w:w="9368" w:type="dxa"/>
          <w:vAlign w:val="bottom"/>
        </w:tcPr>
        <w:p w14:paraId="778A9BD5" w14:textId="77777777" w:rsidR="00E70780" w:rsidRDefault="00E70780">
          <w:pPr>
            <w:pStyle w:val="Header"/>
          </w:pPr>
        </w:p>
      </w:tc>
    </w:tr>
    <w:tr w:rsidR="00E70780" w14:paraId="3F9BB25D" w14:textId="77777777">
      <w:trPr>
        <w:gridAfter w:val="2"/>
        <w:wAfter w:w="720" w:type="dxa"/>
        <w:trHeight w:hRule="exact" w:val="680"/>
      </w:trPr>
      <w:tc>
        <w:tcPr>
          <w:tcW w:w="9368" w:type="dxa"/>
          <w:vAlign w:val="bottom"/>
        </w:tcPr>
        <w:p w14:paraId="78D30C4E" w14:textId="77777777" w:rsidR="00E70780" w:rsidRDefault="00E70780">
          <w:pPr>
            <w:pStyle w:val="LogoCaption"/>
          </w:pPr>
        </w:p>
      </w:tc>
      <w:tc>
        <w:tcPr>
          <w:tcW w:w="9368" w:type="dxa"/>
          <w:vAlign w:val="bottom"/>
        </w:tcPr>
        <w:p w14:paraId="538C1202" w14:textId="77777777" w:rsidR="00E70780" w:rsidRDefault="00E70780">
          <w:pPr>
            <w:pStyle w:val="Header"/>
          </w:pPr>
        </w:p>
      </w:tc>
    </w:tr>
    <w:tr w:rsidR="00E70780" w14:paraId="58D37B4C" w14:textId="77777777">
      <w:trPr>
        <w:gridAfter w:val="2"/>
        <w:wAfter w:w="720" w:type="dxa"/>
        <w:trHeight w:hRule="exact" w:val="680"/>
      </w:trPr>
      <w:tc>
        <w:tcPr>
          <w:tcW w:w="9368" w:type="dxa"/>
          <w:vAlign w:val="bottom"/>
        </w:tcPr>
        <w:p w14:paraId="5316793E" w14:textId="77777777" w:rsidR="00E70780" w:rsidRDefault="00E70780">
          <w:pPr>
            <w:pStyle w:val="LogoCaption"/>
          </w:pPr>
        </w:p>
      </w:tc>
      <w:tc>
        <w:tcPr>
          <w:tcW w:w="9368" w:type="dxa"/>
          <w:vAlign w:val="bottom"/>
        </w:tcPr>
        <w:p w14:paraId="2036291A" w14:textId="77777777" w:rsidR="00E70780" w:rsidRDefault="00E70780">
          <w:pPr>
            <w:pStyle w:val="Header"/>
          </w:pPr>
        </w:p>
      </w:tc>
    </w:tr>
    <w:tr w:rsidR="00E70780" w14:paraId="32C41A1D" w14:textId="77777777">
      <w:trPr>
        <w:gridAfter w:val="2"/>
        <w:wAfter w:w="720" w:type="dxa"/>
        <w:trHeight w:hRule="exact" w:val="680"/>
      </w:trPr>
      <w:tc>
        <w:tcPr>
          <w:tcW w:w="9368" w:type="dxa"/>
          <w:vAlign w:val="bottom"/>
        </w:tcPr>
        <w:p w14:paraId="442DFCEF" w14:textId="77777777" w:rsidR="00E70780" w:rsidRDefault="00E70780">
          <w:pPr>
            <w:pStyle w:val="LogoCaption"/>
          </w:pPr>
        </w:p>
      </w:tc>
      <w:tc>
        <w:tcPr>
          <w:tcW w:w="9368" w:type="dxa"/>
          <w:vAlign w:val="bottom"/>
        </w:tcPr>
        <w:p w14:paraId="334D2D00" w14:textId="77777777" w:rsidR="00E70780" w:rsidRDefault="00E70780">
          <w:pPr>
            <w:pStyle w:val="Header"/>
          </w:pPr>
        </w:p>
      </w:tc>
    </w:tr>
    <w:tr w:rsidR="00E70780" w14:paraId="568FCEE3" w14:textId="77777777">
      <w:trPr>
        <w:gridAfter w:val="2"/>
        <w:wAfter w:w="720" w:type="dxa"/>
        <w:trHeight w:hRule="exact" w:val="680"/>
      </w:trPr>
      <w:tc>
        <w:tcPr>
          <w:tcW w:w="9368" w:type="dxa"/>
          <w:vAlign w:val="bottom"/>
        </w:tcPr>
        <w:p w14:paraId="282A9E75" w14:textId="77777777" w:rsidR="00E70780" w:rsidRDefault="00E70780">
          <w:pPr>
            <w:pStyle w:val="LogoCaption"/>
          </w:pPr>
        </w:p>
      </w:tc>
      <w:tc>
        <w:tcPr>
          <w:tcW w:w="9368" w:type="dxa"/>
          <w:vAlign w:val="bottom"/>
        </w:tcPr>
        <w:p w14:paraId="060DB2C4" w14:textId="77777777" w:rsidR="00E70780" w:rsidRDefault="00E70780">
          <w:pPr>
            <w:pStyle w:val="Header"/>
          </w:pPr>
        </w:p>
      </w:tc>
    </w:tr>
    <w:tr w:rsidR="00E70780" w14:paraId="1F3DFC46" w14:textId="77777777">
      <w:trPr>
        <w:gridAfter w:val="2"/>
        <w:wAfter w:w="720" w:type="dxa"/>
        <w:trHeight w:hRule="exact" w:val="680"/>
      </w:trPr>
      <w:tc>
        <w:tcPr>
          <w:tcW w:w="9368" w:type="dxa"/>
          <w:vAlign w:val="bottom"/>
        </w:tcPr>
        <w:p w14:paraId="6600B174" w14:textId="77777777" w:rsidR="00E70780" w:rsidRDefault="00E70780">
          <w:pPr>
            <w:pStyle w:val="LogoCaption"/>
          </w:pPr>
        </w:p>
      </w:tc>
      <w:tc>
        <w:tcPr>
          <w:tcW w:w="9368" w:type="dxa"/>
          <w:vAlign w:val="bottom"/>
        </w:tcPr>
        <w:p w14:paraId="43A4AAEC" w14:textId="77777777" w:rsidR="00E70780" w:rsidRDefault="00E70780">
          <w:pPr>
            <w:pStyle w:val="Header"/>
          </w:pPr>
        </w:p>
      </w:tc>
    </w:tr>
    <w:tr w:rsidR="00E70780" w14:paraId="6C423AC5" w14:textId="77777777">
      <w:trPr>
        <w:gridAfter w:val="2"/>
        <w:wAfter w:w="720" w:type="dxa"/>
        <w:trHeight w:hRule="exact" w:val="680"/>
      </w:trPr>
      <w:tc>
        <w:tcPr>
          <w:tcW w:w="9368" w:type="dxa"/>
          <w:vAlign w:val="bottom"/>
        </w:tcPr>
        <w:p w14:paraId="2803C96C" w14:textId="77777777" w:rsidR="00E70780" w:rsidRDefault="00E70780">
          <w:pPr>
            <w:pStyle w:val="LogoCaption"/>
          </w:pPr>
        </w:p>
      </w:tc>
      <w:tc>
        <w:tcPr>
          <w:tcW w:w="9368" w:type="dxa"/>
          <w:vAlign w:val="bottom"/>
        </w:tcPr>
        <w:p w14:paraId="3452EC5B" w14:textId="77777777" w:rsidR="00E70780" w:rsidRDefault="00E70780">
          <w:pPr>
            <w:pStyle w:val="Header"/>
          </w:pPr>
        </w:p>
      </w:tc>
    </w:tr>
    <w:tr w:rsidR="00E70780" w14:paraId="2FF4BD09" w14:textId="77777777">
      <w:trPr>
        <w:gridAfter w:val="2"/>
        <w:wAfter w:w="720" w:type="dxa"/>
        <w:trHeight w:hRule="exact" w:val="680"/>
      </w:trPr>
      <w:tc>
        <w:tcPr>
          <w:tcW w:w="9368" w:type="dxa"/>
          <w:vAlign w:val="bottom"/>
        </w:tcPr>
        <w:p w14:paraId="43D57DFE" w14:textId="77777777" w:rsidR="00E70780" w:rsidRDefault="00E70780">
          <w:pPr>
            <w:pStyle w:val="LogoCaption"/>
          </w:pPr>
        </w:p>
      </w:tc>
      <w:tc>
        <w:tcPr>
          <w:tcW w:w="9368" w:type="dxa"/>
          <w:vAlign w:val="bottom"/>
        </w:tcPr>
        <w:p w14:paraId="704F5ECC" w14:textId="77777777" w:rsidR="00E70780" w:rsidRDefault="00E70780">
          <w:pPr>
            <w:pStyle w:val="Header"/>
          </w:pPr>
        </w:p>
      </w:tc>
    </w:tr>
    <w:tr w:rsidR="00E70780" w14:paraId="4C37E5B8" w14:textId="77777777">
      <w:trPr>
        <w:gridAfter w:val="2"/>
        <w:wAfter w:w="720" w:type="dxa"/>
        <w:trHeight w:hRule="exact" w:val="680"/>
      </w:trPr>
      <w:tc>
        <w:tcPr>
          <w:tcW w:w="9368" w:type="dxa"/>
          <w:vAlign w:val="bottom"/>
        </w:tcPr>
        <w:p w14:paraId="5B04BEBC" w14:textId="77777777" w:rsidR="00E70780" w:rsidRDefault="00E70780">
          <w:pPr>
            <w:pStyle w:val="LogoCaption"/>
          </w:pPr>
        </w:p>
      </w:tc>
      <w:tc>
        <w:tcPr>
          <w:tcW w:w="9368" w:type="dxa"/>
          <w:vAlign w:val="bottom"/>
        </w:tcPr>
        <w:p w14:paraId="6016228A" w14:textId="77777777" w:rsidR="00E70780" w:rsidRDefault="00E70780">
          <w:pPr>
            <w:pStyle w:val="Header"/>
          </w:pPr>
        </w:p>
      </w:tc>
    </w:tr>
    <w:tr w:rsidR="00E70780" w14:paraId="0CF1D79B" w14:textId="77777777">
      <w:trPr>
        <w:gridAfter w:val="2"/>
        <w:wAfter w:w="720" w:type="dxa"/>
        <w:trHeight w:hRule="exact" w:val="680"/>
      </w:trPr>
      <w:tc>
        <w:tcPr>
          <w:tcW w:w="9368" w:type="dxa"/>
          <w:vAlign w:val="bottom"/>
        </w:tcPr>
        <w:p w14:paraId="177498AA" w14:textId="77777777" w:rsidR="00E70780" w:rsidRDefault="00E70780">
          <w:pPr>
            <w:pStyle w:val="LogoCaption"/>
          </w:pPr>
        </w:p>
      </w:tc>
      <w:tc>
        <w:tcPr>
          <w:tcW w:w="9368" w:type="dxa"/>
          <w:vAlign w:val="bottom"/>
        </w:tcPr>
        <w:p w14:paraId="6F117CE9" w14:textId="77777777" w:rsidR="00E70780" w:rsidRDefault="00E70780">
          <w:pPr>
            <w:pStyle w:val="Header"/>
          </w:pPr>
        </w:p>
      </w:tc>
    </w:tr>
    <w:tr w:rsidR="00E70780" w14:paraId="3DD9C511" w14:textId="77777777">
      <w:trPr>
        <w:gridAfter w:val="2"/>
        <w:wAfter w:w="720" w:type="dxa"/>
        <w:trHeight w:hRule="exact" w:val="680"/>
      </w:trPr>
      <w:tc>
        <w:tcPr>
          <w:tcW w:w="9368" w:type="dxa"/>
          <w:vAlign w:val="bottom"/>
        </w:tcPr>
        <w:p w14:paraId="34E90A95" w14:textId="77777777" w:rsidR="00E70780" w:rsidRDefault="00E70780">
          <w:pPr>
            <w:pStyle w:val="LogoCaption"/>
          </w:pPr>
        </w:p>
      </w:tc>
      <w:tc>
        <w:tcPr>
          <w:tcW w:w="9368" w:type="dxa"/>
          <w:vAlign w:val="bottom"/>
        </w:tcPr>
        <w:p w14:paraId="6B47D596" w14:textId="77777777" w:rsidR="00E70780" w:rsidRDefault="00E70780">
          <w:pPr>
            <w:pStyle w:val="Header"/>
          </w:pPr>
        </w:p>
      </w:tc>
    </w:tr>
    <w:tr w:rsidR="00E70780" w14:paraId="350762BC" w14:textId="77777777">
      <w:trPr>
        <w:gridAfter w:val="2"/>
        <w:wAfter w:w="720" w:type="dxa"/>
        <w:trHeight w:hRule="exact" w:val="680"/>
      </w:trPr>
      <w:tc>
        <w:tcPr>
          <w:tcW w:w="9368" w:type="dxa"/>
          <w:vAlign w:val="bottom"/>
        </w:tcPr>
        <w:p w14:paraId="6669F477" w14:textId="77777777" w:rsidR="00E70780" w:rsidRDefault="00E70780">
          <w:pPr>
            <w:pStyle w:val="LogoCaption"/>
          </w:pPr>
        </w:p>
      </w:tc>
      <w:tc>
        <w:tcPr>
          <w:tcW w:w="9368" w:type="dxa"/>
          <w:vAlign w:val="bottom"/>
        </w:tcPr>
        <w:p w14:paraId="09D46A87" w14:textId="77777777" w:rsidR="00E70780" w:rsidRDefault="00E70780">
          <w:pPr>
            <w:pStyle w:val="Header"/>
          </w:pPr>
        </w:p>
      </w:tc>
    </w:tr>
    <w:tr w:rsidR="00E70780" w14:paraId="49FFB0F7" w14:textId="77777777">
      <w:trPr>
        <w:gridAfter w:val="2"/>
        <w:wAfter w:w="720" w:type="dxa"/>
        <w:trHeight w:hRule="exact" w:val="680"/>
      </w:trPr>
      <w:tc>
        <w:tcPr>
          <w:tcW w:w="9368" w:type="dxa"/>
          <w:vAlign w:val="bottom"/>
        </w:tcPr>
        <w:p w14:paraId="776387C8" w14:textId="77777777" w:rsidR="00E70780" w:rsidRDefault="00E70780">
          <w:pPr>
            <w:pStyle w:val="LogoCaption"/>
          </w:pPr>
        </w:p>
      </w:tc>
      <w:tc>
        <w:tcPr>
          <w:tcW w:w="9368" w:type="dxa"/>
          <w:vAlign w:val="bottom"/>
        </w:tcPr>
        <w:p w14:paraId="405CFA6B" w14:textId="77777777" w:rsidR="00E70780" w:rsidRDefault="00E70780">
          <w:pPr>
            <w:pStyle w:val="Header"/>
          </w:pPr>
        </w:p>
      </w:tc>
    </w:tr>
    <w:tr w:rsidR="00E70780" w14:paraId="62744917" w14:textId="77777777">
      <w:trPr>
        <w:gridAfter w:val="2"/>
        <w:wAfter w:w="720" w:type="dxa"/>
        <w:trHeight w:hRule="exact" w:val="680"/>
      </w:trPr>
      <w:tc>
        <w:tcPr>
          <w:tcW w:w="9368" w:type="dxa"/>
          <w:vAlign w:val="bottom"/>
        </w:tcPr>
        <w:p w14:paraId="7134C241" w14:textId="77777777" w:rsidR="00E70780" w:rsidRDefault="00E70780">
          <w:pPr>
            <w:pStyle w:val="LogoCaption"/>
          </w:pPr>
        </w:p>
      </w:tc>
      <w:tc>
        <w:tcPr>
          <w:tcW w:w="9368" w:type="dxa"/>
          <w:vAlign w:val="bottom"/>
        </w:tcPr>
        <w:p w14:paraId="100D1F3E" w14:textId="77777777" w:rsidR="00E70780" w:rsidRDefault="00E70780">
          <w:pPr>
            <w:pStyle w:val="Header"/>
          </w:pPr>
        </w:p>
      </w:tc>
    </w:tr>
    <w:tr w:rsidR="00E70780" w14:paraId="0C6C5681" w14:textId="77777777">
      <w:trPr>
        <w:gridAfter w:val="2"/>
        <w:wAfter w:w="720" w:type="dxa"/>
        <w:trHeight w:hRule="exact" w:val="680"/>
      </w:trPr>
      <w:tc>
        <w:tcPr>
          <w:tcW w:w="9368" w:type="dxa"/>
          <w:vAlign w:val="bottom"/>
        </w:tcPr>
        <w:p w14:paraId="2224E0B5" w14:textId="77777777" w:rsidR="00E70780" w:rsidRDefault="00E70780">
          <w:pPr>
            <w:pStyle w:val="LogoCaption"/>
          </w:pPr>
        </w:p>
      </w:tc>
      <w:tc>
        <w:tcPr>
          <w:tcW w:w="9368" w:type="dxa"/>
          <w:vAlign w:val="bottom"/>
        </w:tcPr>
        <w:p w14:paraId="7BCD4210" w14:textId="77777777" w:rsidR="00E70780" w:rsidRDefault="00E70780">
          <w:pPr>
            <w:pStyle w:val="Header"/>
          </w:pPr>
        </w:p>
      </w:tc>
    </w:tr>
    <w:tr w:rsidR="00E70780" w14:paraId="6FBE71ED" w14:textId="77777777">
      <w:trPr>
        <w:gridAfter w:val="2"/>
        <w:wAfter w:w="720" w:type="dxa"/>
        <w:trHeight w:hRule="exact" w:val="680"/>
      </w:trPr>
      <w:tc>
        <w:tcPr>
          <w:tcW w:w="9368" w:type="dxa"/>
          <w:vAlign w:val="bottom"/>
        </w:tcPr>
        <w:p w14:paraId="333F3B8D" w14:textId="77777777" w:rsidR="00E70780" w:rsidRDefault="00E70780">
          <w:pPr>
            <w:pStyle w:val="LogoCaption"/>
          </w:pPr>
        </w:p>
      </w:tc>
      <w:tc>
        <w:tcPr>
          <w:tcW w:w="9368" w:type="dxa"/>
          <w:vAlign w:val="bottom"/>
        </w:tcPr>
        <w:p w14:paraId="1BDC5BE7" w14:textId="77777777" w:rsidR="00E70780" w:rsidRDefault="00E70780">
          <w:pPr>
            <w:pStyle w:val="Header"/>
          </w:pPr>
        </w:p>
      </w:tc>
    </w:tr>
    <w:tr w:rsidR="00E70780" w14:paraId="73345518" w14:textId="77777777">
      <w:trPr>
        <w:gridAfter w:val="2"/>
        <w:wAfter w:w="720" w:type="dxa"/>
        <w:trHeight w:hRule="exact" w:val="680"/>
      </w:trPr>
      <w:tc>
        <w:tcPr>
          <w:tcW w:w="9368" w:type="dxa"/>
          <w:vAlign w:val="bottom"/>
        </w:tcPr>
        <w:p w14:paraId="78257619" w14:textId="77777777" w:rsidR="00E70780" w:rsidRDefault="00E70780">
          <w:pPr>
            <w:pStyle w:val="LogoCaption"/>
          </w:pPr>
        </w:p>
      </w:tc>
      <w:tc>
        <w:tcPr>
          <w:tcW w:w="9368" w:type="dxa"/>
          <w:vAlign w:val="bottom"/>
        </w:tcPr>
        <w:p w14:paraId="50309797" w14:textId="77777777" w:rsidR="00E70780" w:rsidRDefault="00E70780">
          <w:pPr>
            <w:pStyle w:val="Header"/>
          </w:pPr>
        </w:p>
      </w:tc>
    </w:tr>
    <w:tr w:rsidR="00E70780" w14:paraId="587F3632" w14:textId="77777777">
      <w:trPr>
        <w:gridAfter w:val="2"/>
        <w:wAfter w:w="720" w:type="dxa"/>
        <w:trHeight w:hRule="exact" w:val="680"/>
      </w:trPr>
      <w:tc>
        <w:tcPr>
          <w:tcW w:w="9368" w:type="dxa"/>
          <w:vAlign w:val="bottom"/>
        </w:tcPr>
        <w:p w14:paraId="39B1605F" w14:textId="77777777" w:rsidR="00E70780" w:rsidRDefault="00E70780">
          <w:pPr>
            <w:pStyle w:val="LogoCaption"/>
          </w:pPr>
        </w:p>
      </w:tc>
      <w:tc>
        <w:tcPr>
          <w:tcW w:w="9368" w:type="dxa"/>
          <w:vAlign w:val="bottom"/>
        </w:tcPr>
        <w:p w14:paraId="64CAF0A7" w14:textId="77777777" w:rsidR="00E70780" w:rsidRDefault="00E70780">
          <w:pPr>
            <w:pStyle w:val="Header"/>
          </w:pPr>
        </w:p>
      </w:tc>
    </w:tr>
    <w:tr w:rsidR="00E70780" w14:paraId="03A5B422" w14:textId="77777777">
      <w:trPr>
        <w:gridAfter w:val="2"/>
        <w:wAfter w:w="720" w:type="dxa"/>
        <w:trHeight w:hRule="exact" w:val="680"/>
      </w:trPr>
      <w:tc>
        <w:tcPr>
          <w:tcW w:w="9368" w:type="dxa"/>
          <w:vAlign w:val="bottom"/>
        </w:tcPr>
        <w:p w14:paraId="234EFBD9" w14:textId="77777777" w:rsidR="00E70780" w:rsidRDefault="00E70780">
          <w:pPr>
            <w:pStyle w:val="LogoCaption"/>
          </w:pPr>
        </w:p>
      </w:tc>
      <w:tc>
        <w:tcPr>
          <w:tcW w:w="9368" w:type="dxa"/>
          <w:vAlign w:val="bottom"/>
        </w:tcPr>
        <w:p w14:paraId="28208BF3" w14:textId="77777777" w:rsidR="00E70780" w:rsidRDefault="00E70780">
          <w:pPr>
            <w:pStyle w:val="Header"/>
          </w:pPr>
        </w:p>
      </w:tc>
    </w:tr>
    <w:tr w:rsidR="00E70780" w14:paraId="0EF4D2A3" w14:textId="77777777">
      <w:trPr>
        <w:gridAfter w:val="2"/>
        <w:wAfter w:w="720" w:type="dxa"/>
        <w:trHeight w:hRule="exact" w:val="680"/>
      </w:trPr>
      <w:tc>
        <w:tcPr>
          <w:tcW w:w="9368" w:type="dxa"/>
          <w:vAlign w:val="bottom"/>
        </w:tcPr>
        <w:p w14:paraId="06FC4170" w14:textId="77777777" w:rsidR="00E70780" w:rsidRDefault="00E70780">
          <w:pPr>
            <w:pStyle w:val="LogoCaption"/>
          </w:pPr>
        </w:p>
      </w:tc>
      <w:tc>
        <w:tcPr>
          <w:tcW w:w="9368" w:type="dxa"/>
          <w:vAlign w:val="bottom"/>
        </w:tcPr>
        <w:p w14:paraId="16672B4C" w14:textId="77777777" w:rsidR="00E70780" w:rsidRDefault="00E70780">
          <w:pPr>
            <w:pStyle w:val="Header"/>
          </w:pPr>
        </w:p>
      </w:tc>
    </w:tr>
    <w:tr w:rsidR="00E70780" w14:paraId="53EB5748" w14:textId="77777777">
      <w:trPr>
        <w:gridAfter w:val="2"/>
        <w:wAfter w:w="720" w:type="dxa"/>
        <w:trHeight w:hRule="exact" w:val="680"/>
      </w:trPr>
      <w:tc>
        <w:tcPr>
          <w:tcW w:w="9368" w:type="dxa"/>
          <w:vAlign w:val="bottom"/>
        </w:tcPr>
        <w:p w14:paraId="61416A64" w14:textId="77777777" w:rsidR="00E70780" w:rsidRDefault="00E70780">
          <w:pPr>
            <w:pStyle w:val="LogoCaption"/>
          </w:pPr>
        </w:p>
      </w:tc>
      <w:tc>
        <w:tcPr>
          <w:tcW w:w="9368" w:type="dxa"/>
          <w:vAlign w:val="bottom"/>
        </w:tcPr>
        <w:p w14:paraId="259B5A7E" w14:textId="77777777" w:rsidR="00E70780" w:rsidRDefault="00E70780">
          <w:pPr>
            <w:pStyle w:val="Header"/>
          </w:pPr>
        </w:p>
      </w:tc>
    </w:tr>
    <w:tr w:rsidR="00E70780" w14:paraId="44FAAB3E" w14:textId="77777777">
      <w:trPr>
        <w:gridAfter w:val="2"/>
        <w:wAfter w:w="720" w:type="dxa"/>
        <w:trHeight w:hRule="exact" w:val="680"/>
      </w:trPr>
      <w:tc>
        <w:tcPr>
          <w:tcW w:w="9368" w:type="dxa"/>
          <w:vAlign w:val="bottom"/>
        </w:tcPr>
        <w:p w14:paraId="06805840" w14:textId="77777777" w:rsidR="00E70780" w:rsidRDefault="00E70780">
          <w:pPr>
            <w:pStyle w:val="LogoCaption"/>
          </w:pPr>
        </w:p>
      </w:tc>
      <w:tc>
        <w:tcPr>
          <w:tcW w:w="9368" w:type="dxa"/>
          <w:vAlign w:val="bottom"/>
        </w:tcPr>
        <w:p w14:paraId="04C642BB" w14:textId="77777777" w:rsidR="00E70780" w:rsidRDefault="00E70780">
          <w:pPr>
            <w:pStyle w:val="Header"/>
          </w:pPr>
        </w:p>
      </w:tc>
    </w:tr>
    <w:tr w:rsidR="00E70780" w14:paraId="6F499E8C" w14:textId="77777777">
      <w:trPr>
        <w:gridAfter w:val="2"/>
        <w:wAfter w:w="720" w:type="dxa"/>
        <w:trHeight w:hRule="exact" w:val="680"/>
      </w:trPr>
      <w:tc>
        <w:tcPr>
          <w:tcW w:w="9368" w:type="dxa"/>
          <w:vAlign w:val="bottom"/>
        </w:tcPr>
        <w:p w14:paraId="5F8842E9" w14:textId="77777777" w:rsidR="00E70780" w:rsidRDefault="00E70780">
          <w:pPr>
            <w:pStyle w:val="LogoCaption"/>
          </w:pPr>
        </w:p>
      </w:tc>
      <w:tc>
        <w:tcPr>
          <w:tcW w:w="9368" w:type="dxa"/>
          <w:vAlign w:val="bottom"/>
        </w:tcPr>
        <w:p w14:paraId="097BD93D" w14:textId="77777777" w:rsidR="00E70780" w:rsidRDefault="00E70780">
          <w:pPr>
            <w:pStyle w:val="Header"/>
          </w:pPr>
        </w:p>
      </w:tc>
    </w:tr>
    <w:tr w:rsidR="00E70780" w14:paraId="13D0CC7C" w14:textId="77777777">
      <w:trPr>
        <w:gridAfter w:val="2"/>
        <w:wAfter w:w="720" w:type="dxa"/>
        <w:trHeight w:hRule="exact" w:val="680"/>
      </w:trPr>
      <w:tc>
        <w:tcPr>
          <w:tcW w:w="9368" w:type="dxa"/>
          <w:vAlign w:val="bottom"/>
        </w:tcPr>
        <w:p w14:paraId="76545332" w14:textId="77777777" w:rsidR="00E70780" w:rsidRDefault="00E70780">
          <w:pPr>
            <w:pStyle w:val="LogoCaption"/>
          </w:pPr>
        </w:p>
      </w:tc>
      <w:tc>
        <w:tcPr>
          <w:tcW w:w="9368" w:type="dxa"/>
          <w:vAlign w:val="bottom"/>
        </w:tcPr>
        <w:p w14:paraId="1C08AC90" w14:textId="77777777" w:rsidR="00E70780" w:rsidRDefault="00E70780">
          <w:pPr>
            <w:pStyle w:val="Header"/>
          </w:pPr>
        </w:p>
      </w:tc>
    </w:tr>
    <w:tr w:rsidR="00E70780" w14:paraId="28493611" w14:textId="77777777">
      <w:trPr>
        <w:gridAfter w:val="2"/>
        <w:wAfter w:w="720" w:type="dxa"/>
        <w:trHeight w:hRule="exact" w:val="680"/>
      </w:trPr>
      <w:tc>
        <w:tcPr>
          <w:tcW w:w="9368" w:type="dxa"/>
          <w:vAlign w:val="bottom"/>
        </w:tcPr>
        <w:p w14:paraId="4C415F0D" w14:textId="77777777" w:rsidR="00E70780" w:rsidRDefault="00E70780">
          <w:pPr>
            <w:pStyle w:val="LogoCaption"/>
          </w:pPr>
        </w:p>
      </w:tc>
      <w:tc>
        <w:tcPr>
          <w:tcW w:w="9368" w:type="dxa"/>
          <w:vAlign w:val="bottom"/>
        </w:tcPr>
        <w:p w14:paraId="02E863CC" w14:textId="77777777" w:rsidR="00E70780" w:rsidRDefault="00E70780">
          <w:pPr>
            <w:pStyle w:val="Header"/>
          </w:pPr>
        </w:p>
      </w:tc>
    </w:tr>
    <w:tr w:rsidR="00E70780" w14:paraId="3315D130" w14:textId="77777777">
      <w:trPr>
        <w:gridAfter w:val="2"/>
        <w:wAfter w:w="720" w:type="dxa"/>
        <w:trHeight w:hRule="exact" w:val="680"/>
      </w:trPr>
      <w:tc>
        <w:tcPr>
          <w:tcW w:w="9368" w:type="dxa"/>
          <w:vAlign w:val="bottom"/>
        </w:tcPr>
        <w:p w14:paraId="1BAC036C" w14:textId="77777777" w:rsidR="00E70780" w:rsidRDefault="00E70780">
          <w:pPr>
            <w:pStyle w:val="LogoCaption"/>
          </w:pPr>
        </w:p>
      </w:tc>
      <w:tc>
        <w:tcPr>
          <w:tcW w:w="9368" w:type="dxa"/>
          <w:vAlign w:val="bottom"/>
        </w:tcPr>
        <w:p w14:paraId="310BF72A" w14:textId="77777777" w:rsidR="00E70780" w:rsidRDefault="00E70780">
          <w:pPr>
            <w:pStyle w:val="Header"/>
          </w:pPr>
        </w:p>
      </w:tc>
    </w:tr>
    <w:tr w:rsidR="00E70780" w14:paraId="3CF6CBBD" w14:textId="77777777">
      <w:trPr>
        <w:gridAfter w:val="2"/>
        <w:wAfter w:w="720" w:type="dxa"/>
        <w:trHeight w:hRule="exact" w:val="680"/>
      </w:trPr>
      <w:tc>
        <w:tcPr>
          <w:tcW w:w="9368" w:type="dxa"/>
          <w:vAlign w:val="bottom"/>
        </w:tcPr>
        <w:p w14:paraId="6706EA7D" w14:textId="77777777" w:rsidR="00E70780" w:rsidRDefault="00E70780">
          <w:pPr>
            <w:pStyle w:val="LogoCaption"/>
          </w:pPr>
        </w:p>
      </w:tc>
      <w:tc>
        <w:tcPr>
          <w:tcW w:w="9368" w:type="dxa"/>
          <w:vAlign w:val="bottom"/>
        </w:tcPr>
        <w:p w14:paraId="0F5EA544" w14:textId="77777777" w:rsidR="00E70780" w:rsidRDefault="00E70780">
          <w:pPr>
            <w:pStyle w:val="Header"/>
          </w:pPr>
        </w:p>
      </w:tc>
    </w:tr>
    <w:tr w:rsidR="00E70780" w14:paraId="1AE5DBF4" w14:textId="77777777">
      <w:trPr>
        <w:gridAfter w:val="2"/>
        <w:wAfter w:w="720" w:type="dxa"/>
        <w:trHeight w:hRule="exact" w:val="680"/>
      </w:trPr>
      <w:tc>
        <w:tcPr>
          <w:tcW w:w="9368" w:type="dxa"/>
          <w:vAlign w:val="bottom"/>
        </w:tcPr>
        <w:p w14:paraId="62F2E7AD" w14:textId="77777777" w:rsidR="00E70780" w:rsidRDefault="00E70780">
          <w:pPr>
            <w:pStyle w:val="LogoCaption"/>
          </w:pPr>
        </w:p>
      </w:tc>
      <w:tc>
        <w:tcPr>
          <w:tcW w:w="9368" w:type="dxa"/>
          <w:vAlign w:val="bottom"/>
        </w:tcPr>
        <w:p w14:paraId="1BAEC5C5" w14:textId="77777777" w:rsidR="00E70780" w:rsidRDefault="00E70780">
          <w:pPr>
            <w:pStyle w:val="Header"/>
          </w:pPr>
        </w:p>
      </w:tc>
    </w:tr>
    <w:tr w:rsidR="00E70780" w14:paraId="01D2A648" w14:textId="77777777">
      <w:trPr>
        <w:gridAfter w:val="2"/>
        <w:wAfter w:w="720" w:type="dxa"/>
        <w:trHeight w:hRule="exact" w:val="680"/>
      </w:trPr>
      <w:tc>
        <w:tcPr>
          <w:tcW w:w="9368" w:type="dxa"/>
          <w:vAlign w:val="bottom"/>
        </w:tcPr>
        <w:p w14:paraId="7F33DAC1" w14:textId="77777777" w:rsidR="00E70780" w:rsidRDefault="00E70780">
          <w:pPr>
            <w:pStyle w:val="LogoCaption"/>
          </w:pPr>
        </w:p>
      </w:tc>
      <w:tc>
        <w:tcPr>
          <w:tcW w:w="9368" w:type="dxa"/>
          <w:vAlign w:val="bottom"/>
        </w:tcPr>
        <w:p w14:paraId="035C2A62" w14:textId="77777777" w:rsidR="00E70780" w:rsidRDefault="00E70780">
          <w:pPr>
            <w:pStyle w:val="Header"/>
          </w:pPr>
        </w:p>
      </w:tc>
    </w:tr>
    <w:tr w:rsidR="00E70780" w14:paraId="24832F3B" w14:textId="77777777">
      <w:trPr>
        <w:gridAfter w:val="2"/>
        <w:wAfter w:w="720" w:type="dxa"/>
        <w:trHeight w:hRule="exact" w:val="680"/>
      </w:trPr>
      <w:tc>
        <w:tcPr>
          <w:tcW w:w="9368" w:type="dxa"/>
          <w:vAlign w:val="bottom"/>
        </w:tcPr>
        <w:p w14:paraId="0941BFDF" w14:textId="77777777" w:rsidR="00E70780" w:rsidRDefault="00E70780">
          <w:pPr>
            <w:pStyle w:val="LogoCaption"/>
          </w:pPr>
        </w:p>
      </w:tc>
      <w:tc>
        <w:tcPr>
          <w:tcW w:w="9368" w:type="dxa"/>
          <w:vAlign w:val="bottom"/>
        </w:tcPr>
        <w:p w14:paraId="3A6A8BD5" w14:textId="77777777" w:rsidR="00E70780" w:rsidRDefault="00E70780">
          <w:pPr>
            <w:pStyle w:val="Header"/>
          </w:pPr>
        </w:p>
      </w:tc>
    </w:tr>
    <w:tr w:rsidR="00E70780" w14:paraId="5EF5A62F" w14:textId="77777777">
      <w:trPr>
        <w:gridAfter w:val="2"/>
        <w:wAfter w:w="720" w:type="dxa"/>
        <w:trHeight w:hRule="exact" w:val="680"/>
      </w:trPr>
      <w:tc>
        <w:tcPr>
          <w:tcW w:w="9368" w:type="dxa"/>
          <w:vAlign w:val="bottom"/>
        </w:tcPr>
        <w:p w14:paraId="57B7B237" w14:textId="77777777" w:rsidR="00E70780" w:rsidRDefault="00E70780">
          <w:pPr>
            <w:pStyle w:val="LogoCaption"/>
          </w:pPr>
        </w:p>
      </w:tc>
      <w:tc>
        <w:tcPr>
          <w:tcW w:w="9368" w:type="dxa"/>
          <w:vAlign w:val="bottom"/>
        </w:tcPr>
        <w:p w14:paraId="3D3CC245" w14:textId="77777777" w:rsidR="00E70780" w:rsidRDefault="00E70780">
          <w:pPr>
            <w:pStyle w:val="Header"/>
          </w:pPr>
        </w:p>
      </w:tc>
    </w:tr>
    <w:tr w:rsidR="00E70780" w14:paraId="0BEF155C" w14:textId="77777777">
      <w:trPr>
        <w:gridAfter w:val="2"/>
        <w:wAfter w:w="720" w:type="dxa"/>
        <w:trHeight w:hRule="exact" w:val="680"/>
      </w:trPr>
      <w:tc>
        <w:tcPr>
          <w:tcW w:w="9368" w:type="dxa"/>
          <w:vAlign w:val="bottom"/>
        </w:tcPr>
        <w:p w14:paraId="10F5401B" w14:textId="77777777" w:rsidR="00E70780" w:rsidRDefault="00E70780">
          <w:pPr>
            <w:pStyle w:val="LogoCaption"/>
          </w:pPr>
        </w:p>
      </w:tc>
      <w:tc>
        <w:tcPr>
          <w:tcW w:w="9368" w:type="dxa"/>
          <w:vAlign w:val="bottom"/>
        </w:tcPr>
        <w:p w14:paraId="2BA8F5EB" w14:textId="77777777" w:rsidR="00E70780" w:rsidRDefault="00E70780">
          <w:pPr>
            <w:pStyle w:val="Header"/>
          </w:pPr>
        </w:p>
      </w:tc>
    </w:tr>
    <w:tr w:rsidR="00E70780" w14:paraId="6D19EF3E" w14:textId="77777777">
      <w:trPr>
        <w:gridAfter w:val="2"/>
        <w:wAfter w:w="720" w:type="dxa"/>
        <w:trHeight w:hRule="exact" w:val="680"/>
      </w:trPr>
      <w:tc>
        <w:tcPr>
          <w:tcW w:w="9368" w:type="dxa"/>
          <w:vAlign w:val="bottom"/>
        </w:tcPr>
        <w:p w14:paraId="6E132DDB" w14:textId="77777777" w:rsidR="00E70780" w:rsidRDefault="00E70780">
          <w:pPr>
            <w:pStyle w:val="LogoCaption"/>
          </w:pPr>
        </w:p>
      </w:tc>
      <w:tc>
        <w:tcPr>
          <w:tcW w:w="9368" w:type="dxa"/>
          <w:vAlign w:val="bottom"/>
        </w:tcPr>
        <w:p w14:paraId="70D316AD" w14:textId="77777777" w:rsidR="00E70780" w:rsidRDefault="00E70780">
          <w:pPr>
            <w:pStyle w:val="Header"/>
          </w:pPr>
        </w:p>
      </w:tc>
    </w:tr>
    <w:tr w:rsidR="00E70780" w14:paraId="3602CFF9" w14:textId="77777777">
      <w:trPr>
        <w:gridAfter w:val="2"/>
        <w:wAfter w:w="720" w:type="dxa"/>
        <w:trHeight w:hRule="exact" w:val="680"/>
      </w:trPr>
      <w:tc>
        <w:tcPr>
          <w:tcW w:w="9368" w:type="dxa"/>
          <w:vAlign w:val="bottom"/>
        </w:tcPr>
        <w:p w14:paraId="16FC1C3B" w14:textId="77777777" w:rsidR="00E70780" w:rsidRDefault="00E70780">
          <w:pPr>
            <w:pStyle w:val="LogoCaption"/>
          </w:pPr>
        </w:p>
      </w:tc>
      <w:tc>
        <w:tcPr>
          <w:tcW w:w="9368" w:type="dxa"/>
          <w:vAlign w:val="bottom"/>
        </w:tcPr>
        <w:p w14:paraId="60D3BCE7" w14:textId="77777777" w:rsidR="00E70780" w:rsidRDefault="00E70780">
          <w:pPr>
            <w:pStyle w:val="Header"/>
          </w:pPr>
        </w:p>
      </w:tc>
    </w:tr>
    <w:tr w:rsidR="00E70780" w14:paraId="17A7AF71" w14:textId="77777777">
      <w:trPr>
        <w:gridAfter w:val="2"/>
        <w:wAfter w:w="720" w:type="dxa"/>
        <w:trHeight w:hRule="exact" w:val="680"/>
      </w:trPr>
      <w:tc>
        <w:tcPr>
          <w:tcW w:w="9368" w:type="dxa"/>
          <w:vAlign w:val="bottom"/>
        </w:tcPr>
        <w:p w14:paraId="24F14612" w14:textId="77777777" w:rsidR="00E70780" w:rsidRDefault="00E70780">
          <w:pPr>
            <w:pStyle w:val="LogoCaption"/>
          </w:pPr>
        </w:p>
      </w:tc>
      <w:tc>
        <w:tcPr>
          <w:tcW w:w="9368" w:type="dxa"/>
          <w:vAlign w:val="bottom"/>
        </w:tcPr>
        <w:p w14:paraId="5719E65F" w14:textId="77777777" w:rsidR="00E70780" w:rsidRDefault="00E70780">
          <w:pPr>
            <w:pStyle w:val="Header"/>
          </w:pPr>
        </w:p>
      </w:tc>
    </w:tr>
    <w:tr w:rsidR="00E70780" w14:paraId="5B261F5E" w14:textId="77777777">
      <w:trPr>
        <w:gridAfter w:val="2"/>
        <w:wAfter w:w="720" w:type="dxa"/>
        <w:trHeight w:hRule="exact" w:val="680"/>
      </w:trPr>
      <w:tc>
        <w:tcPr>
          <w:tcW w:w="9368" w:type="dxa"/>
          <w:vAlign w:val="bottom"/>
        </w:tcPr>
        <w:p w14:paraId="17024F3B" w14:textId="77777777" w:rsidR="00E70780" w:rsidRDefault="00E70780">
          <w:pPr>
            <w:pStyle w:val="LogoCaption"/>
          </w:pPr>
        </w:p>
      </w:tc>
      <w:tc>
        <w:tcPr>
          <w:tcW w:w="9368" w:type="dxa"/>
          <w:vAlign w:val="bottom"/>
        </w:tcPr>
        <w:p w14:paraId="4EA6415B" w14:textId="77777777" w:rsidR="00E70780" w:rsidRDefault="00E70780">
          <w:pPr>
            <w:pStyle w:val="Header"/>
          </w:pPr>
        </w:p>
      </w:tc>
    </w:tr>
    <w:tr w:rsidR="00E70780" w14:paraId="737C4BE4" w14:textId="77777777">
      <w:trPr>
        <w:gridAfter w:val="2"/>
        <w:wAfter w:w="720" w:type="dxa"/>
        <w:trHeight w:hRule="exact" w:val="680"/>
      </w:trPr>
      <w:tc>
        <w:tcPr>
          <w:tcW w:w="9368" w:type="dxa"/>
          <w:vAlign w:val="bottom"/>
        </w:tcPr>
        <w:p w14:paraId="608E34C9" w14:textId="77777777" w:rsidR="00E70780" w:rsidRDefault="00E70780">
          <w:pPr>
            <w:pStyle w:val="LogoCaption"/>
          </w:pPr>
        </w:p>
      </w:tc>
      <w:tc>
        <w:tcPr>
          <w:tcW w:w="9368" w:type="dxa"/>
          <w:vAlign w:val="bottom"/>
        </w:tcPr>
        <w:p w14:paraId="4A8BE27A" w14:textId="77777777" w:rsidR="00E70780" w:rsidRDefault="00E70780">
          <w:pPr>
            <w:pStyle w:val="Header"/>
          </w:pPr>
        </w:p>
      </w:tc>
    </w:tr>
    <w:tr w:rsidR="00E70780" w14:paraId="5CFF3AFC" w14:textId="77777777">
      <w:trPr>
        <w:gridAfter w:val="2"/>
        <w:wAfter w:w="720" w:type="dxa"/>
        <w:trHeight w:hRule="exact" w:val="680"/>
      </w:trPr>
      <w:tc>
        <w:tcPr>
          <w:tcW w:w="9368" w:type="dxa"/>
          <w:vAlign w:val="bottom"/>
        </w:tcPr>
        <w:p w14:paraId="02786769" w14:textId="77777777" w:rsidR="00E70780" w:rsidRDefault="00E70780">
          <w:pPr>
            <w:pStyle w:val="LogoCaption"/>
          </w:pPr>
        </w:p>
      </w:tc>
      <w:tc>
        <w:tcPr>
          <w:tcW w:w="9368" w:type="dxa"/>
          <w:vAlign w:val="bottom"/>
        </w:tcPr>
        <w:p w14:paraId="6023EB1A" w14:textId="77777777" w:rsidR="00E70780" w:rsidRDefault="00E70780">
          <w:pPr>
            <w:pStyle w:val="Header"/>
          </w:pPr>
        </w:p>
      </w:tc>
    </w:tr>
    <w:tr w:rsidR="00E70780" w14:paraId="0699D51F" w14:textId="77777777">
      <w:trPr>
        <w:gridAfter w:val="2"/>
        <w:wAfter w:w="720" w:type="dxa"/>
        <w:trHeight w:hRule="exact" w:val="680"/>
      </w:trPr>
      <w:tc>
        <w:tcPr>
          <w:tcW w:w="9368" w:type="dxa"/>
          <w:vAlign w:val="bottom"/>
        </w:tcPr>
        <w:p w14:paraId="4686ADAA" w14:textId="77777777" w:rsidR="00E70780" w:rsidRDefault="00E70780">
          <w:pPr>
            <w:pStyle w:val="LogoCaption"/>
          </w:pPr>
        </w:p>
      </w:tc>
      <w:tc>
        <w:tcPr>
          <w:tcW w:w="9368" w:type="dxa"/>
          <w:vAlign w:val="bottom"/>
        </w:tcPr>
        <w:p w14:paraId="37C11D9D" w14:textId="77777777" w:rsidR="00E70780" w:rsidRDefault="00E70780">
          <w:pPr>
            <w:pStyle w:val="Header"/>
          </w:pPr>
        </w:p>
      </w:tc>
    </w:tr>
    <w:tr w:rsidR="00E70780" w14:paraId="67F304CF" w14:textId="77777777">
      <w:trPr>
        <w:gridAfter w:val="2"/>
        <w:wAfter w:w="360" w:type="dxa"/>
        <w:trHeight w:hRule="exact" w:val="680"/>
      </w:trPr>
      <w:tc>
        <w:tcPr>
          <w:tcW w:w="9368" w:type="dxa"/>
          <w:vAlign w:val="bottom"/>
        </w:tcPr>
        <w:p w14:paraId="5691CBDE" w14:textId="77777777" w:rsidR="00E70780" w:rsidRDefault="00E70780">
          <w:pPr>
            <w:pStyle w:val="LogoCaption"/>
          </w:pPr>
        </w:p>
      </w:tc>
      <w:tc>
        <w:tcPr>
          <w:tcW w:w="9368" w:type="dxa"/>
          <w:vAlign w:val="bottom"/>
        </w:tcPr>
        <w:p w14:paraId="3246FA09" w14:textId="77777777" w:rsidR="00E70780" w:rsidRDefault="00E70780">
          <w:pPr>
            <w:pStyle w:val="Header"/>
          </w:pPr>
        </w:p>
      </w:tc>
    </w:tr>
    <w:tr w:rsidR="00E70780" w14:paraId="32CCF469" w14:textId="77777777">
      <w:trPr>
        <w:gridAfter w:val="2"/>
        <w:wAfter w:w="720" w:type="dxa"/>
        <w:trHeight w:hRule="exact" w:val="680"/>
      </w:trPr>
      <w:tc>
        <w:tcPr>
          <w:tcW w:w="9368" w:type="dxa"/>
          <w:vAlign w:val="bottom"/>
        </w:tcPr>
        <w:p w14:paraId="710C555C" w14:textId="77777777" w:rsidR="00E70780" w:rsidRDefault="00E70780">
          <w:pPr>
            <w:pStyle w:val="LogoCaption"/>
          </w:pPr>
        </w:p>
      </w:tc>
      <w:tc>
        <w:tcPr>
          <w:tcW w:w="9368" w:type="dxa"/>
          <w:vAlign w:val="bottom"/>
        </w:tcPr>
        <w:p w14:paraId="0133944D" w14:textId="77777777" w:rsidR="00E70780" w:rsidRDefault="00E70780">
          <w:pPr>
            <w:pStyle w:val="Header"/>
          </w:pPr>
        </w:p>
      </w:tc>
    </w:tr>
    <w:tr w:rsidR="00E70780" w14:paraId="56F3D3D3" w14:textId="77777777">
      <w:trPr>
        <w:gridAfter w:val="2"/>
        <w:wAfter w:w="720" w:type="dxa"/>
        <w:trHeight w:hRule="exact" w:val="680"/>
      </w:trPr>
      <w:tc>
        <w:tcPr>
          <w:tcW w:w="9368" w:type="dxa"/>
          <w:vAlign w:val="bottom"/>
        </w:tcPr>
        <w:p w14:paraId="7BC940F3" w14:textId="77777777" w:rsidR="00E70780" w:rsidRDefault="00E70780">
          <w:pPr>
            <w:pStyle w:val="LogoCaption"/>
          </w:pPr>
        </w:p>
      </w:tc>
      <w:tc>
        <w:tcPr>
          <w:tcW w:w="9368" w:type="dxa"/>
          <w:vAlign w:val="bottom"/>
        </w:tcPr>
        <w:p w14:paraId="72CDA9B1" w14:textId="77777777" w:rsidR="00E70780" w:rsidRDefault="00E70780">
          <w:pPr>
            <w:pStyle w:val="Header"/>
          </w:pPr>
        </w:p>
      </w:tc>
    </w:tr>
    <w:tr w:rsidR="00E70780" w14:paraId="1C5406F0" w14:textId="77777777">
      <w:trPr>
        <w:gridAfter w:val="2"/>
        <w:wAfter w:w="720" w:type="dxa"/>
        <w:trHeight w:hRule="exact" w:val="680"/>
      </w:trPr>
      <w:tc>
        <w:tcPr>
          <w:tcW w:w="9368" w:type="dxa"/>
          <w:vAlign w:val="bottom"/>
        </w:tcPr>
        <w:p w14:paraId="63122E7A" w14:textId="77777777" w:rsidR="00E70780" w:rsidRDefault="00E70780">
          <w:pPr>
            <w:pStyle w:val="LogoCaption"/>
          </w:pPr>
        </w:p>
      </w:tc>
      <w:tc>
        <w:tcPr>
          <w:tcW w:w="9368" w:type="dxa"/>
          <w:vAlign w:val="bottom"/>
        </w:tcPr>
        <w:p w14:paraId="4B8DDC94" w14:textId="77777777" w:rsidR="00E70780" w:rsidRDefault="00E70780">
          <w:pPr>
            <w:pStyle w:val="Header"/>
          </w:pPr>
        </w:p>
      </w:tc>
    </w:tr>
    <w:tr w:rsidR="00E70780" w14:paraId="59CBE9F1" w14:textId="77777777">
      <w:trPr>
        <w:gridAfter w:val="2"/>
        <w:wAfter w:w="720" w:type="dxa"/>
        <w:trHeight w:hRule="exact" w:val="680"/>
      </w:trPr>
      <w:tc>
        <w:tcPr>
          <w:tcW w:w="9368" w:type="dxa"/>
          <w:vAlign w:val="bottom"/>
        </w:tcPr>
        <w:p w14:paraId="5E9AF19D" w14:textId="77777777" w:rsidR="00E70780" w:rsidRDefault="00E70780">
          <w:pPr>
            <w:pStyle w:val="LogoCaption"/>
          </w:pPr>
        </w:p>
      </w:tc>
      <w:tc>
        <w:tcPr>
          <w:tcW w:w="9368" w:type="dxa"/>
          <w:vAlign w:val="bottom"/>
        </w:tcPr>
        <w:p w14:paraId="7933F85C" w14:textId="77777777" w:rsidR="00E70780" w:rsidRDefault="00E70780">
          <w:pPr>
            <w:pStyle w:val="Header"/>
          </w:pPr>
        </w:p>
      </w:tc>
    </w:tr>
    <w:tr w:rsidR="00E70780" w14:paraId="20F13E2A" w14:textId="77777777">
      <w:trPr>
        <w:gridAfter w:val="2"/>
        <w:wAfter w:w="720" w:type="dxa"/>
        <w:trHeight w:hRule="exact" w:val="680"/>
      </w:trPr>
      <w:tc>
        <w:tcPr>
          <w:tcW w:w="9368" w:type="dxa"/>
          <w:vAlign w:val="bottom"/>
        </w:tcPr>
        <w:p w14:paraId="7EDA9A97" w14:textId="77777777" w:rsidR="00E70780" w:rsidRDefault="00E70780">
          <w:pPr>
            <w:pStyle w:val="LogoCaption"/>
          </w:pPr>
        </w:p>
      </w:tc>
      <w:tc>
        <w:tcPr>
          <w:tcW w:w="9368" w:type="dxa"/>
          <w:vAlign w:val="bottom"/>
        </w:tcPr>
        <w:p w14:paraId="23697D1B" w14:textId="77777777" w:rsidR="00E70780" w:rsidRDefault="00E70780">
          <w:pPr>
            <w:pStyle w:val="Header"/>
          </w:pPr>
        </w:p>
      </w:tc>
    </w:tr>
    <w:tr w:rsidR="00E70780" w14:paraId="4592883C" w14:textId="77777777">
      <w:trPr>
        <w:gridAfter w:val="2"/>
        <w:wAfter w:w="720" w:type="dxa"/>
        <w:trHeight w:hRule="exact" w:val="680"/>
      </w:trPr>
      <w:tc>
        <w:tcPr>
          <w:tcW w:w="9368" w:type="dxa"/>
          <w:vAlign w:val="bottom"/>
        </w:tcPr>
        <w:p w14:paraId="61EAA46D" w14:textId="77777777" w:rsidR="00E70780" w:rsidRDefault="00E70780">
          <w:pPr>
            <w:pStyle w:val="LogoCaption"/>
          </w:pPr>
        </w:p>
      </w:tc>
      <w:tc>
        <w:tcPr>
          <w:tcW w:w="9368" w:type="dxa"/>
          <w:vAlign w:val="bottom"/>
        </w:tcPr>
        <w:p w14:paraId="01B2DB45" w14:textId="77777777" w:rsidR="00E70780" w:rsidRDefault="00E70780">
          <w:pPr>
            <w:pStyle w:val="Header"/>
          </w:pPr>
        </w:p>
      </w:tc>
    </w:tr>
    <w:tr w:rsidR="00E70780" w14:paraId="5525ECC6" w14:textId="77777777">
      <w:trPr>
        <w:gridAfter w:val="2"/>
        <w:wAfter w:w="720" w:type="dxa"/>
        <w:trHeight w:hRule="exact" w:val="680"/>
      </w:trPr>
      <w:tc>
        <w:tcPr>
          <w:tcW w:w="9368" w:type="dxa"/>
          <w:vAlign w:val="bottom"/>
        </w:tcPr>
        <w:p w14:paraId="2181390C" w14:textId="77777777" w:rsidR="00E70780" w:rsidRDefault="00E70780">
          <w:pPr>
            <w:pStyle w:val="LogoCaption"/>
          </w:pPr>
        </w:p>
      </w:tc>
      <w:tc>
        <w:tcPr>
          <w:tcW w:w="9368" w:type="dxa"/>
          <w:vAlign w:val="bottom"/>
        </w:tcPr>
        <w:p w14:paraId="75764444" w14:textId="77777777" w:rsidR="00E70780" w:rsidRDefault="00E70780">
          <w:pPr>
            <w:pStyle w:val="Header"/>
          </w:pPr>
        </w:p>
      </w:tc>
    </w:tr>
    <w:tr w:rsidR="00E70780" w14:paraId="0044D96D" w14:textId="77777777">
      <w:trPr>
        <w:gridAfter w:val="2"/>
        <w:wAfter w:w="720" w:type="dxa"/>
        <w:trHeight w:hRule="exact" w:val="680"/>
      </w:trPr>
      <w:tc>
        <w:tcPr>
          <w:tcW w:w="9368" w:type="dxa"/>
          <w:vAlign w:val="bottom"/>
        </w:tcPr>
        <w:p w14:paraId="2AF93C60" w14:textId="77777777" w:rsidR="00E70780" w:rsidRDefault="00E70780">
          <w:pPr>
            <w:pStyle w:val="LogoCaption"/>
          </w:pPr>
        </w:p>
      </w:tc>
      <w:tc>
        <w:tcPr>
          <w:tcW w:w="9368" w:type="dxa"/>
          <w:vAlign w:val="bottom"/>
        </w:tcPr>
        <w:p w14:paraId="368DFD8D" w14:textId="77777777" w:rsidR="00E70780" w:rsidRDefault="00E70780">
          <w:pPr>
            <w:pStyle w:val="Header"/>
          </w:pPr>
        </w:p>
      </w:tc>
    </w:tr>
    <w:tr w:rsidR="00E70780" w14:paraId="0E8DC196" w14:textId="77777777">
      <w:trPr>
        <w:gridAfter w:val="2"/>
        <w:wAfter w:w="720" w:type="dxa"/>
        <w:trHeight w:hRule="exact" w:val="680"/>
      </w:trPr>
      <w:tc>
        <w:tcPr>
          <w:tcW w:w="9368" w:type="dxa"/>
          <w:vAlign w:val="bottom"/>
        </w:tcPr>
        <w:p w14:paraId="6C55DDD9" w14:textId="77777777" w:rsidR="00E70780" w:rsidRDefault="00E70780">
          <w:pPr>
            <w:pStyle w:val="LogoCaption"/>
          </w:pPr>
        </w:p>
      </w:tc>
      <w:tc>
        <w:tcPr>
          <w:tcW w:w="9368" w:type="dxa"/>
          <w:vAlign w:val="bottom"/>
        </w:tcPr>
        <w:p w14:paraId="352CB0F7" w14:textId="77777777" w:rsidR="00E70780" w:rsidRDefault="00E70780">
          <w:pPr>
            <w:pStyle w:val="Header"/>
          </w:pPr>
        </w:p>
      </w:tc>
    </w:tr>
    <w:tr w:rsidR="00E70780" w14:paraId="1F302F16" w14:textId="77777777">
      <w:trPr>
        <w:gridAfter w:val="2"/>
        <w:wAfter w:w="720" w:type="dxa"/>
        <w:trHeight w:hRule="exact" w:val="680"/>
      </w:trPr>
      <w:tc>
        <w:tcPr>
          <w:tcW w:w="9368" w:type="dxa"/>
          <w:vAlign w:val="bottom"/>
        </w:tcPr>
        <w:p w14:paraId="6F484067" w14:textId="77777777" w:rsidR="00E70780" w:rsidRDefault="00E70780">
          <w:pPr>
            <w:pStyle w:val="LogoCaption"/>
          </w:pPr>
        </w:p>
      </w:tc>
      <w:tc>
        <w:tcPr>
          <w:tcW w:w="9368" w:type="dxa"/>
          <w:vAlign w:val="bottom"/>
        </w:tcPr>
        <w:p w14:paraId="41DB9000" w14:textId="77777777" w:rsidR="00E70780" w:rsidRDefault="00E70780">
          <w:pPr>
            <w:pStyle w:val="Header"/>
          </w:pPr>
        </w:p>
      </w:tc>
    </w:tr>
    <w:tr w:rsidR="00E70780" w14:paraId="09E0F2FF" w14:textId="77777777">
      <w:trPr>
        <w:gridAfter w:val="2"/>
        <w:wAfter w:w="720" w:type="dxa"/>
        <w:trHeight w:hRule="exact" w:val="680"/>
      </w:trPr>
      <w:tc>
        <w:tcPr>
          <w:tcW w:w="9368" w:type="dxa"/>
          <w:vAlign w:val="bottom"/>
        </w:tcPr>
        <w:p w14:paraId="168B25BA" w14:textId="77777777" w:rsidR="00E70780" w:rsidRDefault="00E70780">
          <w:pPr>
            <w:pStyle w:val="LogoCaption"/>
          </w:pPr>
        </w:p>
      </w:tc>
      <w:tc>
        <w:tcPr>
          <w:tcW w:w="9368" w:type="dxa"/>
          <w:vAlign w:val="bottom"/>
        </w:tcPr>
        <w:p w14:paraId="73331607" w14:textId="77777777" w:rsidR="00E70780" w:rsidRDefault="00E70780">
          <w:pPr>
            <w:pStyle w:val="Header"/>
          </w:pPr>
        </w:p>
      </w:tc>
    </w:tr>
    <w:tr w:rsidR="00E70780" w14:paraId="6E722CD5" w14:textId="77777777">
      <w:trPr>
        <w:gridAfter w:val="2"/>
        <w:wAfter w:w="720" w:type="dxa"/>
        <w:trHeight w:hRule="exact" w:val="680"/>
      </w:trPr>
      <w:tc>
        <w:tcPr>
          <w:tcW w:w="9368" w:type="dxa"/>
          <w:vAlign w:val="bottom"/>
        </w:tcPr>
        <w:p w14:paraId="15D6DC35" w14:textId="77777777" w:rsidR="00E70780" w:rsidRDefault="00E70780">
          <w:pPr>
            <w:pStyle w:val="LogoCaption"/>
          </w:pPr>
        </w:p>
      </w:tc>
      <w:tc>
        <w:tcPr>
          <w:tcW w:w="9368" w:type="dxa"/>
          <w:vAlign w:val="bottom"/>
        </w:tcPr>
        <w:p w14:paraId="6ECAA03D" w14:textId="77777777" w:rsidR="00E70780" w:rsidRDefault="00E70780">
          <w:pPr>
            <w:pStyle w:val="Header"/>
          </w:pPr>
        </w:p>
      </w:tc>
    </w:tr>
    <w:tr w:rsidR="00E70780" w14:paraId="5B272382" w14:textId="77777777">
      <w:trPr>
        <w:gridAfter w:val="2"/>
        <w:wAfter w:w="720" w:type="dxa"/>
        <w:trHeight w:hRule="exact" w:val="680"/>
      </w:trPr>
      <w:tc>
        <w:tcPr>
          <w:tcW w:w="9368" w:type="dxa"/>
          <w:vAlign w:val="bottom"/>
        </w:tcPr>
        <w:p w14:paraId="2D2EDE24" w14:textId="77777777" w:rsidR="00E70780" w:rsidRDefault="00E70780">
          <w:pPr>
            <w:pStyle w:val="LogoCaption"/>
          </w:pPr>
        </w:p>
      </w:tc>
      <w:tc>
        <w:tcPr>
          <w:tcW w:w="9368" w:type="dxa"/>
          <w:vAlign w:val="bottom"/>
        </w:tcPr>
        <w:p w14:paraId="7A0CE12B" w14:textId="77777777" w:rsidR="00E70780" w:rsidRDefault="00E70780">
          <w:pPr>
            <w:pStyle w:val="Header"/>
          </w:pPr>
        </w:p>
      </w:tc>
    </w:tr>
    <w:tr w:rsidR="00E70780" w14:paraId="446BAF1B" w14:textId="77777777">
      <w:trPr>
        <w:gridAfter w:val="2"/>
        <w:wAfter w:w="720" w:type="dxa"/>
        <w:trHeight w:hRule="exact" w:val="680"/>
      </w:trPr>
      <w:tc>
        <w:tcPr>
          <w:tcW w:w="9368" w:type="dxa"/>
          <w:vAlign w:val="bottom"/>
        </w:tcPr>
        <w:p w14:paraId="078A19DB" w14:textId="77777777" w:rsidR="00E70780" w:rsidRDefault="00E70780">
          <w:pPr>
            <w:pStyle w:val="LogoCaption"/>
          </w:pPr>
        </w:p>
      </w:tc>
      <w:tc>
        <w:tcPr>
          <w:tcW w:w="9368" w:type="dxa"/>
          <w:vAlign w:val="bottom"/>
        </w:tcPr>
        <w:p w14:paraId="580EA20D" w14:textId="77777777" w:rsidR="00E70780" w:rsidRDefault="00E70780">
          <w:pPr>
            <w:pStyle w:val="Header"/>
          </w:pPr>
        </w:p>
      </w:tc>
    </w:tr>
    <w:tr w:rsidR="00E70780" w14:paraId="4713B39A" w14:textId="77777777">
      <w:trPr>
        <w:gridAfter w:val="2"/>
        <w:wAfter w:w="720" w:type="dxa"/>
        <w:trHeight w:hRule="exact" w:val="680"/>
      </w:trPr>
      <w:tc>
        <w:tcPr>
          <w:tcW w:w="9368" w:type="dxa"/>
          <w:vAlign w:val="bottom"/>
        </w:tcPr>
        <w:p w14:paraId="7229653D" w14:textId="77777777" w:rsidR="00E70780" w:rsidRDefault="00E70780">
          <w:pPr>
            <w:pStyle w:val="LogoCaption"/>
          </w:pPr>
        </w:p>
      </w:tc>
      <w:tc>
        <w:tcPr>
          <w:tcW w:w="9368" w:type="dxa"/>
          <w:vAlign w:val="bottom"/>
        </w:tcPr>
        <w:p w14:paraId="391DCB79" w14:textId="77777777" w:rsidR="00E70780" w:rsidRDefault="00E70780">
          <w:pPr>
            <w:pStyle w:val="Header"/>
          </w:pPr>
        </w:p>
      </w:tc>
    </w:tr>
    <w:tr w:rsidR="00E70780" w14:paraId="6D052E1E" w14:textId="77777777">
      <w:trPr>
        <w:gridAfter w:val="2"/>
        <w:wAfter w:w="720" w:type="dxa"/>
        <w:trHeight w:hRule="exact" w:val="680"/>
      </w:trPr>
      <w:tc>
        <w:tcPr>
          <w:tcW w:w="9368" w:type="dxa"/>
          <w:vAlign w:val="bottom"/>
        </w:tcPr>
        <w:p w14:paraId="59DE0232" w14:textId="77777777" w:rsidR="00E70780" w:rsidRDefault="00E70780">
          <w:pPr>
            <w:pStyle w:val="LogoCaption"/>
          </w:pPr>
        </w:p>
      </w:tc>
      <w:tc>
        <w:tcPr>
          <w:tcW w:w="9368" w:type="dxa"/>
          <w:vAlign w:val="bottom"/>
        </w:tcPr>
        <w:p w14:paraId="35071D8B" w14:textId="77777777" w:rsidR="00E70780" w:rsidRDefault="00E70780">
          <w:pPr>
            <w:pStyle w:val="Header"/>
          </w:pPr>
        </w:p>
      </w:tc>
    </w:tr>
    <w:tr w:rsidR="00E70780" w14:paraId="18BCD74A" w14:textId="77777777">
      <w:trPr>
        <w:gridAfter w:val="2"/>
        <w:wAfter w:w="720" w:type="dxa"/>
        <w:trHeight w:hRule="exact" w:val="680"/>
      </w:trPr>
      <w:tc>
        <w:tcPr>
          <w:tcW w:w="9368" w:type="dxa"/>
          <w:vAlign w:val="bottom"/>
        </w:tcPr>
        <w:p w14:paraId="7AC71FD1" w14:textId="77777777" w:rsidR="00E70780" w:rsidRDefault="00E70780">
          <w:pPr>
            <w:pStyle w:val="LogoCaption"/>
          </w:pPr>
        </w:p>
      </w:tc>
      <w:tc>
        <w:tcPr>
          <w:tcW w:w="9368" w:type="dxa"/>
          <w:vAlign w:val="bottom"/>
        </w:tcPr>
        <w:p w14:paraId="441C9CEC" w14:textId="77777777" w:rsidR="00E70780" w:rsidRDefault="00E70780">
          <w:pPr>
            <w:pStyle w:val="Header"/>
          </w:pPr>
        </w:p>
      </w:tc>
    </w:tr>
    <w:tr w:rsidR="00E70780" w14:paraId="3CEE2438" w14:textId="77777777">
      <w:trPr>
        <w:gridAfter w:val="2"/>
        <w:wAfter w:w="720" w:type="dxa"/>
        <w:trHeight w:hRule="exact" w:val="680"/>
      </w:trPr>
      <w:tc>
        <w:tcPr>
          <w:tcW w:w="9368" w:type="dxa"/>
          <w:vAlign w:val="bottom"/>
        </w:tcPr>
        <w:p w14:paraId="1F9BE549" w14:textId="77777777" w:rsidR="00E70780" w:rsidRDefault="00E70780">
          <w:pPr>
            <w:pStyle w:val="LogoCaption"/>
          </w:pPr>
        </w:p>
      </w:tc>
      <w:tc>
        <w:tcPr>
          <w:tcW w:w="9368" w:type="dxa"/>
          <w:vAlign w:val="bottom"/>
        </w:tcPr>
        <w:p w14:paraId="3AB7EC39" w14:textId="77777777" w:rsidR="00E70780" w:rsidRDefault="00E70780">
          <w:pPr>
            <w:pStyle w:val="Header"/>
          </w:pPr>
        </w:p>
      </w:tc>
    </w:tr>
    <w:tr w:rsidR="00E70780" w14:paraId="15409846" w14:textId="77777777">
      <w:trPr>
        <w:gridAfter w:val="2"/>
        <w:wAfter w:w="720" w:type="dxa"/>
        <w:trHeight w:hRule="exact" w:val="680"/>
      </w:trPr>
      <w:tc>
        <w:tcPr>
          <w:tcW w:w="9368" w:type="dxa"/>
          <w:vAlign w:val="bottom"/>
        </w:tcPr>
        <w:p w14:paraId="16F04632" w14:textId="77777777" w:rsidR="00E70780" w:rsidRDefault="00E70780">
          <w:pPr>
            <w:pStyle w:val="LogoCaption"/>
          </w:pPr>
        </w:p>
      </w:tc>
      <w:tc>
        <w:tcPr>
          <w:tcW w:w="9368" w:type="dxa"/>
          <w:vAlign w:val="bottom"/>
        </w:tcPr>
        <w:p w14:paraId="1AC1BB71" w14:textId="77777777" w:rsidR="00E70780" w:rsidRDefault="00E70780">
          <w:pPr>
            <w:pStyle w:val="Header"/>
          </w:pPr>
        </w:p>
      </w:tc>
    </w:tr>
    <w:tr w:rsidR="00E70780" w14:paraId="213ABD7D" w14:textId="77777777">
      <w:trPr>
        <w:gridAfter w:val="2"/>
        <w:wAfter w:w="720" w:type="dxa"/>
        <w:trHeight w:hRule="exact" w:val="680"/>
      </w:trPr>
      <w:tc>
        <w:tcPr>
          <w:tcW w:w="9368" w:type="dxa"/>
          <w:vAlign w:val="bottom"/>
        </w:tcPr>
        <w:p w14:paraId="6A1E6E13" w14:textId="77777777" w:rsidR="00E70780" w:rsidRDefault="00E70780">
          <w:pPr>
            <w:pStyle w:val="LogoCaption"/>
          </w:pPr>
        </w:p>
      </w:tc>
      <w:tc>
        <w:tcPr>
          <w:tcW w:w="9368" w:type="dxa"/>
          <w:vAlign w:val="bottom"/>
        </w:tcPr>
        <w:p w14:paraId="2C71B508" w14:textId="77777777" w:rsidR="00E70780" w:rsidRDefault="00E70780">
          <w:pPr>
            <w:pStyle w:val="Header"/>
          </w:pPr>
        </w:p>
      </w:tc>
    </w:tr>
    <w:tr w:rsidR="00E70780" w14:paraId="29CD7C55" w14:textId="77777777">
      <w:trPr>
        <w:gridAfter w:val="2"/>
        <w:wAfter w:w="720" w:type="dxa"/>
        <w:trHeight w:hRule="exact" w:val="680"/>
      </w:trPr>
      <w:tc>
        <w:tcPr>
          <w:tcW w:w="9368" w:type="dxa"/>
          <w:vAlign w:val="bottom"/>
        </w:tcPr>
        <w:p w14:paraId="6584261F" w14:textId="77777777" w:rsidR="00E70780" w:rsidRDefault="00E70780">
          <w:pPr>
            <w:pStyle w:val="LogoCaption"/>
          </w:pPr>
        </w:p>
      </w:tc>
      <w:tc>
        <w:tcPr>
          <w:tcW w:w="9368" w:type="dxa"/>
          <w:vAlign w:val="bottom"/>
        </w:tcPr>
        <w:p w14:paraId="19B75891" w14:textId="77777777" w:rsidR="00E70780" w:rsidRDefault="00E70780">
          <w:pPr>
            <w:pStyle w:val="Header"/>
          </w:pPr>
        </w:p>
      </w:tc>
    </w:tr>
    <w:tr w:rsidR="00E70780" w14:paraId="75606E61" w14:textId="77777777">
      <w:trPr>
        <w:gridAfter w:val="2"/>
        <w:wAfter w:w="720" w:type="dxa"/>
        <w:trHeight w:hRule="exact" w:val="680"/>
      </w:trPr>
      <w:tc>
        <w:tcPr>
          <w:tcW w:w="9368" w:type="dxa"/>
          <w:vAlign w:val="bottom"/>
        </w:tcPr>
        <w:p w14:paraId="4B27918F" w14:textId="77777777" w:rsidR="00E70780" w:rsidRDefault="00E70780">
          <w:pPr>
            <w:pStyle w:val="LogoCaption"/>
          </w:pPr>
        </w:p>
      </w:tc>
      <w:tc>
        <w:tcPr>
          <w:tcW w:w="9368" w:type="dxa"/>
          <w:vAlign w:val="bottom"/>
        </w:tcPr>
        <w:p w14:paraId="4807FC22" w14:textId="77777777" w:rsidR="00E70780" w:rsidRDefault="00E70780">
          <w:pPr>
            <w:pStyle w:val="Header"/>
          </w:pPr>
        </w:p>
      </w:tc>
    </w:tr>
    <w:tr w:rsidR="00E70780" w14:paraId="1A25BFA6" w14:textId="77777777">
      <w:trPr>
        <w:gridAfter w:val="2"/>
        <w:wAfter w:w="720" w:type="dxa"/>
        <w:trHeight w:hRule="exact" w:val="680"/>
      </w:trPr>
      <w:tc>
        <w:tcPr>
          <w:tcW w:w="9368" w:type="dxa"/>
          <w:vAlign w:val="bottom"/>
        </w:tcPr>
        <w:p w14:paraId="0F776AC4" w14:textId="77777777" w:rsidR="00E70780" w:rsidRDefault="00E70780">
          <w:pPr>
            <w:pStyle w:val="LogoCaption"/>
          </w:pPr>
        </w:p>
      </w:tc>
      <w:tc>
        <w:tcPr>
          <w:tcW w:w="9368" w:type="dxa"/>
          <w:vAlign w:val="bottom"/>
        </w:tcPr>
        <w:p w14:paraId="7347877D" w14:textId="77777777" w:rsidR="00E70780" w:rsidRDefault="00E70780">
          <w:pPr>
            <w:pStyle w:val="Header"/>
          </w:pPr>
        </w:p>
      </w:tc>
    </w:tr>
    <w:tr w:rsidR="00E70780" w14:paraId="154F7598" w14:textId="77777777">
      <w:trPr>
        <w:gridAfter w:val="2"/>
        <w:wAfter w:w="720" w:type="dxa"/>
        <w:trHeight w:hRule="exact" w:val="680"/>
      </w:trPr>
      <w:tc>
        <w:tcPr>
          <w:tcW w:w="9368" w:type="dxa"/>
          <w:vAlign w:val="bottom"/>
        </w:tcPr>
        <w:p w14:paraId="3535F2E3" w14:textId="77777777" w:rsidR="00E70780" w:rsidRDefault="00E70780">
          <w:pPr>
            <w:pStyle w:val="LogoCaption"/>
          </w:pPr>
        </w:p>
      </w:tc>
      <w:tc>
        <w:tcPr>
          <w:tcW w:w="9368" w:type="dxa"/>
          <w:vAlign w:val="bottom"/>
        </w:tcPr>
        <w:p w14:paraId="71B3AF0D" w14:textId="77777777" w:rsidR="00E70780" w:rsidRDefault="00E70780">
          <w:pPr>
            <w:pStyle w:val="Header"/>
          </w:pPr>
        </w:p>
      </w:tc>
    </w:tr>
    <w:tr w:rsidR="00E70780" w14:paraId="7EFD1EEA" w14:textId="77777777">
      <w:trPr>
        <w:gridAfter w:val="2"/>
        <w:wAfter w:w="720" w:type="dxa"/>
        <w:trHeight w:hRule="exact" w:val="680"/>
      </w:trPr>
      <w:tc>
        <w:tcPr>
          <w:tcW w:w="9368" w:type="dxa"/>
          <w:vAlign w:val="bottom"/>
        </w:tcPr>
        <w:p w14:paraId="245F030A" w14:textId="77777777" w:rsidR="00E70780" w:rsidRDefault="00E70780">
          <w:pPr>
            <w:pStyle w:val="LogoCaption"/>
          </w:pPr>
        </w:p>
      </w:tc>
      <w:tc>
        <w:tcPr>
          <w:tcW w:w="9368" w:type="dxa"/>
          <w:vAlign w:val="bottom"/>
        </w:tcPr>
        <w:p w14:paraId="6C0460A9" w14:textId="77777777" w:rsidR="00E70780" w:rsidRDefault="00E70780">
          <w:pPr>
            <w:pStyle w:val="Header"/>
          </w:pPr>
        </w:p>
      </w:tc>
    </w:tr>
    <w:tr w:rsidR="00E70780" w14:paraId="348C9763" w14:textId="77777777">
      <w:trPr>
        <w:gridAfter w:val="2"/>
        <w:wAfter w:w="720" w:type="dxa"/>
        <w:trHeight w:hRule="exact" w:val="680"/>
      </w:trPr>
      <w:tc>
        <w:tcPr>
          <w:tcW w:w="9368" w:type="dxa"/>
          <w:vAlign w:val="bottom"/>
        </w:tcPr>
        <w:p w14:paraId="4F97EA06" w14:textId="77777777" w:rsidR="00E70780" w:rsidRDefault="00E70780">
          <w:pPr>
            <w:pStyle w:val="LogoCaption"/>
          </w:pPr>
        </w:p>
      </w:tc>
      <w:tc>
        <w:tcPr>
          <w:tcW w:w="9368" w:type="dxa"/>
          <w:vAlign w:val="bottom"/>
        </w:tcPr>
        <w:p w14:paraId="11F9BB21" w14:textId="77777777" w:rsidR="00E70780" w:rsidRDefault="00E70780">
          <w:pPr>
            <w:pStyle w:val="Header"/>
          </w:pPr>
        </w:p>
      </w:tc>
    </w:tr>
    <w:tr w:rsidR="00E70780" w14:paraId="239E51D6" w14:textId="77777777">
      <w:trPr>
        <w:gridAfter w:val="2"/>
        <w:wAfter w:w="720" w:type="dxa"/>
        <w:trHeight w:hRule="exact" w:val="680"/>
      </w:trPr>
      <w:tc>
        <w:tcPr>
          <w:tcW w:w="9368" w:type="dxa"/>
          <w:vAlign w:val="bottom"/>
        </w:tcPr>
        <w:p w14:paraId="109885DD" w14:textId="77777777" w:rsidR="00E70780" w:rsidRDefault="00E70780">
          <w:pPr>
            <w:pStyle w:val="LogoCaption"/>
          </w:pPr>
        </w:p>
      </w:tc>
      <w:tc>
        <w:tcPr>
          <w:tcW w:w="9368" w:type="dxa"/>
          <w:vAlign w:val="bottom"/>
        </w:tcPr>
        <w:p w14:paraId="46541B0B" w14:textId="77777777" w:rsidR="00E70780" w:rsidRDefault="00E70780">
          <w:pPr>
            <w:pStyle w:val="Header"/>
          </w:pPr>
        </w:p>
      </w:tc>
    </w:tr>
    <w:tr w:rsidR="00E70780" w14:paraId="3C2A7DE4" w14:textId="77777777">
      <w:trPr>
        <w:gridAfter w:val="2"/>
        <w:wAfter w:w="720" w:type="dxa"/>
        <w:trHeight w:hRule="exact" w:val="680"/>
      </w:trPr>
      <w:tc>
        <w:tcPr>
          <w:tcW w:w="9368" w:type="dxa"/>
          <w:vAlign w:val="bottom"/>
        </w:tcPr>
        <w:p w14:paraId="0BB6343F" w14:textId="77777777" w:rsidR="00E70780" w:rsidRDefault="00E70780">
          <w:pPr>
            <w:pStyle w:val="LogoCaption"/>
          </w:pPr>
        </w:p>
      </w:tc>
      <w:tc>
        <w:tcPr>
          <w:tcW w:w="9368" w:type="dxa"/>
          <w:vAlign w:val="bottom"/>
        </w:tcPr>
        <w:p w14:paraId="67FEFC86" w14:textId="77777777" w:rsidR="00E70780" w:rsidRDefault="00E70780">
          <w:pPr>
            <w:pStyle w:val="Header"/>
          </w:pPr>
        </w:p>
      </w:tc>
    </w:tr>
    <w:tr w:rsidR="00E70780" w14:paraId="7EC2A152" w14:textId="77777777">
      <w:trPr>
        <w:gridAfter w:val="2"/>
        <w:wAfter w:w="720" w:type="dxa"/>
        <w:trHeight w:hRule="exact" w:val="680"/>
      </w:trPr>
      <w:tc>
        <w:tcPr>
          <w:tcW w:w="9368" w:type="dxa"/>
          <w:vAlign w:val="bottom"/>
        </w:tcPr>
        <w:p w14:paraId="452C6C2B" w14:textId="77777777" w:rsidR="00E70780" w:rsidRDefault="00E70780">
          <w:pPr>
            <w:pStyle w:val="LogoCaption"/>
          </w:pPr>
        </w:p>
      </w:tc>
      <w:tc>
        <w:tcPr>
          <w:tcW w:w="9368" w:type="dxa"/>
          <w:vAlign w:val="bottom"/>
        </w:tcPr>
        <w:p w14:paraId="543E8D61" w14:textId="77777777" w:rsidR="00E70780" w:rsidRDefault="00E70780">
          <w:pPr>
            <w:pStyle w:val="Header"/>
          </w:pPr>
        </w:p>
      </w:tc>
    </w:tr>
    <w:tr w:rsidR="00E70780" w14:paraId="5543D62F" w14:textId="77777777">
      <w:trPr>
        <w:gridAfter w:val="2"/>
        <w:wAfter w:w="720" w:type="dxa"/>
        <w:trHeight w:hRule="exact" w:val="680"/>
      </w:trPr>
      <w:tc>
        <w:tcPr>
          <w:tcW w:w="9368" w:type="dxa"/>
          <w:vAlign w:val="bottom"/>
        </w:tcPr>
        <w:p w14:paraId="0BB3B3E3" w14:textId="77777777" w:rsidR="00E70780" w:rsidRDefault="00E70780">
          <w:pPr>
            <w:pStyle w:val="LogoCaption"/>
          </w:pPr>
        </w:p>
      </w:tc>
      <w:tc>
        <w:tcPr>
          <w:tcW w:w="9368" w:type="dxa"/>
          <w:vAlign w:val="bottom"/>
        </w:tcPr>
        <w:p w14:paraId="0808D0ED" w14:textId="77777777" w:rsidR="00E70780" w:rsidRDefault="00E70780">
          <w:pPr>
            <w:pStyle w:val="Header"/>
          </w:pPr>
        </w:p>
      </w:tc>
    </w:tr>
    <w:tr w:rsidR="00E70780" w14:paraId="59B51102" w14:textId="77777777">
      <w:trPr>
        <w:gridAfter w:val="2"/>
        <w:wAfter w:w="720" w:type="dxa"/>
        <w:trHeight w:hRule="exact" w:val="680"/>
      </w:trPr>
      <w:tc>
        <w:tcPr>
          <w:tcW w:w="9368" w:type="dxa"/>
          <w:vAlign w:val="bottom"/>
        </w:tcPr>
        <w:p w14:paraId="267CAADC" w14:textId="77777777" w:rsidR="00E70780" w:rsidRDefault="00E70780">
          <w:pPr>
            <w:pStyle w:val="LogoCaption"/>
          </w:pPr>
        </w:p>
      </w:tc>
      <w:tc>
        <w:tcPr>
          <w:tcW w:w="9368" w:type="dxa"/>
          <w:vAlign w:val="bottom"/>
        </w:tcPr>
        <w:p w14:paraId="17B36EF9" w14:textId="77777777" w:rsidR="00E70780" w:rsidRDefault="00E70780">
          <w:pPr>
            <w:pStyle w:val="Header"/>
          </w:pPr>
        </w:p>
      </w:tc>
    </w:tr>
    <w:tr w:rsidR="00E70780" w14:paraId="25C653B9" w14:textId="77777777">
      <w:trPr>
        <w:gridAfter w:val="2"/>
        <w:wAfter w:w="720" w:type="dxa"/>
        <w:trHeight w:hRule="exact" w:val="680"/>
      </w:trPr>
      <w:tc>
        <w:tcPr>
          <w:tcW w:w="9368" w:type="dxa"/>
          <w:vAlign w:val="bottom"/>
        </w:tcPr>
        <w:p w14:paraId="125A6FAB" w14:textId="77777777" w:rsidR="00E70780" w:rsidRDefault="00E70780">
          <w:pPr>
            <w:pStyle w:val="LogoCaption"/>
          </w:pPr>
        </w:p>
      </w:tc>
      <w:tc>
        <w:tcPr>
          <w:tcW w:w="9368" w:type="dxa"/>
          <w:vAlign w:val="bottom"/>
        </w:tcPr>
        <w:p w14:paraId="327AA2DA" w14:textId="77777777" w:rsidR="00E70780" w:rsidRDefault="00E70780">
          <w:pPr>
            <w:pStyle w:val="Header"/>
          </w:pPr>
        </w:p>
      </w:tc>
    </w:tr>
    <w:tr w:rsidR="00E70780" w14:paraId="5BB3D028" w14:textId="77777777">
      <w:trPr>
        <w:gridAfter w:val="2"/>
        <w:wAfter w:w="720" w:type="dxa"/>
        <w:trHeight w:hRule="exact" w:val="680"/>
      </w:trPr>
      <w:tc>
        <w:tcPr>
          <w:tcW w:w="9368" w:type="dxa"/>
          <w:vAlign w:val="bottom"/>
        </w:tcPr>
        <w:p w14:paraId="4486A178" w14:textId="77777777" w:rsidR="00E70780" w:rsidRDefault="00E70780">
          <w:pPr>
            <w:pStyle w:val="LogoCaption"/>
          </w:pPr>
        </w:p>
      </w:tc>
      <w:tc>
        <w:tcPr>
          <w:tcW w:w="9368" w:type="dxa"/>
          <w:vAlign w:val="bottom"/>
        </w:tcPr>
        <w:p w14:paraId="7BED5A72" w14:textId="77777777" w:rsidR="00E70780" w:rsidRDefault="00E70780">
          <w:pPr>
            <w:pStyle w:val="Header"/>
          </w:pPr>
        </w:p>
      </w:tc>
    </w:tr>
    <w:tr w:rsidR="00E70780" w14:paraId="6A1FB2B1" w14:textId="77777777">
      <w:trPr>
        <w:gridAfter w:val="2"/>
        <w:wAfter w:w="720" w:type="dxa"/>
        <w:trHeight w:hRule="exact" w:val="680"/>
      </w:trPr>
      <w:tc>
        <w:tcPr>
          <w:tcW w:w="9368" w:type="dxa"/>
          <w:vAlign w:val="bottom"/>
        </w:tcPr>
        <w:p w14:paraId="1C457B68" w14:textId="77777777" w:rsidR="00E70780" w:rsidRDefault="00E70780">
          <w:pPr>
            <w:pStyle w:val="LogoCaption"/>
          </w:pPr>
        </w:p>
      </w:tc>
      <w:tc>
        <w:tcPr>
          <w:tcW w:w="9368" w:type="dxa"/>
          <w:vAlign w:val="bottom"/>
        </w:tcPr>
        <w:p w14:paraId="309BF556" w14:textId="77777777" w:rsidR="00E70780" w:rsidRDefault="00E70780">
          <w:pPr>
            <w:pStyle w:val="Header"/>
          </w:pPr>
        </w:p>
      </w:tc>
    </w:tr>
    <w:tr w:rsidR="00E70780" w14:paraId="674BBB30" w14:textId="77777777">
      <w:trPr>
        <w:gridAfter w:val="2"/>
        <w:wAfter w:w="720" w:type="dxa"/>
        <w:trHeight w:hRule="exact" w:val="680"/>
      </w:trPr>
      <w:tc>
        <w:tcPr>
          <w:tcW w:w="9368" w:type="dxa"/>
          <w:vAlign w:val="bottom"/>
        </w:tcPr>
        <w:p w14:paraId="5D1710F5" w14:textId="77777777" w:rsidR="00E70780" w:rsidRDefault="00E70780">
          <w:pPr>
            <w:pStyle w:val="LogoCaption"/>
          </w:pPr>
        </w:p>
      </w:tc>
      <w:tc>
        <w:tcPr>
          <w:tcW w:w="9368" w:type="dxa"/>
          <w:vAlign w:val="bottom"/>
        </w:tcPr>
        <w:p w14:paraId="58F26CFB" w14:textId="77777777" w:rsidR="00E70780" w:rsidRDefault="00E70780">
          <w:pPr>
            <w:pStyle w:val="Header"/>
          </w:pPr>
        </w:p>
      </w:tc>
    </w:tr>
    <w:tr w:rsidR="00E70780" w14:paraId="3BF490D2" w14:textId="77777777">
      <w:trPr>
        <w:gridAfter w:val="2"/>
        <w:wAfter w:w="720" w:type="dxa"/>
        <w:trHeight w:hRule="exact" w:val="680"/>
      </w:trPr>
      <w:tc>
        <w:tcPr>
          <w:tcW w:w="9368" w:type="dxa"/>
          <w:vAlign w:val="bottom"/>
        </w:tcPr>
        <w:p w14:paraId="5F5910C1" w14:textId="77777777" w:rsidR="00E70780" w:rsidRDefault="00E70780">
          <w:pPr>
            <w:pStyle w:val="LogoCaption"/>
          </w:pPr>
        </w:p>
      </w:tc>
      <w:tc>
        <w:tcPr>
          <w:tcW w:w="9368" w:type="dxa"/>
          <w:vAlign w:val="bottom"/>
        </w:tcPr>
        <w:p w14:paraId="76E4A0AA" w14:textId="77777777" w:rsidR="00E70780" w:rsidRDefault="00E70780">
          <w:pPr>
            <w:pStyle w:val="Header"/>
          </w:pPr>
        </w:p>
      </w:tc>
    </w:tr>
    <w:tr w:rsidR="00E70780" w14:paraId="63E69E8E" w14:textId="77777777">
      <w:trPr>
        <w:gridAfter w:val="2"/>
        <w:wAfter w:w="720" w:type="dxa"/>
        <w:trHeight w:hRule="exact" w:val="680"/>
      </w:trPr>
      <w:tc>
        <w:tcPr>
          <w:tcW w:w="9368" w:type="dxa"/>
          <w:vAlign w:val="bottom"/>
        </w:tcPr>
        <w:p w14:paraId="306493E5" w14:textId="77777777" w:rsidR="00E70780" w:rsidRDefault="00E70780">
          <w:pPr>
            <w:pStyle w:val="LogoCaption"/>
          </w:pPr>
        </w:p>
      </w:tc>
      <w:tc>
        <w:tcPr>
          <w:tcW w:w="9368" w:type="dxa"/>
          <w:vAlign w:val="bottom"/>
        </w:tcPr>
        <w:p w14:paraId="1D8A763C" w14:textId="77777777" w:rsidR="00E70780" w:rsidRDefault="00E70780">
          <w:pPr>
            <w:pStyle w:val="Header"/>
          </w:pPr>
        </w:p>
      </w:tc>
    </w:tr>
    <w:tr w:rsidR="00E70780" w14:paraId="691EA154" w14:textId="77777777">
      <w:trPr>
        <w:gridAfter w:val="2"/>
        <w:wAfter w:w="720" w:type="dxa"/>
        <w:trHeight w:hRule="exact" w:val="680"/>
      </w:trPr>
      <w:tc>
        <w:tcPr>
          <w:tcW w:w="9368" w:type="dxa"/>
          <w:vAlign w:val="bottom"/>
        </w:tcPr>
        <w:p w14:paraId="215DA7B9" w14:textId="77777777" w:rsidR="00E70780" w:rsidRDefault="00E70780">
          <w:pPr>
            <w:pStyle w:val="LogoCaption"/>
          </w:pPr>
        </w:p>
      </w:tc>
      <w:tc>
        <w:tcPr>
          <w:tcW w:w="9368" w:type="dxa"/>
          <w:vAlign w:val="bottom"/>
        </w:tcPr>
        <w:p w14:paraId="20F81A88" w14:textId="77777777" w:rsidR="00E70780" w:rsidRDefault="00E70780">
          <w:pPr>
            <w:pStyle w:val="Header"/>
          </w:pPr>
        </w:p>
      </w:tc>
    </w:tr>
    <w:tr w:rsidR="00E70780" w14:paraId="0DA70598" w14:textId="77777777">
      <w:trPr>
        <w:gridAfter w:val="2"/>
        <w:wAfter w:w="360" w:type="dxa"/>
        <w:trHeight w:hRule="exact" w:val="680"/>
      </w:trPr>
      <w:tc>
        <w:tcPr>
          <w:tcW w:w="9368" w:type="dxa"/>
          <w:vAlign w:val="bottom"/>
        </w:tcPr>
        <w:p w14:paraId="5720101F" w14:textId="77777777" w:rsidR="00E70780" w:rsidRDefault="00E70780">
          <w:pPr>
            <w:pStyle w:val="LogoCaption"/>
          </w:pPr>
        </w:p>
      </w:tc>
      <w:tc>
        <w:tcPr>
          <w:tcW w:w="9368" w:type="dxa"/>
          <w:vAlign w:val="bottom"/>
        </w:tcPr>
        <w:p w14:paraId="041751BA" w14:textId="77777777" w:rsidR="00E70780" w:rsidRDefault="00E70780">
          <w:pPr>
            <w:pStyle w:val="Header"/>
          </w:pPr>
        </w:p>
      </w:tc>
    </w:tr>
    <w:tr w:rsidR="00E70780" w14:paraId="206CCAD7" w14:textId="77777777">
      <w:trPr>
        <w:gridAfter w:val="2"/>
        <w:wAfter w:w="720" w:type="dxa"/>
        <w:trHeight w:hRule="exact" w:val="680"/>
      </w:trPr>
      <w:tc>
        <w:tcPr>
          <w:tcW w:w="9368" w:type="dxa"/>
          <w:vAlign w:val="bottom"/>
        </w:tcPr>
        <w:p w14:paraId="5B8E5476" w14:textId="77777777" w:rsidR="00E70780" w:rsidRDefault="00E70780">
          <w:pPr>
            <w:pStyle w:val="LogoCaption"/>
          </w:pPr>
        </w:p>
      </w:tc>
      <w:tc>
        <w:tcPr>
          <w:tcW w:w="9368" w:type="dxa"/>
          <w:vAlign w:val="bottom"/>
        </w:tcPr>
        <w:p w14:paraId="7E4B0E34" w14:textId="77777777" w:rsidR="00E70780" w:rsidRDefault="00E70780">
          <w:pPr>
            <w:pStyle w:val="Header"/>
          </w:pPr>
        </w:p>
      </w:tc>
    </w:tr>
    <w:tr w:rsidR="00E70780" w14:paraId="37F428A1" w14:textId="77777777">
      <w:trPr>
        <w:gridAfter w:val="2"/>
        <w:wAfter w:w="720" w:type="dxa"/>
        <w:trHeight w:hRule="exact" w:val="680"/>
      </w:trPr>
      <w:tc>
        <w:tcPr>
          <w:tcW w:w="9368" w:type="dxa"/>
          <w:vAlign w:val="bottom"/>
        </w:tcPr>
        <w:p w14:paraId="08AE6DF4" w14:textId="77777777" w:rsidR="00E70780" w:rsidRDefault="00E70780">
          <w:pPr>
            <w:pStyle w:val="LogoCaption"/>
          </w:pPr>
        </w:p>
      </w:tc>
      <w:tc>
        <w:tcPr>
          <w:tcW w:w="9368" w:type="dxa"/>
          <w:vAlign w:val="bottom"/>
        </w:tcPr>
        <w:p w14:paraId="26BCE6EF" w14:textId="77777777" w:rsidR="00E70780" w:rsidRDefault="00E70780">
          <w:pPr>
            <w:pStyle w:val="Header"/>
          </w:pPr>
        </w:p>
      </w:tc>
    </w:tr>
    <w:tr w:rsidR="00E70780" w14:paraId="248A1B88" w14:textId="77777777">
      <w:trPr>
        <w:gridAfter w:val="2"/>
        <w:wAfter w:w="720" w:type="dxa"/>
        <w:trHeight w:hRule="exact" w:val="680"/>
      </w:trPr>
      <w:tc>
        <w:tcPr>
          <w:tcW w:w="9368" w:type="dxa"/>
          <w:vAlign w:val="bottom"/>
        </w:tcPr>
        <w:p w14:paraId="2CC77F1B" w14:textId="77777777" w:rsidR="00E70780" w:rsidRDefault="00E70780">
          <w:pPr>
            <w:pStyle w:val="LogoCaption"/>
          </w:pPr>
        </w:p>
      </w:tc>
      <w:tc>
        <w:tcPr>
          <w:tcW w:w="9368" w:type="dxa"/>
          <w:vAlign w:val="bottom"/>
        </w:tcPr>
        <w:p w14:paraId="7C6407BF" w14:textId="77777777" w:rsidR="00E70780" w:rsidRDefault="00E70780">
          <w:pPr>
            <w:pStyle w:val="Header"/>
          </w:pPr>
        </w:p>
      </w:tc>
    </w:tr>
    <w:tr w:rsidR="00E70780" w14:paraId="723CE392" w14:textId="77777777">
      <w:trPr>
        <w:gridAfter w:val="2"/>
        <w:wAfter w:w="720" w:type="dxa"/>
        <w:trHeight w:hRule="exact" w:val="680"/>
      </w:trPr>
      <w:tc>
        <w:tcPr>
          <w:tcW w:w="9368" w:type="dxa"/>
          <w:vAlign w:val="bottom"/>
        </w:tcPr>
        <w:p w14:paraId="614EEEAC" w14:textId="77777777" w:rsidR="00E70780" w:rsidRDefault="00E70780">
          <w:pPr>
            <w:pStyle w:val="LogoCaption"/>
          </w:pPr>
        </w:p>
      </w:tc>
      <w:tc>
        <w:tcPr>
          <w:tcW w:w="9368" w:type="dxa"/>
          <w:vAlign w:val="bottom"/>
        </w:tcPr>
        <w:p w14:paraId="2C271427" w14:textId="77777777" w:rsidR="00E70780" w:rsidRDefault="00E70780">
          <w:pPr>
            <w:pStyle w:val="Header"/>
          </w:pPr>
        </w:p>
      </w:tc>
    </w:tr>
    <w:tr w:rsidR="00E70780" w14:paraId="61E087C2" w14:textId="77777777">
      <w:trPr>
        <w:gridAfter w:val="2"/>
        <w:wAfter w:w="720" w:type="dxa"/>
        <w:trHeight w:hRule="exact" w:val="680"/>
      </w:trPr>
      <w:tc>
        <w:tcPr>
          <w:tcW w:w="9368" w:type="dxa"/>
          <w:vAlign w:val="bottom"/>
        </w:tcPr>
        <w:p w14:paraId="24F35C37" w14:textId="77777777" w:rsidR="00E70780" w:rsidRDefault="00E70780">
          <w:pPr>
            <w:pStyle w:val="LogoCaption"/>
          </w:pPr>
        </w:p>
      </w:tc>
      <w:tc>
        <w:tcPr>
          <w:tcW w:w="9368" w:type="dxa"/>
          <w:vAlign w:val="bottom"/>
        </w:tcPr>
        <w:p w14:paraId="27256D58" w14:textId="77777777" w:rsidR="00E70780" w:rsidRDefault="00E70780">
          <w:pPr>
            <w:pStyle w:val="Header"/>
          </w:pPr>
        </w:p>
      </w:tc>
    </w:tr>
    <w:tr w:rsidR="00E70780" w14:paraId="7CC20871" w14:textId="77777777">
      <w:trPr>
        <w:gridAfter w:val="2"/>
        <w:wAfter w:w="720" w:type="dxa"/>
        <w:trHeight w:hRule="exact" w:val="680"/>
      </w:trPr>
      <w:tc>
        <w:tcPr>
          <w:tcW w:w="9368" w:type="dxa"/>
          <w:vAlign w:val="bottom"/>
        </w:tcPr>
        <w:p w14:paraId="7DC4FF8E" w14:textId="77777777" w:rsidR="00E70780" w:rsidRDefault="00E70780">
          <w:pPr>
            <w:pStyle w:val="LogoCaption"/>
          </w:pPr>
        </w:p>
      </w:tc>
      <w:tc>
        <w:tcPr>
          <w:tcW w:w="9368" w:type="dxa"/>
          <w:vAlign w:val="bottom"/>
        </w:tcPr>
        <w:p w14:paraId="098CE1E0" w14:textId="77777777" w:rsidR="00E70780" w:rsidRDefault="00E70780">
          <w:pPr>
            <w:pStyle w:val="Header"/>
          </w:pPr>
        </w:p>
      </w:tc>
    </w:tr>
    <w:tr w:rsidR="00E70780" w14:paraId="3858E672" w14:textId="77777777">
      <w:trPr>
        <w:gridAfter w:val="2"/>
        <w:wAfter w:w="720" w:type="dxa"/>
        <w:trHeight w:hRule="exact" w:val="680"/>
      </w:trPr>
      <w:tc>
        <w:tcPr>
          <w:tcW w:w="9368" w:type="dxa"/>
          <w:vAlign w:val="bottom"/>
        </w:tcPr>
        <w:p w14:paraId="3ACACE7D" w14:textId="77777777" w:rsidR="00E70780" w:rsidRDefault="00E70780">
          <w:pPr>
            <w:pStyle w:val="LogoCaption"/>
          </w:pPr>
        </w:p>
      </w:tc>
      <w:tc>
        <w:tcPr>
          <w:tcW w:w="9368" w:type="dxa"/>
          <w:vAlign w:val="bottom"/>
        </w:tcPr>
        <w:p w14:paraId="11605992" w14:textId="77777777" w:rsidR="00E70780" w:rsidRDefault="00E70780">
          <w:pPr>
            <w:pStyle w:val="Header"/>
          </w:pPr>
        </w:p>
      </w:tc>
    </w:tr>
    <w:tr w:rsidR="00E70780" w14:paraId="06EC12DE" w14:textId="77777777">
      <w:trPr>
        <w:gridAfter w:val="2"/>
        <w:wAfter w:w="720" w:type="dxa"/>
        <w:trHeight w:hRule="exact" w:val="680"/>
      </w:trPr>
      <w:tc>
        <w:tcPr>
          <w:tcW w:w="9368" w:type="dxa"/>
          <w:vAlign w:val="bottom"/>
        </w:tcPr>
        <w:p w14:paraId="458D63ED" w14:textId="77777777" w:rsidR="00E70780" w:rsidRDefault="00E70780">
          <w:pPr>
            <w:pStyle w:val="LogoCaption"/>
          </w:pPr>
        </w:p>
      </w:tc>
      <w:tc>
        <w:tcPr>
          <w:tcW w:w="9368" w:type="dxa"/>
          <w:vAlign w:val="bottom"/>
        </w:tcPr>
        <w:p w14:paraId="5C3F63FF" w14:textId="77777777" w:rsidR="00E70780" w:rsidRDefault="00E70780">
          <w:pPr>
            <w:pStyle w:val="Header"/>
          </w:pPr>
        </w:p>
      </w:tc>
    </w:tr>
    <w:tr w:rsidR="00E70780" w14:paraId="357E4FCE" w14:textId="77777777">
      <w:trPr>
        <w:gridAfter w:val="2"/>
        <w:wAfter w:w="720" w:type="dxa"/>
        <w:trHeight w:hRule="exact" w:val="680"/>
      </w:trPr>
      <w:tc>
        <w:tcPr>
          <w:tcW w:w="9368" w:type="dxa"/>
          <w:vAlign w:val="bottom"/>
        </w:tcPr>
        <w:p w14:paraId="299C9156" w14:textId="77777777" w:rsidR="00E70780" w:rsidRDefault="00E70780">
          <w:pPr>
            <w:pStyle w:val="LogoCaption"/>
          </w:pPr>
        </w:p>
      </w:tc>
      <w:tc>
        <w:tcPr>
          <w:tcW w:w="9368" w:type="dxa"/>
          <w:vAlign w:val="bottom"/>
        </w:tcPr>
        <w:p w14:paraId="76805D0A" w14:textId="77777777" w:rsidR="00E70780" w:rsidRDefault="00E70780">
          <w:pPr>
            <w:pStyle w:val="Header"/>
          </w:pPr>
        </w:p>
      </w:tc>
    </w:tr>
    <w:tr w:rsidR="00E70780" w14:paraId="4DA6FAA3" w14:textId="77777777">
      <w:trPr>
        <w:gridAfter w:val="2"/>
        <w:wAfter w:w="720" w:type="dxa"/>
        <w:trHeight w:hRule="exact" w:val="680"/>
      </w:trPr>
      <w:tc>
        <w:tcPr>
          <w:tcW w:w="9368" w:type="dxa"/>
          <w:vAlign w:val="bottom"/>
        </w:tcPr>
        <w:p w14:paraId="49C85F63" w14:textId="77777777" w:rsidR="00E70780" w:rsidRDefault="00E70780">
          <w:pPr>
            <w:pStyle w:val="LogoCaption"/>
          </w:pPr>
        </w:p>
      </w:tc>
      <w:tc>
        <w:tcPr>
          <w:tcW w:w="9368" w:type="dxa"/>
          <w:vAlign w:val="bottom"/>
        </w:tcPr>
        <w:p w14:paraId="270032BB" w14:textId="77777777" w:rsidR="00E70780" w:rsidRDefault="00E70780">
          <w:pPr>
            <w:pStyle w:val="Header"/>
          </w:pPr>
        </w:p>
      </w:tc>
    </w:tr>
    <w:tr w:rsidR="00E70780" w14:paraId="160DD383" w14:textId="77777777">
      <w:trPr>
        <w:gridAfter w:val="2"/>
        <w:wAfter w:w="720" w:type="dxa"/>
        <w:trHeight w:hRule="exact" w:val="680"/>
      </w:trPr>
      <w:tc>
        <w:tcPr>
          <w:tcW w:w="9368" w:type="dxa"/>
          <w:vAlign w:val="bottom"/>
        </w:tcPr>
        <w:p w14:paraId="19EA1CBA" w14:textId="77777777" w:rsidR="00E70780" w:rsidRDefault="00E70780">
          <w:pPr>
            <w:pStyle w:val="LogoCaption"/>
          </w:pPr>
        </w:p>
      </w:tc>
      <w:tc>
        <w:tcPr>
          <w:tcW w:w="9368" w:type="dxa"/>
          <w:vAlign w:val="bottom"/>
        </w:tcPr>
        <w:p w14:paraId="455CD96C" w14:textId="77777777" w:rsidR="00E70780" w:rsidRDefault="00E70780">
          <w:pPr>
            <w:pStyle w:val="Header"/>
          </w:pPr>
        </w:p>
      </w:tc>
    </w:tr>
    <w:tr w:rsidR="00E70780" w14:paraId="36923D62" w14:textId="77777777">
      <w:trPr>
        <w:gridAfter w:val="2"/>
        <w:wAfter w:w="720" w:type="dxa"/>
        <w:trHeight w:hRule="exact" w:val="680"/>
      </w:trPr>
      <w:tc>
        <w:tcPr>
          <w:tcW w:w="9368" w:type="dxa"/>
          <w:vAlign w:val="bottom"/>
        </w:tcPr>
        <w:p w14:paraId="2B7802D0" w14:textId="77777777" w:rsidR="00E70780" w:rsidRDefault="00E70780">
          <w:pPr>
            <w:pStyle w:val="LogoCaption"/>
          </w:pPr>
        </w:p>
      </w:tc>
      <w:tc>
        <w:tcPr>
          <w:tcW w:w="9368" w:type="dxa"/>
          <w:vAlign w:val="bottom"/>
        </w:tcPr>
        <w:p w14:paraId="36109E36" w14:textId="77777777" w:rsidR="00E70780" w:rsidRDefault="00E70780">
          <w:pPr>
            <w:pStyle w:val="Header"/>
          </w:pPr>
        </w:p>
      </w:tc>
    </w:tr>
    <w:tr w:rsidR="00E70780" w14:paraId="510E5252" w14:textId="77777777">
      <w:trPr>
        <w:gridAfter w:val="2"/>
        <w:wAfter w:w="720" w:type="dxa"/>
        <w:trHeight w:hRule="exact" w:val="680"/>
      </w:trPr>
      <w:tc>
        <w:tcPr>
          <w:tcW w:w="9368" w:type="dxa"/>
          <w:vAlign w:val="bottom"/>
        </w:tcPr>
        <w:p w14:paraId="2349A22F" w14:textId="77777777" w:rsidR="00E70780" w:rsidRDefault="00E70780">
          <w:pPr>
            <w:pStyle w:val="LogoCaption"/>
          </w:pPr>
        </w:p>
      </w:tc>
      <w:tc>
        <w:tcPr>
          <w:tcW w:w="9368" w:type="dxa"/>
          <w:vAlign w:val="bottom"/>
        </w:tcPr>
        <w:p w14:paraId="5ADFA6C9" w14:textId="77777777" w:rsidR="00E70780" w:rsidRDefault="00E70780">
          <w:pPr>
            <w:pStyle w:val="Header"/>
          </w:pPr>
        </w:p>
      </w:tc>
    </w:tr>
    <w:tr w:rsidR="00E70780" w14:paraId="42C06CEC" w14:textId="77777777">
      <w:trPr>
        <w:gridAfter w:val="2"/>
        <w:wAfter w:w="720" w:type="dxa"/>
        <w:trHeight w:hRule="exact" w:val="680"/>
      </w:trPr>
      <w:tc>
        <w:tcPr>
          <w:tcW w:w="9368" w:type="dxa"/>
          <w:vAlign w:val="bottom"/>
        </w:tcPr>
        <w:p w14:paraId="2D7903CF" w14:textId="77777777" w:rsidR="00E70780" w:rsidRDefault="00E70780">
          <w:pPr>
            <w:pStyle w:val="LogoCaption"/>
          </w:pPr>
        </w:p>
      </w:tc>
      <w:tc>
        <w:tcPr>
          <w:tcW w:w="9368" w:type="dxa"/>
          <w:vAlign w:val="bottom"/>
        </w:tcPr>
        <w:p w14:paraId="1693E4E2" w14:textId="77777777" w:rsidR="00E70780" w:rsidRDefault="00E70780">
          <w:pPr>
            <w:pStyle w:val="Header"/>
          </w:pPr>
        </w:p>
      </w:tc>
    </w:tr>
    <w:tr w:rsidR="00E70780" w14:paraId="5F7D8B6F" w14:textId="77777777">
      <w:trPr>
        <w:gridAfter w:val="2"/>
        <w:wAfter w:w="720" w:type="dxa"/>
        <w:trHeight w:hRule="exact" w:val="680"/>
      </w:trPr>
      <w:tc>
        <w:tcPr>
          <w:tcW w:w="9368" w:type="dxa"/>
          <w:vAlign w:val="bottom"/>
        </w:tcPr>
        <w:p w14:paraId="6B1F63C3" w14:textId="77777777" w:rsidR="00E70780" w:rsidRDefault="00E70780">
          <w:pPr>
            <w:pStyle w:val="LogoCaption"/>
          </w:pPr>
        </w:p>
      </w:tc>
      <w:tc>
        <w:tcPr>
          <w:tcW w:w="9368" w:type="dxa"/>
          <w:vAlign w:val="bottom"/>
        </w:tcPr>
        <w:p w14:paraId="2E431B5D" w14:textId="77777777" w:rsidR="00E70780" w:rsidRDefault="00E70780">
          <w:pPr>
            <w:pStyle w:val="Header"/>
          </w:pPr>
        </w:p>
      </w:tc>
    </w:tr>
    <w:tr w:rsidR="00E70780" w14:paraId="5A47131D" w14:textId="77777777">
      <w:trPr>
        <w:gridAfter w:val="2"/>
        <w:wAfter w:w="720" w:type="dxa"/>
        <w:trHeight w:hRule="exact" w:val="680"/>
      </w:trPr>
      <w:tc>
        <w:tcPr>
          <w:tcW w:w="9368" w:type="dxa"/>
          <w:vAlign w:val="bottom"/>
        </w:tcPr>
        <w:p w14:paraId="6E5B1A8E" w14:textId="77777777" w:rsidR="00E70780" w:rsidRDefault="00E70780">
          <w:pPr>
            <w:pStyle w:val="LogoCaption"/>
          </w:pPr>
        </w:p>
      </w:tc>
      <w:tc>
        <w:tcPr>
          <w:tcW w:w="9368" w:type="dxa"/>
          <w:vAlign w:val="bottom"/>
        </w:tcPr>
        <w:p w14:paraId="3816B5BE" w14:textId="77777777" w:rsidR="00E70780" w:rsidRDefault="00E70780">
          <w:pPr>
            <w:pStyle w:val="Header"/>
          </w:pPr>
        </w:p>
      </w:tc>
    </w:tr>
    <w:tr w:rsidR="00E70780" w14:paraId="3B4124F7" w14:textId="77777777">
      <w:trPr>
        <w:gridAfter w:val="2"/>
        <w:wAfter w:w="720" w:type="dxa"/>
        <w:trHeight w:hRule="exact" w:val="680"/>
      </w:trPr>
      <w:tc>
        <w:tcPr>
          <w:tcW w:w="9368" w:type="dxa"/>
          <w:vAlign w:val="bottom"/>
        </w:tcPr>
        <w:p w14:paraId="73B5183F" w14:textId="77777777" w:rsidR="00E70780" w:rsidRDefault="00E70780">
          <w:pPr>
            <w:pStyle w:val="LogoCaption"/>
          </w:pPr>
        </w:p>
      </w:tc>
      <w:tc>
        <w:tcPr>
          <w:tcW w:w="9368" w:type="dxa"/>
          <w:vAlign w:val="bottom"/>
        </w:tcPr>
        <w:p w14:paraId="05702B7E" w14:textId="77777777" w:rsidR="00E70780" w:rsidRDefault="00E70780">
          <w:pPr>
            <w:pStyle w:val="Header"/>
          </w:pPr>
        </w:p>
      </w:tc>
    </w:tr>
    <w:tr w:rsidR="00E70780" w14:paraId="5F35577C" w14:textId="77777777">
      <w:trPr>
        <w:gridAfter w:val="2"/>
        <w:wAfter w:w="720" w:type="dxa"/>
        <w:trHeight w:hRule="exact" w:val="680"/>
      </w:trPr>
      <w:tc>
        <w:tcPr>
          <w:tcW w:w="9368" w:type="dxa"/>
          <w:vAlign w:val="bottom"/>
        </w:tcPr>
        <w:p w14:paraId="4D33E74E" w14:textId="77777777" w:rsidR="00E70780" w:rsidRDefault="00E70780">
          <w:pPr>
            <w:pStyle w:val="LogoCaption"/>
          </w:pPr>
        </w:p>
      </w:tc>
      <w:tc>
        <w:tcPr>
          <w:tcW w:w="9368" w:type="dxa"/>
          <w:vAlign w:val="bottom"/>
        </w:tcPr>
        <w:p w14:paraId="5B3D716D" w14:textId="77777777" w:rsidR="00E70780" w:rsidRDefault="00E70780">
          <w:pPr>
            <w:pStyle w:val="Header"/>
          </w:pPr>
        </w:p>
      </w:tc>
    </w:tr>
    <w:tr w:rsidR="00E70780" w14:paraId="005C02FE" w14:textId="77777777">
      <w:trPr>
        <w:gridAfter w:val="2"/>
        <w:wAfter w:w="720" w:type="dxa"/>
        <w:trHeight w:hRule="exact" w:val="680"/>
      </w:trPr>
      <w:tc>
        <w:tcPr>
          <w:tcW w:w="9368" w:type="dxa"/>
          <w:vAlign w:val="bottom"/>
        </w:tcPr>
        <w:p w14:paraId="1C6A17AD" w14:textId="77777777" w:rsidR="00E70780" w:rsidRDefault="00E70780">
          <w:pPr>
            <w:pStyle w:val="LogoCaption"/>
          </w:pPr>
        </w:p>
      </w:tc>
      <w:tc>
        <w:tcPr>
          <w:tcW w:w="9368" w:type="dxa"/>
          <w:vAlign w:val="bottom"/>
        </w:tcPr>
        <w:p w14:paraId="2D1B0358" w14:textId="77777777" w:rsidR="00E70780" w:rsidRDefault="00E70780">
          <w:pPr>
            <w:pStyle w:val="Header"/>
          </w:pPr>
        </w:p>
      </w:tc>
    </w:tr>
    <w:tr w:rsidR="00E70780" w14:paraId="6F93F553" w14:textId="77777777">
      <w:trPr>
        <w:gridAfter w:val="2"/>
        <w:wAfter w:w="720" w:type="dxa"/>
        <w:trHeight w:hRule="exact" w:val="680"/>
      </w:trPr>
      <w:tc>
        <w:tcPr>
          <w:tcW w:w="9368" w:type="dxa"/>
          <w:vAlign w:val="bottom"/>
        </w:tcPr>
        <w:p w14:paraId="64EB6A57" w14:textId="77777777" w:rsidR="00E70780" w:rsidRDefault="00E70780">
          <w:pPr>
            <w:pStyle w:val="LogoCaption"/>
          </w:pPr>
        </w:p>
      </w:tc>
      <w:tc>
        <w:tcPr>
          <w:tcW w:w="9368" w:type="dxa"/>
          <w:vAlign w:val="bottom"/>
        </w:tcPr>
        <w:p w14:paraId="365B81EB" w14:textId="77777777" w:rsidR="00E70780" w:rsidRDefault="00E70780">
          <w:pPr>
            <w:pStyle w:val="Header"/>
          </w:pPr>
        </w:p>
      </w:tc>
    </w:tr>
    <w:tr w:rsidR="00E70780" w14:paraId="2E01B5CA" w14:textId="77777777">
      <w:trPr>
        <w:gridAfter w:val="2"/>
        <w:wAfter w:w="720" w:type="dxa"/>
        <w:trHeight w:hRule="exact" w:val="680"/>
      </w:trPr>
      <w:tc>
        <w:tcPr>
          <w:tcW w:w="9368" w:type="dxa"/>
          <w:vAlign w:val="bottom"/>
        </w:tcPr>
        <w:p w14:paraId="1A377301" w14:textId="77777777" w:rsidR="00E70780" w:rsidRDefault="00E70780">
          <w:pPr>
            <w:pStyle w:val="LogoCaption"/>
          </w:pPr>
        </w:p>
      </w:tc>
      <w:tc>
        <w:tcPr>
          <w:tcW w:w="9368" w:type="dxa"/>
          <w:vAlign w:val="bottom"/>
        </w:tcPr>
        <w:p w14:paraId="5C43BEF5" w14:textId="77777777" w:rsidR="00E70780" w:rsidRDefault="00E70780">
          <w:pPr>
            <w:pStyle w:val="Header"/>
          </w:pPr>
        </w:p>
      </w:tc>
    </w:tr>
    <w:tr w:rsidR="00E70780" w14:paraId="40335190" w14:textId="77777777">
      <w:trPr>
        <w:gridAfter w:val="2"/>
        <w:wAfter w:w="720" w:type="dxa"/>
        <w:trHeight w:hRule="exact" w:val="680"/>
      </w:trPr>
      <w:tc>
        <w:tcPr>
          <w:tcW w:w="9368" w:type="dxa"/>
          <w:vAlign w:val="bottom"/>
        </w:tcPr>
        <w:p w14:paraId="12A7D8BB" w14:textId="77777777" w:rsidR="00E70780" w:rsidRDefault="00E70780">
          <w:pPr>
            <w:pStyle w:val="LogoCaption"/>
          </w:pPr>
        </w:p>
      </w:tc>
      <w:tc>
        <w:tcPr>
          <w:tcW w:w="9368" w:type="dxa"/>
          <w:vAlign w:val="bottom"/>
        </w:tcPr>
        <w:p w14:paraId="4C324950" w14:textId="77777777" w:rsidR="00E70780" w:rsidRDefault="00E70780">
          <w:pPr>
            <w:pStyle w:val="Header"/>
          </w:pPr>
        </w:p>
      </w:tc>
    </w:tr>
    <w:tr w:rsidR="00E70780" w14:paraId="033C4322" w14:textId="77777777">
      <w:trPr>
        <w:gridAfter w:val="2"/>
        <w:wAfter w:w="720" w:type="dxa"/>
        <w:trHeight w:hRule="exact" w:val="680"/>
      </w:trPr>
      <w:tc>
        <w:tcPr>
          <w:tcW w:w="9368" w:type="dxa"/>
          <w:vAlign w:val="bottom"/>
        </w:tcPr>
        <w:p w14:paraId="0BCCD071" w14:textId="77777777" w:rsidR="00E70780" w:rsidRDefault="00E70780">
          <w:pPr>
            <w:pStyle w:val="LogoCaption"/>
          </w:pPr>
        </w:p>
      </w:tc>
      <w:tc>
        <w:tcPr>
          <w:tcW w:w="9368" w:type="dxa"/>
          <w:vAlign w:val="bottom"/>
        </w:tcPr>
        <w:p w14:paraId="4B652B55" w14:textId="77777777" w:rsidR="00E70780" w:rsidRDefault="00E70780">
          <w:pPr>
            <w:pStyle w:val="Header"/>
          </w:pPr>
        </w:p>
      </w:tc>
    </w:tr>
    <w:tr w:rsidR="00E70780" w14:paraId="2556337E" w14:textId="77777777">
      <w:trPr>
        <w:gridAfter w:val="2"/>
        <w:wAfter w:w="720" w:type="dxa"/>
        <w:trHeight w:hRule="exact" w:val="680"/>
      </w:trPr>
      <w:tc>
        <w:tcPr>
          <w:tcW w:w="9368" w:type="dxa"/>
          <w:vAlign w:val="bottom"/>
        </w:tcPr>
        <w:p w14:paraId="39E82E5E" w14:textId="77777777" w:rsidR="00E70780" w:rsidRDefault="00E70780">
          <w:pPr>
            <w:pStyle w:val="LogoCaption"/>
          </w:pPr>
        </w:p>
      </w:tc>
      <w:tc>
        <w:tcPr>
          <w:tcW w:w="9368" w:type="dxa"/>
          <w:vAlign w:val="bottom"/>
        </w:tcPr>
        <w:p w14:paraId="1B479CC7" w14:textId="77777777" w:rsidR="00E70780" w:rsidRDefault="00E70780">
          <w:pPr>
            <w:pStyle w:val="Header"/>
          </w:pPr>
        </w:p>
      </w:tc>
    </w:tr>
    <w:tr w:rsidR="00E70780" w14:paraId="74F8511C" w14:textId="77777777">
      <w:trPr>
        <w:gridAfter w:val="2"/>
        <w:wAfter w:w="720" w:type="dxa"/>
        <w:trHeight w:hRule="exact" w:val="680"/>
      </w:trPr>
      <w:tc>
        <w:tcPr>
          <w:tcW w:w="9368" w:type="dxa"/>
          <w:vAlign w:val="bottom"/>
        </w:tcPr>
        <w:p w14:paraId="77024143" w14:textId="77777777" w:rsidR="00E70780" w:rsidRDefault="00E70780">
          <w:pPr>
            <w:pStyle w:val="LogoCaption"/>
          </w:pPr>
        </w:p>
      </w:tc>
      <w:tc>
        <w:tcPr>
          <w:tcW w:w="9368" w:type="dxa"/>
          <w:vAlign w:val="bottom"/>
        </w:tcPr>
        <w:p w14:paraId="2C8E9509" w14:textId="77777777" w:rsidR="00E70780" w:rsidRDefault="00E70780">
          <w:pPr>
            <w:pStyle w:val="Header"/>
          </w:pPr>
        </w:p>
      </w:tc>
    </w:tr>
    <w:tr w:rsidR="00E70780" w14:paraId="3FE9F7DA" w14:textId="77777777">
      <w:trPr>
        <w:gridAfter w:val="2"/>
        <w:wAfter w:w="720" w:type="dxa"/>
        <w:trHeight w:hRule="exact" w:val="680"/>
      </w:trPr>
      <w:tc>
        <w:tcPr>
          <w:tcW w:w="9368" w:type="dxa"/>
          <w:vAlign w:val="bottom"/>
        </w:tcPr>
        <w:p w14:paraId="754C8D04" w14:textId="77777777" w:rsidR="00E70780" w:rsidRDefault="00E70780">
          <w:pPr>
            <w:pStyle w:val="LogoCaption"/>
          </w:pPr>
        </w:p>
      </w:tc>
      <w:tc>
        <w:tcPr>
          <w:tcW w:w="9368" w:type="dxa"/>
          <w:vAlign w:val="bottom"/>
        </w:tcPr>
        <w:p w14:paraId="14CAB762" w14:textId="77777777" w:rsidR="00E70780" w:rsidRDefault="00E70780">
          <w:pPr>
            <w:pStyle w:val="Header"/>
          </w:pPr>
        </w:p>
      </w:tc>
    </w:tr>
    <w:tr w:rsidR="00E70780" w14:paraId="3445F7BE" w14:textId="77777777">
      <w:trPr>
        <w:gridAfter w:val="2"/>
        <w:wAfter w:w="720" w:type="dxa"/>
        <w:trHeight w:hRule="exact" w:val="680"/>
      </w:trPr>
      <w:tc>
        <w:tcPr>
          <w:tcW w:w="9368" w:type="dxa"/>
          <w:vAlign w:val="bottom"/>
        </w:tcPr>
        <w:p w14:paraId="0DD64A74" w14:textId="77777777" w:rsidR="00E70780" w:rsidRDefault="00E70780">
          <w:pPr>
            <w:pStyle w:val="LogoCaption"/>
          </w:pPr>
        </w:p>
      </w:tc>
      <w:tc>
        <w:tcPr>
          <w:tcW w:w="9368" w:type="dxa"/>
          <w:vAlign w:val="bottom"/>
        </w:tcPr>
        <w:p w14:paraId="70F2F8F6" w14:textId="77777777" w:rsidR="00E70780" w:rsidRDefault="00E70780">
          <w:pPr>
            <w:pStyle w:val="Header"/>
          </w:pPr>
        </w:p>
      </w:tc>
    </w:tr>
    <w:tr w:rsidR="00E70780" w14:paraId="22602D7C" w14:textId="77777777">
      <w:trPr>
        <w:gridAfter w:val="2"/>
        <w:wAfter w:w="720" w:type="dxa"/>
        <w:trHeight w:hRule="exact" w:val="680"/>
      </w:trPr>
      <w:tc>
        <w:tcPr>
          <w:tcW w:w="9368" w:type="dxa"/>
          <w:vAlign w:val="bottom"/>
        </w:tcPr>
        <w:p w14:paraId="7B3E0FF5" w14:textId="77777777" w:rsidR="00E70780" w:rsidRDefault="00E70780">
          <w:pPr>
            <w:pStyle w:val="LogoCaption"/>
          </w:pPr>
        </w:p>
      </w:tc>
      <w:tc>
        <w:tcPr>
          <w:tcW w:w="9368" w:type="dxa"/>
          <w:vAlign w:val="bottom"/>
        </w:tcPr>
        <w:p w14:paraId="16F72557" w14:textId="77777777" w:rsidR="00E70780" w:rsidRDefault="00E70780">
          <w:pPr>
            <w:pStyle w:val="Header"/>
          </w:pPr>
        </w:p>
      </w:tc>
    </w:tr>
    <w:tr w:rsidR="00E70780" w14:paraId="02FB0864" w14:textId="77777777">
      <w:trPr>
        <w:gridAfter w:val="2"/>
        <w:wAfter w:w="720" w:type="dxa"/>
        <w:trHeight w:hRule="exact" w:val="680"/>
      </w:trPr>
      <w:tc>
        <w:tcPr>
          <w:tcW w:w="9368" w:type="dxa"/>
          <w:vAlign w:val="bottom"/>
        </w:tcPr>
        <w:p w14:paraId="5EBDAE55" w14:textId="77777777" w:rsidR="00E70780" w:rsidRDefault="00E70780">
          <w:pPr>
            <w:pStyle w:val="LogoCaption"/>
          </w:pPr>
        </w:p>
      </w:tc>
      <w:tc>
        <w:tcPr>
          <w:tcW w:w="9368" w:type="dxa"/>
          <w:vAlign w:val="bottom"/>
        </w:tcPr>
        <w:p w14:paraId="2DD5ED3D" w14:textId="77777777" w:rsidR="00E70780" w:rsidRDefault="00E70780">
          <w:pPr>
            <w:pStyle w:val="Header"/>
          </w:pPr>
        </w:p>
      </w:tc>
    </w:tr>
    <w:tr w:rsidR="00E70780" w14:paraId="00EBAE25" w14:textId="77777777">
      <w:trPr>
        <w:gridAfter w:val="2"/>
        <w:wAfter w:w="720" w:type="dxa"/>
        <w:trHeight w:hRule="exact" w:val="680"/>
      </w:trPr>
      <w:tc>
        <w:tcPr>
          <w:tcW w:w="9368" w:type="dxa"/>
          <w:vAlign w:val="bottom"/>
        </w:tcPr>
        <w:p w14:paraId="737DA5E3" w14:textId="77777777" w:rsidR="00E70780" w:rsidRDefault="00E70780">
          <w:pPr>
            <w:pStyle w:val="LogoCaption"/>
          </w:pPr>
        </w:p>
      </w:tc>
      <w:tc>
        <w:tcPr>
          <w:tcW w:w="9368" w:type="dxa"/>
          <w:vAlign w:val="bottom"/>
        </w:tcPr>
        <w:p w14:paraId="3651F333" w14:textId="77777777" w:rsidR="00E70780" w:rsidRDefault="00E70780">
          <w:pPr>
            <w:pStyle w:val="Header"/>
          </w:pPr>
        </w:p>
      </w:tc>
    </w:tr>
    <w:tr w:rsidR="00E70780" w14:paraId="230A7332" w14:textId="77777777">
      <w:trPr>
        <w:gridAfter w:val="2"/>
        <w:wAfter w:w="720" w:type="dxa"/>
        <w:trHeight w:hRule="exact" w:val="680"/>
      </w:trPr>
      <w:tc>
        <w:tcPr>
          <w:tcW w:w="9368" w:type="dxa"/>
          <w:vAlign w:val="bottom"/>
        </w:tcPr>
        <w:p w14:paraId="6C8460E9" w14:textId="77777777" w:rsidR="00E70780" w:rsidRDefault="00E70780">
          <w:pPr>
            <w:pStyle w:val="LogoCaption"/>
          </w:pPr>
        </w:p>
      </w:tc>
      <w:tc>
        <w:tcPr>
          <w:tcW w:w="9368" w:type="dxa"/>
          <w:vAlign w:val="bottom"/>
        </w:tcPr>
        <w:p w14:paraId="2D86AF93" w14:textId="77777777" w:rsidR="00E70780" w:rsidRDefault="00E70780">
          <w:pPr>
            <w:pStyle w:val="Header"/>
          </w:pPr>
        </w:p>
      </w:tc>
    </w:tr>
    <w:tr w:rsidR="00E70780" w14:paraId="391F8DF9" w14:textId="77777777">
      <w:trPr>
        <w:gridAfter w:val="2"/>
        <w:wAfter w:w="720" w:type="dxa"/>
        <w:trHeight w:hRule="exact" w:val="680"/>
      </w:trPr>
      <w:tc>
        <w:tcPr>
          <w:tcW w:w="9368" w:type="dxa"/>
          <w:vAlign w:val="bottom"/>
        </w:tcPr>
        <w:p w14:paraId="62F20201" w14:textId="77777777" w:rsidR="00E70780" w:rsidRDefault="00E70780">
          <w:pPr>
            <w:pStyle w:val="LogoCaption"/>
          </w:pPr>
        </w:p>
      </w:tc>
      <w:tc>
        <w:tcPr>
          <w:tcW w:w="9368" w:type="dxa"/>
          <w:vAlign w:val="bottom"/>
        </w:tcPr>
        <w:p w14:paraId="7943CD15" w14:textId="77777777" w:rsidR="00E70780" w:rsidRDefault="00E70780">
          <w:pPr>
            <w:pStyle w:val="Header"/>
          </w:pPr>
        </w:p>
      </w:tc>
    </w:tr>
    <w:tr w:rsidR="00E70780" w14:paraId="03EB13EC" w14:textId="77777777">
      <w:trPr>
        <w:gridAfter w:val="2"/>
        <w:wAfter w:w="720" w:type="dxa"/>
        <w:trHeight w:hRule="exact" w:val="680"/>
      </w:trPr>
      <w:tc>
        <w:tcPr>
          <w:tcW w:w="9368" w:type="dxa"/>
          <w:vAlign w:val="bottom"/>
        </w:tcPr>
        <w:p w14:paraId="0A96604D" w14:textId="77777777" w:rsidR="00E70780" w:rsidRDefault="00E70780">
          <w:pPr>
            <w:pStyle w:val="LogoCaption"/>
          </w:pPr>
        </w:p>
      </w:tc>
      <w:tc>
        <w:tcPr>
          <w:tcW w:w="9368" w:type="dxa"/>
          <w:vAlign w:val="bottom"/>
        </w:tcPr>
        <w:p w14:paraId="45F93174" w14:textId="77777777" w:rsidR="00E70780" w:rsidRDefault="00E70780">
          <w:pPr>
            <w:pStyle w:val="Header"/>
          </w:pPr>
        </w:p>
      </w:tc>
    </w:tr>
    <w:tr w:rsidR="00E70780" w14:paraId="152F3E2F" w14:textId="77777777">
      <w:trPr>
        <w:gridAfter w:val="2"/>
        <w:wAfter w:w="720" w:type="dxa"/>
        <w:trHeight w:hRule="exact" w:val="680"/>
      </w:trPr>
      <w:tc>
        <w:tcPr>
          <w:tcW w:w="9368" w:type="dxa"/>
          <w:vAlign w:val="bottom"/>
        </w:tcPr>
        <w:p w14:paraId="6C6803F9" w14:textId="77777777" w:rsidR="00E70780" w:rsidRDefault="00E70780">
          <w:pPr>
            <w:pStyle w:val="LogoCaption"/>
          </w:pPr>
        </w:p>
      </w:tc>
      <w:tc>
        <w:tcPr>
          <w:tcW w:w="9368" w:type="dxa"/>
          <w:vAlign w:val="bottom"/>
        </w:tcPr>
        <w:p w14:paraId="6D6D4CFC" w14:textId="77777777" w:rsidR="00E70780" w:rsidRDefault="00E70780">
          <w:pPr>
            <w:pStyle w:val="Header"/>
          </w:pPr>
        </w:p>
      </w:tc>
    </w:tr>
    <w:tr w:rsidR="00E70780" w14:paraId="56E22966" w14:textId="77777777">
      <w:trPr>
        <w:gridAfter w:val="2"/>
        <w:wAfter w:w="720" w:type="dxa"/>
        <w:trHeight w:hRule="exact" w:val="680"/>
      </w:trPr>
      <w:tc>
        <w:tcPr>
          <w:tcW w:w="9368" w:type="dxa"/>
          <w:vAlign w:val="bottom"/>
        </w:tcPr>
        <w:p w14:paraId="5071546F" w14:textId="77777777" w:rsidR="00E70780" w:rsidRDefault="00E70780">
          <w:pPr>
            <w:pStyle w:val="LogoCaption"/>
          </w:pPr>
        </w:p>
      </w:tc>
      <w:tc>
        <w:tcPr>
          <w:tcW w:w="9368" w:type="dxa"/>
          <w:vAlign w:val="bottom"/>
        </w:tcPr>
        <w:p w14:paraId="26C10B7B" w14:textId="77777777" w:rsidR="00E70780" w:rsidRDefault="00E70780">
          <w:pPr>
            <w:pStyle w:val="Header"/>
          </w:pPr>
        </w:p>
      </w:tc>
    </w:tr>
    <w:tr w:rsidR="00E70780" w14:paraId="5E155FB4" w14:textId="77777777">
      <w:trPr>
        <w:gridAfter w:val="2"/>
        <w:wAfter w:w="720" w:type="dxa"/>
        <w:trHeight w:hRule="exact" w:val="680"/>
      </w:trPr>
      <w:tc>
        <w:tcPr>
          <w:tcW w:w="9368" w:type="dxa"/>
          <w:vAlign w:val="bottom"/>
        </w:tcPr>
        <w:p w14:paraId="3D5B2557" w14:textId="77777777" w:rsidR="00E70780" w:rsidRDefault="00E70780">
          <w:pPr>
            <w:pStyle w:val="LogoCaption"/>
          </w:pPr>
        </w:p>
      </w:tc>
      <w:tc>
        <w:tcPr>
          <w:tcW w:w="9368" w:type="dxa"/>
          <w:vAlign w:val="bottom"/>
        </w:tcPr>
        <w:p w14:paraId="6CB45B09" w14:textId="77777777" w:rsidR="00E70780" w:rsidRDefault="00E70780">
          <w:pPr>
            <w:pStyle w:val="Header"/>
          </w:pPr>
        </w:p>
      </w:tc>
    </w:tr>
    <w:tr w:rsidR="00E70780" w14:paraId="089DFA2D" w14:textId="77777777">
      <w:trPr>
        <w:gridAfter w:val="2"/>
        <w:wAfter w:w="720" w:type="dxa"/>
        <w:trHeight w:hRule="exact" w:val="680"/>
      </w:trPr>
      <w:tc>
        <w:tcPr>
          <w:tcW w:w="9368" w:type="dxa"/>
          <w:vAlign w:val="bottom"/>
        </w:tcPr>
        <w:p w14:paraId="75056AE8" w14:textId="77777777" w:rsidR="00E70780" w:rsidRDefault="00E70780">
          <w:pPr>
            <w:pStyle w:val="LogoCaption"/>
          </w:pPr>
        </w:p>
      </w:tc>
      <w:tc>
        <w:tcPr>
          <w:tcW w:w="9368" w:type="dxa"/>
          <w:vAlign w:val="bottom"/>
        </w:tcPr>
        <w:p w14:paraId="6BE34369" w14:textId="77777777" w:rsidR="00E70780" w:rsidRDefault="00E70780">
          <w:pPr>
            <w:pStyle w:val="Header"/>
          </w:pPr>
        </w:p>
      </w:tc>
    </w:tr>
    <w:tr w:rsidR="00E70780" w14:paraId="38D94A1A" w14:textId="77777777">
      <w:trPr>
        <w:gridAfter w:val="2"/>
        <w:wAfter w:w="720" w:type="dxa"/>
        <w:trHeight w:hRule="exact" w:val="680"/>
      </w:trPr>
      <w:tc>
        <w:tcPr>
          <w:tcW w:w="9368" w:type="dxa"/>
          <w:vAlign w:val="bottom"/>
        </w:tcPr>
        <w:p w14:paraId="2F933A89" w14:textId="77777777" w:rsidR="00E70780" w:rsidRDefault="00E70780">
          <w:pPr>
            <w:pStyle w:val="LogoCaption"/>
          </w:pPr>
        </w:p>
      </w:tc>
      <w:tc>
        <w:tcPr>
          <w:tcW w:w="9368" w:type="dxa"/>
          <w:vAlign w:val="bottom"/>
        </w:tcPr>
        <w:p w14:paraId="3E39575C" w14:textId="77777777" w:rsidR="00E70780" w:rsidRDefault="00E70780">
          <w:pPr>
            <w:pStyle w:val="Header"/>
          </w:pPr>
        </w:p>
      </w:tc>
    </w:tr>
    <w:tr w:rsidR="00E70780" w14:paraId="29624AF3" w14:textId="77777777">
      <w:trPr>
        <w:gridAfter w:val="2"/>
        <w:wAfter w:w="360" w:type="dxa"/>
        <w:trHeight w:hRule="exact" w:val="680"/>
      </w:trPr>
      <w:tc>
        <w:tcPr>
          <w:tcW w:w="9368" w:type="dxa"/>
          <w:vAlign w:val="bottom"/>
        </w:tcPr>
        <w:p w14:paraId="02FC8D95" w14:textId="77777777" w:rsidR="00E70780" w:rsidRDefault="00E70780">
          <w:pPr>
            <w:pStyle w:val="LogoCaption"/>
          </w:pPr>
        </w:p>
      </w:tc>
      <w:tc>
        <w:tcPr>
          <w:tcW w:w="9368" w:type="dxa"/>
          <w:vAlign w:val="bottom"/>
        </w:tcPr>
        <w:p w14:paraId="2DD04135" w14:textId="77777777" w:rsidR="00E70780" w:rsidRDefault="00E70780">
          <w:pPr>
            <w:pStyle w:val="Header"/>
          </w:pPr>
        </w:p>
      </w:tc>
    </w:tr>
    <w:tr w:rsidR="00E70780" w14:paraId="2DAF21A1" w14:textId="77777777">
      <w:trPr>
        <w:gridAfter w:val="2"/>
        <w:wAfter w:w="720" w:type="dxa"/>
        <w:trHeight w:hRule="exact" w:val="680"/>
      </w:trPr>
      <w:tc>
        <w:tcPr>
          <w:tcW w:w="9368" w:type="dxa"/>
          <w:vAlign w:val="bottom"/>
        </w:tcPr>
        <w:p w14:paraId="3AE21BB4" w14:textId="77777777" w:rsidR="00E70780" w:rsidRDefault="00E70780">
          <w:pPr>
            <w:pStyle w:val="LogoCaption"/>
          </w:pPr>
        </w:p>
      </w:tc>
      <w:tc>
        <w:tcPr>
          <w:tcW w:w="9368" w:type="dxa"/>
          <w:vAlign w:val="bottom"/>
        </w:tcPr>
        <w:p w14:paraId="0F4D908D" w14:textId="77777777" w:rsidR="00E70780" w:rsidRDefault="00E70780">
          <w:pPr>
            <w:pStyle w:val="Header"/>
          </w:pPr>
        </w:p>
      </w:tc>
    </w:tr>
    <w:tr w:rsidR="00E70780" w14:paraId="2B94F2C9" w14:textId="77777777">
      <w:trPr>
        <w:gridAfter w:val="2"/>
        <w:wAfter w:w="720" w:type="dxa"/>
        <w:trHeight w:hRule="exact" w:val="680"/>
      </w:trPr>
      <w:tc>
        <w:tcPr>
          <w:tcW w:w="9368" w:type="dxa"/>
          <w:vAlign w:val="bottom"/>
        </w:tcPr>
        <w:p w14:paraId="32A9DE01" w14:textId="77777777" w:rsidR="00E70780" w:rsidRDefault="00E70780">
          <w:pPr>
            <w:pStyle w:val="LogoCaption"/>
          </w:pPr>
        </w:p>
      </w:tc>
      <w:tc>
        <w:tcPr>
          <w:tcW w:w="9368" w:type="dxa"/>
          <w:vAlign w:val="bottom"/>
        </w:tcPr>
        <w:p w14:paraId="39B68EE6" w14:textId="77777777" w:rsidR="00E70780" w:rsidRDefault="00E70780">
          <w:pPr>
            <w:pStyle w:val="Header"/>
          </w:pPr>
        </w:p>
      </w:tc>
    </w:tr>
    <w:tr w:rsidR="00E70780" w14:paraId="6E6B4764" w14:textId="77777777">
      <w:trPr>
        <w:gridAfter w:val="2"/>
        <w:wAfter w:w="720" w:type="dxa"/>
        <w:trHeight w:hRule="exact" w:val="680"/>
      </w:trPr>
      <w:tc>
        <w:tcPr>
          <w:tcW w:w="9368" w:type="dxa"/>
          <w:vAlign w:val="bottom"/>
        </w:tcPr>
        <w:p w14:paraId="0C32CBB6" w14:textId="77777777" w:rsidR="00E70780" w:rsidRDefault="00E70780">
          <w:pPr>
            <w:pStyle w:val="LogoCaption"/>
          </w:pPr>
        </w:p>
      </w:tc>
      <w:tc>
        <w:tcPr>
          <w:tcW w:w="9368" w:type="dxa"/>
          <w:vAlign w:val="bottom"/>
        </w:tcPr>
        <w:p w14:paraId="13BDAB8F" w14:textId="77777777" w:rsidR="00E70780" w:rsidRDefault="00E70780">
          <w:pPr>
            <w:pStyle w:val="Header"/>
          </w:pPr>
        </w:p>
      </w:tc>
    </w:tr>
    <w:tr w:rsidR="00E70780" w14:paraId="312DA875" w14:textId="77777777">
      <w:trPr>
        <w:gridAfter w:val="2"/>
        <w:wAfter w:w="720" w:type="dxa"/>
        <w:trHeight w:hRule="exact" w:val="680"/>
      </w:trPr>
      <w:tc>
        <w:tcPr>
          <w:tcW w:w="9368" w:type="dxa"/>
          <w:vAlign w:val="bottom"/>
        </w:tcPr>
        <w:p w14:paraId="249EBB3F" w14:textId="77777777" w:rsidR="00E70780" w:rsidRDefault="00E70780">
          <w:pPr>
            <w:pStyle w:val="LogoCaption"/>
          </w:pPr>
        </w:p>
      </w:tc>
      <w:tc>
        <w:tcPr>
          <w:tcW w:w="9368" w:type="dxa"/>
          <w:vAlign w:val="bottom"/>
        </w:tcPr>
        <w:p w14:paraId="7882135C" w14:textId="77777777" w:rsidR="00E70780" w:rsidRDefault="00E70780">
          <w:pPr>
            <w:pStyle w:val="Header"/>
          </w:pPr>
        </w:p>
      </w:tc>
    </w:tr>
    <w:tr w:rsidR="00E70780" w14:paraId="06FD5C69" w14:textId="77777777">
      <w:trPr>
        <w:gridAfter w:val="2"/>
        <w:wAfter w:w="720" w:type="dxa"/>
        <w:trHeight w:hRule="exact" w:val="680"/>
      </w:trPr>
      <w:tc>
        <w:tcPr>
          <w:tcW w:w="9368" w:type="dxa"/>
          <w:vAlign w:val="bottom"/>
        </w:tcPr>
        <w:p w14:paraId="3FA46A0B" w14:textId="77777777" w:rsidR="00E70780" w:rsidRDefault="00E70780">
          <w:pPr>
            <w:pStyle w:val="LogoCaption"/>
          </w:pPr>
        </w:p>
      </w:tc>
      <w:tc>
        <w:tcPr>
          <w:tcW w:w="9368" w:type="dxa"/>
          <w:vAlign w:val="bottom"/>
        </w:tcPr>
        <w:p w14:paraId="21850429" w14:textId="77777777" w:rsidR="00E70780" w:rsidRDefault="00E70780">
          <w:pPr>
            <w:pStyle w:val="Header"/>
          </w:pPr>
        </w:p>
      </w:tc>
    </w:tr>
    <w:tr w:rsidR="00E70780" w14:paraId="04E1FCDA" w14:textId="77777777">
      <w:trPr>
        <w:gridAfter w:val="2"/>
        <w:wAfter w:w="720" w:type="dxa"/>
        <w:trHeight w:hRule="exact" w:val="680"/>
      </w:trPr>
      <w:tc>
        <w:tcPr>
          <w:tcW w:w="9368" w:type="dxa"/>
          <w:vAlign w:val="bottom"/>
        </w:tcPr>
        <w:p w14:paraId="40CECE82" w14:textId="77777777" w:rsidR="00E70780" w:rsidRDefault="00E70780">
          <w:pPr>
            <w:pStyle w:val="LogoCaption"/>
          </w:pPr>
        </w:p>
      </w:tc>
      <w:tc>
        <w:tcPr>
          <w:tcW w:w="9368" w:type="dxa"/>
          <w:vAlign w:val="bottom"/>
        </w:tcPr>
        <w:p w14:paraId="58D52B10" w14:textId="77777777" w:rsidR="00E70780" w:rsidRDefault="00E70780">
          <w:pPr>
            <w:pStyle w:val="Header"/>
          </w:pPr>
        </w:p>
      </w:tc>
    </w:tr>
    <w:tr w:rsidR="00E70780" w14:paraId="6D504E93" w14:textId="77777777">
      <w:trPr>
        <w:gridAfter w:val="2"/>
        <w:wAfter w:w="720" w:type="dxa"/>
        <w:trHeight w:hRule="exact" w:val="680"/>
      </w:trPr>
      <w:tc>
        <w:tcPr>
          <w:tcW w:w="9368" w:type="dxa"/>
          <w:vAlign w:val="bottom"/>
        </w:tcPr>
        <w:p w14:paraId="6CADEA38" w14:textId="77777777" w:rsidR="00E70780" w:rsidRDefault="00E70780">
          <w:pPr>
            <w:pStyle w:val="LogoCaption"/>
          </w:pPr>
        </w:p>
      </w:tc>
      <w:tc>
        <w:tcPr>
          <w:tcW w:w="9368" w:type="dxa"/>
          <w:vAlign w:val="bottom"/>
        </w:tcPr>
        <w:p w14:paraId="66FF5AEE" w14:textId="77777777" w:rsidR="00E70780" w:rsidRDefault="00E70780">
          <w:pPr>
            <w:pStyle w:val="Header"/>
          </w:pPr>
        </w:p>
      </w:tc>
    </w:tr>
    <w:tr w:rsidR="00E70780" w14:paraId="2D3CB48B" w14:textId="77777777">
      <w:trPr>
        <w:gridAfter w:val="2"/>
        <w:wAfter w:w="720" w:type="dxa"/>
        <w:trHeight w:hRule="exact" w:val="680"/>
      </w:trPr>
      <w:tc>
        <w:tcPr>
          <w:tcW w:w="9368" w:type="dxa"/>
          <w:vAlign w:val="bottom"/>
        </w:tcPr>
        <w:p w14:paraId="3CE34FBE" w14:textId="77777777" w:rsidR="00E70780" w:rsidRDefault="00E70780">
          <w:pPr>
            <w:pStyle w:val="LogoCaption"/>
          </w:pPr>
        </w:p>
      </w:tc>
      <w:tc>
        <w:tcPr>
          <w:tcW w:w="9368" w:type="dxa"/>
          <w:vAlign w:val="bottom"/>
        </w:tcPr>
        <w:p w14:paraId="77770D0D" w14:textId="77777777" w:rsidR="00E70780" w:rsidRDefault="00E70780">
          <w:pPr>
            <w:pStyle w:val="Header"/>
          </w:pPr>
        </w:p>
      </w:tc>
    </w:tr>
    <w:tr w:rsidR="00E70780" w14:paraId="46D99A54" w14:textId="77777777">
      <w:trPr>
        <w:gridAfter w:val="2"/>
        <w:wAfter w:w="720" w:type="dxa"/>
        <w:trHeight w:hRule="exact" w:val="680"/>
      </w:trPr>
      <w:tc>
        <w:tcPr>
          <w:tcW w:w="9368" w:type="dxa"/>
          <w:vAlign w:val="bottom"/>
        </w:tcPr>
        <w:p w14:paraId="0CE7060D" w14:textId="77777777" w:rsidR="00E70780" w:rsidRDefault="00E70780">
          <w:pPr>
            <w:pStyle w:val="LogoCaption"/>
          </w:pPr>
        </w:p>
      </w:tc>
      <w:tc>
        <w:tcPr>
          <w:tcW w:w="9368" w:type="dxa"/>
          <w:vAlign w:val="bottom"/>
        </w:tcPr>
        <w:p w14:paraId="15DFD420" w14:textId="77777777" w:rsidR="00E70780" w:rsidRDefault="00E70780">
          <w:pPr>
            <w:pStyle w:val="Header"/>
          </w:pPr>
        </w:p>
      </w:tc>
    </w:tr>
    <w:tr w:rsidR="00E70780" w14:paraId="6BB039F7" w14:textId="77777777">
      <w:trPr>
        <w:gridAfter w:val="2"/>
        <w:wAfter w:w="720" w:type="dxa"/>
        <w:trHeight w:hRule="exact" w:val="680"/>
      </w:trPr>
      <w:tc>
        <w:tcPr>
          <w:tcW w:w="9368" w:type="dxa"/>
          <w:vAlign w:val="bottom"/>
        </w:tcPr>
        <w:p w14:paraId="25026607" w14:textId="77777777" w:rsidR="00E70780" w:rsidRDefault="00E70780">
          <w:pPr>
            <w:pStyle w:val="LogoCaption"/>
          </w:pPr>
        </w:p>
      </w:tc>
      <w:tc>
        <w:tcPr>
          <w:tcW w:w="9368" w:type="dxa"/>
          <w:vAlign w:val="bottom"/>
        </w:tcPr>
        <w:p w14:paraId="6810E864" w14:textId="77777777" w:rsidR="00E70780" w:rsidRDefault="00E70780">
          <w:pPr>
            <w:pStyle w:val="Header"/>
          </w:pPr>
        </w:p>
      </w:tc>
    </w:tr>
    <w:tr w:rsidR="00E70780" w14:paraId="313B858A" w14:textId="77777777">
      <w:trPr>
        <w:gridAfter w:val="2"/>
        <w:wAfter w:w="720" w:type="dxa"/>
        <w:trHeight w:hRule="exact" w:val="680"/>
      </w:trPr>
      <w:tc>
        <w:tcPr>
          <w:tcW w:w="9368" w:type="dxa"/>
          <w:vAlign w:val="bottom"/>
        </w:tcPr>
        <w:p w14:paraId="62AC9950" w14:textId="77777777" w:rsidR="00E70780" w:rsidRDefault="00E70780">
          <w:pPr>
            <w:pStyle w:val="LogoCaption"/>
          </w:pPr>
        </w:p>
      </w:tc>
      <w:tc>
        <w:tcPr>
          <w:tcW w:w="9368" w:type="dxa"/>
          <w:vAlign w:val="bottom"/>
        </w:tcPr>
        <w:p w14:paraId="12827126" w14:textId="77777777" w:rsidR="00E70780" w:rsidRDefault="00E70780">
          <w:pPr>
            <w:pStyle w:val="Header"/>
          </w:pPr>
        </w:p>
      </w:tc>
    </w:tr>
    <w:tr w:rsidR="00E70780" w14:paraId="1E933B1F" w14:textId="77777777">
      <w:trPr>
        <w:gridAfter w:val="2"/>
        <w:wAfter w:w="720" w:type="dxa"/>
        <w:trHeight w:hRule="exact" w:val="680"/>
      </w:trPr>
      <w:tc>
        <w:tcPr>
          <w:tcW w:w="9368" w:type="dxa"/>
          <w:vAlign w:val="bottom"/>
        </w:tcPr>
        <w:p w14:paraId="537EC497" w14:textId="77777777" w:rsidR="00E70780" w:rsidRDefault="00E70780">
          <w:pPr>
            <w:pStyle w:val="LogoCaption"/>
          </w:pPr>
        </w:p>
      </w:tc>
      <w:tc>
        <w:tcPr>
          <w:tcW w:w="9368" w:type="dxa"/>
          <w:vAlign w:val="bottom"/>
        </w:tcPr>
        <w:p w14:paraId="4148BD4E" w14:textId="77777777" w:rsidR="00E70780" w:rsidRDefault="00E70780">
          <w:pPr>
            <w:pStyle w:val="Header"/>
          </w:pPr>
        </w:p>
      </w:tc>
    </w:tr>
    <w:tr w:rsidR="00E70780" w14:paraId="16B898FA" w14:textId="77777777">
      <w:trPr>
        <w:gridAfter w:val="2"/>
        <w:wAfter w:w="720" w:type="dxa"/>
        <w:trHeight w:hRule="exact" w:val="680"/>
      </w:trPr>
      <w:tc>
        <w:tcPr>
          <w:tcW w:w="9368" w:type="dxa"/>
          <w:vAlign w:val="bottom"/>
        </w:tcPr>
        <w:p w14:paraId="114FC950" w14:textId="77777777" w:rsidR="00E70780" w:rsidRDefault="00E70780">
          <w:pPr>
            <w:pStyle w:val="LogoCaption"/>
          </w:pPr>
        </w:p>
      </w:tc>
      <w:tc>
        <w:tcPr>
          <w:tcW w:w="9368" w:type="dxa"/>
          <w:vAlign w:val="bottom"/>
        </w:tcPr>
        <w:p w14:paraId="3CEACC9E" w14:textId="77777777" w:rsidR="00E70780" w:rsidRDefault="00E70780">
          <w:pPr>
            <w:pStyle w:val="Header"/>
          </w:pPr>
        </w:p>
      </w:tc>
    </w:tr>
    <w:tr w:rsidR="00E70780" w14:paraId="2AC02804" w14:textId="77777777">
      <w:trPr>
        <w:gridAfter w:val="2"/>
        <w:wAfter w:w="720" w:type="dxa"/>
        <w:trHeight w:hRule="exact" w:val="680"/>
      </w:trPr>
      <w:tc>
        <w:tcPr>
          <w:tcW w:w="9368" w:type="dxa"/>
          <w:vAlign w:val="bottom"/>
        </w:tcPr>
        <w:p w14:paraId="42D15E8D" w14:textId="77777777" w:rsidR="00E70780" w:rsidRDefault="00E70780">
          <w:pPr>
            <w:pStyle w:val="LogoCaption"/>
          </w:pPr>
        </w:p>
      </w:tc>
      <w:tc>
        <w:tcPr>
          <w:tcW w:w="9368" w:type="dxa"/>
          <w:vAlign w:val="bottom"/>
        </w:tcPr>
        <w:p w14:paraId="752515BF" w14:textId="77777777" w:rsidR="00E70780" w:rsidRDefault="00E70780">
          <w:pPr>
            <w:pStyle w:val="Header"/>
          </w:pPr>
        </w:p>
      </w:tc>
    </w:tr>
    <w:tr w:rsidR="00E70780" w14:paraId="63591DEE" w14:textId="77777777">
      <w:trPr>
        <w:gridAfter w:val="2"/>
        <w:wAfter w:w="720" w:type="dxa"/>
        <w:trHeight w:hRule="exact" w:val="680"/>
      </w:trPr>
      <w:tc>
        <w:tcPr>
          <w:tcW w:w="9368" w:type="dxa"/>
          <w:vAlign w:val="bottom"/>
        </w:tcPr>
        <w:p w14:paraId="28CBDD06" w14:textId="77777777" w:rsidR="00E70780" w:rsidRDefault="00E70780">
          <w:pPr>
            <w:pStyle w:val="LogoCaption"/>
          </w:pPr>
        </w:p>
      </w:tc>
      <w:tc>
        <w:tcPr>
          <w:tcW w:w="9368" w:type="dxa"/>
          <w:vAlign w:val="bottom"/>
        </w:tcPr>
        <w:p w14:paraId="2FEAF22B" w14:textId="77777777" w:rsidR="00E70780" w:rsidRDefault="00E70780">
          <w:pPr>
            <w:pStyle w:val="Header"/>
          </w:pPr>
        </w:p>
      </w:tc>
    </w:tr>
    <w:tr w:rsidR="00E70780" w14:paraId="05571751" w14:textId="77777777">
      <w:trPr>
        <w:gridAfter w:val="2"/>
        <w:wAfter w:w="720" w:type="dxa"/>
        <w:trHeight w:hRule="exact" w:val="680"/>
      </w:trPr>
      <w:tc>
        <w:tcPr>
          <w:tcW w:w="9368" w:type="dxa"/>
          <w:vAlign w:val="bottom"/>
        </w:tcPr>
        <w:p w14:paraId="6CDE2A25" w14:textId="77777777" w:rsidR="00E70780" w:rsidRDefault="00E70780">
          <w:pPr>
            <w:pStyle w:val="LogoCaption"/>
          </w:pPr>
        </w:p>
      </w:tc>
      <w:tc>
        <w:tcPr>
          <w:tcW w:w="9368" w:type="dxa"/>
          <w:vAlign w:val="bottom"/>
        </w:tcPr>
        <w:p w14:paraId="2203C2DB" w14:textId="77777777" w:rsidR="00E70780" w:rsidRDefault="00E70780">
          <w:pPr>
            <w:pStyle w:val="Header"/>
          </w:pPr>
        </w:p>
      </w:tc>
    </w:tr>
    <w:tr w:rsidR="00E70780" w14:paraId="351FC08C" w14:textId="77777777">
      <w:trPr>
        <w:gridAfter w:val="2"/>
        <w:wAfter w:w="720" w:type="dxa"/>
        <w:trHeight w:hRule="exact" w:val="680"/>
      </w:trPr>
      <w:tc>
        <w:tcPr>
          <w:tcW w:w="9368" w:type="dxa"/>
          <w:vAlign w:val="bottom"/>
        </w:tcPr>
        <w:p w14:paraId="79262409" w14:textId="77777777" w:rsidR="00E70780" w:rsidRDefault="00E70780">
          <w:pPr>
            <w:pStyle w:val="LogoCaption"/>
          </w:pPr>
        </w:p>
      </w:tc>
      <w:tc>
        <w:tcPr>
          <w:tcW w:w="9368" w:type="dxa"/>
          <w:vAlign w:val="bottom"/>
        </w:tcPr>
        <w:p w14:paraId="47417484" w14:textId="77777777" w:rsidR="00E70780" w:rsidRDefault="00E70780">
          <w:pPr>
            <w:pStyle w:val="Header"/>
          </w:pPr>
        </w:p>
      </w:tc>
    </w:tr>
    <w:tr w:rsidR="00E70780" w14:paraId="55C5C25F" w14:textId="77777777">
      <w:trPr>
        <w:gridAfter w:val="2"/>
        <w:wAfter w:w="720" w:type="dxa"/>
        <w:trHeight w:hRule="exact" w:val="680"/>
      </w:trPr>
      <w:tc>
        <w:tcPr>
          <w:tcW w:w="9368" w:type="dxa"/>
          <w:vAlign w:val="bottom"/>
        </w:tcPr>
        <w:p w14:paraId="1E2A9779" w14:textId="77777777" w:rsidR="00E70780" w:rsidRDefault="00E70780">
          <w:pPr>
            <w:pStyle w:val="LogoCaption"/>
          </w:pPr>
        </w:p>
      </w:tc>
      <w:tc>
        <w:tcPr>
          <w:tcW w:w="9368" w:type="dxa"/>
          <w:vAlign w:val="bottom"/>
        </w:tcPr>
        <w:p w14:paraId="6301C3EA" w14:textId="77777777" w:rsidR="00E70780" w:rsidRDefault="00E70780">
          <w:pPr>
            <w:pStyle w:val="Header"/>
          </w:pPr>
        </w:p>
      </w:tc>
    </w:tr>
    <w:tr w:rsidR="00E70780" w14:paraId="0B6CBE43" w14:textId="77777777">
      <w:trPr>
        <w:gridAfter w:val="2"/>
        <w:wAfter w:w="720" w:type="dxa"/>
        <w:trHeight w:hRule="exact" w:val="680"/>
      </w:trPr>
      <w:tc>
        <w:tcPr>
          <w:tcW w:w="9368" w:type="dxa"/>
          <w:vAlign w:val="bottom"/>
        </w:tcPr>
        <w:p w14:paraId="1EBE929A" w14:textId="77777777" w:rsidR="00E70780" w:rsidRDefault="00E70780">
          <w:pPr>
            <w:pStyle w:val="LogoCaption"/>
          </w:pPr>
        </w:p>
      </w:tc>
      <w:tc>
        <w:tcPr>
          <w:tcW w:w="9368" w:type="dxa"/>
          <w:vAlign w:val="bottom"/>
        </w:tcPr>
        <w:p w14:paraId="100ADA7E" w14:textId="77777777" w:rsidR="00E70780" w:rsidRDefault="00E70780">
          <w:pPr>
            <w:pStyle w:val="Header"/>
          </w:pPr>
        </w:p>
      </w:tc>
    </w:tr>
    <w:tr w:rsidR="00E70780" w14:paraId="38F18785" w14:textId="77777777">
      <w:trPr>
        <w:gridAfter w:val="2"/>
        <w:wAfter w:w="720" w:type="dxa"/>
        <w:trHeight w:hRule="exact" w:val="680"/>
      </w:trPr>
      <w:tc>
        <w:tcPr>
          <w:tcW w:w="9368" w:type="dxa"/>
          <w:vAlign w:val="bottom"/>
        </w:tcPr>
        <w:p w14:paraId="65CBC370" w14:textId="77777777" w:rsidR="00E70780" w:rsidRDefault="00E70780">
          <w:pPr>
            <w:pStyle w:val="LogoCaption"/>
          </w:pPr>
        </w:p>
      </w:tc>
      <w:tc>
        <w:tcPr>
          <w:tcW w:w="9368" w:type="dxa"/>
          <w:vAlign w:val="bottom"/>
        </w:tcPr>
        <w:p w14:paraId="55159B3E" w14:textId="77777777" w:rsidR="00E70780" w:rsidRDefault="00E70780">
          <w:pPr>
            <w:pStyle w:val="Header"/>
          </w:pPr>
        </w:p>
      </w:tc>
    </w:tr>
    <w:tr w:rsidR="00E70780" w14:paraId="7DDC6AF5" w14:textId="77777777">
      <w:trPr>
        <w:gridAfter w:val="2"/>
        <w:wAfter w:w="720" w:type="dxa"/>
        <w:trHeight w:hRule="exact" w:val="680"/>
      </w:trPr>
      <w:tc>
        <w:tcPr>
          <w:tcW w:w="9368" w:type="dxa"/>
          <w:vAlign w:val="bottom"/>
        </w:tcPr>
        <w:p w14:paraId="24E8C5AC" w14:textId="77777777" w:rsidR="00E70780" w:rsidRDefault="00E70780">
          <w:pPr>
            <w:pStyle w:val="LogoCaption"/>
          </w:pPr>
        </w:p>
      </w:tc>
      <w:tc>
        <w:tcPr>
          <w:tcW w:w="9368" w:type="dxa"/>
          <w:vAlign w:val="bottom"/>
        </w:tcPr>
        <w:p w14:paraId="10F40E7C" w14:textId="77777777" w:rsidR="00E70780" w:rsidRDefault="00E70780">
          <w:pPr>
            <w:pStyle w:val="Header"/>
          </w:pPr>
        </w:p>
      </w:tc>
    </w:tr>
    <w:tr w:rsidR="00E70780" w14:paraId="4941C5E0" w14:textId="77777777">
      <w:trPr>
        <w:gridAfter w:val="2"/>
        <w:wAfter w:w="720" w:type="dxa"/>
        <w:trHeight w:hRule="exact" w:val="680"/>
      </w:trPr>
      <w:tc>
        <w:tcPr>
          <w:tcW w:w="9368" w:type="dxa"/>
          <w:vAlign w:val="bottom"/>
        </w:tcPr>
        <w:p w14:paraId="0C0036E3" w14:textId="77777777" w:rsidR="00E70780" w:rsidRDefault="00E70780">
          <w:pPr>
            <w:pStyle w:val="LogoCaption"/>
          </w:pPr>
        </w:p>
      </w:tc>
      <w:tc>
        <w:tcPr>
          <w:tcW w:w="9368" w:type="dxa"/>
          <w:vAlign w:val="bottom"/>
        </w:tcPr>
        <w:p w14:paraId="7F465BEE" w14:textId="77777777" w:rsidR="00E70780" w:rsidRDefault="00E70780">
          <w:pPr>
            <w:pStyle w:val="Header"/>
          </w:pPr>
        </w:p>
      </w:tc>
    </w:tr>
    <w:tr w:rsidR="00E70780" w14:paraId="12C490E8" w14:textId="77777777">
      <w:trPr>
        <w:gridAfter w:val="2"/>
        <w:wAfter w:w="720" w:type="dxa"/>
        <w:trHeight w:hRule="exact" w:val="680"/>
      </w:trPr>
      <w:tc>
        <w:tcPr>
          <w:tcW w:w="9368" w:type="dxa"/>
          <w:vAlign w:val="bottom"/>
        </w:tcPr>
        <w:p w14:paraId="7B510B7F" w14:textId="77777777" w:rsidR="00E70780" w:rsidRDefault="00E70780">
          <w:pPr>
            <w:pStyle w:val="LogoCaption"/>
          </w:pPr>
        </w:p>
      </w:tc>
      <w:tc>
        <w:tcPr>
          <w:tcW w:w="9368" w:type="dxa"/>
          <w:vAlign w:val="bottom"/>
        </w:tcPr>
        <w:p w14:paraId="6F330144" w14:textId="77777777" w:rsidR="00E70780" w:rsidRDefault="00E70780">
          <w:pPr>
            <w:pStyle w:val="Header"/>
          </w:pPr>
        </w:p>
      </w:tc>
    </w:tr>
    <w:tr w:rsidR="00E70780" w14:paraId="0B4C3323" w14:textId="77777777">
      <w:trPr>
        <w:gridAfter w:val="2"/>
        <w:wAfter w:w="720" w:type="dxa"/>
        <w:trHeight w:hRule="exact" w:val="680"/>
      </w:trPr>
      <w:tc>
        <w:tcPr>
          <w:tcW w:w="9368" w:type="dxa"/>
          <w:vAlign w:val="bottom"/>
        </w:tcPr>
        <w:p w14:paraId="19F7C9DC" w14:textId="77777777" w:rsidR="00E70780" w:rsidRDefault="00E70780">
          <w:pPr>
            <w:pStyle w:val="LogoCaption"/>
          </w:pPr>
        </w:p>
      </w:tc>
      <w:tc>
        <w:tcPr>
          <w:tcW w:w="9368" w:type="dxa"/>
          <w:vAlign w:val="bottom"/>
        </w:tcPr>
        <w:p w14:paraId="5207AB87" w14:textId="77777777" w:rsidR="00E70780" w:rsidRDefault="00E70780">
          <w:pPr>
            <w:pStyle w:val="Header"/>
          </w:pPr>
        </w:p>
      </w:tc>
    </w:tr>
    <w:tr w:rsidR="00E70780" w14:paraId="517DACFC" w14:textId="77777777">
      <w:trPr>
        <w:gridAfter w:val="2"/>
        <w:wAfter w:w="720" w:type="dxa"/>
        <w:trHeight w:hRule="exact" w:val="680"/>
      </w:trPr>
      <w:tc>
        <w:tcPr>
          <w:tcW w:w="9368" w:type="dxa"/>
          <w:vAlign w:val="bottom"/>
        </w:tcPr>
        <w:p w14:paraId="05527812" w14:textId="77777777" w:rsidR="00E70780" w:rsidRDefault="00E70780">
          <w:pPr>
            <w:pStyle w:val="LogoCaption"/>
          </w:pPr>
        </w:p>
      </w:tc>
      <w:tc>
        <w:tcPr>
          <w:tcW w:w="9368" w:type="dxa"/>
          <w:vAlign w:val="bottom"/>
        </w:tcPr>
        <w:p w14:paraId="47D5006A" w14:textId="77777777" w:rsidR="00E70780" w:rsidRDefault="00E70780">
          <w:pPr>
            <w:pStyle w:val="Header"/>
          </w:pPr>
        </w:p>
      </w:tc>
    </w:tr>
    <w:tr w:rsidR="00E70780" w14:paraId="6E0637C5" w14:textId="77777777">
      <w:trPr>
        <w:gridAfter w:val="2"/>
        <w:wAfter w:w="720" w:type="dxa"/>
        <w:trHeight w:hRule="exact" w:val="680"/>
      </w:trPr>
      <w:tc>
        <w:tcPr>
          <w:tcW w:w="9368" w:type="dxa"/>
          <w:vAlign w:val="bottom"/>
        </w:tcPr>
        <w:p w14:paraId="5D622E84" w14:textId="77777777" w:rsidR="00E70780" w:rsidRDefault="00E70780">
          <w:pPr>
            <w:pStyle w:val="LogoCaption"/>
          </w:pPr>
        </w:p>
      </w:tc>
      <w:tc>
        <w:tcPr>
          <w:tcW w:w="9368" w:type="dxa"/>
          <w:vAlign w:val="bottom"/>
        </w:tcPr>
        <w:p w14:paraId="1A9F582B" w14:textId="77777777" w:rsidR="00E70780" w:rsidRDefault="00E70780">
          <w:pPr>
            <w:pStyle w:val="Header"/>
          </w:pPr>
        </w:p>
      </w:tc>
    </w:tr>
    <w:tr w:rsidR="00E70780" w14:paraId="00C79D18" w14:textId="77777777">
      <w:trPr>
        <w:gridAfter w:val="2"/>
        <w:wAfter w:w="720" w:type="dxa"/>
        <w:trHeight w:hRule="exact" w:val="680"/>
      </w:trPr>
      <w:tc>
        <w:tcPr>
          <w:tcW w:w="9368" w:type="dxa"/>
          <w:vAlign w:val="bottom"/>
        </w:tcPr>
        <w:p w14:paraId="7F966BB6" w14:textId="77777777" w:rsidR="00E70780" w:rsidRDefault="00E70780">
          <w:pPr>
            <w:pStyle w:val="LogoCaption"/>
          </w:pPr>
        </w:p>
      </w:tc>
      <w:tc>
        <w:tcPr>
          <w:tcW w:w="9368" w:type="dxa"/>
          <w:vAlign w:val="bottom"/>
        </w:tcPr>
        <w:p w14:paraId="48AF1BBA" w14:textId="77777777" w:rsidR="00E70780" w:rsidRDefault="00E70780">
          <w:pPr>
            <w:pStyle w:val="Header"/>
          </w:pPr>
        </w:p>
      </w:tc>
    </w:tr>
    <w:tr w:rsidR="00E70780" w14:paraId="2576711D" w14:textId="77777777">
      <w:trPr>
        <w:gridAfter w:val="2"/>
        <w:wAfter w:w="720" w:type="dxa"/>
        <w:trHeight w:hRule="exact" w:val="680"/>
      </w:trPr>
      <w:tc>
        <w:tcPr>
          <w:tcW w:w="9368" w:type="dxa"/>
          <w:vAlign w:val="bottom"/>
        </w:tcPr>
        <w:p w14:paraId="04E25220" w14:textId="77777777" w:rsidR="00E70780" w:rsidRDefault="00E70780">
          <w:pPr>
            <w:pStyle w:val="LogoCaption"/>
          </w:pPr>
        </w:p>
      </w:tc>
      <w:tc>
        <w:tcPr>
          <w:tcW w:w="9368" w:type="dxa"/>
          <w:vAlign w:val="bottom"/>
        </w:tcPr>
        <w:p w14:paraId="79755623" w14:textId="77777777" w:rsidR="00E70780" w:rsidRDefault="00E70780">
          <w:pPr>
            <w:pStyle w:val="Header"/>
          </w:pPr>
        </w:p>
      </w:tc>
    </w:tr>
    <w:tr w:rsidR="00E70780" w14:paraId="0F942856" w14:textId="77777777">
      <w:trPr>
        <w:gridAfter w:val="2"/>
        <w:wAfter w:w="720" w:type="dxa"/>
        <w:trHeight w:hRule="exact" w:val="680"/>
      </w:trPr>
      <w:tc>
        <w:tcPr>
          <w:tcW w:w="9368" w:type="dxa"/>
          <w:vAlign w:val="bottom"/>
        </w:tcPr>
        <w:p w14:paraId="4BDE2B71" w14:textId="77777777" w:rsidR="00E70780" w:rsidRDefault="00E70780">
          <w:pPr>
            <w:pStyle w:val="LogoCaption"/>
          </w:pPr>
        </w:p>
      </w:tc>
      <w:tc>
        <w:tcPr>
          <w:tcW w:w="9368" w:type="dxa"/>
          <w:vAlign w:val="bottom"/>
        </w:tcPr>
        <w:p w14:paraId="253579F3" w14:textId="77777777" w:rsidR="00E70780" w:rsidRDefault="00E70780">
          <w:pPr>
            <w:pStyle w:val="Header"/>
          </w:pPr>
        </w:p>
      </w:tc>
    </w:tr>
    <w:tr w:rsidR="00E70780" w14:paraId="09A59BC5" w14:textId="77777777">
      <w:trPr>
        <w:gridAfter w:val="2"/>
        <w:wAfter w:w="720" w:type="dxa"/>
        <w:trHeight w:hRule="exact" w:val="680"/>
      </w:trPr>
      <w:tc>
        <w:tcPr>
          <w:tcW w:w="9368" w:type="dxa"/>
          <w:vAlign w:val="bottom"/>
        </w:tcPr>
        <w:p w14:paraId="41DC228A" w14:textId="77777777" w:rsidR="00E70780" w:rsidRDefault="00E70780">
          <w:pPr>
            <w:pStyle w:val="LogoCaption"/>
          </w:pPr>
        </w:p>
      </w:tc>
      <w:tc>
        <w:tcPr>
          <w:tcW w:w="9368" w:type="dxa"/>
          <w:vAlign w:val="bottom"/>
        </w:tcPr>
        <w:p w14:paraId="3525E3EC" w14:textId="77777777" w:rsidR="00E70780" w:rsidRDefault="00E70780">
          <w:pPr>
            <w:pStyle w:val="Header"/>
          </w:pPr>
        </w:p>
      </w:tc>
    </w:tr>
    <w:tr w:rsidR="00E70780" w14:paraId="0222D995" w14:textId="77777777">
      <w:trPr>
        <w:gridAfter w:val="2"/>
        <w:wAfter w:w="720" w:type="dxa"/>
        <w:trHeight w:hRule="exact" w:val="680"/>
      </w:trPr>
      <w:tc>
        <w:tcPr>
          <w:tcW w:w="9368" w:type="dxa"/>
          <w:vAlign w:val="bottom"/>
        </w:tcPr>
        <w:p w14:paraId="31558F89" w14:textId="77777777" w:rsidR="00E70780" w:rsidRDefault="00E70780">
          <w:pPr>
            <w:pStyle w:val="LogoCaption"/>
          </w:pPr>
        </w:p>
      </w:tc>
      <w:tc>
        <w:tcPr>
          <w:tcW w:w="9368" w:type="dxa"/>
          <w:vAlign w:val="bottom"/>
        </w:tcPr>
        <w:p w14:paraId="3A7052BC" w14:textId="77777777" w:rsidR="00E70780" w:rsidRDefault="00E70780">
          <w:pPr>
            <w:pStyle w:val="Header"/>
          </w:pPr>
        </w:p>
      </w:tc>
    </w:tr>
    <w:tr w:rsidR="00E70780" w14:paraId="63DF34D5" w14:textId="77777777">
      <w:trPr>
        <w:gridAfter w:val="2"/>
        <w:wAfter w:w="720" w:type="dxa"/>
        <w:trHeight w:hRule="exact" w:val="680"/>
      </w:trPr>
      <w:tc>
        <w:tcPr>
          <w:tcW w:w="9368" w:type="dxa"/>
          <w:vAlign w:val="bottom"/>
        </w:tcPr>
        <w:p w14:paraId="0E01D018" w14:textId="77777777" w:rsidR="00E70780" w:rsidRDefault="00E70780">
          <w:pPr>
            <w:pStyle w:val="LogoCaption"/>
          </w:pPr>
        </w:p>
      </w:tc>
      <w:tc>
        <w:tcPr>
          <w:tcW w:w="9368" w:type="dxa"/>
          <w:vAlign w:val="bottom"/>
        </w:tcPr>
        <w:p w14:paraId="7698ED94" w14:textId="77777777" w:rsidR="00E70780" w:rsidRDefault="00E70780">
          <w:pPr>
            <w:pStyle w:val="Header"/>
          </w:pPr>
        </w:p>
      </w:tc>
    </w:tr>
    <w:tr w:rsidR="00E70780" w14:paraId="2785F744" w14:textId="77777777">
      <w:trPr>
        <w:gridAfter w:val="2"/>
        <w:wAfter w:w="720" w:type="dxa"/>
        <w:trHeight w:hRule="exact" w:val="680"/>
      </w:trPr>
      <w:tc>
        <w:tcPr>
          <w:tcW w:w="9368" w:type="dxa"/>
          <w:vAlign w:val="bottom"/>
        </w:tcPr>
        <w:p w14:paraId="04FAC924" w14:textId="77777777" w:rsidR="00E70780" w:rsidRDefault="00E70780">
          <w:pPr>
            <w:pStyle w:val="LogoCaption"/>
          </w:pPr>
        </w:p>
      </w:tc>
      <w:tc>
        <w:tcPr>
          <w:tcW w:w="9368" w:type="dxa"/>
          <w:vAlign w:val="bottom"/>
        </w:tcPr>
        <w:p w14:paraId="240323ED" w14:textId="77777777" w:rsidR="00E70780" w:rsidRDefault="00E70780">
          <w:pPr>
            <w:pStyle w:val="Header"/>
          </w:pPr>
        </w:p>
      </w:tc>
    </w:tr>
    <w:tr w:rsidR="00E70780" w14:paraId="43EB13FE" w14:textId="77777777">
      <w:trPr>
        <w:gridAfter w:val="2"/>
        <w:wAfter w:w="720" w:type="dxa"/>
        <w:trHeight w:hRule="exact" w:val="680"/>
      </w:trPr>
      <w:tc>
        <w:tcPr>
          <w:tcW w:w="9368" w:type="dxa"/>
          <w:vAlign w:val="bottom"/>
        </w:tcPr>
        <w:p w14:paraId="596BC012" w14:textId="77777777" w:rsidR="00E70780" w:rsidRDefault="00E70780">
          <w:pPr>
            <w:pStyle w:val="LogoCaption"/>
          </w:pPr>
        </w:p>
      </w:tc>
      <w:tc>
        <w:tcPr>
          <w:tcW w:w="9368" w:type="dxa"/>
          <w:vAlign w:val="bottom"/>
        </w:tcPr>
        <w:p w14:paraId="15B4609D" w14:textId="77777777" w:rsidR="00E70780" w:rsidRDefault="00E70780">
          <w:pPr>
            <w:pStyle w:val="Header"/>
          </w:pPr>
        </w:p>
      </w:tc>
    </w:tr>
    <w:tr w:rsidR="00E70780" w14:paraId="3584D685" w14:textId="77777777">
      <w:trPr>
        <w:gridAfter w:val="2"/>
        <w:wAfter w:w="720" w:type="dxa"/>
        <w:trHeight w:hRule="exact" w:val="680"/>
      </w:trPr>
      <w:tc>
        <w:tcPr>
          <w:tcW w:w="9368" w:type="dxa"/>
          <w:vAlign w:val="bottom"/>
        </w:tcPr>
        <w:p w14:paraId="2C6AD084" w14:textId="77777777" w:rsidR="00E70780" w:rsidRDefault="00E70780">
          <w:pPr>
            <w:pStyle w:val="LogoCaption"/>
          </w:pPr>
        </w:p>
      </w:tc>
      <w:tc>
        <w:tcPr>
          <w:tcW w:w="9368" w:type="dxa"/>
          <w:vAlign w:val="bottom"/>
        </w:tcPr>
        <w:p w14:paraId="18CE183F" w14:textId="77777777" w:rsidR="00E70780" w:rsidRDefault="00E70780">
          <w:pPr>
            <w:pStyle w:val="Header"/>
          </w:pPr>
        </w:p>
      </w:tc>
    </w:tr>
    <w:tr w:rsidR="00E70780" w14:paraId="2954C19A" w14:textId="77777777">
      <w:trPr>
        <w:gridAfter w:val="2"/>
        <w:wAfter w:w="720" w:type="dxa"/>
        <w:trHeight w:hRule="exact" w:val="680"/>
      </w:trPr>
      <w:tc>
        <w:tcPr>
          <w:tcW w:w="9368" w:type="dxa"/>
          <w:vAlign w:val="bottom"/>
        </w:tcPr>
        <w:p w14:paraId="4426778B" w14:textId="77777777" w:rsidR="00E70780" w:rsidRDefault="00E70780">
          <w:pPr>
            <w:pStyle w:val="LogoCaption"/>
          </w:pPr>
        </w:p>
      </w:tc>
      <w:tc>
        <w:tcPr>
          <w:tcW w:w="9368" w:type="dxa"/>
          <w:vAlign w:val="bottom"/>
        </w:tcPr>
        <w:p w14:paraId="12C4F76D" w14:textId="77777777" w:rsidR="00E70780" w:rsidRDefault="00E70780">
          <w:pPr>
            <w:pStyle w:val="Header"/>
          </w:pPr>
        </w:p>
      </w:tc>
    </w:tr>
    <w:tr w:rsidR="00E70780" w14:paraId="70D69147" w14:textId="77777777">
      <w:trPr>
        <w:gridAfter w:val="2"/>
        <w:wAfter w:w="720" w:type="dxa"/>
        <w:trHeight w:hRule="exact" w:val="680"/>
      </w:trPr>
      <w:tc>
        <w:tcPr>
          <w:tcW w:w="9368" w:type="dxa"/>
          <w:vAlign w:val="bottom"/>
        </w:tcPr>
        <w:p w14:paraId="339402D8" w14:textId="77777777" w:rsidR="00E70780" w:rsidRDefault="00E70780">
          <w:pPr>
            <w:pStyle w:val="LogoCaption"/>
          </w:pPr>
        </w:p>
      </w:tc>
      <w:tc>
        <w:tcPr>
          <w:tcW w:w="9368" w:type="dxa"/>
          <w:vAlign w:val="bottom"/>
        </w:tcPr>
        <w:p w14:paraId="503DE066" w14:textId="77777777" w:rsidR="00E70780" w:rsidRDefault="00E70780">
          <w:pPr>
            <w:pStyle w:val="Header"/>
          </w:pPr>
        </w:p>
      </w:tc>
    </w:tr>
    <w:tr w:rsidR="00E70780" w14:paraId="38A198D2" w14:textId="77777777">
      <w:trPr>
        <w:gridAfter w:val="2"/>
        <w:wAfter w:w="720" w:type="dxa"/>
        <w:trHeight w:hRule="exact" w:val="680"/>
      </w:trPr>
      <w:tc>
        <w:tcPr>
          <w:tcW w:w="9368" w:type="dxa"/>
          <w:vAlign w:val="bottom"/>
        </w:tcPr>
        <w:p w14:paraId="72904408" w14:textId="77777777" w:rsidR="00E70780" w:rsidRDefault="00E70780">
          <w:pPr>
            <w:pStyle w:val="LogoCaption"/>
          </w:pPr>
        </w:p>
      </w:tc>
      <w:tc>
        <w:tcPr>
          <w:tcW w:w="9368" w:type="dxa"/>
          <w:vAlign w:val="bottom"/>
        </w:tcPr>
        <w:p w14:paraId="238ECED5" w14:textId="77777777" w:rsidR="00E70780" w:rsidRDefault="00E70780">
          <w:pPr>
            <w:pStyle w:val="Header"/>
          </w:pPr>
        </w:p>
      </w:tc>
    </w:tr>
    <w:tr w:rsidR="00E70780" w14:paraId="5836FD34" w14:textId="77777777">
      <w:trPr>
        <w:gridAfter w:val="2"/>
        <w:wAfter w:w="360" w:type="dxa"/>
        <w:trHeight w:hRule="exact" w:val="680"/>
      </w:trPr>
      <w:tc>
        <w:tcPr>
          <w:tcW w:w="9368" w:type="dxa"/>
          <w:vAlign w:val="bottom"/>
        </w:tcPr>
        <w:p w14:paraId="2A708928" w14:textId="77777777" w:rsidR="00E70780" w:rsidRDefault="00E70780">
          <w:pPr>
            <w:pStyle w:val="LogoCaption"/>
          </w:pPr>
        </w:p>
      </w:tc>
      <w:tc>
        <w:tcPr>
          <w:tcW w:w="9368" w:type="dxa"/>
          <w:vAlign w:val="bottom"/>
        </w:tcPr>
        <w:p w14:paraId="3A4A8758" w14:textId="77777777" w:rsidR="00E70780" w:rsidRDefault="00E70780">
          <w:pPr>
            <w:pStyle w:val="Header"/>
          </w:pPr>
        </w:p>
      </w:tc>
    </w:tr>
    <w:tr w:rsidR="00E70780" w14:paraId="6338ABC5" w14:textId="77777777">
      <w:trPr>
        <w:gridAfter w:val="2"/>
        <w:wAfter w:w="720" w:type="dxa"/>
        <w:trHeight w:hRule="exact" w:val="680"/>
      </w:trPr>
      <w:tc>
        <w:tcPr>
          <w:tcW w:w="9368" w:type="dxa"/>
          <w:vAlign w:val="bottom"/>
        </w:tcPr>
        <w:p w14:paraId="509CA39C" w14:textId="77777777" w:rsidR="00E70780" w:rsidRDefault="00E70780">
          <w:pPr>
            <w:pStyle w:val="LogoCaption"/>
          </w:pPr>
        </w:p>
      </w:tc>
      <w:tc>
        <w:tcPr>
          <w:tcW w:w="9368" w:type="dxa"/>
          <w:vAlign w:val="bottom"/>
        </w:tcPr>
        <w:p w14:paraId="243D6AD8" w14:textId="77777777" w:rsidR="00E70780" w:rsidRDefault="00E70780">
          <w:pPr>
            <w:pStyle w:val="Header"/>
          </w:pPr>
        </w:p>
      </w:tc>
    </w:tr>
    <w:tr w:rsidR="00E70780" w14:paraId="5B1ECFCE" w14:textId="77777777">
      <w:trPr>
        <w:gridAfter w:val="2"/>
        <w:wAfter w:w="720" w:type="dxa"/>
        <w:trHeight w:hRule="exact" w:val="680"/>
      </w:trPr>
      <w:tc>
        <w:tcPr>
          <w:tcW w:w="9368" w:type="dxa"/>
          <w:vAlign w:val="bottom"/>
        </w:tcPr>
        <w:p w14:paraId="10229377" w14:textId="77777777" w:rsidR="00E70780" w:rsidRDefault="00E70780">
          <w:pPr>
            <w:pStyle w:val="LogoCaption"/>
          </w:pPr>
        </w:p>
      </w:tc>
      <w:tc>
        <w:tcPr>
          <w:tcW w:w="9368" w:type="dxa"/>
          <w:vAlign w:val="bottom"/>
        </w:tcPr>
        <w:p w14:paraId="197FE91D" w14:textId="77777777" w:rsidR="00E70780" w:rsidRDefault="00E70780">
          <w:pPr>
            <w:pStyle w:val="Header"/>
          </w:pPr>
        </w:p>
      </w:tc>
    </w:tr>
    <w:tr w:rsidR="00E70780" w14:paraId="6D0ECBFE" w14:textId="77777777">
      <w:trPr>
        <w:gridAfter w:val="2"/>
        <w:wAfter w:w="720" w:type="dxa"/>
        <w:trHeight w:hRule="exact" w:val="680"/>
      </w:trPr>
      <w:tc>
        <w:tcPr>
          <w:tcW w:w="9368" w:type="dxa"/>
          <w:vAlign w:val="bottom"/>
        </w:tcPr>
        <w:p w14:paraId="4816FC9C" w14:textId="77777777" w:rsidR="00E70780" w:rsidRDefault="00E70780">
          <w:pPr>
            <w:pStyle w:val="LogoCaption"/>
          </w:pPr>
        </w:p>
      </w:tc>
      <w:tc>
        <w:tcPr>
          <w:tcW w:w="9368" w:type="dxa"/>
          <w:vAlign w:val="bottom"/>
        </w:tcPr>
        <w:p w14:paraId="34E5C04B" w14:textId="77777777" w:rsidR="00E70780" w:rsidRDefault="00E70780">
          <w:pPr>
            <w:pStyle w:val="Header"/>
          </w:pPr>
        </w:p>
      </w:tc>
    </w:tr>
    <w:tr w:rsidR="00E70780" w14:paraId="768A00D5" w14:textId="77777777">
      <w:trPr>
        <w:gridAfter w:val="2"/>
        <w:wAfter w:w="720" w:type="dxa"/>
        <w:trHeight w:hRule="exact" w:val="680"/>
      </w:trPr>
      <w:tc>
        <w:tcPr>
          <w:tcW w:w="9368" w:type="dxa"/>
          <w:vAlign w:val="bottom"/>
        </w:tcPr>
        <w:p w14:paraId="6BB4CBCD" w14:textId="77777777" w:rsidR="00E70780" w:rsidRDefault="00E70780">
          <w:pPr>
            <w:pStyle w:val="LogoCaption"/>
          </w:pPr>
        </w:p>
      </w:tc>
      <w:tc>
        <w:tcPr>
          <w:tcW w:w="9368" w:type="dxa"/>
          <w:vAlign w:val="bottom"/>
        </w:tcPr>
        <w:p w14:paraId="11FB737B" w14:textId="77777777" w:rsidR="00E70780" w:rsidRDefault="00E70780">
          <w:pPr>
            <w:pStyle w:val="Header"/>
          </w:pPr>
        </w:p>
      </w:tc>
    </w:tr>
    <w:tr w:rsidR="00E70780" w14:paraId="100A9138" w14:textId="77777777">
      <w:trPr>
        <w:gridAfter w:val="2"/>
        <w:wAfter w:w="720" w:type="dxa"/>
        <w:trHeight w:hRule="exact" w:val="680"/>
      </w:trPr>
      <w:tc>
        <w:tcPr>
          <w:tcW w:w="9368" w:type="dxa"/>
          <w:vAlign w:val="bottom"/>
        </w:tcPr>
        <w:p w14:paraId="274EF2B4" w14:textId="77777777" w:rsidR="00E70780" w:rsidRDefault="00E70780">
          <w:pPr>
            <w:pStyle w:val="LogoCaption"/>
          </w:pPr>
        </w:p>
      </w:tc>
      <w:tc>
        <w:tcPr>
          <w:tcW w:w="9368" w:type="dxa"/>
          <w:vAlign w:val="bottom"/>
        </w:tcPr>
        <w:p w14:paraId="1AC198AB" w14:textId="77777777" w:rsidR="00E70780" w:rsidRDefault="00E70780">
          <w:pPr>
            <w:pStyle w:val="Header"/>
          </w:pPr>
        </w:p>
      </w:tc>
    </w:tr>
    <w:tr w:rsidR="00E70780" w14:paraId="15E7FCCD" w14:textId="77777777">
      <w:trPr>
        <w:gridAfter w:val="2"/>
        <w:wAfter w:w="720" w:type="dxa"/>
        <w:trHeight w:hRule="exact" w:val="680"/>
      </w:trPr>
      <w:tc>
        <w:tcPr>
          <w:tcW w:w="9368" w:type="dxa"/>
          <w:vAlign w:val="bottom"/>
        </w:tcPr>
        <w:p w14:paraId="0071D48F" w14:textId="77777777" w:rsidR="00E70780" w:rsidRDefault="00E70780">
          <w:pPr>
            <w:pStyle w:val="LogoCaption"/>
          </w:pPr>
        </w:p>
      </w:tc>
      <w:tc>
        <w:tcPr>
          <w:tcW w:w="9368" w:type="dxa"/>
          <w:vAlign w:val="bottom"/>
        </w:tcPr>
        <w:p w14:paraId="29F422CE" w14:textId="77777777" w:rsidR="00E70780" w:rsidRDefault="00E70780">
          <w:pPr>
            <w:pStyle w:val="Header"/>
          </w:pPr>
        </w:p>
      </w:tc>
    </w:tr>
    <w:tr w:rsidR="00E70780" w14:paraId="6F10C419" w14:textId="77777777">
      <w:trPr>
        <w:gridAfter w:val="2"/>
        <w:wAfter w:w="720" w:type="dxa"/>
        <w:trHeight w:hRule="exact" w:val="680"/>
      </w:trPr>
      <w:tc>
        <w:tcPr>
          <w:tcW w:w="9368" w:type="dxa"/>
          <w:vAlign w:val="bottom"/>
        </w:tcPr>
        <w:p w14:paraId="7FD9F9C8" w14:textId="77777777" w:rsidR="00E70780" w:rsidRDefault="00E70780">
          <w:pPr>
            <w:pStyle w:val="LogoCaption"/>
          </w:pPr>
        </w:p>
      </w:tc>
      <w:tc>
        <w:tcPr>
          <w:tcW w:w="9368" w:type="dxa"/>
          <w:vAlign w:val="bottom"/>
        </w:tcPr>
        <w:p w14:paraId="685063C7" w14:textId="77777777" w:rsidR="00E70780" w:rsidRDefault="00E70780">
          <w:pPr>
            <w:pStyle w:val="Header"/>
          </w:pPr>
        </w:p>
      </w:tc>
    </w:tr>
    <w:tr w:rsidR="00E70780" w14:paraId="3928944C" w14:textId="77777777">
      <w:trPr>
        <w:gridAfter w:val="2"/>
        <w:wAfter w:w="720" w:type="dxa"/>
        <w:trHeight w:hRule="exact" w:val="680"/>
      </w:trPr>
      <w:tc>
        <w:tcPr>
          <w:tcW w:w="9368" w:type="dxa"/>
          <w:vAlign w:val="bottom"/>
        </w:tcPr>
        <w:p w14:paraId="713FE81E" w14:textId="77777777" w:rsidR="00E70780" w:rsidRDefault="00E70780">
          <w:pPr>
            <w:pStyle w:val="LogoCaption"/>
          </w:pPr>
        </w:p>
      </w:tc>
      <w:tc>
        <w:tcPr>
          <w:tcW w:w="9368" w:type="dxa"/>
          <w:vAlign w:val="bottom"/>
        </w:tcPr>
        <w:p w14:paraId="3BB8BC9D" w14:textId="77777777" w:rsidR="00E70780" w:rsidRDefault="00E70780">
          <w:pPr>
            <w:pStyle w:val="Header"/>
          </w:pPr>
        </w:p>
      </w:tc>
    </w:tr>
    <w:tr w:rsidR="00E70780" w14:paraId="7DE0D977" w14:textId="77777777">
      <w:trPr>
        <w:gridAfter w:val="2"/>
        <w:wAfter w:w="720" w:type="dxa"/>
        <w:trHeight w:hRule="exact" w:val="680"/>
      </w:trPr>
      <w:tc>
        <w:tcPr>
          <w:tcW w:w="9368" w:type="dxa"/>
          <w:vAlign w:val="bottom"/>
        </w:tcPr>
        <w:p w14:paraId="64CE0977" w14:textId="77777777" w:rsidR="00E70780" w:rsidRDefault="00E70780">
          <w:pPr>
            <w:pStyle w:val="LogoCaption"/>
          </w:pPr>
        </w:p>
      </w:tc>
      <w:tc>
        <w:tcPr>
          <w:tcW w:w="9368" w:type="dxa"/>
          <w:vAlign w:val="bottom"/>
        </w:tcPr>
        <w:p w14:paraId="4F4DFC9C" w14:textId="77777777" w:rsidR="00E70780" w:rsidRDefault="00E70780">
          <w:pPr>
            <w:pStyle w:val="Header"/>
          </w:pPr>
        </w:p>
      </w:tc>
    </w:tr>
    <w:tr w:rsidR="00E70780" w14:paraId="6B0E9754" w14:textId="77777777">
      <w:trPr>
        <w:gridAfter w:val="2"/>
        <w:wAfter w:w="720" w:type="dxa"/>
        <w:trHeight w:hRule="exact" w:val="680"/>
      </w:trPr>
      <w:tc>
        <w:tcPr>
          <w:tcW w:w="9368" w:type="dxa"/>
          <w:vAlign w:val="bottom"/>
        </w:tcPr>
        <w:p w14:paraId="3603A08B" w14:textId="77777777" w:rsidR="00E70780" w:rsidRDefault="00E70780">
          <w:pPr>
            <w:pStyle w:val="LogoCaption"/>
          </w:pPr>
        </w:p>
      </w:tc>
      <w:tc>
        <w:tcPr>
          <w:tcW w:w="9368" w:type="dxa"/>
          <w:vAlign w:val="bottom"/>
        </w:tcPr>
        <w:p w14:paraId="4432C724" w14:textId="77777777" w:rsidR="00E70780" w:rsidRDefault="00E70780">
          <w:pPr>
            <w:pStyle w:val="Header"/>
          </w:pPr>
        </w:p>
      </w:tc>
    </w:tr>
    <w:tr w:rsidR="00E70780" w14:paraId="4845795B" w14:textId="77777777">
      <w:trPr>
        <w:gridAfter w:val="2"/>
        <w:wAfter w:w="720" w:type="dxa"/>
        <w:trHeight w:hRule="exact" w:val="680"/>
      </w:trPr>
      <w:tc>
        <w:tcPr>
          <w:tcW w:w="9368" w:type="dxa"/>
          <w:vAlign w:val="bottom"/>
        </w:tcPr>
        <w:p w14:paraId="29D056E5" w14:textId="77777777" w:rsidR="00E70780" w:rsidRDefault="00E70780">
          <w:pPr>
            <w:pStyle w:val="LogoCaption"/>
          </w:pPr>
        </w:p>
      </w:tc>
      <w:tc>
        <w:tcPr>
          <w:tcW w:w="9368" w:type="dxa"/>
          <w:vAlign w:val="bottom"/>
        </w:tcPr>
        <w:p w14:paraId="38A25FE4" w14:textId="77777777" w:rsidR="00E70780" w:rsidRDefault="00E70780">
          <w:pPr>
            <w:pStyle w:val="Header"/>
          </w:pPr>
        </w:p>
      </w:tc>
    </w:tr>
    <w:tr w:rsidR="00E70780" w14:paraId="7187A335" w14:textId="77777777">
      <w:trPr>
        <w:gridAfter w:val="2"/>
        <w:wAfter w:w="720" w:type="dxa"/>
        <w:trHeight w:hRule="exact" w:val="680"/>
      </w:trPr>
      <w:tc>
        <w:tcPr>
          <w:tcW w:w="9368" w:type="dxa"/>
          <w:vAlign w:val="bottom"/>
        </w:tcPr>
        <w:p w14:paraId="2C4D757F" w14:textId="77777777" w:rsidR="00E70780" w:rsidRDefault="00E70780">
          <w:pPr>
            <w:pStyle w:val="LogoCaption"/>
          </w:pPr>
        </w:p>
      </w:tc>
      <w:tc>
        <w:tcPr>
          <w:tcW w:w="9368" w:type="dxa"/>
          <w:vAlign w:val="bottom"/>
        </w:tcPr>
        <w:p w14:paraId="32A15005" w14:textId="77777777" w:rsidR="00E70780" w:rsidRDefault="00E70780">
          <w:pPr>
            <w:pStyle w:val="Header"/>
          </w:pPr>
        </w:p>
      </w:tc>
    </w:tr>
    <w:tr w:rsidR="00E70780" w14:paraId="2433DA85" w14:textId="77777777">
      <w:trPr>
        <w:gridAfter w:val="2"/>
        <w:wAfter w:w="720" w:type="dxa"/>
        <w:trHeight w:hRule="exact" w:val="680"/>
      </w:trPr>
      <w:tc>
        <w:tcPr>
          <w:tcW w:w="9368" w:type="dxa"/>
          <w:vAlign w:val="bottom"/>
        </w:tcPr>
        <w:p w14:paraId="7B8D2ED2" w14:textId="77777777" w:rsidR="00E70780" w:rsidRDefault="00E70780">
          <w:pPr>
            <w:pStyle w:val="LogoCaption"/>
          </w:pPr>
        </w:p>
      </w:tc>
      <w:tc>
        <w:tcPr>
          <w:tcW w:w="9368" w:type="dxa"/>
          <w:vAlign w:val="bottom"/>
        </w:tcPr>
        <w:p w14:paraId="724A372E" w14:textId="77777777" w:rsidR="00E70780" w:rsidRDefault="00E70780">
          <w:pPr>
            <w:pStyle w:val="Header"/>
          </w:pPr>
        </w:p>
      </w:tc>
    </w:tr>
    <w:tr w:rsidR="00E70780" w14:paraId="18CD469D" w14:textId="77777777">
      <w:trPr>
        <w:gridAfter w:val="2"/>
        <w:wAfter w:w="720" w:type="dxa"/>
        <w:trHeight w:hRule="exact" w:val="680"/>
      </w:trPr>
      <w:tc>
        <w:tcPr>
          <w:tcW w:w="9368" w:type="dxa"/>
          <w:vAlign w:val="bottom"/>
        </w:tcPr>
        <w:p w14:paraId="7452EF10" w14:textId="77777777" w:rsidR="00E70780" w:rsidRDefault="00E70780">
          <w:pPr>
            <w:pStyle w:val="LogoCaption"/>
          </w:pPr>
        </w:p>
      </w:tc>
      <w:tc>
        <w:tcPr>
          <w:tcW w:w="9368" w:type="dxa"/>
          <w:vAlign w:val="bottom"/>
        </w:tcPr>
        <w:p w14:paraId="2CAA3558" w14:textId="77777777" w:rsidR="00E70780" w:rsidRDefault="00E70780">
          <w:pPr>
            <w:pStyle w:val="Header"/>
          </w:pPr>
        </w:p>
      </w:tc>
    </w:tr>
    <w:tr w:rsidR="00E70780" w14:paraId="588CDE49" w14:textId="77777777">
      <w:trPr>
        <w:gridAfter w:val="2"/>
        <w:wAfter w:w="720" w:type="dxa"/>
        <w:trHeight w:hRule="exact" w:val="680"/>
      </w:trPr>
      <w:tc>
        <w:tcPr>
          <w:tcW w:w="9368" w:type="dxa"/>
          <w:vAlign w:val="bottom"/>
        </w:tcPr>
        <w:p w14:paraId="161AC01E" w14:textId="77777777" w:rsidR="00E70780" w:rsidRDefault="00E70780">
          <w:pPr>
            <w:pStyle w:val="LogoCaption"/>
          </w:pPr>
        </w:p>
      </w:tc>
      <w:tc>
        <w:tcPr>
          <w:tcW w:w="9368" w:type="dxa"/>
          <w:vAlign w:val="bottom"/>
        </w:tcPr>
        <w:p w14:paraId="1B48F287" w14:textId="77777777" w:rsidR="00E70780" w:rsidRDefault="00E70780">
          <w:pPr>
            <w:pStyle w:val="Header"/>
          </w:pPr>
        </w:p>
      </w:tc>
    </w:tr>
    <w:tr w:rsidR="00E70780" w14:paraId="49A87DCF" w14:textId="77777777">
      <w:trPr>
        <w:gridAfter w:val="2"/>
        <w:wAfter w:w="720" w:type="dxa"/>
        <w:trHeight w:hRule="exact" w:val="680"/>
      </w:trPr>
      <w:tc>
        <w:tcPr>
          <w:tcW w:w="9368" w:type="dxa"/>
          <w:vAlign w:val="bottom"/>
        </w:tcPr>
        <w:p w14:paraId="2F388E08" w14:textId="77777777" w:rsidR="00E70780" w:rsidRDefault="00E70780">
          <w:pPr>
            <w:pStyle w:val="LogoCaption"/>
          </w:pPr>
        </w:p>
      </w:tc>
      <w:tc>
        <w:tcPr>
          <w:tcW w:w="9368" w:type="dxa"/>
          <w:vAlign w:val="bottom"/>
        </w:tcPr>
        <w:p w14:paraId="27AD97E2" w14:textId="77777777" w:rsidR="00E70780" w:rsidRDefault="00E70780">
          <w:pPr>
            <w:pStyle w:val="Header"/>
          </w:pPr>
        </w:p>
      </w:tc>
    </w:tr>
    <w:tr w:rsidR="00E70780" w14:paraId="3FD70921" w14:textId="77777777">
      <w:trPr>
        <w:gridAfter w:val="2"/>
        <w:wAfter w:w="720" w:type="dxa"/>
        <w:trHeight w:hRule="exact" w:val="680"/>
      </w:trPr>
      <w:tc>
        <w:tcPr>
          <w:tcW w:w="9368" w:type="dxa"/>
          <w:vAlign w:val="bottom"/>
        </w:tcPr>
        <w:p w14:paraId="5FEF5DB1" w14:textId="77777777" w:rsidR="00E70780" w:rsidRDefault="00E70780">
          <w:pPr>
            <w:pStyle w:val="LogoCaption"/>
          </w:pPr>
        </w:p>
      </w:tc>
      <w:tc>
        <w:tcPr>
          <w:tcW w:w="9368" w:type="dxa"/>
          <w:vAlign w:val="bottom"/>
        </w:tcPr>
        <w:p w14:paraId="7CEA33ED" w14:textId="77777777" w:rsidR="00E70780" w:rsidRDefault="00E70780">
          <w:pPr>
            <w:pStyle w:val="Header"/>
          </w:pPr>
        </w:p>
      </w:tc>
    </w:tr>
    <w:tr w:rsidR="00E70780" w14:paraId="7F935A00" w14:textId="77777777">
      <w:trPr>
        <w:gridAfter w:val="2"/>
        <w:wAfter w:w="720" w:type="dxa"/>
        <w:trHeight w:hRule="exact" w:val="680"/>
      </w:trPr>
      <w:tc>
        <w:tcPr>
          <w:tcW w:w="9368" w:type="dxa"/>
          <w:vAlign w:val="bottom"/>
        </w:tcPr>
        <w:p w14:paraId="3785FE8C" w14:textId="77777777" w:rsidR="00E70780" w:rsidRDefault="00E70780">
          <w:pPr>
            <w:pStyle w:val="LogoCaption"/>
          </w:pPr>
        </w:p>
      </w:tc>
      <w:tc>
        <w:tcPr>
          <w:tcW w:w="9368" w:type="dxa"/>
          <w:vAlign w:val="bottom"/>
        </w:tcPr>
        <w:p w14:paraId="2A83063F" w14:textId="77777777" w:rsidR="00E70780" w:rsidRDefault="00E70780">
          <w:pPr>
            <w:pStyle w:val="Header"/>
          </w:pPr>
        </w:p>
      </w:tc>
    </w:tr>
    <w:tr w:rsidR="00E70780" w14:paraId="7B757418" w14:textId="77777777">
      <w:trPr>
        <w:gridAfter w:val="2"/>
        <w:wAfter w:w="720" w:type="dxa"/>
        <w:trHeight w:hRule="exact" w:val="680"/>
      </w:trPr>
      <w:tc>
        <w:tcPr>
          <w:tcW w:w="9368" w:type="dxa"/>
          <w:vAlign w:val="bottom"/>
        </w:tcPr>
        <w:p w14:paraId="52F0BE44" w14:textId="77777777" w:rsidR="00E70780" w:rsidRDefault="00E70780">
          <w:pPr>
            <w:pStyle w:val="LogoCaption"/>
          </w:pPr>
        </w:p>
      </w:tc>
      <w:tc>
        <w:tcPr>
          <w:tcW w:w="9368" w:type="dxa"/>
          <w:vAlign w:val="bottom"/>
        </w:tcPr>
        <w:p w14:paraId="78C011BD" w14:textId="77777777" w:rsidR="00E70780" w:rsidRDefault="00E70780">
          <w:pPr>
            <w:pStyle w:val="Header"/>
          </w:pPr>
        </w:p>
      </w:tc>
    </w:tr>
    <w:tr w:rsidR="00E70780" w14:paraId="2146E6BD" w14:textId="77777777">
      <w:trPr>
        <w:gridAfter w:val="2"/>
        <w:wAfter w:w="720" w:type="dxa"/>
        <w:trHeight w:hRule="exact" w:val="680"/>
      </w:trPr>
      <w:tc>
        <w:tcPr>
          <w:tcW w:w="9368" w:type="dxa"/>
          <w:vAlign w:val="bottom"/>
        </w:tcPr>
        <w:p w14:paraId="63F3C769" w14:textId="77777777" w:rsidR="00E70780" w:rsidRDefault="00E70780">
          <w:pPr>
            <w:pStyle w:val="LogoCaption"/>
          </w:pPr>
        </w:p>
      </w:tc>
      <w:tc>
        <w:tcPr>
          <w:tcW w:w="9368" w:type="dxa"/>
          <w:vAlign w:val="bottom"/>
        </w:tcPr>
        <w:p w14:paraId="1A35E961" w14:textId="77777777" w:rsidR="00E70780" w:rsidRDefault="00E70780">
          <w:pPr>
            <w:pStyle w:val="Header"/>
          </w:pPr>
        </w:p>
      </w:tc>
    </w:tr>
    <w:tr w:rsidR="00E70780" w14:paraId="57B499C2" w14:textId="77777777">
      <w:trPr>
        <w:gridAfter w:val="2"/>
        <w:wAfter w:w="720" w:type="dxa"/>
        <w:trHeight w:hRule="exact" w:val="680"/>
      </w:trPr>
      <w:tc>
        <w:tcPr>
          <w:tcW w:w="9368" w:type="dxa"/>
          <w:vAlign w:val="bottom"/>
        </w:tcPr>
        <w:p w14:paraId="380E927D" w14:textId="77777777" w:rsidR="00E70780" w:rsidRDefault="00E70780">
          <w:pPr>
            <w:pStyle w:val="LogoCaption"/>
          </w:pPr>
        </w:p>
      </w:tc>
      <w:tc>
        <w:tcPr>
          <w:tcW w:w="9368" w:type="dxa"/>
          <w:vAlign w:val="bottom"/>
        </w:tcPr>
        <w:p w14:paraId="2216973C" w14:textId="77777777" w:rsidR="00E70780" w:rsidRDefault="00E70780">
          <w:pPr>
            <w:pStyle w:val="Header"/>
          </w:pPr>
        </w:p>
      </w:tc>
    </w:tr>
    <w:tr w:rsidR="00E70780" w14:paraId="51A50D77" w14:textId="77777777">
      <w:trPr>
        <w:gridAfter w:val="2"/>
        <w:wAfter w:w="720" w:type="dxa"/>
        <w:trHeight w:hRule="exact" w:val="680"/>
      </w:trPr>
      <w:tc>
        <w:tcPr>
          <w:tcW w:w="9368" w:type="dxa"/>
          <w:vAlign w:val="bottom"/>
        </w:tcPr>
        <w:p w14:paraId="467B93D3" w14:textId="77777777" w:rsidR="00E70780" w:rsidRDefault="00E70780">
          <w:pPr>
            <w:pStyle w:val="LogoCaption"/>
          </w:pPr>
        </w:p>
      </w:tc>
      <w:tc>
        <w:tcPr>
          <w:tcW w:w="9368" w:type="dxa"/>
          <w:vAlign w:val="bottom"/>
        </w:tcPr>
        <w:p w14:paraId="0DE2D228" w14:textId="77777777" w:rsidR="00E70780" w:rsidRDefault="00E70780">
          <w:pPr>
            <w:pStyle w:val="Header"/>
          </w:pPr>
        </w:p>
      </w:tc>
    </w:tr>
    <w:tr w:rsidR="00E70780" w14:paraId="2162B6E3" w14:textId="77777777">
      <w:trPr>
        <w:gridAfter w:val="2"/>
        <w:wAfter w:w="720" w:type="dxa"/>
        <w:trHeight w:hRule="exact" w:val="680"/>
      </w:trPr>
      <w:tc>
        <w:tcPr>
          <w:tcW w:w="9368" w:type="dxa"/>
          <w:vAlign w:val="bottom"/>
        </w:tcPr>
        <w:p w14:paraId="44026C44" w14:textId="77777777" w:rsidR="00E70780" w:rsidRDefault="00E70780">
          <w:pPr>
            <w:pStyle w:val="LogoCaption"/>
          </w:pPr>
        </w:p>
      </w:tc>
      <w:tc>
        <w:tcPr>
          <w:tcW w:w="9368" w:type="dxa"/>
          <w:vAlign w:val="bottom"/>
        </w:tcPr>
        <w:p w14:paraId="2C0044F8" w14:textId="77777777" w:rsidR="00E70780" w:rsidRDefault="00E70780">
          <w:pPr>
            <w:pStyle w:val="Header"/>
          </w:pPr>
        </w:p>
      </w:tc>
    </w:tr>
    <w:tr w:rsidR="00E70780" w14:paraId="3C9E286E" w14:textId="77777777">
      <w:trPr>
        <w:gridAfter w:val="2"/>
        <w:wAfter w:w="720" w:type="dxa"/>
        <w:trHeight w:hRule="exact" w:val="680"/>
      </w:trPr>
      <w:tc>
        <w:tcPr>
          <w:tcW w:w="9368" w:type="dxa"/>
          <w:vAlign w:val="bottom"/>
        </w:tcPr>
        <w:p w14:paraId="630EDF4E" w14:textId="77777777" w:rsidR="00E70780" w:rsidRDefault="00E70780">
          <w:pPr>
            <w:pStyle w:val="LogoCaption"/>
          </w:pPr>
        </w:p>
      </w:tc>
      <w:tc>
        <w:tcPr>
          <w:tcW w:w="9368" w:type="dxa"/>
          <w:vAlign w:val="bottom"/>
        </w:tcPr>
        <w:p w14:paraId="4C99A00E" w14:textId="77777777" w:rsidR="00E70780" w:rsidRDefault="00E70780">
          <w:pPr>
            <w:pStyle w:val="Header"/>
          </w:pPr>
        </w:p>
      </w:tc>
    </w:tr>
    <w:tr w:rsidR="00E70780" w14:paraId="6BF1AC6C" w14:textId="77777777">
      <w:trPr>
        <w:gridAfter w:val="2"/>
        <w:wAfter w:w="720" w:type="dxa"/>
        <w:trHeight w:hRule="exact" w:val="680"/>
      </w:trPr>
      <w:tc>
        <w:tcPr>
          <w:tcW w:w="9368" w:type="dxa"/>
          <w:vAlign w:val="bottom"/>
        </w:tcPr>
        <w:p w14:paraId="1A81DAA8" w14:textId="77777777" w:rsidR="00E70780" w:rsidRDefault="00E70780">
          <w:pPr>
            <w:pStyle w:val="LogoCaption"/>
          </w:pPr>
        </w:p>
      </w:tc>
      <w:tc>
        <w:tcPr>
          <w:tcW w:w="9368" w:type="dxa"/>
          <w:vAlign w:val="bottom"/>
        </w:tcPr>
        <w:p w14:paraId="02AE1895" w14:textId="77777777" w:rsidR="00E70780" w:rsidRDefault="00E70780">
          <w:pPr>
            <w:pStyle w:val="Header"/>
          </w:pPr>
        </w:p>
      </w:tc>
    </w:tr>
    <w:tr w:rsidR="00E70780" w14:paraId="377D35E3" w14:textId="77777777">
      <w:trPr>
        <w:gridAfter w:val="2"/>
        <w:wAfter w:w="720" w:type="dxa"/>
        <w:trHeight w:hRule="exact" w:val="680"/>
      </w:trPr>
      <w:tc>
        <w:tcPr>
          <w:tcW w:w="9368" w:type="dxa"/>
          <w:vAlign w:val="bottom"/>
        </w:tcPr>
        <w:p w14:paraId="31709017" w14:textId="77777777" w:rsidR="00E70780" w:rsidRDefault="00E70780">
          <w:pPr>
            <w:pStyle w:val="LogoCaption"/>
          </w:pPr>
        </w:p>
      </w:tc>
      <w:tc>
        <w:tcPr>
          <w:tcW w:w="9368" w:type="dxa"/>
          <w:vAlign w:val="bottom"/>
        </w:tcPr>
        <w:p w14:paraId="46549FA4" w14:textId="77777777" w:rsidR="00E70780" w:rsidRDefault="00E70780">
          <w:pPr>
            <w:pStyle w:val="Header"/>
          </w:pPr>
        </w:p>
      </w:tc>
    </w:tr>
    <w:tr w:rsidR="00E70780" w14:paraId="1666A47F" w14:textId="77777777">
      <w:trPr>
        <w:gridAfter w:val="2"/>
        <w:wAfter w:w="720" w:type="dxa"/>
        <w:trHeight w:hRule="exact" w:val="680"/>
      </w:trPr>
      <w:tc>
        <w:tcPr>
          <w:tcW w:w="9368" w:type="dxa"/>
          <w:vAlign w:val="bottom"/>
        </w:tcPr>
        <w:p w14:paraId="5989211A" w14:textId="77777777" w:rsidR="00E70780" w:rsidRDefault="00E70780">
          <w:pPr>
            <w:pStyle w:val="LogoCaption"/>
          </w:pPr>
        </w:p>
      </w:tc>
      <w:tc>
        <w:tcPr>
          <w:tcW w:w="9368" w:type="dxa"/>
          <w:vAlign w:val="bottom"/>
        </w:tcPr>
        <w:p w14:paraId="7CC7C1E7" w14:textId="77777777" w:rsidR="00E70780" w:rsidRDefault="00E70780">
          <w:pPr>
            <w:pStyle w:val="Header"/>
          </w:pPr>
        </w:p>
      </w:tc>
    </w:tr>
    <w:tr w:rsidR="00E70780" w14:paraId="412BE7DC" w14:textId="77777777">
      <w:trPr>
        <w:gridAfter w:val="2"/>
        <w:wAfter w:w="720" w:type="dxa"/>
        <w:trHeight w:hRule="exact" w:val="680"/>
      </w:trPr>
      <w:tc>
        <w:tcPr>
          <w:tcW w:w="9368" w:type="dxa"/>
          <w:vAlign w:val="bottom"/>
        </w:tcPr>
        <w:p w14:paraId="7AC14D10" w14:textId="77777777" w:rsidR="00E70780" w:rsidRDefault="00E70780">
          <w:pPr>
            <w:pStyle w:val="LogoCaption"/>
          </w:pPr>
        </w:p>
      </w:tc>
      <w:tc>
        <w:tcPr>
          <w:tcW w:w="9368" w:type="dxa"/>
          <w:vAlign w:val="bottom"/>
        </w:tcPr>
        <w:p w14:paraId="64B6501A" w14:textId="77777777" w:rsidR="00E70780" w:rsidRDefault="00E70780">
          <w:pPr>
            <w:pStyle w:val="Header"/>
          </w:pPr>
        </w:p>
      </w:tc>
    </w:tr>
    <w:tr w:rsidR="00E70780" w14:paraId="54EB1288" w14:textId="77777777">
      <w:trPr>
        <w:gridAfter w:val="2"/>
        <w:wAfter w:w="720" w:type="dxa"/>
        <w:trHeight w:hRule="exact" w:val="680"/>
      </w:trPr>
      <w:tc>
        <w:tcPr>
          <w:tcW w:w="9368" w:type="dxa"/>
          <w:vAlign w:val="bottom"/>
        </w:tcPr>
        <w:p w14:paraId="4C6ACAC6" w14:textId="77777777" w:rsidR="00E70780" w:rsidRDefault="00E70780">
          <w:pPr>
            <w:pStyle w:val="LogoCaption"/>
          </w:pPr>
        </w:p>
      </w:tc>
      <w:tc>
        <w:tcPr>
          <w:tcW w:w="9368" w:type="dxa"/>
          <w:vAlign w:val="bottom"/>
        </w:tcPr>
        <w:p w14:paraId="37F1DE54" w14:textId="77777777" w:rsidR="00E70780" w:rsidRDefault="00E70780">
          <w:pPr>
            <w:pStyle w:val="Header"/>
          </w:pPr>
        </w:p>
      </w:tc>
    </w:tr>
    <w:tr w:rsidR="00E70780" w14:paraId="3108C90A" w14:textId="77777777">
      <w:trPr>
        <w:gridAfter w:val="2"/>
        <w:wAfter w:w="720" w:type="dxa"/>
        <w:trHeight w:hRule="exact" w:val="680"/>
      </w:trPr>
      <w:tc>
        <w:tcPr>
          <w:tcW w:w="9368" w:type="dxa"/>
          <w:vAlign w:val="bottom"/>
        </w:tcPr>
        <w:p w14:paraId="5932D953" w14:textId="77777777" w:rsidR="00E70780" w:rsidRDefault="00E70780">
          <w:pPr>
            <w:pStyle w:val="LogoCaption"/>
          </w:pPr>
        </w:p>
      </w:tc>
      <w:tc>
        <w:tcPr>
          <w:tcW w:w="9368" w:type="dxa"/>
          <w:vAlign w:val="bottom"/>
        </w:tcPr>
        <w:p w14:paraId="0EC830E7" w14:textId="77777777" w:rsidR="00E70780" w:rsidRDefault="00E70780">
          <w:pPr>
            <w:pStyle w:val="Header"/>
          </w:pPr>
        </w:p>
      </w:tc>
    </w:tr>
    <w:tr w:rsidR="00E70780" w14:paraId="1516DF42" w14:textId="77777777">
      <w:trPr>
        <w:gridAfter w:val="2"/>
        <w:wAfter w:w="720" w:type="dxa"/>
        <w:trHeight w:hRule="exact" w:val="680"/>
      </w:trPr>
      <w:tc>
        <w:tcPr>
          <w:tcW w:w="9368" w:type="dxa"/>
          <w:vAlign w:val="bottom"/>
        </w:tcPr>
        <w:p w14:paraId="3915442C" w14:textId="77777777" w:rsidR="00E70780" w:rsidRDefault="00E70780">
          <w:pPr>
            <w:pStyle w:val="LogoCaption"/>
          </w:pPr>
        </w:p>
      </w:tc>
      <w:tc>
        <w:tcPr>
          <w:tcW w:w="9368" w:type="dxa"/>
          <w:vAlign w:val="bottom"/>
        </w:tcPr>
        <w:p w14:paraId="7FE52705" w14:textId="77777777" w:rsidR="00E70780" w:rsidRDefault="00E70780">
          <w:pPr>
            <w:pStyle w:val="Header"/>
          </w:pPr>
        </w:p>
      </w:tc>
    </w:tr>
    <w:tr w:rsidR="00E70780" w14:paraId="6F1A5EA4" w14:textId="77777777">
      <w:trPr>
        <w:gridAfter w:val="2"/>
        <w:wAfter w:w="720" w:type="dxa"/>
        <w:trHeight w:hRule="exact" w:val="680"/>
      </w:trPr>
      <w:tc>
        <w:tcPr>
          <w:tcW w:w="9368" w:type="dxa"/>
          <w:vAlign w:val="bottom"/>
        </w:tcPr>
        <w:p w14:paraId="297FA4F2" w14:textId="77777777" w:rsidR="00E70780" w:rsidRDefault="00E70780">
          <w:pPr>
            <w:pStyle w:val="LogoCaption"/>
          </w:pPr>
        </w:p>
      </w:tc>
      <w:tc>
        <w:tcPr>
          <w:tcW w:w="9368" w:type="dxa"/>
          <w:vAlign w:val="bottom"/>
        </w:tcPr>
        <w:p w14:paraId="20E793B6" w14:textId="77777777" w:rsidR="00E70780" w:rsidRDefault="00E70780">
          <w:pPr>
            <w:pStyle w:val="Header"/>
          </w:pPr>
        </w:p>
      </w:tc>
    </w:tr>
    <w:tr w:rsidR="00E70780" w14:paraId="04AFB94D" w14:textId="77777777">
      <w:trPr>
        <w:gridAfter w:val="2"/>
        <w:wAfter w:w="720" w:type="dxa"/>
        <w:trHeight w:hRule="exact" w:val="680"/>
      </w:trPr>
      <w:tc>
        <w:tcPr>
          <w:tcW w:w="9368" w:type="dxa"/>
          <w:vAlign w:val="bottom"/>
        </w:tcPr>
        <w:p w14:paraId="61ADBC40" w14:textId="77777777" w:rsidR="00E70780" w:rsidRDefault="00E70780">
          <w:pPr>
            <w:pStyle w:val="LogoCaption"/>
          </w:pPr>
        </w:p>
      </w:tc>
      <w:tc>
        <w:tcPr>
          <w:tcW w:w="9368" w:type="dxa"/>
          <w:vAlign w:val="bottom"/>
        </w:tcPr>
        <w:p w14:paraId="611BDB0F" w14:textId="77777777" w:rsidR="00E70780" w:rsidRDefault="00E70780">
          <w:pPr>
            <w:pStyle w:val="Header"/>
          </w:pPr>
        </w:p>
      </w:tc>
    </w:tr>
    <w:tr w:rsidR="00E70780" w14:paraId="42BE7313" w14:textId="77777777">
      <w:trPr>
        <w:gridAfter w:val="2"/>
        <w:wAfter w:w="720" w:type="dxa"/>
        <w:trHeight w:hRule="exact" w:val="680"/>
      </w:trPr>
      <w:tc>
        <w:tcPr>
          <w:tcW w:w="9368" w:type="dxa"/>
          <w:vAlign w:val="bottom"/>
        </w:tcPr>
        <w:p w14:paraId="64647332" w14:textId="77777777" w:rsidR="00E70780" w:rsidRDefault="00E70780">
          <w:pPr>
            <w:pStyle w:val="LogoCaption"/>
          </w:pPr>
        </w:p>
      </w:tc>
      <w:tc>
        <w:tcPr>
          <w:tcW w:w="9368" w:type="dxa"/>
          <w:vAlign w:val="bottom"/>
        </w:tcPr>
        <w:p w14:paraId="7CA43627" w14:textId="77777777" w:rsidR="00E70780" w:rsidRDefault="00E70780">
          <w:pPr>
            <w:pStyle w:val="Header"/>
          </w:pPr>
        </w:p>
      </w:tc>
    </w:tr>
    <w:tr w:rsidR="00E70780" w14:paraId="51D5646C" w14:textId="77777777">
      <w:trPr>
        <w:gridAfter w:val="2"/>
        <w:wAfter w:w="720" w:type="dxa"/>
        <w:trHeight w:hRule="exact" w:val="680"/>
      </w:trPr>
      <w:tc>
        <w:tcPr>
          <w:tcW w:w="9368" w:type="dxa"/>
          <w:vAlign w:val="bottom"/>
        </w:tcPr>
        <w:p w14:paraId="1F5171F3" w14:textId="77777777" w:rsidR="00E70780" w:rsidRDefault="00E70780">
          <w:pPr>
            <w:pStyle w:val="LogoCaption"/>
          </w:pPr>
        </w:p>
      </w:tc>
      <w:tc>
        <w:tcPr>
          <w:tcW w:w="9368" w:type="dxa"/>
          <w:vAlign w:val="bottom"/>
        </w:tcPr>
        <w:p w14:paraId="128D4D26" w14:textId="77777777" w:rsidR="00E70780" w:rsidRDefault="00E70780">
          <w:pPr>
            <w:pStyle w:val="Header"/>
          </w:pPr>
        </w:p>
      </w:tc>
    </w:tr>
    <w:tr w:rsidR="00E70780" w14:paraId="44CA03A3" w14:textId="77777777">
      <w:trPr>
        <w:gridAfter w:val="2"/>
        <w:wAfter w:w="720" w:type="dxa"/>
        <w:trHeight w:hRule="exact" w:val="680"/>
      </w:trPr>
      <w:tc>
        <w:tcPr>
          <w:tcW w:w="9368" w:type="dxa"/>
          <w:vAlign w:val="bottom"/>
        </w:tcPr>
        <w:p w14:paraId="027A773A" w14:textId="77777777" w:rsidR="00E70780" w:rsidRDefault="00E70780">
          <w:pPr>
            <w:pStyle w:val="LogoCaption"/>
          </w:pPr>
        </w:p>
      </w:tc>
      <w:tc>
        <w:tcPr>
          <w:tcW w:w="9368" w:type="dxa"/>
          <w:vAlign w:val="bottom"/>
        </w:tcPr>
        <w:p w14:paraId="2F3CA671" w14:textId="77777777" w:rsidR="00E70780" w:rsidRDefault="00E70780">
          <w:pPr>
            <w:pStyle w:val="Header"/>
          </w:pPr>
        </w:p>
      </w:tc>
    </w:tr>
    <w:tr w:rsidR="00E70780" w14:paraId="0CC24661" w14:textId="77777777">
      <w:trPr>
        <w:gridAfter w:val="2"/>
        <w:wAfter w:w="720" w:type="dxa"/>
        <w:trHeight w:hRule="exact" w:val="680"/>
      </w:trPr>
      <w:tc>
        <w:tcPr>
          <w:tcW w:w="9368" w:type="dxa"/>
          <w:vAlign w:val="bottom"/>
        </w:tcPr>
        <w:p w14:paraId="14FA52BE" w14:textId="77777777" w:rsidR="00E70780" w:rsidRDefault="00E70780">
          <w:pPr>
            <w:pStyle w:val="LogoCaption"/>
          </w:pPr>
        </w:p>
      </w:tc>
      <w:tc>
        <w:tcPr>
          <w:tcW w:w="9368" w:type="dxa"/>
          <w:vAlign w:val="bottom"/>
        </w:tcPr>
        <w:p w14:paraId="62450449" w14:textId="77777777" w:rsidR="00E70780" w:rsidRDefault="00E70780">
          <w:pPr>
            <w:pStyle w:val="Header"/>
          </w:pPr>
        </w:p>
      </w:tc>
    </w:tr>
    <w:tr w:rsidR="00E70780" w14:paraId="6D69D917" w14:textId="77777777">
      <w:trPr>
        <w:gridAfter w:val="2"/>
        <w:wAfter w:w="720" w:type="dxa"/>
        <w:trHeight w:hRule="exact" w:val="680"/>
      </w:trPr>
      <w:tc>
        <w:tcPr>
          <w:tcW w:w="9368" w:type="dxa"/>
          <w:vAlign w:val="bottom"/>
        </w:tcPr>
        <w:p w14:paraId="1412B342" w14:textId="77777777" w:rsidR="00E70780" w:rsidRDefault="00E70780">
          <w:pPr>
            <w:pStyle w:val="LogoCaption"/>
          </w:pPr>
        </w:p>
      </w:tc>
      <w:tc>
        <w:tcPr>
          <w:tcW w:w="9368" w:type="dxa"/>
          <w:vAlign w:val="bottom"/>
        </w:tcPr>
        <w:p w14:paraId="2C73B169" w14:textId="77777777" w:rsidR="00E70780" w:rsidRDefault="00E70780">
          <w:pPr>
            <w:pStyle w:val="Header"/>
          </w:pPr>
        </w:p>
      </w:tc>
    </w:tr>
    <w:tr w:rsidR="00E70780" w14:paraId="64F3EF7F" w14:textId="77777777">
      <w:trPr>
        <w:gridAfter w:val="2"/>
        <w:wAfter w:w="360" w:type="dxa"/>
        <w:trHeight w:hRule="exact" w:val="680"/>
      </w:trPr>
      <w:tc>
        <w:tcPr>
          <w:tcW w:w="9368" w:type="dxa"/>
          <w:vAlign w:val="bottom"/>
        </w:tcPr>
        <w:p w14:paraId="10BA404B" w14:textId="77777777" w:rsidR="00E70780" w:rsidRDefault="00E70780">
          <w:pPr>
            <w:pStyle w:val="LogoCaption"/>
          </w:pPr>
        </w:p>
      </w:tc>
      <w:tc>
        <w:tcPr>
          <w:tcW w:w="9368" w:type="dxa"/>
          <w:vAlign w:val="bottom"/>
        </w:tcPr>
        <w:p w14:paraId="54413751" w14:textId="77777777" w:rsidR="00E70780" w:rsidRDefault="00E70780">
          <w:pPr>
            <w:pStyle w:val="Header"/>
          </w:pPr>
        </w:p>
      </w:tc>
    </w:tr>
    <w:tr w:rsidR="00E70780" w14:paraId="37118D35" w14:textId="77777777">
      <w:trPr>
        <w:gridAfter w:val="2"/>
        <w:wAfter w:w="720" w:type="dxa"/>
        <w:trHeight w:hRule="exact" w:val="680"/>
      </w:trPr>
      <w:tc>
        <w:tcPr>
          <w:tcW w:w="9368" w:type="dxa"/>
          <w:vAlign w:val="bottom"/>
        </w:tcPr>
        <w:p w14:paraId="7D37C981" w14:textId="77777777" w:rsidR="00E70780" w:rsidRDefault="00E70780">
          <w:pPr>
            <w:pStyle w:val="LogoCaption"/>
          </w:pPr>
        </w:p>
      </w:tc>
      <w:tc>
        <w:tcPr>
          <w:tcW w:w="9368" w:type="dxa"/>
          <w:vAlign w:val="bottom"/>
        </w:tcPr>
        <w:p w14:paraId="603A490E" w14:textId="77777777" w:rsidR="00E70780" w:rsidRDefault="00E70780">
          <w:pPr>
            <w:pStyle w:val="Header"/>
          </w:pPr>
        </w:p>
      </w:tc>
    </w:tr>
    <w:tr w:rsidR="00E70780" w14:paraId="2C35B4D1" w14:textId="77777777">
      <w:trPr>
        <w:gridAfter w:val="2"/>
        <w:wAfter w:w="720" w:type="dxa"/>
        <w:trHeight w:hRule="exact" w:val="680"/>
      </w:trPr>
      <w:tc>
        <w:tcPr>
          <w:tcW w:w="9368" w:type="dxa"/>
          <w:vAlign w:val="bottom"/>
        </w:tcPr>
        <w:p w14:paraId="3762EC0B" w14:textId="77777777" w:rsidR="00E70780" w:rsidRDefault="00E70780">
          <w:pPr>
            <w:pStyle w:val="LogoCaption"/>
          </w:pPr>
        </w:p>
      </w:tc>
      <w:tc>
        <w:tcPr>
          <w:tcW w:w="9368" w:type="dxa"/>
          <w:vAlign w:val="bottom"/>
        </w:tcPr>
        <w:p w14:paraId="690627E7" w14:textId="77777777" w:rsidR="00E70780" w:rsidRDefault="00E70780">
          <w:pPr>
            <w:pStyle w:val="Header"/>
          </w:pPr>
        </w:p>
      </w:tc>
    </w:tr>
    <w:tr w:rsidR="00E70780" w14:paraId="731E7A41" w14:textId="77777777">
      <w:trPr>
        <w:gridAfter w:val="2"/>
        <w:wAfter w:w="720" w:type="dxa"/>
        <w:trHeight w:hRule="exact" w:val="680"/>
      </w:trPr>
      <w:tc>
        <w:tcPr>
          <w:tcW w:w="9368" w:type="dxa"/>
          <w:vAlign w:val="bottom"/>
        </w:tcPr>
        <w:p w14:paraId="23667EFC" w14:textId="77777777" w:rsidR="00E70780" w:rsidRDefault="00E70780">
          <w:pPr>
            <w:pStyle w:val="LogoCaption"/>
          </w:pPr>
        </w:p>
      </w:tc>
      <w:tc>
        <w:tcPr>
          <w:tcW w:w="9368" w:type="dxa"/>
          <w:vAlign w:val="bottom"/>
        </w:tcPr>
        <w:p w14:paraId="2E2240D8" w14:textId="77777777" w:rsidR="00E70780" w:rsidRDefault="00E70780">
          <w:pPr>
            <w:pStyle w:val="Header"/>
          </w:pPr>
        </w:p>
      </w:tc>
    </w:tr>
    <w:tr w:rsidR="00E70780" w14:paraId="16A0727E" w14:textId="77777777">
      <w:trPr>
        <w:gridAfter w:val="2"/>
        <w:wAfter w:w="720" w:type="dxa"/>
        <w:trHeight w:hRule="exact" w:val="680"/>
      </w:trPr>
      <w:tc>
        <w:tcPr>
          <w:tcW w:w="9368" w:type="dxa"/>
          <w:vAlign w:val="bottom"/>
        </w:tcPr>
        <w:p w14:paraId="7344FD01" w14:textId="77777777" w:rsidR="00E70780" w:rsidRDefault="00E70780">
          <w:pPr>
            <w:pStyle w:val="LogoCaption"/>
          </w:pPr>
        </w:p>
      </w:tc>
      <w:tc>
        <w:tcPr>
          <w:tcW w:w="9368" w:type="dxa"/>
          <w:vAlign w:val="bottom"/>
        </w:tcPr>
        <w:p w14:paraId="38AB170F" w14:textId="77777777" w:rsidR="00E70780" w:rsidRDefault="00E70780">
          <w:pPr>
            <w:pStyle w:val="Header"/>
          </w:pPr>
        </w:p>
      </w:tc>
    </w:tr>
    <w:tr w:rsidR="00E70780" w14:paraId="23FFCC2E" w14:textId="77777777">
      <w:trPr>
        <w:gridAfter w:val="2"/>
        <w:wAfter w:w="720" w:type="dxa"/>
        <w:trHeight w:hRule="exact" w:val="680"/>
      </w:trPr>
      <w:tc>
        <w:tcPr>
          <w:tcW w:w="9368" w:type="dxa"/>
          <w:vAlign w:val="bottom"/>
        </w:tcPr>
        <w:p w14:paraId="24550FA9" w14:textId="77777777" w:rsidR="00E70780" w:rsidRDefault="00E70780">
          <w:pPr>
            <w:pStyle w:val="LogoCaption"/>
          </w:pPr>
        </w:p>
      </w:tc>
      <w:tc>
        <w:tcPr>
          <w:tcW w:w="9368" w:type="dxa"/>
          <w:vAlign w:val="bottom"/>
        </w:tcPr>
        <w:p w14:paraId="6E468F99" w14:textId="77777777" w:rsidR="00E70780" w:rsidRDefault="00E70780">
          <w:pPr>
            <w:pStyle w:val="Header"/>
          </w:pPr>
        </w:p>
      </w:tc>
    </w:tr>
    <w:tr w:rsidR="00E70780" w14:paraId="187A7FC5" w14:textId="77777777">
      <w:trPr>
        <w:gridAfter w:val="2"/>
        <w:wAfter w:w="720" w:type="dxa"/>
        <w:trHeight w:hRule="exact" w:val="680"/>
      </w:trPr>
      <w:tc>
        <w:tcPr>
          <w:tcW w:w="9368" w:type="dxa"/>
          <w:vAlign w:val="bottom"/>
        </w:tcPr>
        <w:p w14:paraId="2748D442" w14:textId="77777777" w:rsidR="00E70780" w:rsidRDefault="00E70780">
          <w:pPr>
            <w:pStyle w:val="LogoCaption"/>
          </w:pPr>
        </w:p>
      </w:tc>
      <w:tc>
        <w:tcPr>
          <w:tcW w:w="9368" w:type="dxa"/>
          <w:vAlign w:val="bottom"/>
        </w:tcPr>
        <w:p w14:paraId="3003AFC2" w14:textId="77777777" w:rsidR="00E70780" w:rsidRDefault="00E70780">
          <w:pPr>
            <w:pStyle w:val="Header"/>
          </w:pPr>
        </w:p>
      </w:tc>
    </w:tr>
    <w:tr w:rsidR="00E70780" w14:paraId="5395E166" w14:textId="77777777">
      <w:trPr>
        <w:gridAfter w:val="2"/>
        <w:wAfter w:w="720" w:type="dxa"/>
        <w:trHeight w:hRule="exact" w:val="680"/>
      </w:trPr>
      <w:tc>
        <w:tcPr>
          <w:tcW w:w="9368" w:type="dxa"/>
          <w:vAlign w:val="bottom"/>
        </w:tcPr>
        <w:p w14:paraId="2E845753" w14:textId="77777777" w:rsidR="00E70780" w:rsidRDefault="00E70780">
          <w:pPr>
            <w:pStyle w:val="LogoCaption"/>
          </w:pPr>
        </w:p>
      </w:tc>
      <w:tc>
        <w:tcPr>
          <w:tcW w:w="9368" w:type="dxa"/>
          <w:vAlign w:val="bottom"/>
        </w:tcPr>
        <w:p w14:paraId="2616CBD1" w14:textId="77777777" w:rsidR="00E70780" w:rsidRDefault="00E70780">
          <w:pPr>
            <w:pStyle w:val="Header"/>
          </w:pPr>
        </w:p>
      </w:tc>
    </w:tr>
    <w:tr w:rsidR="00E70780" w14:paraId="2ACCC816" w14:textId="77777777">
      <w:trPr>
        <w:gridAfter w:val="2"/>
        <w:wAfter w:w="720" w:type="dxa"/>
        <w:trHeight w:hRule="exact" w:val="680"/>
      </w:trPr>
      <w:tc>
        <w:tcPr>
          <w:tcW w:w="9368" w:type="dxa"/>
          <w:vAlign w:val="bottom"/>
        </w:tcPr>
        <w:p w14:paraId="37F4E30B" w14:textId="77777777" w:rsidR="00E70780" w:rsidRDefault="00E70780">
          <w:pPr>
            <w:pStyle w:val="LogoCaption"/>
          </w:pPr>
        </w:p>
      </w:tc>
      <w:tc>
        <w:tcPr>
          <w:tcW w:w="9368" w:type="dxa"/>
          <w:vAlign w:val="bottom"/>
        </w:tcPr>
        <w:p w14:paraId="48B6E06E" w14:textId="77777777" w:rsidR="00E70780" w:rsidRDefault="00E70780">
          <w:pPr>
            <w:pStyle w:val="Header"/>
          </w:pPr>
        </w:p>
      </w:tc>
    </w:tr>
    <w:tr w:rsidR="00E70780" w14:paraId="32E86215" w14:textId="77777777">
      <w:trPr>
        <w:gridAfter w:val="2"/>
        <w:wAfter w:w="720" w:type="dxa"/>
        <w:trHeight w:hRule="exact" w:val="680"/>
      </w:trPr>
      <w:tc>
        <w:tcPr>
          <w:tcW w:w="9368" w:type="dxa"/>
          <w:vAlign w:val="bottom"/>
        </w:tcPr>
        <w:p w14:paraId="0D24AB98" w14:textId="77777777" w:rsidR="00E70780" w:rsidRDefault="00E70780">
          <w:pPr>
            <w:pStyle w:val="LogoCaption"/>
          </w:pPr>
        </w:p>
      </w:tc>
      <w:tc>
        <w:tcPr>
          <w:tcW w:w="9368" w:type="dxa"/>
          <w:vAlign w:val="bottom"/>
        </w:tcPr>
        <w:p w14:paraId="52D79127" w14:textId="77777777" w:rsidR="00E70780" w:rsidRDefault="00E70780">
          <w:pPr>
            <w:pStyle w:val="Header"/>
          </w:pPr>
        </w:p>
      </w:tc>
    </w:tr>
    <w:tr w:rsidR="00E70780" w14:paraId="4CCF7EF4" w14:textId="77777777">
      <w:trPr>
        <w:gridAfter w:val="2"/>
        <w:wAfter w:w="720" w:type="dxa"/>
        <w:trHeight w:hRule="exact" w:val="680"/>
      </w:trPr>
      <w:tc>
        <w:tcPr>
          <w:tcW w:w="9368" w:type="dxa"/>
          <w:vAlign w:val="bottom"/>
        </w:tcPr>
        <w:p w14:paraId="18077C19" w14:textId="77777777" w:rsidR="00E70780" w:rsidRDefault="00E70780">
          <w:pPr>
            <w:pStyle w:val="LogoCaption"/>
          </w:pPr>
        </w:p>
      </w:tc>
      <w:tc>
        <w:tcPr>
          <w:tcW w:w="9368" w:type="dxa"/>
          <w:vAlign w:val="bottom"/>
        </w:tcPr>
        <w:p w14:paraId="723094F5" w14:textId="77777777" w:rsidR="00E70780" w:rsidRDefault="00E70780">
          <w:pPr>
            <w:pStyle w:val="Header"/>
          </w:pPr>
        </w:p>
      </w:tc>
    </w:tr>
    <w:tr w:rsidR="00E70780" w14:paraId="0A591FAB" w14:textId="77777777">
      <w:trPr>
        <w:gridAfter w:val="2"/>
        <w:wAfter w:w="720" w:type="dxa"/>
        <w:trHeight w:hRule="exact" w:val="680"/>
      </w:trPr>
      <w:tc>
        <w:tcPr>
          <w:tcW w:w="9368" w:type="dxa"/>
          <w:vAlign w:val="bottom"/>
        </w:tcPr>
        <w:p w14:paraId="4F462B89" w14:textId="77777777" w:rsidR="00E70780" w:rsidRDefault="00E70780">
          <w:pPr>
            <w:pStyle w:val="LogoCaption"/>
          </w:pPr>
        </w:p>
      </w:tc>
      <w:tc>
        <w:tcPr>
          <w:tcW w:w="9368" w:type="dxa"/>
          <w:vAlign w:val="bottom"/>
        </w:tcPr>
        <w:p w14:paraId="5200F8E4" w14:textId="77777777" w:rsidR="00E70780" w:rsidRDefault="00E70780">
          <w:pPr>
            <w:pStyle w:val="Header"/>
          </w:pPr>
        </w:p>
      </w:tc>
    </w:tr>
    <w:tr w:rsidR="00E70780" w14:paraId="512DEB0D" w14:textId="77777777">
      <w:trPr>
        <w:gridAfter w:val="2"/>
        <w:wAfter w:w="720" w:type="dxa"/>
        <w:trHeight w:hRule="exact" w:val="680"/>
      </w:trPr>
      <w:tc>
        <w:tcPr>
          <w:tcW w:w="9368" w:type="dxa"/>
          <w:vAlign w:val="bottom"/>
        </w:tcPr>
        <w:p w14:paraId="1820989F" w14:textId="77777777" w:rsidR="00E70780" w:rsidRDefault="00E70780">
          <w:pPr>
            <w:pStyle w:val="LogoCaption"/>
          </w:pPr>
        </w:p>
      </w:tc>
      <w:tc>
        <w:tcPr>
          <w:tcW w:w="9368" w:type="dxa"/>
          <w:vAlign w:val="bottom"/>
        </w:tcPr>
        <w:p w14:paraId="358BD9C3" w14:textId="77777777" w:rsidR="00E70780" w:rsidRDefault="00E70780">
          <w:pPr>
            <w:pStyle w:val="Header"/>
          </w:pPr>
        </w:p>
      </w:tc>
    </w:tr>
    <w:tr w:rsidR="00E70780" w14:paraId="79E6CB1F" w14:textId="77777777">
      <w:trPr>
        <w:gridAfter w:val="2"/>
        <w:wAfter w:w="720" w:type="dxa"/>
        <w:trHeight w:hRule="exact" w:val="680"/>
      </w:trPr>
      <w:tc>
        <w:tcPr>
          <w:tcW w:w="9368" w:type="dxa"/>
          <w:vAlign w:val="bottom"/>
        </w:tcPr>
        <w:p w14:paraId="699F2A10" w14:textId="77777777" w:rsidR="00E70780" w:rsidRDefault="00E70780">
          <w:pPr>
            <w:pStyle w:val="LogoCaption"/>
          </w:pPr>
        </w:p>
      </w:tc>
      <w:tc>
        <w:tcPr>
          <w:tcW w:w="9368" w:type="dxa"/>
          <w:vAlign w:val="bottom"/>
        </w:tcPr>
        <w:p w14:paraId="1A1D8793" w14:textId="77777777" w:rsidR="00E70780" w:rsidRDefault="00E70780">
          <w:pPr>
            <w:pStyle w:val="Header"/>
          </w:pPr>
        </w:p>
      </w:tc>
    </w:tr>
    <w:tr w:rsidR="00E70780" w14:paraId="0D97CF31" w14:textId="77777777">
      <w:trPr>
        <w:gridAfter w:val="2"/>
        <w:wAfter w:w="720" w:type="dxa"/>
        <w:trHeight w:hRule="exact" w:val="680"/>
      </w:trPr>
      <w:tc>
        <w:tcPr>
          <w:tcW w:w="9368" w:type="dxa"/>
          <w:vAlign w:val="bottom"/>
        </w:tcPr>
        <w:p w14:paraId="260B515C" w14:textId="77777777" w:rsidR="00E70780" w:rsidRDefault="00E70780">
          <w:pPr>
            <w:pStyle w:val="LogoCaption"/>
          </w:pPr>
        </w:p>
      </w:tc>
      <w:tc>
        <w:tcPr>
          <w:tcW w:w="9368" w:type="dxa"/>
          <w:vAlign w:val="bottom"/>
        </w:tcPr>
        <w:p w14:paraId="1B3CFBE2" w14:textId="77777777" w:rsidR="00E70780" w:rsidRDefault="00E70780">
          <w:pPr>
            <w:pStyle w:val="Header"/>
          </w:pPr>
        </w:p>
      </w:tc>
    </w:tr>
    <w:tr w:rsidR="00E70780" w14:paraId="55B4B607" w14:textId="77777777">
      <w:trPr>
        <w:gridAfter w:val="2"/>
        <w:wAfter w:w="720" w:type="dxa"/>
        <w:trHeight w:hRule="exact" w:val="680"/>
      </w:trPr>
      <w:tc>
        <w:tcPr>
          <w:tcW w:w="9368" w:type="dxa"/>
          <w:vAlign w:val="bottom"/>
        </w:tcPr>
        <w:p w14:paraId="13F44639" w14:textId="77777777" w:rsidR="00E70780" w:rsidRDefault="00E70780">
          <w:pPr>
            <w:pStyle w:val="LogoCaption"/>
          </w:pPr>
        </w:p>
      </w:tc>
      <w:tc>
        <w:tcPr>
          <w:tcW w:w="9368" w:type="dxa"/>
          <w:vAlign w:val="bottom"/>
        </w:tcPr>
        <w:p w14:paraId="1D36ADC2" w14:textId="77777777" w:rsidR="00E70780" w:rsidRDefault="00E70780">
          <w:pPr>
            <w:pStyle w:val="Header"/>
          </w:pPr>
        </w:p>
      </w:tc>
    </w:tr>
    <w:tr w:rsidR="00E70780" w14:paraId="09CF74D2" w14:textId="77777777">
      <w:trPr>
        <w:gridAfter w:val="2"/>
        <w:wAfter w:w="720" w:type="dxa"/>
        <w:trHeight w:hRule="exact" w:val="680"/>
      </w:trPr>
      <w:tc>
        <w:tcPr>
          <w:tcW w:w="9368" w:type="dxa"/>
          <w:vAlign w:val="bottom"/>
        </w:tcPr>
        <w:p w14:paraId="10B8207C" w14:textId="77777777" w:rsidR="00E70780" w:rsidRDefault="00E70780">
          <w:pPr>
            <w:pStyle w:val="LogoCaption"/>
          </w:pPr>
        </w:p>
      </w:tc>
      <w:tc>
        <w:tcPr>
          <w:tcW w:w="9368" w:type="dxa"/>
          <w:vAlign w:val="bottom"/>
        </w:tcPr>
        <w:p w14:paraId="02C2E4C8" w14:textId="77777777" w:rsidR="00E70780" w:rsidRDefault="00E70780">
          <w:pPr>
            <w:pStyle w:val="Header"/>
          </w:pPr>
        </w:p>
      </w:tc>
    </w:tr>
    <w:tr w:rsidR="00E70780" w14:paraId="68CA1A01" w14:textId="77777777">
      <w:trPr>
        <w:gridAfter w:val="2"/>
        <w:wAfter w:w="720" w:type="dxa"/>
        <w:trHeight w:hRule="exact" w:val="680"/>
      </w:trPr>
      <w:tc>
        <w:tcPr>
          <w:tcW w:w="9368" w:type="dxa"/>
          <w:vAlign w:val="bottom"/>
        </w:tcPr>
        <w:p w14:paraId="76C15D8D" w14:textId="77777777" w:rsidR="00E70780" w:rsidRDefault="00E70780">
          <w:pPr>
            <w:pStyle w:val="LogoCaption"/>
          </w:pPr>
        </w:p>
      </w:tc>
      <w:tc>
        <w:tcPr>
          <w:tcW w:w="9368" w:type="dxa"/>
          <w:vAlign w:val="bottom"/>
        </w:tcPr>
        <w:p w14:paraId="732EE312" w14:textId="77777777" w:rsidR="00E70780" w:rsidRDefault="00E70780">
          <w:pPr>
            <w:pStyle w:val="Header"/>
          </w:pPr>
        </w:p>
      </w:tc>
    </w:tr>
    <w:tr w:rsidR="00E70780" w14:paraId="5C031B9F" w14:textId="77777777">
      <w:trPr>
        <w:gridAfter w:val="2"/>
        <w:wAfter w:w="720" w:type="dxa"/>
        <w:trHeight w:hRule="exact" w:val="680"/>
      </w:trPr>
      <w:tc>
        <w:tcPr>
          <w:tcW w:w="9368" w:type="dxa"/>
          <w:vAlign w:val="bottom"/>
        </w:tcPr>
        <w:p w14:paraId="2C548AEE" w14:textId="77777777" w:rsidR="00E70780" w:rsidRDefault="00E70780">
          <w:pPr>
            <w:pStyle w:val="LogoCaption"/>
          </w:pPr>
        </w:p>
      </w:tc>
      <w:tc>
        <w:tcPr>
          <w:tcW w:w="9368" w:type="dxa"/>
          <w:vAlign w:val="bottom"/>
        </w:tcPr>
        <w:p w14:paraId="42629BE3" w14:textId="77777777" w:rsidR="00E70780" w:rsidRDefault="00E70780">
          <w:pPr>
            <w:pStyle w:val="Header"/>
          </w:pPr>
        </w:p>
      </w:tc>
    </w:tr>
    <w:tr w:rsidR="00E70780" w14:paraId="12921E59" w14:textId="77777777">
      <w:trPr>
        <w:gridAfter w:val="2"/>
        <w:wAfter w:w="720" w:type="dxa"/>
        <w:trHeight w:hRule="exact" w:val="680"/>
      </w:trPr>
      <w:tc>
        <w:tcPr>
          <w:tcW w:w="9368" w:type="dxa"/>
          <w:vAlign w:val="bottom"/>
        </w:tcPr>
        <w:p w14:paraId="7E477986" w14:textId="77777777" w:rsidR="00E70780" w:rsidRDefault="00E70780">
          <w:pPr>
            <w:pStyle w:val="LogoCaption"/>
          </w:pPr>
        </w:p>
      </w:tc>
      <w:tc>
        <w:tcPr>
          <w:tcW w:w="9368" w:type="dxa"/>
          <w:vAlign w:val="bottom"/>
        </w:tcPr>
        <w:p w14:paraId="170E16EC" w14:textId="77777777" w:rsidR="00E70780" w:rsidRDefault="00E70780">
          <w:pPr>
            <w:pStyle w:val="Header"/>
          </w:pPr>
        </w:p>
      </w:tc>
    </w:tr>
    <w:tr w:rsidR="00E70780" w14:paraId="7AA3009C" w14:textId="77777777">
      <w:trPr>
        <w:gridAfter w:val="2"/>
        <w:wAfter w:w="720" w:type="dxa"/>
        <w:trHeight w:hRule="exact" w:val="680"/>
      </w:trPr>
      <w:tc>
        <w:tcPr>
          <w:tcW w:w="9368" w:type="dxa"/>
          <w:vAlign w:val="bottom"/>
        </w:tcPr>
        <w:p w14:paraId="0AA3022B" w14:textId="77777777" w:rsidR="00E70780" w:rsidRDefault="00E70780">
          <w:pPr>
            <w:pStyle w:val="LogoCaption"/>
          </w:pPr>
        </w:p>
      </w:tc>
      <w:tc>
        <w:tcPr>
          <w:tcW w:w="9368" w:type="dxa"/>
          <w:vAlign w:val="bottom"/>
        </w:tcPr>
        <w:p w14:paraId="2A96EA30" w14:textId="77777777" w:rsidR="00E70780" w:rsidRDefault="00E70780">
          <w:pPr>
            <w:pStyle w:val="Header"/>
          </w:pPr>
        </w:p>
      </w:tc>
    </w:tr>
    <w:tr w:rsidR="00E70780" w14:paraId="35E2E397" w14:textId="77777777">
      <w:trPr>
        <w:gridAfter w:val="2"/>
        <w:wAfter w:w="720" w:type="dxa"/>
        <w:trHeight w:hRule="exact" w:val="680"/>
      </w:trPr>
      <w:tc>
        <w:tcPr>
          <w:tcW w:w="9368" w:type="dxa"/>
          <w:vAlign w:val="bottom"/>
        </w:tcPr>
        <w:p w14:paraId="5A5B6452" w14:textId="77777777" w:rsidR="00E70780" w:rsidRDefault="00E70780">
          <w:pPr>
            <w:pStyle w:val="LogoCaption"/>
          </w:pPr>
        </w:p>
      </w:tc>
      <w:tc>
        <w:tcPr>
          <w:tcW w:w="9368" w:type="dxa"/>
          <w:vAlign w:val="bottom"/>
        </w:tcPr>
        <w:p w14:paraId="7F247D2B" w14:textId="77777777" w:rsidR="00E70780" w:rsidRDefault="00E70780">
          <w:pPr>
            <w:pStyle w:val="Header"/>
          </w:pPr>
        </w:p>
      </w:tc>
    </w:tr>
    <w:tr w:rsidR="00E70780" w14:paraId="605A0171" w14:textId="77777777">
      <w:trPr>
        <w:gridAfter w:val="2"/>
        <w:wAfter w:w="720" w:type="dxa"/>
        <w:trHeight w:hRule="exact" w:val="680"/>
      </w:trPr>
      <w:tc>
        <w:tcPr>
          <w:tcW w:w="9368" w:type="dxa"/>
          <w:vAlign w:val="bottom"/>
        </w:tcPr>
        <w:p w14:paraId="5C41F331" w14:textId="77777777" w:rsidR="00E70780" w:rsidRDefault="00E70780">
          <w:pPr>
            <w:pStyle w:val="LogoCaption"/>
          </w:pPr>
        </w:p>
      </w:tc>
      <w:tc>
        <w:tcPr>
          <w:tcW w:w="9368" w:type="dxa"/>
          <w:vAlign w:val="bottom"/>
        </w:tcPr>
        <w:p w14:paraId="691B88BF" w14:textId="77777777" w:rsidR="00E70780" w:rsidRDefault="00E70780">
          <w:pPr>
            <w:pStyle w:val="Header"/>
          </w:pPr>
        </w:p>
      </w:tc>
    </w:tr>
    <w:tr w:rsidR="00E70780" w14:paraId="54E0A8FF" w14:textId="77777777">
      <w:trPr>
        <w:gridAfter w:val="2"/>
        <w:wAfter w:w="720" w:type="dxa"/>
        <w:trHeight w:hRule="exact" w:val="680"/>
      </w:trPr>
      <w:tc>
        <w:tcPr>
          <w:tcW w:w="9368" w:type="dxa"/>
          <w:vAlign w:val="bottom"/>
        </w:tcPr>
        <w:p w14:paraId="77F64821" w14:textId="77777777" w:rsidR="00E70780" w:rsidRDefault="00E70780">
          <w:pPr>
            <w:pStyle w:val="LogoCaption"/>
          </w:pPr>
        </w:p>
      </w:tc>
      <w:tc>
        <w:tcPr>
          <w:tcW w:w="9368" w:type="dxa"/>
          <w:vAlign w:val="bottom"/>
        </w:tcPr>
        <w:p w14:paraId="3E3A1266" w14:textId="77777777" w:rsidR="00E70780" w:rsidRDefault="00E70780">
          <w:pPr>
            <w:pStyle w:val="Header"/>
          </w:pPr>
        </w:p>
      </w:tc>
    </w:tr>
    <w:tr w:rsidR="00E70780" w14:paraId="16E23988" w14:textId="77777777">
      <w:trPr>
        <w:gridAfter w:val="2"/>
        <w:wAfter w:w="720" w:type="dxa"/>
        <w:trHeight w:hRule="exact" w:val="680"/>
      </w:trPr>
      <w:tc>
        <w:tcPr>
          <w:tcW w:w="9368" w:type="dxa"/>
          <w:vAlign w:val="bottom"/>
        </w:tcPr>
        <w:p w14:paraId="49C02597" w14:textId="77777777" w:rsidR="00E70780" w:rsidRDefault="00E70780">
          <w:pPr>
            <w:pStyle w:val="LogoCaption"/>
          </w:pPr>
        </w:p>
      </w:tc>
      <w:tc>
        <w:tcPr>
          <w:tcW w:w="9368" w:type="dxa"/>
          <w:vAlign w:val="bottom"/>
        </w:tcPr>
        <w:p w14:paraId="6B6EDB5C" w14:textId="77777777" w:rsidR="00E70780" w:rsidRDefault="00E70780">
          <w:pPr>
            <w:pStyle w:val="Header"/>
          </w:pPr>
        </w:p>
      </w:tc>
    </w:tr>
    <w:tr w:rsidR="00E70780" w14:paraId="50FFF2BA" w14:textId="77777777">
      <w:trPr>
        <w:gridAfter w:val="2"/>
        <w:wAfter w:w="720" w:type="dxa"/>
        <w:trHeight w:hRule="exact" w:val="680"/>
      </w:trPr>
      <w:tc>
        <w:tcPr>
          <w:tcW w:w="9368" w:type="dxa"/>
          <w:vAlign w:val="bottom"/>
        </w:tcPr>
        <w:p w14:paraId="7FC5D977" w14:textId="77777777" w:rsidR="00E70780" w:rsidRDefault="00E70780">
          <w:pPr>
            <w:pStyle w:val="LogoCaption"/>
          </w:pPr>
        </w:p>
      </w:tc>
      <w:tc>
        <w:tcPr>
          <w:tcW w:w="9368" w:type="dxa"/>
          <w:vAlign w:val="bottom"/>
        </w:tcPr>
        <w:p w14:paraId="643499DF" w14:textId="77777777" w:rsidR="00E70780" w:rsidRDefault="00E70780">
          <w:pPr>
            <w:pStyle w:val="Header"/>
          </w:pPr>
        </w:p>
      </w:tc>
    </w:tr>
    <w:tr w:rsidR="00E70780" w14:paraId="5B04D02D" w14:textId="77777777">
      <w:trPr>
        <w:gridAfter w:val="2"/>
        <w:wAfter w:w="720" w:type="dxa"/>
        <w:trHeight w:hRule="exact" w:val="680"/>
      </w:trPr>
      <w:tc>
        <w:tcPr>
          <w:tcW w:w="9368" w:type="dxa"/>
          <w:vAlign w:val="bottom"/>
        </w:tcPr>
        <w:p w14:paraId="060FA6EF" w14:textId="77777777" w:rsidR="00E70780" w:rsidRDefault="00E70780">
          <w:pPr>
            <w:pStyle w:val="LogoCaption"/>
          </w:pPr>
        </w:p>
      </w:tc>
      <w:tc>
        <w:tcPr>
          <w:tcW w:w="9368" w:type="dxa"/>
          <w:vAlign w:val="bottom"/>
        </w:tcPr>
        <w:p w14:paraId="2183DEBE" w14:textId="77777777" w:rsidR="00E70780" w:rsidRDefault="00E70780">
          <w:pPr>
            <w:pStyle w:val="Header"/>
          </w:pPr>
        </w:p>
      </w:tc>
    </w:tr>
    <w:tr w:rsidR="00E70780" w14:paraId="7AFBA1D0" w14:textId="77777777">
      <w:trPr>
        <w:gridAfter w:val="2"/>
        <w:wAfter w:w="720" w:type="dxa"/>
        <w:trHeight w:hRule="exact" w:val="680"/>
      </w:trPr>
      <w:tc>
        <w:tcPr>
          <w:tcW w:w="9368" w:type="dxa"/>
          <w:vAlign w:val="bottom"/>
        </w:tcPr>
        <w:p w14:paraId="62B32E2E" w14:textId="77777777" w:rsidR="00E70780" w:rsidRDefault="00E70780">
          <w:pPr>
            <w:pStyle w:val="LogoCaption"/>
          </w:pPr>
        </w:p>
      </w:tc>
      <w:tc>
        <w:tcPr>
          <w:tcW w:w="9368" w:type="dxa"/>
          <w:vAlign w:val="bottom"/>
        </w:tcPr>
        <w:p w14:paraId="0EFF80C4" w14:textId="77777777" w:rsidR="00E70780" w:rsidRDefault="00E70780">
          <w:pPr>
            <w:pStyle w:val="Header"/>
          </w:pPr>
        </w:p>
      </w:tc>
    </w:tr>
    <w:tr w:rsidR="00E70780" w14:paraId="6F5051F4" w14:textId="77777777">
      <w:trPr>
        <w:gridAfter w:val="2"/>
        <w:wAfter w:w="720" w:type="dxa"/>
        <w:trHeight w:hRule="exact" w:val="680"/>
      </w:trPr>
      <w:tc>
        <w:tcPr>
          <w:tcW w:w="9368" w:type="dxa"/>
          <w:vAlign w:val="bottom"/>
        </w:tcPr>
        <w:p w14:paraId="227B94C3" w14:textId="77777777" w:rsidR="00E70780" w:rsidRDefault="00E70780">
          <w:pPr>
            <w:pStyle w:val="LogoCaption"/>
          </w:pPr>
        </w:p>
      </w:tc>
      <w:tc>
        <w:tcPr>
          <w:tcW w:w="9368" w:type="dxa"/>
          <w:vAlign w:val="bottom"/>
        </w:tcPr>
        <w:p w14:paraId="7A06BB67" w14:textId="77777777" w:rsidR="00E70780" w:rsidRDefault="00E70780">
          <w:pPr>
            <w:pStyle w:val="Header"/>
          </w:pPr>
        </w:p>
      </w:tc>
    </w:tr>
    <w:tr w:rsidR="00E70780" w14:paraId="6CE70E2A" w14:textId="77777777">
      <w:trPr>
        <w:gridAfter w:val="2"/>
        <w:wAfter w:w="720" w:type="dxa"/>
        <w:trHeight w:hRule="exact" w:val="680"/>
      </w:trPr>
      <w:tc>
        <w:tcPr>
          <w:tcW w:w="9368" w:type="dxa"/>
          <w:vAlign w:val="bottom"/>
        </w:tcPr>
        <w:p w14:paraId="77650170" w14:textId="77777777" w:rsidR="00E70780" w:rsidRDefault="00E70780">
          <w:pPr>
            <w:pStyle w:val="LogoCaption"/>
          </w:pPr>
        </w:p>
      </w:tc>
      <w:tc>
        <w:tcPr>
          <w:tcW w:w="9368" w:type="dxa"/>
          <w:vAlign w:val="bottom"/>
        </w:tcPr>
        <w:p w14:paraId="78F51301" w14:textId="77777777" w:rsidR="00E70780" w:rsidRDefault="00E70780">
          <w:pPr>
            <w:pStyle w:val="Header"/>
          </w:pPr>
        </w:p>
      </w:tc>
    </w:tr>
    <w:tr w:rsidR="00E70780" w14:paraId="7C7892E3" w14:textId="77777777">
      <w:trPr>
        <w:gridAfter w:val="2"/>
        <w:wAfter w:w="720" w:type="dxa"/>
        <w:trHeight w:hRule="exact" w:val="680"/>
      </w:trPr>
      <w:tc>
        <w:tcPr>
          <w:tcW w:w="9368" w:type="dxa"/>
          <w:vAlign w:val="bottom"/>
        </w:tcPr>
        <w:p w14:paraId="77174463" w14:textId="77777777" w:rsidR="00E70780" w:rsidRDefault="00E70780">
          <w:pPr>
            <w:pStyle w:val="LogoCaption"/>
          </w:pPr>
        </w:p>
      </w:tc>
      <w:tc>
        <w:tcPr>
          <w:tcW w:w="9368" w:type="dxa"/>
          <w:vAlign w:val="bottom"/>
        </w:tcPr>
        <w:p w14:paraId="52A76FCB" w14:textId="77777777" w:rsidR="00E70780" w:rsidRDefault="00E70780">
          <w:pPr>
            <w:pStyle w:val="Header"/>
          </w:pPr>
        </w:p>
      </w:tc>
    </w:tr>
    <w:tr w:rsidR="00E70780" w14:paraId="4CBD56DC" w14:textId="77777777">
      <w:trPr>
        <w:gridAfter w:val="2"/>
        <w:wAfter w:w="720" w:type="dxa"/>
        <w:trHeight w:hRule="exact" w:val="680"/>
      </w:trPr>
      <w:tc>
        <w:tcPr>
          <w:tcW w:w="9368" w:type="dxa"/>
          <w:vAlign w:val="bottom"/>
        </w:tcPr>
        <w:p w14:paraId="38A80DFE" w14:textId="77777777" w:rsidR="00E70780" w:rsidRDefault="00E70780">
          <w:pPr>
            <w:pStyle w:val="LogoCaption"/>
          </w:pPr>
        </w:p>
      </w:tc>
      <w:tc>
        <w:tcPr>
          <w:tcW w:w="9368" w:type="dxa"/>
          <w:vAlign w:val="bottom"/>
        </w:tcPr>
        <w:p w14:paraId="222DA91C" w14:textId="77777777" w:rsidR="00E70780" w:rsidRDefault="00E70780">
          <w:pPr>
            <w:pStyle w:val="Header"/>
          </w:pPr>
        </w:p>
      </w:tc>
    </w:tr>
    <w:tr w:rsidR="00E70780" w14:paraId="209A71E5" w14:textId="77777777">
      <w:trPr>
        <w:gridAfter w:val="2"/>
        <w:wAfter w:w="720" w:type="dxa"/>
        <w:trHeight w:hRule="exact" w:val="680"/>
      </w:trPr>
      <w:tc>
        <w:tcPr>
          <w:tcW w:w="9368" w:type="dxa"/>
          <w:vAlign w:val="bottom"/>
        </w:tcPr>
        <w:p w14:paraId="16BA1EE6" w14:textId="77777777" w:rsidR="00E70780" w:rsidRDefault="00E70780">
          <w:pPr>
            <w:pStyle w:val="LogoCaption"/>
          </w:pPr>
        </w:p>
      </w:tc>
      <w:tc>
        <w:tcPr>
          <w:tcW w:w="9368" w:type="dxa"/>
          <w:vAlign w:val="bottom"/>
        </w:tcPr>
        <w:p w14:paraId="7D402362" w14:textId="77777777" w:rsidR="00E70780" w:rsidRDefault="00E70780">
          <w:pPr>
            <w:pStyle w:val="Header"/>
          </w:pPr>
        </w:p>
      </w:tc>
    </w:tr>
    <w:tr w:rsidR="00E70780" w14:paraId="53B0F586" w14:textId="77777777">
      <w:trPr>
        <w:gridAfter w:val="2"/>
        <w:wAfter w:w="720" w:type="dxa"/>
        <w:trHeight w:hRule="exact" w:val="680"/>
      </w:trPr>
      <w:tc>
        <w:tcPr>
          <w:tcW w:w="9368" w:type="dxa"/>
          <w:vAlign w:val="bottom"/>
        </w:tcPr>
        <w:p w14:paraId="60102B71" w14:textId="77777777" w:rsidR="00E70780" w:rsidRDefault="00E70780">
          <w:pPr>
            <w:pStyle w:val="LogoCaption"/>
          </w:pPr>
        </w:p>
      </w:tc>
      <w:tc>
        <w:tcPr>
          <w:tcW w:w="9368" w:type="dxa"/>
          <w:vAlign w:val="bottom"/>
        </w:tcPr>
        <w:p w14:paraId="675F724E" w14:textId="77777777" w:rsidR="00E70780" w:rsidRDefault="00E70780">
          <w:pPr>
            <w:pStyle w:val="Header"/>
          </w:pPr>
        </w:p>
      </w:tc>
    </w:tr>
    <w:tr w:rsidR="00E70780" w14:paraId="4FD9CC21" w14:textId="77777777">
      <w:trPr>
        <w:gridAfter w:val="2"/>
        <w:wAfter w:w="720" w:type="dxa"/>
        <w:trHeight w:hRule="exact" w:val="680"/>
      </w:trPr>
      <w:tc>
        <w:tcPr>
          <w:tcW w:w="9368" w:type="dxa"/>
          <w:vAlign w:val="bottom"/>
        </w:tcPr>
        <w:p w14:paraId="46C7F1B1" w14:textId="77777777" w:rsidR="00E70780" w:rsidRDefault="00E70780">
          <w:pPr>
            <w:pStyle w:val="LogoCaption"/>
          </w:pPr>
        </w:p>
      </w:tc>
      <w:tc>
        <w:tcPr>
          <w:tcW w:w="9368" w:type="dxa"/>
          <w:vAlign w:val="bottom"/>
        </w:tcPr>
        <w:p w14:paraId="7F8FEF3C" w14:textId="77777777" w:rsidR="00E70780" w:rsidRDefault="00E70780">
          <w:pPr>
            <w:pStyle w:val="Header"/>
          </w:pPr>
        </w:p>
      </w:tc>
    </w:tr>
    <w:tr w:rsidR="00E70780" w14:paraId="59E2C75A" w14:textId="77777777">
      <w:trPr>
        <w:gridAfter w:val="2"/>
        <w:wAfter w:w="720" w:type="dxa"/>
        <w:trHeight w:hRule="exact" w:val="680"/>
      </w:trPr>
      <w:tc>
        <w:tcPr>
          <w:tcW w:w="9368" w:type="dxa"/>
          <w:vAlign w:val="bottom"/>
        </w:tcPr>
        <w:p w14:paraId="7178E73A" w14:textId="77777777" w:rsidR="00E70780" w:rsidRDefault="00E70780">
          <w:pPr>
            <w:pStyle w:val="LogoCaption"/>
          </w:pPr>
        </w:p>
      </w:tc>
      <w:tc>
        <w:tcPr>
          <w:tcW w:w="9368" w:type="dxa"/>
          <w:vAlign w:val="bottom"/>
        </w:tcPr>
        <w:p w14:paraId="464B82B9" w14:textId="77777777" w:rsidR="00E70780" w:rsidRDefault="00E70780">
          <w:pPr>
            <w:pStyle w:val="Header"/>
          </w:pPr>
        </w:p>
      </w:tc>
    </w:tr>
    <w:tr w:rsidR="00E70780" w14:paraId="5E08CD7F" w14:textId="77777777">
      <w:trPr>
        <w:gridAfter w:val="2"/>
        <w:wAfter w:w="720" w:type="dxa"/>
        <w:trHeight w:hRule="exact" w:val="680"/>
      </w:trPr>
      <w:tc>
        <w:tcPr>
          <w:tcW w:w="9368" w:type="dxa"/>
          <w:vAlign w:val="bottom"/>
        </w:tcPr>
        <w:p w14:paraId="6C06A0DC" w14:textId="77777777" w:rsidR="00E70780" w:rsidRDefault="00E70780">
          <w:pPr>
            <w:pStyle w:val="LogoCaption"/>
          </w:pPr>
        </w:p>
      </w:tc>
      <w:tc>
        <w:tcPr>
          <w:tcW w:w="9368" w:type="dxa"/>
          <w:vAlign w:val="bottom"/>
        </w:tcPr>
        <w:p w14:paraId="5555F79B" w14:textId="77777777" w:rsidR="00E70780" w:rsidRDefault="00E70780">
          <w:pPr>
            <w:pStyle w:val="Header"/>
          </w:pPr>
        </w:p>
      </w:tc>
    </w:tr>
    <w:tr w:rsidR="00E70780" w14:paraId="49F212E2" w14:textId="77777777">
      <w:trPr>
        <w:gridAfter w:val="2"/>
        <w:wAfter w:w="720" w:type="dxa"/>
        <w:trHeight w:hRule="exact" w:val="680"/>
      </w:trPr>
      <w:tc>
        <w:tcPr>
          <w:tcW w:w="9368" w:type="dxa"/>
          <w:vAlign w:val="bottom"/>
        </w:tcPr>
        <w:p w14:paraId="12C07953" w14:textId="77777777" w:rsidR="00E70780" w:rsidRDefault="00E70780">
          <w:pPr>
            <w:pStyle w:val="LogoCaption"/>
          </w:pPr>
        </w:p>
      </w:tc>
      <w:tc>
        <w:tcPr>
          <w:tcW w:w="9368" w:type="dxa"/>
          <w:vAlign w:val="bottom"/>
        </w:tcPr>
        <w:p w14:paraId="7CFB261D" w14:textId="77777777" w:rsidR="00E70780" w:rsidRDefault="00E70780">
          <w:pPr>
            <w:pStyle w:val="Header"/>
          </w:pPr>
        </w:p>
      </w:tc>
    </w:tr>
    <w:tr w:rsidR="00E70780" w14:paraId="32807357" w14:textId="77777777">
      <w:trPr>
        <w:gridAfter w:val="2"/>
        <w:wAfter w:w="720" w:type="dxa"/>
        <w:trHeight w:hRule="exact" w:val="680"/>
      </w:trPr>
      <w:tc>
        <w:tcPr>
          <w:tcW w:w="9368" w:type="dxa"/>
          <w:vAlign w:val="bottom"/>
        </w:tcPr>
        <w:p w14:paraId="66CB34C0" w14:textId="77777777" w:rsidR="00E70780" w:rsidRDefault="00E70780">
          <w:pPr>
            <w:pStyle w:val="LogoCaption"/>
          </w:pPr>
        </w:p>
      </w:tc>
      <w:tc>
        <w:tcPr>
          <w:tcW w:w="9368" w:type="dxa"/>
          <w:vAlign w:val="bottom"/>
        </w:tcPr>
        <w:p w14:paraId="1CB3A2FD" w14:textId="77777777" w:rsidR="00E70780" w:rsidRDefault="00E70780">
          <w:pPr>
            <w:pStyle w:val="Header"/>
          </w:pPr>
        </w:p>
      </w:tc>
    </w:tr>
    <w:tr w:rsidR="00E70780" w14:paraId="0874FD97" w14:textId="77777777">
      <w:trPr>
        <w:gridAfter w:val="1"/>
        <w:wAfter w:w="1080" w:type="dxa"/>
        <w:trHeight w:hRule="exact" w:val="680"/>
      </w:trPr>
      <w:tc>
        <w:tcPr>
          <w:tcW w:w="9368" w:type="dxa"/>
          <w:gridSpan w:val="2"/>
          <w:vAlign w:val="bottom"/>
        </w:tcPr>
        <w:p w14:paraId="04D5A9A0" w14:textId="77777777" w:rsidR="00E70780" w:rsidRDefault="00E70780">
          <w:pPr>
            <w:pStyle w:val="LogoCaption"/>
          </w:pPr>
        </w:p>
      </w:tc>
      <w:tc>
        <w:tcPr>
          <w:tcW w:w="9368" w:type="dxa"/>
          <w:vAlign w:val="bottom"/>
        </w:tcPr>
        <w:p w14:paraId="13D90A83" w14:textId="77777777" w:rsidR="00E70780" w:rsidRDefault="00E70780">
          <w:pPr>
            <w:pStyle w:val="Header"/>
          </w:pPr>
        </w:p>
      </w:tc>
    </w:tr>
    <w:tr w:rsidR="00E70780" w14:paraId="6F6D9892" w14:textId="77777777">
      <w:trPr>
        <w:gridAfter w:val="1"/>
        <w:wAfter w:w="1080" w:type="dxa"/>
        <w:trHeight w:hRule="exact" w:val="680"/>
      </w:trPr>
      <w:tc>
        <w:tcPr>
          <w:tcW w:w="9368" w:type="dxa"/>
          <w:gridSpan w:val="2"/>
          <w:vAlign w:val="bottom"/>
        </w:tcPr>
        <w:p w14:paraId="0B312D9A" w14:textId="77777777" w:rsidR="00E70780" w:rsidRDefault="00E70780">
          <w:pPr>
            <w:pStyle w:val="LogoCaption"/>
          </w:pPr>
        </w:p>
      </w:tc>
      <w:tc>
        <w:tcPr>
          <w:tcW w:w="9368" w:type="dxa"/>
          <w:vAlign w:val="bottom"/>
        </w:tcPr>
        <w:p w14:paraId="78AF12B5" w14:textId="77777777" w:rsidR="00E70780" w:rsidRDefault="00E70780">
          <w:pPr>
            <w:pStyle w:val="Header"/>
          </w:pPr>
        </w:p>
      </w:tc>
    </w:tr>
    <w:tr w:rsidR="00E70780" w14:paraId="3228901B" w14:textId="77777777">
      <w:trPr>
        <w:gridAfter w:val="1"/>
        <w:wAfter w:w="1080" w:type="dxa"/>
        <w:trHeight w:hRule="exact" w:val="680"/>
      </w:trPr>
      <w:tc>
        <w:tcPr>
          <w:tcW w:w="9368" w:type="dxa"/>
          <w:gridSpan w:val="2"/>
          <w:vAlign w:val="bottom"/>
        </w:tcPr>
        <w:p w14:paraId="5A830BC1" w14:textId="77777777" w:rsidR="00E70780" w:rsidRDefault="00E70780">
          <w:pPr>
            <w:pStyle w:val="LogoCaption"/>
          </w:pPr>
        </w:p>
      </w:tc>
      <w:tc>
        <w:tcPr>
          <w:tcW w:w="9368" w:type="dxa"/>
          <w:vAlign w:val="bottom"/>
        </w:tcPr>
        <w:p w14:paraId="7066C88C" w14:textId="77777777" w:rsidR="00E70780" w:rsidRDefault="00E70780">
          <w:pPr>
            <w:pStyle w:val="Header"/>
          </w:pPr>
        </w:p>
      </w:tc>
    </w:tr>
    <w:tr w:rsidR="00E70780" w14:paraId="50AE7B65" w14:textId="77777777">
      <w:trPr>
        <w:gridAfter w:val="1"/>
        <w:wAfter w:w="1080" w:type="dxa"/>
        <w:trHeight w:hRule="exact" w:val="680"/>
      </w:trPr>
      <w:tc>
        <w:tcPr>
          <w:tcW w:w="9368" w:type="dxa"/>
          <w:gridSpan w:val="2"/>
          <w:vAlign w:val="bottom"/>
        </w:tcPr>
        <w:p w14:paraId="592D2F5A" w14:textId="77777777" w:rsidR="00E70780" w:rsidRDefault="00E70780">
          <w:pPr>
            <w:pStyle w:val="LogoCaption"/>
          </w:pPr>
        </w:p>
      </w:tc>
      <w:tc>
        <w:tcPr>
          <w:tcW w:w="9368" w:type="dxa"/>
          <w:vAlign w:val="bottom"/>
        </w:tcPr>
        <w:p w14:paraId="357E7DD7" w14:textId="77777777" w:rsidR="00E70780" w:rsidRDefault="00E70780">
          <w:pPr>
            <w:pStyle w:val="Header"/>
          </w:pPr>
        </w:p>
      </w:tc>
    </w:tr>
    <w:tr w:rsidR="00E70780" w14:paraId="7AE2938A" w14:textId="77777777">
      <w:trPr>
        <w:gridAfter w:val="1"/>
        <w:wAfter w:w="1080" w:type="dxa"/>
        <w:trHeight w:hRule="exact" w:val="680"/>
      </w:trPr>
      <w:tc>
        <w:tcPr>
          <w:tcW w:w="9368" w:type="dxa"/>
          <w:gridSpan w:val="2"/>
          <w:vAlign w:val="bottom"/>
        </w:tcPr>
        <w:p w14:paraId="50C0A6CF" w14:textId="77777777" w:rsidR="00E70780" w:rsidRDefault="00E70780">
          <w:pPr>
            <w:pStyle w:val="LogoCaption"/>
          </w:pPr>
        </w:p>
      </w:tc>
      <w:tc>
        <w:tcPr>
          <w:tcW w:w="9368" w:type="dxa"/>
          <w:vAlign w:val="bottom"/>
        </w:tcPr>
        <w:p w14:paraId="09CC3A3B" w14:textId="77777777" w:rsidR="00E70780" w:rsidRDefault="00E70780">
          <w:pPr>
            <w:pStyle w:val="Header"/>
          </w:pPr>
        </w:p>
      </w:tc>
    </w:tr>
    <w:tr w:rsidR="00E70780" w14:paraId="6AFB0AAC" w14:textId="77777777">
      <w:trPr>
        <w:gridAfter w:val="1"/>
        <w:wAfter w:w="1080" w:type="dxa"/>
        <w:trHeight w:hRule="exact" w:val="680"/>
      </w:trPr>
      <w:tc>
        <w:tcPr>
          <w:tcW w:w="9368" w:type="dxa"/>
          <w:gridSpan w:val="2"/>
          <w:vAlign w:val="bottom"/>
        </w:tcPr>
        <w:p w14:paraId="6143187B" w14:textId="77777777" w:rsidR="00E70780" w:rsidRDefault="00E70780">
          <w:pPr>
            <w:pStyle w:val="LogoCaption"/>
          </w:pPr>
        </w:p>
      </w:tc>
      <w:tc>
        <w:tcPr>
          <w:tcW w:w="9368" w:type="dxa"/>
          <w:vAlign w:val="bottom"/>
        </w:tcPr>
        <w:p w14:paraId="660F108E" w14:textId="77777777" w:rsidR="00E70780" w:rsidRDefault="00E70780">
          <w:pPr>
            <w:pStyle w:val="Header"/>
          </w:pPr>
        </w:p>
      </w:tc>
    </w:tr>
    <w:tr w:rsidR="00E70780" w14:paraId="6A008EEE" w14:textId="77777777">
      <w:trPr>
        <w:gridAfter w:val="1"/>
        <w:wAfter w:w="1080" w:type="dxa"/>
        <w:trHeight w:hRule="exact" w:val="680"/>
      </w:trPr>
      <w:tc>
        <w:tcPr>
          <w:tcW w:w="9368" w:type="dxa"/>
          <w:gridSpan w:val="2"/>
          <w:vAlign w:val="bottom"/>
        </w:tcPr>
        <w:p w14:paraId="3BD568B0" w14:textId="77777777" w:rsidR="00E70780" w:rsidRDefault="00E70780">
          <w:pPr>
            <w:pStyle w:val="LogoCaption"/>
          </w:pPr>
        </w:p>
      </w:tc>
      <w:tc>
        <w:tcPr>
          <w:tcW w:w="9368" w:type="dxa"/>
          <w:vAlign w:val="bottom"/>
        </w:tcPr>
        <w:p w14:paraId="051DF9B0" w14:textId="77777777" w:rsidR="00E70780" w:rsidRDefault="00E70780">
          <w:pPr>
            <w:pStyle w:val="Header"/>
          </w:pPr>
        </w:p>
      </w:tc>
    </w:tr>
    <w:tr w:rsidR="00E70780" w14:paraId="590FF74F" w14:textId="77777777">
      <w:trPr>
        <w:gridAfter w:val="1"/>
        <w:wAfter w:w="1080" w:type="dxa"/>
        <w:trHeight w:hRule="exact" w:val="680"/>
      </w:trPr>
      <w:tc>
        <w:tcPr>
          <w:tcW w:w="9368" w:type="dxa"/>
          <w:gridSpan w:val="2"/>
          <w:vAlign w:val="bottom"/>
        </w:tcPr>
        <w:p w14:paraId="327830EE" w14:textId="77777777" w:rsidR="00E70780" w:rsidRDefault="00E70780">
          <w:pPr>
            <w:pStyle w:val="LogoCaption"/>
          </w:pPr>
        </w:p>
      </w:tc>
      <w:tc>
        <w:tcPr>
          <w:tcW w:w="9368" w:type="dxa"/>
          <w:vAlign w:val="bottom"/>
        </w:tcPr>
        <w:p w14:paraId="47F9E697" w14:textId="77777777" w:rsidR="00E70780" w:rsidRDefault="00E70780">
          <w:pPr>
            <w:pStyle w:val="Header"/>
          </w:pPr>
        </w:p>
      </w:tc>
    </w:tr>
    <w:tr w:rsidR="00E70780" w14:paraId="1FD5C80A" w14:textId="77777777">
      <w:trPr>
        <w:gridAfter w:val="1"/>
        <w:wAfter w:w="1080" w:type="dxa"/>
        <w:trHeight w:hRule="exact" w:val="680"/>
      </w:trPr>
      <w:tc>
        <w:tcPr>
          <w:tcW w:w="9368" w:type="dxa"/>
          <w:gridSpan w:val="2"/>
          <w:vAlign w:val="bottom"/>
        </w:tcPr>
        <w:p w14:paraId="548F8457" w14:textId="77777777" w:rsidR="00E70780" w:rsidRDefault="00E70780">
          <w:pPr>
            <w:pStyle w:val="LogoCaption"/>
          </w:pPr>
        </w:p>
      </w:tc>
      <w:tc>
        <w:tcPr>
          <w:tcW w:w="9368" w:type="dxa"/>
          <w:vAlign w:val="bottom"/>
        </w:tcPr>
        <w:p w14:paraId="20D4D400" w14:textId="77777777" w:rsidR="00E70780" w:rsidRDefault="00E70780">
          <w:pPr>
            <w:pStyle w:val="Header"/>
          </w:pPr>
        </w:p>
      </w:tc>
    </w:tr>
    <w:tr w:rsidR="00E70780" w14:paraId="37205DCC" w14:textId="77777777">
      <w:trPr>
        <w:gridAfter w:val="1"/>
        <w:wAfter w:w="1080" w:type="dxa"/>
        <w:trHeight w:hRule="exact" w:val="680"/>
      </w:trPr>
      <w:tc>
        <w:tcPr>
          <w:tcW w:w="9368" w:type="dxa"/>
          <w:gridSpan w:val="2"/>
          <w:vAlign w:val="bottom"/>
        </w:tcPr>
        <w:p w14:paraId="6767D869" w14:textId="77777777" w:rsidR="00E70780" w:rsidRDefault="00E70780">
          <w:pPr>
            <w:pStyle w:val="LogoCaption"/>
          </w:pPr>
        </w:p>
      </w:tc>
      <w:tc>
        <w:tcPr>
          <w:tcW w:w="9368" w:type="dxa"/>
          <w:vAlign w:val="bottom"/>
        </w:tcPr>
        <w:p w14:paraId="15E61781" w14:textId="77777777" w:rsidR="00E70780" w:rsidRDefault="00E70780">
          <w:pPr>
            <w:pStyle w:val="Header"/>
          </w:pPr>
        </w:p>
      </w:tc>
    </w:tr>
    <w:tr w:rsidR="00E70780" w14:paraId="3810F55F" w14:textId="77777777">
      <w:trPr>
        <w:gridAfter w:val="1"/>
        <w:wAfter w:w="1080" w:type="dxa"/>
        <w:trHeight w:hRule="exact" w:val="680"/>
      </w:trPr>
      <w:tc>
        <w:tcPr>
          <w:tcW w:w="9368" w:type="dxa"/>
          <w:gridSpan w:val="2"/>
          <w:vAlign w:val="bottom"/>
        </w:tcPr>
        <w:p w14:paraId="6FBB1BD8" w14:textId="77777777" w:rsidR="00E70780" w:rsidRDefault="00E70780">
          <w:pPr>
            <w:pStyle w:val="LogoCaption"/>
          </w:pPr>
        </w:p>
      </w:tc>
      <w:tc>
        <w:tcPr>
          <w:tcW w:w="9368" w:type="dxa"/>
          <w:vAlign w:val="bottom"/>
        </w:tcPr>
        <w:p w14:paraId="78282B45" w14:textId="77777777" w:rsidR="00E70780" w:rsidRDefault="00E70780">
          <w:pPr>
            <w:pStyle w:val="Header"/>
          </w:pPr>
        </w:p>
      </w:tc>
    </w:tr>
    <w:tr w:rsidR="00E70780" w14:paraId="2C799A8E" w14:textId="77777777">
      <w:trPr>
        <w:gridAfter w:val="1"/>
        <w:wAfter w:w="1080" w:type="dxa"/>
        <w:trHeight w:hRule="exact" w:val="680"/>
      </w:trPr>
      <w:tc>
        <w:tcPr>
          <w:tcW w:w="9368" w:type="dxa"/>
          <w:gridSpan w:val="2"/>
          <w:vAlign w:val="bottom"/>
        </w:tcPr>
        <w:p w14:paraId="7DA2085D" w14:textId="77777777" w:rsidR="00E70780" w:rsidRDefault="00E70780">
          <w:pPr>
            <w:pStyle w:val="LogoCaption"/>
          </w:pPr>
        </w:p>
      </w:tc>
      <w:tc>
        <w:tcPr>
          <w:tcW w:w="9368" w:type="dxa"/>
          <w:vAlign w:val="bottom"/>
        </w:tcPr>
        <w:p w14:paraId="4C27C33B" w14:textId="77777777" w:rsidR="00E70780" w:rsidRDefault="00E70780">
          <w:pPr>
            <w:pStyle w:val="Header"/>
          </w:pPr>
        </w:p>
      </w:tc>
    </w:tr>
    <w:tr w:rsidR="00E70780" w14:paraId="65720671" w14:textId="77777777">
      <w:trPr>
        <w:gridAfter w:val="1"/>
        <w:wAfter w:w="1080" w:type="dxa"/>
        <w:trHeight w:hRule="exact" w:val="680"/>
      </w:trPr>
      <w:tc>
        <w:tcPr>
          <w:tcW w:w="9368" w:type="dxa"/>
          <w:gridSpan w:val="2"/>
          <w:vAlign w:val="bottom"/>
        </w:tcPr>
        <w:p w14:paraId="502B178C" w14:textId="77777777" w:rsidR="00E70780" w:rsidRDefault="00E70780">
          <w:pPr>
            <w:pStyle w:val="LogoCaption"/>
          </w:pPr>
        </w:p>
      </w:tc>
      <w:tc>
        <w:tcPr>
          <w:tcW w:w="9368" w:type="dxa"/>
          <w:vAlign w:val="bottom"/>
        </w:tcPr>
        <w:p w14:paraId="20332729" w14:textId="77777777" w:rsidR="00E70780" w:rsidRDefault="00E70780">
          <w:pPr>
            <w:pStyle w:val="Header"/>
          </w:pPr>
        </w:p>
      </w:tc>
    </w:tr>
    <w:tr w:rsidR="00E70780" w14:paraId="268F5CC5" w14:textId="77777777">
      <w:trPr>
        <w:gridAfter w:val="1"/>
        <w:wAfter w:w="1080" w:type="dxa"/>
        <w:trHeight w:hRule="exact" w:val="680"/>
      </w:trPr>
      <w:tc>
        <w:tcPr>
          <w:tcW w:w="9368" w:type="dxa"/>
          <w:gridSpan w:val="2"/>
          <w:vAlign w:val="bottom"/>
        </w:tcPr>
        <w:p w14:paraId="626DFFE1" w14:textId="77777777" w:rsidR="00E70780" w:rsidRDefault="00E70780">
          <w:pPr>
            <w:pStyle w:val="LogoCaption"/>
          </w:pPr>
        </w:p>
      </w:tc>
      <w:tc>
        <w:tcPr>
          <w:tcW w:w="9368" w:type="dxa"/>
          <w:vAlign w:val="bottom"/>
        </w:tcPr>
        <w:p w14:paraId="30FE4AFB" w14:textId="77777777" w:rsidR="00E70780" w:rsidRDefault="00E70780">
          <w:pPr>
            <w:pStyle w:val="Header"/>
          </w:pPr>
        </w:p>
      </w:tc>
    </w:tr>
    <w:tr w:rsidR="00E70780" w14:paraId="616052DB" w14:textId="77777777">
      <w:trPr>
        <w:gridAfter w:val="1"/>
        <w:wAfter w:w="1080" w:type="dxa"/>
        <w:trHeight w:hRule="exact" w:val="680"/>
      </w:trPr>
      <w:tc>
        <w:tcPr>
          <w:tcW w:w="9368" w:type="dxa"/>
          <w:gridSpan w:val="2"/>
          <w:vAlign w:val="bottom"/>
        </w:tcPr>
        <w:p w14:paraId="64E6C662" w14:textId="77777777" w:rsidR="00E70780" w:rsidRDefault="00E70780">
          <w:pPr>
            <w:pStyle w:val="LogoCaption"/>
          </w:pPr>
        </w:p>
      </w:tc>
      <w:tc>
        <w:tcPr>
          <w:tcW w:w="9368" w:type="dxa"/>
          <w:vAlign w:val="bottom"/>
        </w:tcPr>
        <w:p w14:paraId="04558F1F" w14:textId="77777777" w:rsidR="00E70780" w:rsidRDefault="00E70780">
          <w:pPr>
            <w:pStyle w:val="Header"/>
          </w:pPr>
        </w:p>
      </w:tc>
    </w:tr>
    <w:tr w:rsidR="00E70780" w14:paraId="7A53218D" w14:textId="77777777">
      <w:trPr>
        <w:gridAfter w:val="1"/>
        <w:wAfter w:w="1080" w:type="dxa"/>
        <w:trHeight w:hRule="exact" w:val="680"/>
      </w:trPr>
      <w:tc>
        <w:tcPr>
          <w:tcW w:w="9368" w:type="dxa"/>
          <w:gridSpan w:val="2"/>
          <w:vAlign w:val="bottom"/>
        </w:tcPr>
        <w:p w14:paraId="4757770C" w14:textId="77777777" w:rsidR="00E70780" w:rsidRDefault="00E70780">
          <w:pPr>
            <w:pStyle w:val="LogoCaption"/>
          </w:pPr>
        </w:p>
      </w:tc>
      <w:tc>
        <w:tcPr>
          <w:tcW w:w="9368" w:type="dxa"/>
          <w:vAlign w:val="bottom"/>
        </w:tcPr>
        <w:p w14:paraId="017ED8E3" w14:textId="77777777" w:rsidR="00E70780" w:rsidRDefault="00E70780">
          <w:pPr>
            <w:pStyle w:val="Header"/>
          </w:pPr>
        </w:p>
      </w:tc>
    </w:tr>
    <w:tr w:rsidR="00E70780" w14:paraId="0F62F877" w14:textId="77777777">
      <w:trPr>
        <w:gridAfter w:val="1"/>
        <w:wAfter w:w="1080" w:type="dxa"/>
        <w:trHeight w:hRule="exact" w:val="680"/>
      </w:trPr>
      <w:tc>
        <w:tcPr>
          <w:tcW w:w="9368" w:type="dxa"/>
          <w:gridSpan w:val="2"/>
          <w:vAlign w:val="bottom"/>
        </w:tcPr>
        <w:p w14:paraId="623B1B0D" w14:textId="77777777" w:rsidR="00E70780" w:rsidRDefault="00E70780">
          <w:pPr>
            <w:pStyle w:val="LogoCaption"/>
          </w:pPr>
        </w:p>
      </w:tc>
      <w:tc>
        <w:tcPr>
          <w:tcW w:w="9368" w:type="dxa"/>
          <w:vAlign w:val="bottom"/>
        </w:tcPr>
        <w:p w14:paraId="1089BEA2" w14:textId="77777777" w:rsidR="00E70780" w:rsidRDefault="00E70780">
          <w:pPr>
            <w:pStyle w:val="Header"/>
          </w:pPr>
        </w:p>
      </w:tc>
    </w:tr>
    <w:tr w:rsidR="00E70780" w14:paraId="564CF7F3" w14:textId="77777777">
      <w:trPr>
        <w:gridAfter w:val="1"/>
        <w:wAfter w:w="1080" w:type="dxa"/>
        <w:trHeight w:hRule="exact" w:val="680"/>
      </w:trPr>
      <w:tc>
        <w:tcPr>
          <w:tcW w:w="9368" w:type="dxa"/>
          <w:gridSpan w:val="2"/>
          <w:vAlign w:val="bottom"/>
        </w:tcPr>
        <w:p w14:paraId="62E295C4" w14:textId="77777777" w:rsidR="00E70780" w:rsidRDefault="00E70780">
          <w:pPr>
            <w:pStyle w:val="LogoCaption"/>
          </w:pPr>
        </w:p>
      </w:tc>
      <w:tc>
        <w:tcPr>
          <w:tcW w:w="9368" w:type="dxa"/>
          <w:vAlign w:val="bottom"/>
        </w:tcPr>
        <w:p w14:paraId="2998644F" w14:textId="77777777" w:rsidR="00E70780" w:rsidRDefault="00E70780">
          <w:pPr>
            <w:pStyle w:val="Header"/>
          </w:pPr>
        </w:p>
      </w:tc>
    </w:tr>
    <w:tr w:rsidR="00E70780" w14:paraId="3CE3803B" w14:textId="77777777">
      <w:trPr>
        <w:gridAfter w:val="1"/>
        <w:wAfter w:w="1080" w:type="dxa"/>
        <w:trHeight w:hRule="exact" w:val="680"/>
      </w:trPr>
      <w:tc>
        <w:tcPr>
          <w:tcW w:w="9368" w:type="dxa"/>
          <w:gridSpan w:val="2"/>
          <w:vAlign w:val="bottom"/>
        </w:tcPr>
        <w:p w14:paraId="61D10988" w14:textId="77777777" w:rsidR="00E70780" w:rsidRDefault="00E70780">
          <w:pPr>
            <w:pStyle w:val="LogoCaption"/>
          </w:pPr>
        </w:p>
      </w:tc>
      <w:tc>
        <w:tcPr>
          <w:tcW w:w="9368" w:type="dxa"/>
          <w:vAlign w:val="bottom"/>
        </w:tcPr>
        <w:p w14:paraId="2B678198" w14:textId="77777777" w:rsidR="00E70780" w:rsidRDefault="00E70780">
          <w:pPr>
            <w:pStyle w:val="Header"/>
          </w:pPr>
        </w:p>
      </w:tc>
    </w:tr>
    <w:tr w:rsidR="00E70780" w14:paraId="3B1C7FEC" w14:textId="77777777">
      <w:trPr>
        <w:gridAfter w:val="1"/>
        <w:wAfter w:w="1080" w:type="dxa"/>
        <w:trHeight w:hRule="exact" w:val="680"/>
      </w:trPr>
      <w:tc>
        <w:tcPr>
          <w:tcW w:w="9368" w:type="dxa"/>
          <w:gridSpan w:val="2"/>
          <w:vAlign w:val="bottom"/>
        </w:tcPr>
        <w:p w14:paraId="7EBB335E" w14:textId="77777777" w:rsidR="00E70780" w:rsidRDefault="00E70780">
          <w:pPr>
            <w:pStyle w:val="LogoCaption"/>
          </w:pPr>
        </w:p>
      </w:tc>
      <w:tc>
        <w:tcPr>
          <w:tcW w:w="9368" w:type="dxa"/>
          <w:vAlign w:val="bottom"/>
        </w:tcPr>
        <w:p w14:paraId="6EAE987A" w14:textId="77777777" w:rsidR="00E70780" w:rsidRDefault="00E70780">
          <w:pPr>
            <w:pStyle w:val="Header"/>
          </w:pPr>
        </w:p>
      </w:tc>
    </w:tr>
    <w:tr w:rsidR="00E70780" w14:paraId="4C7A567C" w14:textId="77777777">
      <w:trPr>
        <w:gridAfter w:val="1"/>
        <w:wAfter w:w="1080" w:type="dxa"/>
        <w:trHeight w:hRule="exact" w:val="680"/>
      </w:trPr>
      <w:tc>
        <w:tcPr>
          <w:tcW w:w="9368" w:type="dxa"/>
          <w:gridSpan w:val="2"/>
          <w:vAlign w:val="bottom"/>
        </w:tcPr>
        <w:p w14:paraId="4F646776" w14:textId="77777777" w:rsidR="00E70780" w:rsidRDefault="00E70780">
          <w:pPr>
            <w:pStyle w:val="LogoCaption"/>
          </w:pPr>
        </w:p>
      </w:tc>
      <w:tc>
        <w:tcPr>
          <w:tcW w:w="9368" w:type="dxa"/>
          <w:vAlign w:val="bottom"/>
        </w:tcPr>
        <w:p w14:paraId="59E1F4D4" w14:textId="77777777" w:rsidR="00E70780" w:rsidRDefault="00E70780">
          <w:pPr>
            <w:pStyle w:val="Header"/>
          </w:pPr>
        </w:p>
      </w:tc>
    </w:tr>
    <w:tr w:rsidR="00E70780" w14:paraId="1766B701" w14:textId="77777777">
      <w:trPr>
        <w:gridAfter w:val="1"/>
        <w:wAfter w:w="1080" w:type="dxa"/>
        <w:trHeight w:hRule="exact" w:val="680"/>
      </w:trPr>
      <w:tc>
        <w:tcPr>
          <w:tcW w:w="9368" w:type="dxa"/>
          <w:gridSpan w:val="2"/>
          <w:vAlign w:val="bottom"/>
        </w:tcPr>
        <w:p w14:paraId="0C54BB5A" w14:textId="77777777" w:rsidR="00E70780" w:rsidRDefault="00E70780">
          <w:pPr>
            <w:pStyle w:val="LogoCaption"/>
          </w:pPr>
        </w:p>
      </w:tc>
      <w:tc>
        <w:tcPr>
          <w:tcW w:w="9368" w:type="dxa"/>
          <w:vAlign w:val="bottom"/>
        </w:tcPr>
        <w:p w14:paraId="29A4192E" w14:textId="77777777" w:rsidR="00E70780" w:rsidRDefault="00E70780">
          <w:pPr>
            <w:pStyle w:val="Header"/>
          </w:pPr>
        </w:p>
      </w:tc>
    </w:tr>
    <w:tr w:rsidR="00E70780" w14:paraId="3119281A" w14:textId="77777777">
      <w:trPr>
        <w:gridAfter w:val="1"/>
        <w:wAfter w:w="1080" w:type="dxa"/>
        <w:trHeight w:hRule="exact" w:val="680"/>
      </w:trPr>
      <w:tc>
        <w:tcPr>
          <w:tcW w:w="9368" w:type="dxa"/>
          <w:gridSpan w:val="2"/>
          <w:vAlign w:val="bottom"/>
        </w:tcPr>
        <w:p w14:paraId="5A876B2B" w14:textId="77777777" w:rsidR="00E70780" w:rsidRDefault="00E70780">
          <w:pPr>
            <w:pStyle w:val="LogoCaption"/>
          </w:pPr>
        </w:p>
      </w:tc>
      <w:tc>
        <w:tcPr>
          <w:tcW w:w="9368" w:type="dxa"/>
          <w:vAlign w:val="bottom"/>
        </w:tcPr>
        <w:p w14:paraId="1827273E" w14:textId="77777777" w:rsidR="00E70780" w:rsidRDefault="00E70780">
          <w:pPr>
            <w:pStyle w:val="Header"/>
          </w:pPr>
        </w:p>
      </w:tc>
    </w:tr>
    <w:tr w:rsidR="00E70780" w14:paraId="171F462B" w14:textId="77777777">
      <w:trPr>
        <w:gridAfter w:val="1"/>
        <w:wAfter w:w="1080" w:type="dxa"/>
        <w:trHeight w:hRule="exact" w:val="680"/>
      </w:trPr>
      <w:tc>
        <w:tcPr>
          <w:tcW w:w="9368" w:type="dxa"/>
          <w:gridSpan w:val="2"/>
          <w:vAlign w:val="bottom"/>
        </w:tcPr>
        <w:p w14:paraId="2D24383A" w14:textId="77777777" w:rsidR="00E70780" w:rsidRDefault="00E70780">
          <w:pPr>
            <w:pStyle w:val="LogoCaption"/>
          </w:pPr>
        </w:p>
      </w:tc>
      <w:tc>
        <w:tcPr>
          <w:tcW w:w="9368" w:type="dxa"/>
          <w:vAlign w:val="bottom"/>
        </w:tcPr>
        <w:p w14:paraId="618DC72F" w14:textId="77777777" w:rsidR="00E70780" w:rsidRDefault="00E70780">
          <w:pPr>
            <w:pStyle w:val="Header"/>
          </w:pPr>
        </w:p>
      </w:tc>
    </w:tr>
    <w:tr w:rsidR="00E70780" w14:paraId="709F0764" w14:textId="77777777">
      <w:trPr>
        <w:gridAfter w:val="1"/>
        <w:wAfter w:w="1080" w:type="dxa"/>
        <w:trHeight w:hRule="exact" w:val="680"/>
      </w:trPr>
      <w:tc>
        <w:tcPr>
          <w:tcW w:w="9368" w:type="dxa"/>
          <w:gridSpan w:val="2"/>
          <w:vAlign w:val="bottom"/>
        </w:tcPr>
        <w:p w14:paraId="25D3AF46" w14:textId="77777777" w:rsidR="00E70780" w:rsidRDefault="00E70780">
          <w:pPr>
            <w:pStyle w:val="LogoCaption"/>
          </w:pPr>
        </w:p>
      </w:tc>
      <w:tc>
        <w:tcPr>
          <w:tcW w:w="9368" w:type="dxa"/>
          <w:vAlign w:val="bottom"/>
        </w:tcPr>
        <w:p w14:paraId="44F7C721" w14:textId="77777777" w:rsidR="00E70780" w:rsidRDefault="00E70780">
          <w:pPr>
            <w:pStyle w:val="Header"/>
          </w:pPr>
        </w:p>
      </w:tc>
    </w:tr>
    <w:tr w:rsidR="00E70780" w14:paraId="6C71C3F8" w14:textId="77777777">
      <w:trPr>
        <w:gridAfter w:val="1"/>
        <w:wAfter w:w="1080" w:type="dxa"/>
        <w:trHeight w:hRule="exact" w:val="680"/>
      </w:trPr>
      <w:tc>
        <w:tcPr>
          <w:tcW w:w="9368" w:type="dxa"/>
          <w:gridSpan w:val="2"/>
          <w:vAlign w:val="bottom"/>
        </w:tcPr>
        <w:p w14:paraId="1FEB6F55" w14:textId="77777777" w:rsidR="00E70780" w:rsidRDefault="00E70780">
          <w:pPr>
            <w:pStyle w:val="LogoCaption"/>
          </w:pPr>
        </w:p>
      </w:tc>
      <w:tc>
        <w:tcPr>
          <w:tcW w:w="9368" w:type="dxa"/>
          <w:vAlign w:val="bottom"/>
        </w:tcPr>
        <w:p w14:paraId="261AC7DA" w14:textId="77777777" w:rsidR="00E70780" w:rsidRDefault="00E70780">
          <w:pPr>
            <w:pStyle w:val="Header"/>
          </w:pPr>
        </w:p>
      </w:tc>
    </w:tr>
    <w:tr w:rsidR="00E70780" w14:paraId="2F5CC301" w14:textId="77777777">
      <w:trPr>
        <w:gridAfter w:val="1"/>
        <w:wAfter w:w="1080" w:type="dxa"/>
        <w:trHeight w:hRule="exact" w:val="680"/>
      </w:trPr>
      <w:tc>
        <w:tcPr>
          <w:tcW w:w="9368" w:type="dxa"/>
          <w:gridSpan w:val="2"/>
          <w:vAlign w:val="bottom"/>
        </w:tcPr>
        <w:p w14:paraId="6377EFC3" w14:textId="77777777" w:rsidR="00E70780" w:rsidRDefault="00E70780">
          <w:pPr>
            <w:pStyle w:val="LogoCaption"/>
          </w:pPr>
        </w:p>
      </w:tc>
      <w:tc>
        <w:tcPr>
          <w:tcW w:w="9368" w:type="dxa"/>
          <w:vAlign w:val="bottom"/>
        </w:tcPr>
        <w:p w14:paraId="0B35F09F" w14:textId="77777777" w:rsidR="00E70780" w:rsidRDefault="00E70780">
          <w:pPr>
            <w:pStyle w:val="Header"/>
          </w:pPr>
        </w:p>
      </w:tc>
    </w:tr>
    <w:tr w:rsidR="00E70780" w14:paraId="1B38A7A1" w14:textId="77777777">
      <w:trPr>
        <w:gridAfter w:val="1"/>
        <w:wAfter w:w="1080" w:type="dxa"/>
        <w:trHeight w:hRule="exact" w:val="680"/>
      </w:trPr>
      <w:tc>
        <w:tcPr>
          <w:tcW w:w="9368" w:type="dxa"/>
          <w:gridSpan w:val="2"/>
          <w:vAlign w:val="bottom"/>
        </w:tcPr>
        <w:p w14:paraId="14B1BC88" w14:textId="77777777" w:rsidR="00E70780" w:rsidRDefault="00E70780">
          <w:pPr>
            <w:pStyle w:val="LogoCaption"/>
          </w:pPr>
        </w:p>
      </w:tc>
      <w:tc>
        <w:tcPr>
          <w:tcW w:w="9368" w:type="dxa"/>
          <w:vAlign w:val="bottom"/>
        </w:tcPr>
        <w:p w14:paraId="019A659B" w14:textId="77777777" w:rsidR="00E70780" w:rsidRDefault="00E70780">
          <w:pPr>
            <w:pStyle w:val="Header"/>
          </w:pPr>
        </w:p>
      </w:tc>
    </w:tr>
    <w:tr w:rsidR="00E70780" w14:paraId="6CE691A3" w14:textId="77777777">
      <w:trPr>
        <w:gridAfter w:val="1"/>
        <w:wAfter w:w="1080" w:type="dxa"/>
        <w:trHeight w:hRule="exact" w:val="680"/>
      </w:trPr>
      <w:tc>
        <w:tcPr>
          <w:tcW w:w="9368" w:type="dxa"/>
          <w:gridSpan w:val="2"/>
          <w:vAlign w:val="bottom"/>
        </w:tcPr>
        <w:p w14:paraId="6783876E" w14:textId="77777777" w:rsidR="00E70780" w:rsidRDefault="00E70780">
          <w:pPr>
            <w:pStyle w:val="LogoCaption"/>
          </w:pPr>
        </w:p>
      </w:tc>
      <w:tc>
        <w:tcPr>
          <w:tcW w:w="9368" w:type="dxa"/>
          <w:vAlign w:val="bottom"/>
        </w:tcPr>
        <w:p w14:paraId="3BEF784A" w14:textId="77777777" w:rsidR="00E70780" w:rsidRDefault="00E70780">
          <w:pPr>
            <w:pStyle w:val="Header"/>
          </w:pPr>
        </w:p>
      </w:tc>
    </w:tr>
    <w:tr w:rsidR="00E70780" w14:paraId="76759736" w14:textId="77777777">
      <w:trPr>
        <w:gridAfter w:val="1"/>
        <w:wAfter w:w="1080" w:type="dxa"/>
        <w:trHeight w:hRule="exact" w:val="680"/>
      </w:trPr>
      <w:tc>
        <w:tcPr>
          <w:tcW w:w="9368" w:type="dxa"/>
          <w:gridSpan w:val="2"/>
          <w:vAlign w:val="bottom"/>
        </w:tcPr>
        <w:p w14:paraId="646E037D" w14:textId="77777777" w:rsidR="00E70780" w:rsidRDefault="00E70780">
          <w:pPr>
            <w:pStyle w:val="LogoCaption"/>
          </w:pPr>
        </w:p>
      </w:tc>
      <w:tc>
        <w:tcPr>
          <w:tcW w:w="9368" w:type="dxa"/>
          <w:vAlign w:val="bottom"/>
        </w:tcPr>
        <w:p w14:paraId="6B88B430" w14:textId="77777777" w:rsidR="00E70780" w:rsidRDefault="00E70780">
          <w:pPr>
            <w:pStyle w:val="Header"/>
          </w:pPr>
        </w:p>
      </w:tc>
    </w:tr>
    <w:tr w:rsidR="00E70780" w14:paraId="4ED2BBEE" w14:textId="77777777">
      <w:trPr>
        <w:gridAfter w:val="1"/>
        <w:wAfter w:w="1080" w:type="dxa"/>
        <w:trHeight w:hRule="exact" w:val="680"/>
      </w:trPr>
      <w:tc>
        <w:tcPr>
          <w:tcW w:w="9368" w:type="dxa"/>
          <w:gridSpan w:val="2"/>
          <w:vAlign w:val="bottom"/>
        </w:tcPr>
        <w:p w14:paraId="1836E389" w14:textId="77777777" w:rsidR="00E70780" w:rsidRDefault="00E70780">
          <w:pPr>
            <w:pStyle w:val="LogoCaption"/>
          </w:pPr>
        </w:p>
      </w:tc>
      <w:tc>
        <w:tcPr>
          <w:tcW w:w="9368" w:type="dxa"/>
          <w:vAlign w:val="bottom"/>
        </w:tcPr>
        <w:p w14:paraId="0CC3CE6C" w14:textId="77777777" w:rsidR="00E70780" w:rsidRDefault="00E70780">
          <w:pPr>
            <w:pStyle w:val="Header"/>
          </w:pPr>
        </w:p>
      </w:tc>
    </w:tr>
    <w:tr w:rsidR="00E70780" w14:paraId="546C7FDF" w14:textId="77777777">
      <w:trPr>
        <w:gridAfter w:val="1"/>
        <w:wAfter w:w="1080" w:type="dxa"/>
        <w:trHeight w:hRule="exact" w:val="680"/>
      </w:trPr>
      <w:tc>
        <w:tcPr>
          <w:tcW w:w="9368" w:type="dxa"/>
          <w:gridSpan w:val="2"/>
          <w:vAlign w:val="bottom"/>
        </w:tcPr>
        <w:p w14:paraId="05808A3B" w14:textId="77777777" w:rsidR="00E70780" w:rsidRDefault="00E70780">
          <w:pPr>
            <w:pStyle w:val="LogoCaption"/>
          </w:pPr>
        </w:p>
      </w:tc>
      <w:tc>
        <w:tcPr>
          <w:tcW w:w="9368" w:type="dxa"/>
          <w:vAlign w:val="bottom"/>
        </w:tcPr>
        <w:p w14:paraId="2F43BB12" w14:textId="77777777" w:rsidR="00E70780" w:rsidRDefault="00E70780">
          <w:pPr>
            <w:pStyle w:val="Header"/>
          </w:pPr>
        </w:p>
      </w:tc>
    </w:tr>
    <w:tr w:rsidR="00E70780" w14:paraId="3F8538A9" w14:textId="77777777">
      <w:trPr>
        <w:gridAfter w:val="1"/>
        <w:wAfter w:w="1080" w:type="dxa"/>
        <w:trHeight w:hRule="exact" w:val="680"/>
      </w:trPr>
      <w:tc>
        <w:tcPr>
          <w:tcW w:w="9368" w:type="dxa"/>
          <w:gridSpan w:val="2"/>
          <w:vAlign w:val="bottom"/>
        </w:tcPr>
        <w:p w14:paraId="61728226" w14:textId="77777777" w:rsidR="00E70780" w:rsidRDefault="00E70780">
          <w:pPr>
            <w:pStyle w:val="LogoCaption"/>
          </w:pPr>
        </w:p>
      </w:tc>
      <w:tc>
        <w:tcPr>
          <w:tcW w:w="9368" w:type="dxa"/>
          <w:vAlign w:val="bottom"/>
        </w:tcPr>
        <w:p w14:paraId="00F7DA7A" w14:textId="77777777" w:rsidR="00E70780" w:rsidRDefault="00E70780">
          <w:pPr>
            <w:pStyle w:val="Header"/>
          </w:pPr>
        </w:p>
      </w:tc>
    </w:tr>
    <w:tr w:rsidR="00E70780" w14:paraId="4EA3BA46" w14:textId="77777777">
      <w:trPr>
        <w:gridAfter w:val="1"/>
        <w:wAfter w:w="1080" w:type="dxa"/>
        <w:trHeight w:hRule="exact" w:val="680"/>
      </w:trPr>
      <w:tc>
        <w:tcPr>
          <w:tcW w:w="9368" w:type="dxa"/>
          <w:gridSpan w:val="2"/>
          <w:vAlign w:val="bottom"/>
        </w:tcPr>
        <w:p w14:paraId="74DB8A07" w14:textId="77777777" w:rsidR="00E70780" w:rsidRDefault="00E70780">
          <w:pPr>
            <w:pStyle w:val="LogoCaption"/>
          </w:pPr>
        </w:p>
      </w:tc>
      <w:tc>
        <w:tcPr>
          <w:tcW w:w="9368" w:type="dxa"/>
          <w:vAlign w:val="bottom"/>
        </w:tcPr>
        <w:p w14:paraId="254B23A8" w14:textId="77777777" w:rsidR="00E70780" w:rsidRDefault="00E70780">
          <w:pPr>
            <w:pStyle w:val="Header"/>
          </w:pPr>
        </w:p>
      </w:tc>
    </w:tr>
    <w:tr w:rsidR="00E70780" w14:paraId="20341F4D" w14:textId="77777777">
      <w:trPr>
        <w:gridAfter w:val="1"/>
        <w:wAfter w:w="1080" w:type="dxa"/>
        <w:trHeight w:hRule="exact" w:val="680"/>
      </w:trPr>
      <w:tc>
        <w:tcPr>
          <w:tcW w:w="9368" w:type="dxa"/>
          <w:gridSpan w:val="2"/>
          <w:vAlign w:val="bottom"/>
        </w:tcPr>
        <w:p w14:paraId="7A2DEBE3" w14:textId="77777777" w:rsidR="00E70780" w:rsidRDefault="00E70780">
          <w:pPr>
            <w:pStyle w:val="LogoCaption"/>
          </w:pPr>
        </w:p>
      </w:tc>
      <w:tc>
        <w:tcPr>
          <w:tcW w:w="9368" w:type="dxa"/>
          <w:vAlign w:val="bottom"/>
        </w:tcPr>
        <w:p w14:paraId="4EBF6936" w14:textId="77777777" w:rsidR="00E70780" w:rsidRDefault="00E70780">
          <w:pPr>
            <w:pStyle w:val="Header"/>
          </w:pPr>
        </w:p>
      </w:tc>
    </w:tr>
    <w:tr w:rsidR="00E70780" w14:paraId="2C590BD0" w14:textId="77777777">
      <w:trPr>
        <w:gridAfter w:val="1"/>
        <w:wAfter w:w="1080" w:type="dxa"/>
        <w:trHeight w:hRule="exact" w:val="680"/>
      </w:trPr>
      <w:tc>
        <w:tcPr>
          <w:tcW w:w="9368" w:type="dxa"/>
          <w:gridSpan w:val="2"/>
          <w:vAlign w:val="bottom"/>
        </w:tcPr>
        <w:p w14:paraId="0AA188EB" w14:textId="77777777" w:rsidR="00E70780" w:rsidRDefault="00E70780">
          <w:pPr>
            <w:pStyle w:val="LogoCaption"/>
          </w:pPr>
        </w:p>
      </w:tc>
      <w:tc>
        <w:tcPr>
          <w:tcW w:w="9368" w:type="dxa"/>
          <w:vAlign w:val="bottom"/>
        </w:tcPr>
        <w:p w14:paraId="720E5ED5" w14:textId="77777777" w:rsidR="00E70780" w:rsidRDefault="00E70780">
          <w:pPr>
            <w:pStyle w:val="Header"/>
          </w:pPr>
        </w:p>
      </w:tc>
    </w:tr>
    <w:tr w:rsidR="00E70780" w14:paraId="220EAFD5" w14:textId="77777777">
      <w:trPr>
        <w:gridAfter w:val="1"/>
        <w:wAfter w:w="1080" w:type="dxa"/>
        <w:trHeight w:hRule="exact" w:val="680"/>
      </w:trPr>
      <w:tc>
        <w:tcPr>
          <w:tcW w:w="9368" w:type="dxa"/>
          <w:gridSpan w:val="2"/>
          <w:vAlign w:val="bottom"/>
        </w:tcPr>
        <w:p w14:paraId="6F26FCE8" w14:textId="77777777" w:rsidR="00E70780" w:rsidRDefault="00E70780">
          <w:pPr>
            <w:pStyle w:val="LogoCaption"/>
          </w:pPr>
        </w:p>
      </w:tc>
      <w:tc>
        <w:tcPr>
          <w:tcW w:w="9368" w:type="dxa"/>
          <w:vAlign w:val="bottom"/>
        </w:tcPr>
        <w:p w14:paraId="45C14206" w14:textId="77777777" w:rsidR="00E70780" w:rsidRDefault="00E70780">
          <w:pPr>
            <w:pStyle w:val="Header"/>
          </w:pPr>
        </w:p>
      </w:tc>
    </w:tr>
    <w:tr w:rsidR="00E70780" w14:paraId="4F5F2A1F" w14:textId="77777777">
      <w:trPr>
        <w:gridAfter w:val="1"/>
        <w:wAfter w:w="1080" w:type="dxa"/>
        <w:trHeight w:hRule="exact" w:val="680"/>
      </w:trPr>
      <w:tc>
        <w:tcPr>
          <w:tcW w:w="9368" w:type="dxa"/>
          <w:gridSpan w:val="2"/>
          <w:vAlign w:val="bottom"/>
        </w:tcPr>
        <w:p w14:paraId="287C3514" w14:textId="77777777" w:rsidR="00E70780" w:rsidRDefault="00E70780">
          <w:pPr>
            <w:pStyle w:val="LogoCaption"/>
          </w:pPr>
        </w:p>
      </w:tc>
      <w:tc>
        <w:tcPr>
          <w:tcW w:w="9368" w:type="dxa"/>
          <w:vAlign w:val="bottom"/>
        </w:tcPr>
        <w:p w14:paraId="400D0AAB" w14:textId="77777777" w:rsidR="00E70780" w:rsidRDefault="00E70780">
          <w:pPr>
            <w:pStyle w:val="Header"/>
          </w:pPr>
        </w:p>
      </w:tc>
    </w:tr>
    <w:tr w:rsidR="00E70780" w14:paraId="33FA2DBB" w14:textId="77777777">
      <w:trPr>
        <w:gridAfter w:val="1"/>
        <w:wAfter w:w="1080" w:type="dxa"/>
        <w:trHeight w:hRule="exact" w:val="680"/>
      </w:trPr>
      <w:tc>
        <w:tcPr>
          <w:tcW w:w="9368" w:type="dxa"/>
          <w:gridSpan w:val="2"/>
          <w:vAlign w:val="bottom"/>
        </w:tcPr>
        <w:p w14:paraId="10DFC59A" w14:textId="77777777" w:rsidR="00E70780" w:rsidRDefault="00E70780">
          <w:pPr>
            <w:pStyle w:val="LogoCaption"/>
          </w:pPr>
        </w:p>
      </w:tc>
      <w:tc>
        <w:tcPr>
          <w:tcW w:w="9368" w:type="dxa"/>
          <w:vAlign w:val="bottom"/>
        </w:tcPr>
        <w:p w14:paraId="73AC4C5B" w14:textId="77777777" w:rsidR="00E70780" w:rsidRDefault="00E70780">
          <w:pPr>
            <w:pStyle w:val="Header"/>
          </w:pPr>
        </w:p>
      </w:tc>
    </w:tr>
    <w:tr w:rsidR="00E70780" w14:paraId="0E3AEA5B" w14:textId="77777777">
      <w:trPr>
        <w:gridAfter w:val="2"/>
        <w:wAfter w:w="360" w:type="dxa"/>
        <w:trHeight w:hRule="exact" w:val="680"/>
      </w:trPr>
      <w:tc>
        <w:tcPr>
          <w:tcW w:w="9368" w:type="dxa"/>
          <w:vAlign w:val="bottom"/>
        </w:tcPr>
        <w:p w14:paraId="1FB91D5A" w14:textId="77777777" w:rsidR="00E70780" w:rsidRDefault="00E70780">
          <w:pPr>
            <w:pStyle w:val="LogoCaption"/>
          </w:pPr>
        </w:p>
      </w:tc>
      <w:tc>
        <w:tcPr>
          <w:tcW w:w="9368" w:type="dxa"/>
          <w:vAlign w:val="bottom"/>
        </w:tcPr>
        <w:p w14:paraId="1BA7C4F0" w14:textId="77777777" w:rsidR="00E70780" w:rsidRDefault="00E70780">
          <w:pPr>
            <w:pStyle w:val="Header"/>
          </w:pPr>
        </w:p>
      </w:tc>
    </w:tr>
    <w:tr w:rsidR="00E70780" w14:paraId="1BE7448E" w14:textId="77777777">
      <w:trPr>
        <w:gridAfter w:val="2"/>
        <w:wAfter w:w="720" w:type="dxa"/>
        <w:trHeight w:hRule="exact" w:val="680"/>
      </w:trPr>
      <w:tc>
        <w:tcPr>
          <w:tcW w:w="9368" w:type="dxa"/>
          <w:vAlign w:val="bottom"/>
        </w:tcPr>
        <w:p w14:paraId="053D5D42" w14:textId="77777777" w:rsidR="00E70780" w:rsidRDefault="00E70780">
          <w:pPr>
            <w:pStyle w:val="LogoCaption"/>
          </w:pPr>
        </w:p>
      </w:tc>
      <w:tc>
        <w:tcPr>
          <w:tcW w:w="9368" w:type="dxa"/>
          <w:vAlign w:val="bottom"/>
        </w:tcPr>
        <w:p w14:paraId="1E2F694C" w14:textId="77777777" w:rsidR="00E70780" w:rsidRDefault="00E70780">
          <w:pPr>
            <w:pStyle w:val="Header"/>
          </w:pPr>
        </w:p>
      </w:tc>
    </w:tr>
    <w:tr w:rsidR="00E70780" w14:paraId="0B73FEF2" w14:textId="77777777">
      <w:trPr>
        <w:gridAfter w:val="2"/>
        <w:wAfter w:w="720" w:type="dxa"/>
        <w:trHeight w:hRule="exact" w:val="680"/>
      </w:trPr>
      <w:tc>
        <w:tcPr>
          <w:tcW w:w="9368" w:type="dxa"/>
          <w:vAlign w:val="bottom"/>
        </w:tcPr>
        <w:p w14:paraId="123DBB0E" w14:textId="77777777" w:rsidR="00E70780" w:rsidRDefault="00E70780">
          <w:pPr>
            <w:pStyle w:val="LogoCaption"/>
          </w:pPr>
        </w:p>
      </w:tc>
      <w:tc>
        <w:tcPr>
          <w:tcW w:w="9368" w:type="dxa"/>
          <w:vAlign w:val="bottom"/>
        </w:tcPr>
        <w:p w14:paraId="653DB5CA" w14:textId="77777777" w:rsidR="00E70780" w:rsidRDefault="00E70780">
          <w:pPr>
            <w:pStyle w:val="Header"/>
          </w:pPr>
        </w:p>
      </w:tc>
    </w:tr>
    <w:tr w:rsidR="00E70780" w14:paraId="59D097EC" w14:textId="77777777">
      <w:trPr>
        <w:gridAfter w:val="2"/>
        <w:wAfter w:w="720" w:type="dxa"/>
        <w:trHeight w:hRule="exact" w:val="680"/>
      </w:trPr>
      <w:tc>
        <w:tcPr>
          <w:tcW w:w="9368" w:type="dxa"/>
          <w:vAlign w:val="bottom"/>
        </w:tcPr>
        <w:p w14:paraId="7C08475A" w14:textId="77777777" w:rsidR="00E70780" w:rsidRDefault="00E70780">
          <w:pPr>
            <w:pStyle w:val="LogoCaption"/>
          </w:pPr>
        </w:p>
      </w:tc>
      <w:tc>
        <w:tcPr>
          <w:tcW w:w="9368" w:type="dxa"/>
          <w:vAlign w:val="bottom"/>
        </w:tcPr>
        <w:p w14:paraId="64A645CC" w14:textId="77777777" w:rsidR="00E70780" w:rsidRDefault="00E70780">
          <w:pPr>
            <w:pStyle w:val="Header"/>
          </w:pPr>
        </w:p>
      </w:tc>
    </w:tr>
    <w:tr w:rsidR="00E70780" w14:paraId="7C774D57" w14:textId="77777777">
      <w:trPr>
        <w:gridAfter w:val="2"/>
        <w:wAfter w:w="720" w:type="dxa"/>
        <w:trHeight w:hRule="exact" w:val="680"/>
      </w:trPr>
      <w:tc>
        <w:tcPr>
          <w:tcW w:w="9368" w:type="dxa"/>
          <w:vAlign w:val="bottom"/>
        </w:tcPr>
        <w:p w14:paraId="32611965" w14:textId="77777777" w:rsidR="00E70780" w:rsidRDefault="00E70780">
          <w:pPr>
            <w:pStyle w:val="LogoCaption"/>
          </w:pPr>
        </w:p>
      </w:tc>
      <w:tc>
        <w:tcPr>
          <w:tcW w:w="9368" w:type="dxa"/>
          <w:vAlign w:val="bottom"/>
        </w:tcPr>
        <w:p w14:paraId="5217F74E" w14:textId="77777777" w:rsidR="00E70780" w:rsidRDefault="00E70780">
          <w:pPr>
            <w:pStyle w:val="Header"/>
          </w:pPr>
        </w:p>
      </w:tc>
    </w:tr>
    <w:tr w:rsidR="00E70780" w14:paraId="7A24C373" w14:textId="77777777">
      <w:trPr>
        <w:gridAfter w:val="2"/>
        <w:wAfter w:w="720" w:type="dxa"/>
        <w:trHeight w:hRule="exact" w:val="680"/>
      </w:trPr>
      <w:tc>
        <w:tcPr>
          <w:tcW w:w="9368" w:type="dxa"/>
          <w:vAlign w:val="bottom"/>
        </w:tcPr>
        <w:p w14:paraId="07DEF2ED" w14:textId="77777777" w:rsidR="00E70780" w:rsidRDefault="00E70780">
          <w:pPr>
            <w:pStyle w:val="LogoCaption"/>
          </w:pPr>
        </w:p>
      </w:tc>
      <w:tc>
        <w:tcPr>
          <w:tcW w:w="9368" w:type="dxa"/>
          <w:vAlign w:val="bottom"/>
        </w:tcPr>
        <w:p w14:paraId="0F1A2C5E" w14:textId="77777777" w:rsidR="00E70780" w:rsidRDefault="00E70780">
          <w:pPr>
            <w:pStyle w:val="Header"/>
          </w:pPr>
        </w:p>
      </w:tc>
    </w:tr>
    <w:tr w:rsidR="00E70780" w14:paraId="7687E1CA" w14:textId="77777777">
      <w:trPr>
        <w:gridAfter w:val="2"/>
        <w:wAfter w:w="720" w:type="dxa"/>
        <w:trHeight w:hRule="exact" w:val="680"/>
      </w:trPr>
      <w:tc>
        <w:tcPr>
          <w:tcW w:w="9368" w:type="dxa"/>
          <w:vAlign w:val="bottom"/>
        </w:tcPr>
        <w:p w14:paraId="6F6B008B" w14:textId="77777777" w:rsidR="00E70780" w:rsidRDefault="00E70780">
          <w:pPr>
            <w:pStyle w:val="LogoCaption"/>
          </w:pPr>
        </w:p>
      </w:tc>
      <w:tc>
        <w:tcPr>
          <w:tcW w:w="9368" w:type="dxa"/>
          <w:vAlign w:val="bottom"/>
        </w:tcPr>
        <w:p w14:paraId="7700D8BE" w14:textId="77777777" w:rsidR="00E70780" w:rsidRDefault="00E70780">
          <w:pPr>
            <w:pStyle w:val="Header"/>
          </w:pPr>
        </w:p>
      </w:tc>
    </w:tr>
    <w:tr w:rsidR="00E70780" w14:paraId="2CF901BA" w14:textId="77777777">
      <w:trPr>
        <w:gridAfter w:val="2"/>
        <w:wAfter w:w="720" w:type="dxa"/>
        <w:trHeight w:hRule="exact" w:val="680"/>
      </w:trPr>
      <w:tc>
        <w:tcPr>
          <w:tcW w:w="9368" w:type="dxa"/>
          <w:vAlign w:val="bottom"/>
        </w:tcPr>
        <w:p w14:paraId="55EDEA75" w14:textId="77777777" w:rsidR="00E70780" w:rsidRDefault="00E70780">
          <w:pPr>
            <w:pStyle w:val="LogoCaption"/>
          </w:pPr>
        </w:p>
      </w:tc>
      <w:tc>
        <w:tcPr>
          <w:tcW w:w="9368" w:type="dxa"/>
          <w:vAlign w:val="bottom"/>
        </w:tcPr>
        <w:p w14:paraId="23486FE2" w14:textId="77777777" w:rsidR="00E70780" w:rsidRDefault="00E70780">
          <w:pPr>
            <w:pStyle w:val="Header"/>
          </w:pPr>
        </w:p>
      </w:tc>
    </w:tr>
    <w:tr w:rsidR="00E70780" w14:paraId="028F315F" w14:textId="77777777">
      <w:trPr>
        <w:gridAfter w:val="2"/>
        <w:wAfter w:w="720" w:type="dxa"/>
        <w:trHeight w:hRule="exact" w:val="680"/>
      </w:trPr>
      <w:tc>
        <w:tcPr>
          <w:tcW w:w="9368" w:type="dxa"/>
          <w:vAlign w:val="bottom"/>
        </w:tcPr>
        <w:p w14:paraId="67C40121" w14:textId="77777777" w:rsidR="00E70780" w:rsidRDefault="00E70780">
          <w:pPr>
            <w:pStyle w:val="LogoCaption"/>
          </w:pPr>
        </w:p>
      </w:tc>
      <w:tc>
        <w:tcPr>
          <w:tcW w:w="9368" w:type="dxa"/>
          <w:vAlign w:val="bottom"/>
        </w:tcPr>
        <w:p w14:paraId="656C308B" w14:textId="77777777" w:rsidR="00E70780" w:rsidRDefault="00E70780">
          <w:pPr>
            <w:pStyle w:val="Header"/>
          </w:pPr>
        </w:p>
      </w:tc>
    </w:tr>
    <w:tr w:rsidR="00E70780" w14:paraId="0145ADCA" w14:textId="77777777">
      <w:trPr>
        <w:gridAfter w:val="2"/>
        <w:wAfter w:w="720" w:type="dxa"/>
        <w:trHeight w:hRule="exact" w:val="680"/>
      </w:trPr>
      <w:tc>
        <w:tcPr>
          <w:tcW w:w="9368" w:type="dxa"/>
          <w:vAlign w:val="bottom"/>
        </w:tcPr>
        <w:p w14:paraId="4A65BA11" w14:textId="77777777" w:rsidR="00E70780" w:rsidRDefault="00E70780">
          <w:pPr>
            <w:pStyle w:val="LogoCaption"/>
          </w:pPr>
        </w:p>
      </w:tc>
      <w:tc>
        <w:tcPr>
          <w:tcW w:w="9368" w:type="dxa"/>
          <w:vAlign w:val="bottom"/>
        </w:tcPr>
        <w:p w14:paraId="3B9FECA1" w14:textId="77777777" w:rsidR="00E70780" w:rsidRDefault="00E70780">
          <w:pPr>
            <w:pStyle w:val="Header"/>
          </w:pPr>
        </w:p>
      </w:tc>
    </w:tr>
    <w:tr w:rsidR="00E70780" w14:paraId="123BBF98" w14:textId="77777777">
      <w:trPr>
        <w:gridAfter w:val="2"/>
        <w:wAfter w:w="720" w:type="dxa"/>
        <w:trHeight w:hRule="exact" w:val="680"/>
      </w:trPr>
      <w:tc>
        <w:tcPr>
          <w:tcW w:w="9368" w:type="dxa"/>
          <w:vAlign w:val="bottom"/>
        </w:tcPr>
        <w:p w14:paraId="6928D4EE" w14:textId="77777777" w:rsidR="00E70780" w:rsidRDefault="00E70780">
          <w:pPr>
            <w:pStyle w:val="LogoCaption"/>
          </w:pPr>
        </w:p>
      </w:tc>
      <w:tc>
        <w:tcPr>
          <w:tcW w:w="9368" w:type="dxa"/>
          <w:vAlign w:val="bottom"/>
        </w:tcPr>
        <w:p w14:paraId="5E7D914A" w14:textId="77777777" w:rsidR="00E70780" w:rsidRDefault="00E70780">
          <w:pPr>
            <w:pStyle w:val="Header"/>
          </w:pPr>
        </w:p>
      </w:tc>
    </w:tr>
    <w:tr w:rsidR="00E70780" w14:paraId="42C873DD" w14:textId="77777777">
      <w:trPr>
        <w:gridAfter w:val="2"/>
        <w:wAfter w:w="720" w:type="dxa"/>
        <w:trHeight w:hRule="exact" w:val="680"/>
      </w:trPr>
      <w:tc>
        <w:tcPr>
          <w:tcW w:w="9368" w:type="dxa"/>
          <w:vAlign w:val="bottom"/>
        </w:tcPr>
        <w:p w14:paraId="1931D96D" w14:textId="77777777" w:rsidR="00E70780" w:rsidRDefault="00E70780">
          <w:pPr>
            <w:pStyle w:val="LogoCaption"/>
          </w:pPr>
        </w:p>
      </w:tc>
      <w:tc>
        <w:tcPr>
          <w:tcW w:w="9368" w:type="dxa"/>
          <w:vAlign w:val="bottom"/>
        </w:tcPr>
        <w:p w14:paraId="286EEEB6" w14:textId="77777777" w:rsidR="00E70780" w:rsidRDefault="00E70780">
          <w:pPr>
            <w:pStyle w:val="Header"/>
          </w:pPr>
        </w:p>
      </w:tc>
    </w:tr>
    <w:tr w:rsidR="00E70780" w14:paraId="118C0521" w14:textId="77777777">
      <w:trPr>
        <w:gridAfter w:val="2"/>
        <w:wAfter w:w="720" w:type="dxa"/>
        <w:trHeight w:hRule="exact" w:val="680"/>
      </w:trPr>
      <w:tc>
        <w:tcPr>
          <w:tcW w:w="9368" w:type="dxa"/>
          <w:vAlign w:val="bottom"/>
        </w:tcPr>
        <w:p w14:paraId="1F11C485" w14:textId="77777777" w:rsidR="00E70780" w:rsidRDefault="00E70780">
          <w:pPr>
            <w:pStyle w:val="LogoCaption"/>
          </w:pPr>
        </w:p>
      </w:tc>
      <w:tc>
        <w:tcPr>
          <w:tcW w:w="9368" w:type="dxa"/>
          <w:vAlign w:val="bottom"/>
        </w:tcPr>
        <w:p w14:paraId="07ACF6FD" w14:textId="77777777" w:rsidR="00E70780" w:rsidRDefault="00E70780">
          <w:pPr>
            <w:pStyle w:val="Header"/>
          </w:pPr>
        </w:p>
      </w:tc>
    </w:tr>
    <w:tr w:rsidR="00E70780" w14:paraId="0DA836E6" w14:textId="77777777">
      <w:trPr>
        <w:gridAfter w:val="2"/>
        <w:wAfter w:w="720" w:type="dxa"/>
        <w:trHeight w:hRule="exact" w:val="680"/>
      </w:trPr>
      <w:tc>
        <w:tcPr>
          <w:tcW w:w="9368" w:type="dxa"/>
          <w:vAlign w:val="bottom"/>
        </w:tcPr>
        <w:p w14:paraId="43AD85D3" w14:textId="77777777" w:rsidR="00E70780" w:rsidRDefault="00E70780">
          <w:pPr>
            <w:pStyle w:val="LogoCaption"/>
          </w:pPr>
        </w:p>
      </w:tc>
      <w:tc>
        <w:tcPr>
          <w:tcW w:w="9368" w:type="dxa"/>
          <w:vAlign w:val="bottom"/>
        </w:tcPr>
        <w:p w14:paraId="72F3CA63" w14:textId="77777777" w:rsidR="00E70780" w:rsidRDefault="00E70780">
          <w:pPr>
            <w:pStyle w:val="Header"/>
          </w:pPr>
        </w:p>
      </w:tc>
    </w:tr>
    <w:tr w:rsidR="00E70780" w14:paraId="7A446CC5" w14:textId="77777777">
      <w:trPr>
        <w:gridAfter w:val="2"/>
        <w:wAfter w:w="720" w:type="dxa"/>
        <w:trHeight w:hRule="exact" w:val="680"/>
      </w:trPr>
      <w:tc>
        <w:tcPr>
          <w:tcW w:w="9368" w:type="dxa"/>
          <w:vAlign w:val="bottom"/>
        </w:tcPr>
        <w:p w14:paraId="094EBDA5" w14:textId="77777777" w:rsidR="00E70780" w:rsidRDefault="00E70780">
          <w:pPr>
            <w:pStyle w:val="LogoCaption"/>
          </w:pPr>
        </w:p>
      </w:tc>
      <w:tc>
        <w:tcPr>
          <w:tcW w:w="9368" w:type="dxa"/>
          <w:vAlign w:val="bottom"/>
        </w:tcPr>
        <w:p w14:paraId="2CCE1D3D" w14:textId="77777777" w:rsidR="00E70780" w:rsidRDefault="00E70780">
          <w:pPr>
            <w:pStyle w:val="Header"/>
          </w:pPr>
        </w:p>
      </w:tc>
    </w:tr>
    <w:tr w:rsidR="00E70780" w14:paraId="05A637A3" w14:textId="77777777">
      <w:trPr>
        <w:gridAfter w:val="2"/>
        <w:wAfter w:w="720" w:type="dxa"/>
        <w:trHeight w:hRule="exact" w:val="680"/>
      </w:trPr>
      <w:tc>
        <w:tcPr>
          <w:tcW w:w="9368" w:type="dxa"/>
          <w:vAlign w:val="bottom"/>
        </w:tcPr>
        <w:p w14:paraId="2E0DC9F0" w14:textId="77777777" w:rsidR="00E70780" w:rsidRDefault="00E70780">
          <w:pPr>
            <w:pStyle w:val="LogoCaption"/>
          </w:pPr>
        </w:p>
      </w:tc>
      <w:tc>
        <w:tcPr>
          <w:tcW w:w="9368" w:type="dxa"/>
          <w:vAlign w:val="bottom"/>
        </w:tcPr>
        <w:p w14:paraId="6208C624" w14:textId="77777777" w:rsidR="00E70780" w:rsidRDefault="00E70780">
          <w:pPr>
            <w:pStyle w:val="Header"/>
          </w:pPr>
        </w:p>
      </w:tc>
    </w:tr>
    <w:tr w:rsidR="00E70780" w14:paraId="26D58130" w14:textId="77777777">
      <w:trPr>
        <w:gridAfter w:val="2"/>
        <w:wAfter w:w="720" w:type="dxa"/>
        <w:trHeight w:hRule="exact" w:val="680"/>
      </w:trPr>
      <w:tc>
        <w:tcPr>
          <w:tcW w:w="9368" w:type="dxa"/>
          <w:vAlign w:val="bottom"/>
        </w:tcPr>
        <w:p w14:paraId="54B1128C" w14:textId="77777777" w:rsidR="00E70780" w:rsidRDefault="00E70780">
          <w:pPr>
            <w:pStyle w:val="LogoCaption"/>
          </w:pPr>
        </w:p>
      </w:tc>
      <w:tc>
        <w:tcPr>
          <w:tcW w:w="9368" w:type="dxa"/>
          <w:vAlign w:val="bottom"/>
        </w:tcPr>
        <w:p w14:paraId="282176C1" w14:textId="77777777" w:rsidR="00E70780" w:rsidRDefault="00E70780">
          <w:pPr>
            <w:pStyle w:val="Header"/>
          </w:pPr>
        </w:p>
      </w:tc>
    </w:tr>
    <w:tr w:rsidR="00E70780" w14:paraId="183AB149" w14:textId="77777777">
      <w:trPr>
        <w:gridAfter w:val="2"/>
        <w:wAfter w:w="720" w:type="dxa"/>
        <w:trHeight w:hRule="exact" w:val="680"/>
      </w:trPr>
      <w:tc>
        <w:tcPr>
          <w:tcW w:w="9368" w:type="dxa"/>
          <w:vAlign w:val="bottom"/>
        </w:tcPr>
        <w:p w14:paraId="67C9D551" w14:textId="77777777" w:rsidR="00E70780" w:rsidRDefault="00E70780">
          <w:pPr>
            <w:pStyle w:val="LogoCaption"/>
          </w:pPr>
        </w:p>
      </w:tc>
      <w:tc>
        <w:tcPr>
          <w:tcW w:w="9368" w:type="dxa"/>
          <w:vAlign w:val="bottom"/>
        </w:tcPr>
        <w:p w14:paraId="45097E2F" w14:textId="77777777" w:rsidR="00E70780" w:rsidRDefault="00E70780">
          <w:pPr>
            <w:pStyle w:val="Header"/>
          </w:pPr>
        </w:p>
      </w:tc>
    </w:tr>
    <w:tr w:rsidR="00E70780" w14:paraId="140E0369" w14:textId="77777777">
      <w:trPr>
        <w:gridAfter w:val="2"/>
        <w:wAfter w:w="720" w:type="dxa"/>
        <w:trHeight w:hRule="exact" w:val="680"/>
      </w:trPr>
      <w:tc>
        <w:tcPr>
          <w:tcW w:w="9368" w:type="dxa"/>
          <w:vAlign w:val="bottom"/>
        </w:tcPr>
        <w:p w14:paraId="1EAFF9B0" w14:textId="77777777" w:rsidR="00E70780" w:rsidRDefault="00E70780">
          <w:pPr>
            <w:pStyle w:val="LogoCaption"/>
          </w:pPr>
        </w:p>
      </w:tc>
      <w:tc>
        <w:tcPr>
          <w:tcW w:w="9368" w:type="dxa"/>
          <w:vAlign w:val="bottom"/>
        </w:tcPr>
        <w:p w14:paraId="600AA94E" w14:textId="77777777" w:rsidR="00E70780" w:rsidRDefault="00E70780">
          <w:pPr>
            <w:pStyle w:val="Header"/>
          </w:pPr>
        </w:p>
      </w:tc>
    </w:tr>
    <w:tr w:rsidR="00E70780" w14:paraId="55E1A64D" w14:textId="77777777">
      <w:trPr>
        <w:gridAfter w:val="2"/>
        <w:wAfter w:w="720" w:type="dxa"/>
        <w:trHeight w:hRule="exact" w:val="680"/>
      </w:trPr>
      <w:tc>
        <w:tcPr>
          <w:tcW w:w="9368" w:type="dxa"/>
          <w:vAlign w:val="bottom"/>
        </w:tcPr>
        <w:p w14:paraId="78A58019" w14:textId="77777777" w:rsidR="00E70780" w:rsidRDefault="00E70780">
          <w:pPr>
            <w:pStyle w:val="LogoCaption"/>
          </w:pPr>
        </w:p>
      </w:tc>
      <w:tc>
        <w:tcPr>
          <w:tcW w:w="9368" w:type="dxa"/>
          <w:vAlign w:val="bottom"/>
        </w:tcPr>
        <w:p w14:paraId="00303EB0" w14:textId="77777777" w:rsidR="00E70780" w:rsidRDefault="00E70780">
          <w:pPr>
            <w:pStyle w:val="Header"/>
          </w:pPr>
        </w:p>
      </w:tc>
    </w:tr>
    <w:tr w:rsidR="00E70780" w14:paraId="673BD4B7" w14:textId="77777777">
      <w:trPr>
        <w:gridAfter w:val="2"/>
        <w:wAfter w:w="720" w:type="dxa"/>
        <w:trHeight w:hRule="exact" w:val="680"/>
      </w:trPr>
      <w:tc>
        <w:tcPr>
          <w:tcW w:w="9368" w:type="dxa"/>
          <w:vAlign w:val="bottom"/>
        </w:tcPr>
        <w:p w14:paraId="4CB5B2F0" w14:textId="77777777" w:rsidR="00E70780" w:rsidRDefault="00E70780">
          <w:pPr>
            <w:pStyle w:val="LogoCaption"/>
          </w:pPr>
        </w:p>
      </w:tc>
      <w:tc>
        <w:tcPr>
          <w:tcW w:w="9368" w:type="dxa"/>
          <w:vAlign w:val="bottom"/>
        </w:tcPr>
        <w:p w14:paraId="719E76AE" w14:textId="77777777" w:rsidR="00E70780" w:rsidRDefault="00E70780">
          <w:pPr>
            <w:pStyle w:val="Header"/>
          </w:pPr>
        </w:p>
      </w:tc>
    </w:tr>
    <w:tr w:rsidR="00E70780" w14:paraId="3225C529" w14:textId="77777777">
      <w:trPr>
        <w:gridAfter w:val="2"/>
        <w:wAfter w:w="720" w:type="dxa"/>
        <w:trHeight w:hRule="exact" w:val="680"/>
      </w:trPr>
      <w:tc>
        <w:tcPr>
          <w:tcW w:w="9368" w:type="dxa"/>
          <w:vAlign w:val="bottom"/>
        </w:tcPr>
        <w:p w14:paraId="7D5C52B5" w14:textId="77777777" w:rsidR="00E70780" w:rsidRDefault="00E70780">
          <w:pPr>
            <w:pStyle w:val="LogoCaption"/>
          </w:pPr>
        </w:p>
      </w:tc>
      <w:tc>
        <w:tcPr>
          <w:tcW w:w="9368" w:type="dxa"/>
          <w:vAlign w:val="bottom"/>
        </w:tcPr>
        <w:p w14:paraId="59DDEEFA" w14:textId="77777777" w:rsidR="00E70780" w:rsidRDefault="00E70780">
          <w:pPr>
            <w:pStyle w:val="Header"/>
          </w:pPr>
        </w:p>
      </w:tc>
    </w:tr>
    <w:tr w:rsidR="00E70780" w14:paraId="3B72E0EC" w14:textId="77777777">
      <w:trPr>
        <w:gridAfter w:val="2"/>
        <w:wAfter w:w="720" w:type="dxa"/>
        <w:trHeight w:hRule="exact" w:val="680"/>
      </w:trPr>
      <w:tc>
        <w:tcPr>
          <w:tcW w:w="9368" w:type="dxa"/>
          <w:vAlign w:val="bottom"/>
        </w:tcPr>
        <w:p w14:paraId="6E0995A7" w14:textId="77777777" w:rsidR="00E70780" w:rsidRDefault="00E70780">
          <w:pPr>
            <w:pStyle w:val="LogoCaption"/>
          </w:pPr>
        </w:p>
      </w:tc>
      <w:tc>
        <w:tcPr>
          <w:tcW w:w="9368" w:type="dxa"/>
          <w:vAlign w:val="bottom"/>
        </w:tcPr>
        <w:p w14:paraId="00BF06C2" w14:textId="77777777" w:rsidR="00E70780" w:rsidRDefault="00E70780">
          <w:pPr>
            <w:pStyle w:val="Header"/>
          </w:pPr>
        </w:p>
      </w:tc>
    </w:tr>
    <w:tr w:rsidR="00E70780" w14:paraId="0C1ED814" w14:textId="77777777">
      <w:trPr>
        <w:gridAfter w:val="2"/>
        <w:wAfter w:w="720" w:type="dxa"/>
        <w:trHeight w:hRule="exact" w:val="680"/>
      </w:trPr>
      <w:tc>
        <w:tcPr>
          <w:tcW w:w="9368" w:type="dxa"/>
          <w:vAlign w:val="bottom"/>
        </w:tcPr>
        <w:p w14:paraId="412B8A2A" w14:textId="77777777" w:rsidR="00E70780" w:rsidRDefault="00E70780">
          <w:pPr>
            <w:pStyle w:val="LogoCaption"/>
          </w:pPr>
        </w:p>
      </w:tc>
      <w:tc>
        <w:tcPr>
          <w:tcW w:w="9368" w:type="dxa"/>
          <w:vAlign w:val="bottom"/>
        </w:tcPr>
        <w:p w14:paraId="3E6036B0" w14:textId="77777777" w:rsidR="00E70780" w:rsidRDefault="00E70780">
          <w:pPr>
            <w:pStyle w:val="Header"/>
          </w:pPr>
        </w:p>
      </w:tc>
    </w:tr>
    <w:tr w:rsidR="00E70780" w14:paraId="65912B4C" w14:textId="77777777">
      <w:trPr>
        <w:gridAfter w:val="2"/>
        <w:wAfter w:w="720" w:type="dxa"/>
        <w:trHeight w:hRule="exact" w:val="680"/>
      </w:trPr>
      <w:tc>
        <w:tcPr>
          <w:tcW w:w="9368" w:type="dxa"/>
          <w:vAlign w:val="bottom"/>
        </w:tcPr>
        <w:p w14:paraId="16543E73" w14:textId="77777777" w:rsidR="00E70780" w:rsidRDefault="00E70780">
          <w:pPr>
            <w:pStyle w:val="LogoCaption"/>
          </w:pPr>
        </w:p>
      </w:tc>
      <w:tc>
        <w:tcPr>
          <w:tcW w:w="9368" w:type="dxa"/>
          <w:vAlign w:val="bottom"/>
        </w:tcPr>
        <w:p w14:paraId="38EC8AAF" w14:textId="77777777" w:rsidR="00E70780" w:rsidRDefault="00E70780">
          <w:pPr>
            <w:pStyle w:val="Header"/>
          </w:pPr>
        </w:p>
      </w:tc>
    </w:tr>
    <w:tr w:rsidR="00E70780" w14:paraId="04DDCB4D" w14:textId="77777777">
      <w:trPr>
        <w:gridAfter w:val="2"/>
        <w:wAfter w:w="720" w:type="dxa"/>
        <w:trHeight w:hRule="exact" w:val="680"/>
      </w:trPr>
      <w:tc>
        <w:tcPr>
          <w:tcW w:w="9368" w:type="dxa"/>
          <w:vAlign w:val="bottom"/>
        </w:tcPr>
        <w:p w14:paraId="0D36E6A4" w14:textId="77777777" w:rsidR="00E70780" w:rsidRDefault="00E70780">
          <w:pPr>
            <w:pStyle w:val="LogoCaption"/>
          </w:pPr>
        </w:p>
      </w:tc>
      <w:tc>
        <w:tcPr>
          <w:tcW w:w="9368" w:type="dxa"/>
          <w:vAlign w:val="bottom"/>
        </w:tcPr>
        <w:p w14:paraId="0E3AE7DD" w14:textId="77777777" w:rsidR="00E70780" w:rsidRDefault="00E70780">
          <w:pPr>
            <w:pStyle w:val="Header"/>
          </w:pPr>
        </w:p>
      </w:tc>
    </w:tr>
    <w:tr w:rsidR="00E70780" w14:paraId="62880ABE" w14:textId="77777777">
      <w:trPr>
        <w:gridAfter w:val="2"/>
        <w:wAfter w:w="720" w:type="dxa"/>
        <w:trHeight w:hRule="exact" w:val="680"/>
      </w:trPr>
      <w:tc>
        <w:tcPr>
          <w:tcW w:w="9368" w:type="dxa"/>
          <w:vAlign w:val="bottom"/>
        </w:tcPr>
        <w:p w14:paraId="4BCCFD6C" w14:textId="77777777" w:rsidR="00E70780" w:rsidRDefault="00E70780">
          <w:pPr>
            <w:pStyle w:val="LogoCaption"/>
          </w:pPr>
        </w:p>
      </w:tc>
      <w:tc>
        <w:tcPr>
          <w:tcW w:w="9368" w:type="dxa"/>
          <w:vAlign w:val="bottom"/>
        </w:tcPr>
        <w:p w14:paraId="1222F7C5" w14:textId="77777777" w:rsidR="00E70780" w:rsidRDefault="00E70780">
          <w:pPr>
            <w:pStyle w:val="Header"/>
          </w:pPr>
        </w:p>
      </w:tc>
    </w:tr>
    <w:tr w:rsidR="00E70780" w14:paraId="09E18542" w14:textId="77777777">
      <w:trPr>
        <w:gridAfter w:val="2"/>
        <w:wAfter w:w="720" w:type="dxa"/>
        <w:trHeight w:hRule="exact" w:val="680"/>
      </w:trPr>
      <w:tc>
        <w:tcPr>
          <w:tcW w:w="9368" w:type="dxa"/>
          <w:vAlign w:val="bottom"/>
        </w:tcPr>
        <w:p w14:paraId="1811147C" w14:textId="77777777" w:rsidR="00E70780" w:rsidRDefault="00E70780">
          <w:pPr>
            <w:pStyle w:val="LogoCaption"/>
          </w:pPr>
        </w:p>
      </w:tc>
      <w:tc>
        <w:tcPr>
          <w:tcW w:w="9368" w:type="dxa"/>
          <w:vAlign w:val="bottom"/>
        </w:tcPr>
        <w:p w14:paraId="624B9D61" w14:textId="77777777" w:rsidR="00E70780" w:rsidRDefault="00E70780">
          <w:pPr>
            <w:pStyle w:val="Header"/>
          </w:pPr>
        </w:p>
      </w:tc>
    </w:tr>
    <w:tr w:rsidR="00E70780" w14:paraId="7CA93C1E" w14:textId="77777777">
      <w:trPr>
        <w:gridAfter w:val="2"/>
        <w:wAfter w:w="720" w:type="dxa"/>
        <w:trHeight w:hRule="exact" w:val="680"/>
      </w:trPr>
      <w:tc>
        <w:tcPr>
          <w:tcW w:w="9368" w:type="dxa"/>
          <w:vAlign w:val="bottom"/>
        </w:tcPr>
        <w:p w14:paraId="2BC1E17C" w14:textId="77777777" w:rsidR="00E70780" w:rsidRDefault="00E70780">
          <w:pPr>
            <w:pStyle w:val="LogoCaption"/>
          </w:pPr>
        </w:p>
      </w:tc>
      <w:tc>
        <w:tcPr>
          <w:tcW w:w="9368" w:type="dxa"/>
          <w:vAlign w:val="bottom"/>
        </w:tcPr>
        <w:p w14:paraId="47F427D7" w14:textId="77777777" w:rsidR="00E70780" w:rsidRDefault="00E70780">
          <w:pPr>
            <w:pStyle w:val="Header"/>
          </w:pPr>
        </w:p>
      </w:tc>
    </w:tr>
    <w:tr w:rsidR="00E70780" w14:paraId="6C49E9F7" w14:textId="77777777">
      <w:trPr>
        <w:gridAfter w:val="2"/>
        <w:wAfter w:w="720" w:type="dxa"/>
        <w:trHeight w:hRule="exact" w:val="680"/>
      </w:trPr>
      <w:tc>
        <w:tcPr>
          <w:tcW w:w="9368" w:type="dxa"/>
          <w:vAlign w:val="bottom"/>
        </w:tcPr>
        <w:p w14:paraId="03744303" w14:textId="77777777" w:rsidR="00E70780" w:rsidRDefault="00E70780">
          <w:pPr>
            <w:pStyle w:val="LogoCaption"/>
          </w:pPr>
        </w:p>
      </w:tc>
      <w:tc>
        <w:tcPr>
          <w:tcW w:w="9368" w:type="dxa"/>
          <w:vAlign w:val="bottom"/>
        </w:tcPr>
        <w:p w14:paraId="1E3B8429" w14:textId="77777777" w:rsidR="00E70780" w:rsidRDefault="00E70780">
          <w:pPr>
            <w:pStyle w:val="Header"/>
          </w:pPr>
        </w:p>
      </w:tc>
    </w:tr>
    <w:tr w:rsidR="00E70780" w14:paraId="1858116C" w14:textId="77777777">
      <w:trPr>
        <w:gridAfter w:val="2"/>
        <w:wAfter w:w="720" w:type="dxa"/>
        <w:trHeight w:hRule="exact" w:val="680"/>
      </w:trPr>
      <w:tc>
        <w:tcPr>
          <w:tcW w:w="9368" w:type="dxa"/>
          <w:vAlign w:val="bottom"/>
        </w:tcPr>
        <w:p w14:paraId="6AA19719" w14:textId="77777777" w:rsidR="00E70780" w:rsidRDefault="00E70780">
          <w:pPr>
            <w:pStyle w:val="LogoCaption"/>
          </w:pPr>
        </w:p>
      </w:tc>
      <w:tc>
        <w:tcPr>
          <w:tcW w:w="9368" w:type="dxa"/>
          <w:vAlign w:val="bottom"/>
        </w:tcPr>
        <w:p w14:paraId="542E895A" w14:textId="77777777" w:rsidR="00E70780" w:rsidRDefault="00E70780">
          <w:pPr>
            <w:pStyle w:val="Header"/>
          </w:pPr>
        </w:p>
      </w:tc>
    </w:tr>
    <w:tr w:rsidR="00E70780" w14:paraId="061581E8" w14:textId="77777777">
      <w:trPr>
        <w:gridAfter w:val="2"/>
        <w:wAfter w:w="720" w:type="dxa"/>
        <w:trHeight w:hRule="exact" w:val="680"/>
      </w:trPr>
      <w:tc>
        <w:tcPr>
          <w:tcW w:w="9368" w:type="dxa"/>
          <w:vAlign w:val="bottom"/>
        </w:tcPr>
        <w:p w14:paraId="05A119E7" w14:textId="77777777" w:rsidR="00E70780" w:rsidRDefault="00E70780">
          <w:pPr>
            <w:pStyle w:val="LogoCaption"/>
          </w:pPr>
        </w:p>
      </w:tc>
      <w:tc>
        <w:tcPr>
          <w:tcW w:w="9368" w:type="dxa"/>
          <w:vAlign w:val="bottom"/>
        </w:tcPr>
        <w:p w14:paraId="106B7934" w14:textId="77777777" w:rsidR="00E70780" w:rsidRDefault="00E70780">
          <w:pPr>
            <w:pStyle w:val="Header"/>
          </w:pPr>
        </w:p>
      </w:tc>
    </w:tr>
    <w:tr w:rsidR="00E70780" w14:paraId="3508B3C7" w14:textId="77777777">
      <w:trPr>
        <w:gridAfter w:val="2"/>
        <w:wAfter w:w="720" w:type="dxa"/>
        <w:trHeight w:hRule="exact" w:val="680"/>
      </w:trPr>
      <w:tc>
        <w:tcPr>
          <w:tcW w:w="9368" w:type="dxa"/>
          <w:vAlign w:val="bottom"/>
        </w:tcPr>
        <w:p w14:paraId="022555BC" w14:textId="77777777" w:rsidR="00E70780" w:rsidRDefault="00E70780">
          <w:pPr>
            <w:pStyle w:val="LogoCaption"/>
          </w:pPr>
        </w:p>
      </w:tc>
      <w:tc>
        <w:tcPr>
          <w:tcW w:w="9368" w:type="dxa"/>
          <w:vAlign w:val="bottom"/>
        </w:tcPr>
        <w:p w14:paraId="6D56C677" w14:textId="77777777" w:rsidR="00E70780" w:rsidRDefault="00E70780">
          <w:pPr>
            <w:pStyle w:val="Header"/>
          </w:pPr>
        </w:p>
      </w:tc>
    </w:tr>
    <w:tr w:rsidR="00E70780" w14:paraId="7BEEB0B6" w14:textId="77777777">
      <w:trPr>
        <w:gridAfter w:val="2"/>
        <w:wAfter w:w="720" w:type="dxa"/>
        <w:trHeight w:hRule="exact" w:val="680"/>
      </w:trPr>
      <w:tc>
        <w:tcPr>
          <w:tcW w:w="9368" w:type="dxa"/>
          <w:vAlign w:val="bottom"/>
        </w:tcPr>
        <w:p w14:paraId="29E59D1B" w14:textId="77777777" w:rsidR="00E70780" w:rsidRDefault="00E70780">
          <w:pPr>
            <w:pStyle w:val="LogoCaption"/>
          </w:pPr>
        </w:p>
      </w:tc>
      <w:tc>
        <w:tcPr>
          <w:tcW w:w="9368" w:type="dxa"/>
          <w:vAlign w:val="bottom"/>
        </w:tcPr>
        <w:p w14:paraId="68C8D70B" w14:textId="77777777" w:rsidR="00E70780" w:rsidRDefault="00E70780">
          <w:pPr>
            <w:pStyle w:val="Header"/>
          </w:pPr>
        </w:p>
      </w:tc>
    </w:tr>
    <w:tr w:rsidR="00E70780" w14:paraId="1440ACBB" w14:textId="77777777">
      <w:trPr>
        <w:gridAfter w:val="2"/>
        <w:wAfter w:w="720" w:type="dxa"/>
        <w:trHeight w:hRule="exact" w:val="680"/>
      </w:trPr>
      <w:tc>
        <w:tcPr>
          <w:tcW w:w="9368" w:type="dxa"/>
          <w:vAlign w:val="bottom"/>
        </w:tcPr>
        <w:p w14:paraId="0EFE2FA7" w14:textId="77777777" w:rsidR="00E70780" w:rsidRDefault="00E70780">
          <w:pPr>
            <w:pStyle w:val="LogoCaption"/>
          </w:pPr>
        </w:p>
      </w:tc>
      <w:tc>
        <w:tcPr>
          <w:tcW w:w="9368" w:type="dxa"/>
          <w:vAlign w:val="bottom"/>
        </w:tcPr>
        <w:p w14:paraId="4876E51F" w14:textId="77777777" w:rsidR="00E70780" w:rsidRDefault="00E70780">
          <w:pPr>
            <w:pStyle w:val="Header"/>
          </w:pPr>
        </w:p>
      </w:tc>
    </w:tr>
    <w:tr w:rsidR="00E70780" w14:paraId="0E08E2FD" w14:textId="77777777">
      <w:trPr>
        <w:gridAfter w:val="2"/>
        <w:wAfter w:w="720" w:type="dxa"/>
        <w:trHeight w:hRule="exact" w:val="680"/>
      </w:trPr>
      <w:tc>
        <w:tcPr>
          <w:tcW w:w="9368" w:type="dxa"/>
          <w:vAlign w:val="bottom"/>
        </w:tcPr>
        <w:p w14:paraId="102F4CF1" w14:textId="77777777" w:rsidR="00E70780" w:rsidRDefault="00E70780">
          <w:pPr>
            <w:pStyle w:val="LogoCaption"/>
          </w:pPr>
        </w:p>
      </w:tc>
      <w:tc>
        <w:tcPr>
          <w:tcW w:w="9368" w:type="dxa"/>
          <w:vAlign w:val="bottom"/>
        </w:tcPr>
        <w:p w14:paraId="01A76636" w14:textId="77777777" w:rsidR="00E70780" w:rsidRDefault="00E70780">
          <w:pPr>
            <w:pStyle w:val="Header"/>
          </w:pPr>
        </w:p>
      </w:tc>
    </w:tr>
    <w:tr w:rsidR="00E70780" w14:paraId="49CECFFB" w14:textId="77777777">
      <w:trPr>
        <w:gridAfter w:val="2"/>
        <w:wAfter w:w="720" w:type="dxa"/>
        <w:trHeight w:hRule="exact" w:val="680"/>
      </w:trPr>
      <w:tc>
        <w:tcPr>
          <w:tcW w:w="9368" w:type="dxa"/>
          <w:vAlign w:val="bottom"/>
        </w:tcPr>
        <w:p w14:paraId="05F8AE53" w14:textId="77777777" w:rsidR="00E70780" w:rsidRDefault="00E70780">
          <w:pPr>
            <w:pStyle w:val="LogoCaption"/>
          </w:pPr>
        </w:p>
      </w:tc>
      <w:tc>
        <w:tcPr>
          <w:tcW w:w="9368" w:type="dxa"/>
          <w:vAlign w:val="bottom"/>
        </w:tcPr>
        <w:p w14:paraId="30445DCA" w14:textId="77777777" w:rsidR="00E70780" w:rsidRDefault="00E70780">
          <w:pPr>
            <w:pStyle w:val="Header"/>
          </w:pPr>
        </w:p>
      </w:tc>
    </w:tr>
    <w:tr w:rsidR="00E70780" w14:paraId="14B1630F" w14:textId="77777777">
      <w:trPr>
        <w:gridAfter w:val="2"/>
        <w:wAfter w:w="720" w:type="dxa"/>
        <w:trHeight w:hRule="exact" w:val="680"/>
      </w:trPr>
      <w:tc>
        <w:tcPr>
          <w:tcW w:w="9368" w:type="dxa"/>
          <w:vAlign w:val="bottom"/>
        </w:tcPr>
        <w:p w14:paraId="1E0DBE38" w14:textId="77777777" w:rsidR="00E70780" w:rsidRDefault="00E70780">
          <w:pPr>
            <w:pStyle w:val="LogoCaption"/>
          </w:pPr>
        </w:p>
      </w:tc>
      <w:tc>
        <w:tcPr>
          <w:tcW w:w="9368" w:type="dxa"/>
          <w:vAlign w:val="bottom"/>
        </w:tcPr>
        <w:p w14:paraId="1047270A" w14:textId="77777777" w:rsidR="00E70780" w:rsidRDefault="00E70780">
          <w:pPr>
            <w:pStyle w:val="Header"/>
          </w:pPr>
        </w:p>
      </w:tc>
    </w:tr>
    <w:tr w:rsidR="00E70780" w14:paraId="09EA9F9C" w14:textId="77777777">
      <w:trPr>
        <w:gridAfter w:val="2"/>
        <w:wAfter w:w="720" w:type="dxa"/>
        <w:trHeight w:hRule="exact" w:val="680"/>
      </w:trPr>
      <w:tc>
        <w:tcPr>
          <w:tcW w:w="9368" w:type="dxa"/>
          <w:vAlign w:val="bottom"/>
        </w:tcPr>
        <w:p w14:paraId="7431E14E" w14:textId="77777777" w:rsidR="00E70780" w:rsidRDefault="00E70780">
          <w:pPr>
            <w:pStyle w:val="LogoCaption"/>
          </w:pPr>
        </w:p>
      </w:tc>
      <w:tc>
        <w:tcPr>
          <w:tcW w:w="9368" w:type="dxa"/>
          <w:vAlign w:val="bottom"/>
        </w:tcPr>
        <w:p w14:paraId="389D69A5" w14:textId="77777777" w:rsidR="00E70780" w:rsidRDefault="00E70780">
          <w:pPr>
            <w:pStyle w:val="Header"/>
          </w:pPr>
        </w:p>
      </w:tc>
    </w:tr>
    <w:tr w:rsidR="00E70780" w14:paraId="40CDD361" w14:textId="77777777">
      <w:trPr>
        <w:gridAfter w:val="2"/>
        <w:wAfter w:w="360" w:type="dxa"/>
        <w:trHeight w:hRule="exact" w:val="680"/>
      </w:trPr>
      <w:tc>
        <w:tcPr>
          <w:tcW w:w="9368" w:type="dxa"/>
          <w:vAlign w:val="bottom"/>
        </w:tcPr>
        <w:p w14:paraId="08F9CDC9" w14:textId="77777777" w:rsidR="00E70780" w:rsidRDefault="00E70780">
          <w:pPr>
            <w:pStyle w:val="LogoCaption"/>
          </w:pPr>
        </w:p>
      </w:tc>
      <w:tc>
        <w:tcPr>
          <w:tcW w:w="9368" w:type="dxa"/>
          <w:vAlign w:val="bottom"/>
        </w:tcPr>
        <w:p w14:paraId="72584EA4" w14:textId="77777777" w:rsidR="00E70780" w:rsidRDefault="00E70780">
          <w:pPr>
            <w:pStyle w:val="Header"/>
          </w:pPr>
        </w:p>
      </w:tc>
    </w:tr>
    <w:tr w:rsidR="00E70780" w14:paraId="2E8D5FE1" w14:textId="77777777">
      <w:trPr>
        <w:gridAfter w:val="2"/>
        <w:wAfter w:w="720" w:type="dxa"/>
        <w:trHeight w:hRule="exact" w:val="680"/>
      </w:trPr>
      <w:tc>
        <w:tcPr>
          <w:tcW w:w="9368" w:type="dxa"/>
          <w:vAlign w:val="bottom"/>
        </w:tcPr>
        <w:p w14:paraId="3332F5FF" w14:textId="77777777" w:rsidR="00E70780" w:rsidRDefault="00E70780">
          <w:pPr>
            <w:pStyle w:val="LogoCaption"/>
          </w:pPr>
        </w:p>
      </w:tc>
      <w:tc>
        <w:tcPr>
          <w:tcW w:w="9368" w:type="dxa"/>
          <w:vAlign w:val="bottom"/>
        </w:tcPr>
        <w:p w14:paraId="45141599" w14:textId="77777777" w:rsidR="00E70780" w:rsidRDefault="00E70780">
          <w:pPr>
            <w:pStyle w:val="Header"/>
          </w:pPr>
        </w:p>
      </w:tc>
    </w:tr>
    <w:tr w:rsidR="00E70780" w14:paraId="618CEE98" w14:textId="77777777">
      <w:trPr>
        <w:gridAfter w:val="2"/>
        <w:wAfter w:w="720" w:type="dxa"/>
        <w:trHeight w:hRule="exact" w:val="680"/>
      </w:trPr>
      <w:tc>
        <w:tcPr>
          <w:tcW w:w="9368" w:type="dxa"/>
          <w:vAlign w:val="bottom"/>
        </w:tcPr>
        <w:p w14:paraId="00A417A7" w14:textId="77777777" w:rsidR="00E70780" w:rsidRDefault="00E70780">
          <w:pPr>
            <w:pStyle w:val="LogoCaption"/>
          </w:pPr>
        </w:p>
      </w:tc>
      <w:tc>
        <w:tcPr>
          <w:tcW w:w="9368" w:type="dxa"/>
          <w:vAlign w:val="bottom"/>
        </w:tcPr>
        <w:p w14:paraId="322C1E23" w14:textId="77777777" w:rsidR="00E70780" w:rsidRDefault="00E70780">
          <w:pPr>
            <w:pStyle w:val="Header"/>
          </w:pPr>
        </w:p>
      </w:tc>
    </w:tr>
    <w:tr w:rsidR="00E70780" w14:paraId="3C925756" w14:textId="77777777">
      <w:trPr>
        <w:gridAfter w:val="2"/>
        <w:wAfter w:w="720" w:type="dxa"/>
        <w:trHeight w:hRule="exact" w:val="680"/>
      </w:trPr>
      <w:tc>
        <w:tcPr>
          <w:tcW w:w="9368" w:type="dxa"/>
          <w:vAlign w:val="bottom"/>
        </w:tcPr>
        <w:p w14:paraId="76AA264D" w14:textId="77777777" w:rsidR="00E70780" w:rsidRDefault="00E70780">
          <w:pPr>
            <w:pStyle w:val="LogoCaption"/>
          </w:pPr>
        </w:p>
      </w:tc>
      <w:tc>
        <w:tcPr>
          <w:tcW w:w="9368" w:type="dxa"/>
          <w:vAlign w:val="bottom"/>
        </w:tcPr>
        <w:p w14:paraId="788C61D6" w14:textId="77777777" w:rsidR="00E70780" w:rsidRDefault="00E70780">
          <w:pPr>
            <w:pStyle w:val="Header"/>
          </w:pPr>
        </w:p>
      </w:tc>
    </w:tr>
    <w:tr w:rsidR="00E70780" w14:paraId="1BD556EE" w14:textId="77777777">
      <w:trPr>
        <w:gridAfter w:val="2"/>
        <w:wAfter w:w="720" w:type="dxa"/>
        <w:trHeight w:hRule="exact" w:val="680"/>
      </w:trPr>
      <w:tc>
        <w:tcPr>
          <w:tcW w:w="9368" w:type="dxa"/>
          <w:vAlign w:val="bottom"/>
        </w:tcPr>
        <w:p w14:paraId="552D5D2D" w14:textId="77777777" w:rsidR="00E70780" w:rsidRDefault="00E70780">
          <w:pPr>
            <w:pStyle w:val="LogoCaption"/>
          </w:pPr>
        </w:p>
      </w:tc>
      <w:tc>
        <w:tcPr>
          <w:tcW w:w="9368" w:type="dxa"/>
          <w:vAlign w:val="bottom"/>
        </w:tcPr>
        <w:p w14:paraId="485C6682" w14:textId="77777777" w:rsidR="00E70780" w:rsidRDefault="00E70780">
          <w:pPr>
            <w:pStyle w:val="Header"/>
          </w:pPr>
        </w:p>
      </w:tc>
    </w:tr>
    <w:tr w:rsidR="00E70780" w14:paraId="7375B215" w14:textId="77777777">
      <w:trPr>
        <w:gridAfter w:val="2"/>
        <w:wAfter w:w="720" w:type="dxa"/>
        <w:trHeight w:hRule="exact" w:val="680"/>
      </w:trPr>
      <w:tc>
        <w:tcPr>
          <w:tcW w:w="9368" w:type="dxa"/>
          <w:vAlign w:val="bottom"/>
        </w:tcPr>
        <w:p w14:paraId="6274A9CC" w14:textId="77777777" w:rsidR="00E70780" w:rsidRDefault="00E70780">
          <w:pPr>
            <w:pStyle w:val="LogoCaption"/>
          </w:pPr>
        </w:p>
      </w:tc>
      <w:tc>
        <w:tcPr>
          <w:tcW w:w="9368" w:type="dxa"/>
          <w:vAlign w:val="bottom"/>
        </w:tcPr>
        <w:p w14:paraId="30A2DFEF" w14:textId="77777777" w:rsidR="00E70780" w:rsidRDefault="00E70780">
          <w:pPr>
            <w:pStyle w:val="Header"/>
          </w:pPr>
        </w:p>
      </w:tc>
    </w:tr>
    <w:tr w:rsidR="00E70780" w14:paraId="64DDCBC1" w14:textId="77777777">
      <w:trPr>
        <w:gridAfter w:val="2"/>
        <w:wAfter w:w="720" w:type="dxa"/>
        <w:trHeight w:hRule="exact" w:val="680"/>
      </w:trPr>
      <w:tc>
        <w:tcPr>
          <w:tcW w:w="9368" w:type="dxa"/>
          <w:vAlign w:val="bottom"/>
        </w:tcPr>
        <w:p w14:paraId="053DBCCE" w14:textId="77777777" w:rsidR="00E70780" w:rsidRDefault="00E70780">
          <w:pPr>
            <w:pStyle w:val="LogoCaption"/>
          </w:pPr>
        </w:p>
      </w:tc>
      <w:tc>
        <w:tcPr>
          <w:tcW w:w="9368" w:type="dxa"/>
          <w:vAlign w:val="bottom"/>
        </w:tcPr>
        <w:p w14:paraId="2C80D0FA" w14:textId="77777777" w:rsidR="00E70780" w:rsidRDefault="00E70780">
          <w:pPr>
            <w:pStyle w:val="Header"/>
          </w:pPr>
        </w:p>
      </w:tc>
    </w:tr>
    <w:tr w:rsidR="00E70780" w14:paraId="25263E55" w14:textId="77777777">
      <w:trPr>
        <w:gridAfter w:val="2"/>
        <w:wAfter w:w="720" w:type="dxa"/>
        <w:trHeight w:hRule="exact" w:val="680"/>
      </w:trPr>
      <w:tc>
        <w:tcPr>
          <w:tcW w:w="9368" w:type="dxa"/>
          <w:vAlign w:val="bottom"/>
        </w:tcPr>
        <w:p w14:paraId="2BDE8926" w14:textId="77777777" w:rsidR="00E70780" w:rsidRDefault="00E70780">
          <w:pPr>
            <w:pStyle w:val="LogoCaption"/>
          </w:pPr>
        </w:p>
      </w:tc>
      <w:tc>
        <w:tcPr>
          <w:tcW w:w="9368" w:type="dxa"/>
          <w:vAlign w:val="bottom"/>
        </w:tcPr>
        <w:p w14:paraId="13404F13" w14:textId="77777777" w:rsidR="00E70780" w:rsidRDefault="00E70780">
          <w:pPr>
            <w:pStyle w:val="Header"/>
          </w:pPr>
        </w:p>
      </w:tc>
    </w:tr>
    <w:tr w:rsidR="00E70780" w14:paraId="0C36DDA9" w14:textId="77777777">
      <w:trPr>
        <w:gridAfter w:val="2"/>
        <w:wAfter w:w="720" w:type="dxa"/>
        <w:trHeight w:hRule="exact" w:val="680"/>
      </w:trPr>
      <w:tc>
        <w:tcPr>
          <w:tcW w:w="9368" w:type="dxa"/>
          <w:vAlign w:val="bottom"/>
        </w:tcPr>
        <w:p w14:paraId="4731FFB8" w14:textId="77777777" w:rsidR="00E70780" w:rsidRDefault="00E70780">
          <w:pPr>
            <w:pStyle w:val="LogoCaption"/>
          </w:pPr>
        </w:p>
      </w:tc>
      <w:tc>
        <w:tcPr>
          <w:tcW w:w="9368" w:type="dxa"/>
          <w:vAlign w:val="bottom"/>
        </w:tcPr>
        <w:p w14:paraId="642C2290" w14:textId="77777777" w:rsidR="00E70780" w:rsidRDefault="00E70780">
          <w:pPr>
            <w:pStyle w:val="Header"/>
          </w:pPr>
        </w:p>
      </w:tc>
    </w:tr>
    <w:tr w:rsidR="00E70780" w14:paraId="5E50868E" w14:textId="77777777">
      <w:trPr>
        <w:gridAfter w:val="2"/>
        <w:wAfter w:w="720" w:type="dxa"/>
        <w:trHeight w:hRule="exact" w:val="680"/>
      </w:trPr>
      <w:tc>
        <w:tcPr>
          <w:tcW w:w="9368" w:type="dxa"/>
          <w:vAlign w:val="bottom"/>
        </w:tcPr>
        <w:p w14:paraId="2FE24CB9" w14:textId="77777777" w:rsidR="00E70780" w:rsidRDefault="00E70780">
          <w:pPr>
            <w:pStyle w:val="LogoCaption"/>
          </w:pPr>
        </w:p>
      </w:tc>
      <w:tc>
        <w:tcPr>
          <w:tcW w:w="9368" w:type="dxa"/>
          <w:vAlign w:val="bottom"/>
        </w:tcPr>
        <w:p w14:paraId="17A6351E" w14:textId="77777777" w:rsidR="00E70780" w:rsidRDefault="00E70780">
          <w:pPr>
            <w:pStyle w:val="Header"/>
          </w:pPr>
        </w:p>
      </w:tc>
    </w:tr>
    <w:tr w:rsidR="00E70780" w14:paraId="6C52B062" w14:textId="77777777">
      <w:trPr>
        <w:gridAfter w:val="2"/>
        <w:wAfter w:w="720" w:type="dxa"/>
        <w:trHeight w:hRule="exact" w:val="680"/>
      </w:trPr>
      <w:tc>
        <w:tcPr>
          <w:tcW w:w="9368" w:type="dxa"/>
          <w:vAlign w:val="bottom"/>
        </w:tcPr>
        <w:p w14:paraId="5246DA70" w14:textId="77777777" w:rsidR="00E70780" w:rsidRDefault="00E70780">
          <w:pPr>
            <w:pStyle w:val="LogoCaption"/>
          </w:pPr>
        </w:p>
      </w:tc>
      <w:tc>
        <w:tcPr>
          <w:tcW w:w="9368" w:type="dxa"/>
          <w:vAlign w:val="bottom"/>
        </w:tcPr>
        <w:p w14:paraId="0336E743" w14:textId="77777777" w:rsidR="00E70780" w:rsidRDefault="00E70780">
          <w:pPr>
            <w:pStyle w:val="Header"/>
          </w:pPr>
        </w:p>
      </w:tc>
    </w:tr>
    <w:tr w:rsidR="00E70780" w14:paraId="487EEC75" w14:textId="77777777">
      <w:trPr>
        <w:gridAfter w:val="2"/>
        <w:wAfter w:w="720" w:type="dxa"/>
        <w:trHeight w:hRule="exact" w:val="680"/>
      </w:trPr>
      <w:tc>
        <w:tcPr>
          <w:tcW w:w="9368" w:type="dxa"/>
          <w:vAlign w:val="bottom"/>
        </w:tcPr>
        <w:p w14:paraId="3B457E8A" w14:textId="77777777" w:rsidR="00E70780" w:rsidRDefault="00E70780">
          <w:pPr>
            <w:pStyle w:val="LogoCaption"/>
          </w:pPr>
        </w:p>
      </w:tc>
      <w:tc>
        <w:tcPr>
          <w:tcW w:w="9368" w:type="dxa"/>
          <w:vAlign w:val="bottom"/>
        </w:tcPr>
        <w:p w14:paraId="741443EE" w14:textId="77777777" w:rsidR="00E70780" w:rsidRDefault="00E70780">
          <w:pPr>
            <w:pStyle w:val="Header"/>
          </w:pPr>
        </w:p>
      </w:tc>
    </w:tr>
    <w:tr w:rsidR="00E70780" w14:paraId="2BB66A8A" w14:textId="77777777">
      <w:trPr>
        <w:gridAfter w:val="2"/>
        <w:wAfter w:w="720" w:type="dxa"/>
        <w:trHeight w:hRule="exact" w:val="680"/>
      </w:trPr>
      <w:tc>
        <w:tcPr>
          <w:tcW w:w="9368" w:type="dxa"/>
          <w:vAlign w:val="bottom"/>
        </w:tcPr>
        <w:p w14:paraId="48422D07" w14:textId="77777777" w:rsidR="00E70780" w:rsidRDefault="00E70780">
          <w:pPr>
            <w:pStyle w:val="LogoCaption"/>
          </w:pPr>
        </w:p>
      </w:tc>
      <w:tc>
        <w:tcPr>
          <w:tcW w:w="9368" w:type="dxa"/>
          <w:vAlign w:val="bottom"/>
        </w:tcPr>
        <w:p w14:paraId="2DC64E4B" w14:textId="77777777" w:rsidR="00E70780" w:rsidRDefault="00E70780">
          <w:pPr>
            <w:pStyle w:val="Header"/>
          </w:pPr>
        </w:p>
      </w:tc>
    </w:tr>
    <w:tr w:rsidR="00E70780" w14:paraId="36F5E623" w14:textId="77777777">
      <w:trPr>
        <w:gridAfter w:val="2"/>
        <w:wAfter w:w="720" w:type="dxa"/>
        <w:trHeight w:hRule="exact" w:val="680"/>
      </w:trPr>
      <w:tc>
        <w:tcPr>
          <w:tcW w:w="9368" w:type="dxa"/>
          <w:vAlign w:val="bottom"/>
        </w:tcPr>
        <w:p w14:paraId="1021FB10" w14:textId="77777777" w:rsidR="00E70780" w:rsidRDefault="00E70780">
          <w:pPr>
            <w:pStyle w:val="LogoCaption"/>
          </w:pPr>
        </w:p>
      </w:tc>
      <w:tc>
        <w:tcPr>
          <w:tcW w:w="9368" w:type="dxa"/>
          <w:vAlign w:val="bottom"/>
        </w:tcPr>
        <w:p w14:paraId="02A960DE" w14:textId="77777777" w:rsidR="00E70780" w:rsidRDefault="00E70780">
          <w:pPr>
            <w:pStyle w:val="Header"/>
          </w:pPr>
        </w:p>
      </w:tc>
    </w:tr>
    <w:tr w:rsidR="00E70780" w14:paraId="08648271" w14:textId="77777777">
      <w:trPr>
        <w:gridAfter w:val="2"/>
        <w:wAfter w:w="720" w:type="dxa"/>
        <w:trHeight w:hRule="exact" w:val="680"/>
      </w:trPr>
      <w:tc>
        <w:tcPr>
          <w:tcW w:w="9368" w:type="dxa"/>
          <w:vAlign w:val="bottom"/>
        </w:tcPr>
        <w:p w14:paraId="128A9D1E" w14:textId="77777777" w:rsidR="00E70780" w:rsidRDefault="00E70780">
          <w:pPr>
            <w:pStyle w:val="LogoCaption"/>
          </w:pPr>
        </w:p>
      </w:tc>
      <w:tc>
        <w:tcPr>
          <w:tcW w:w="9368" w:type="dxa"/>
          <w:vAlign w:val="bottom"/>
        </w:tcPr>
        <w:p w14:paraId="6ABA4E8E" w14:textId="77777777" w:rsidR="00E70780" w:rsidRDefault="00E70780">
          <w:pPr>
            <w:pStyle w:val="Header"/>
          </w:pPr>
        </w:p>
      </w:tc>
    </w:tr>
    <w:tr w:rsidR="00E70780" w14:paraId="6D19C689" w14:textId="77777777">
      <w:trPr>
        <w:gridAfter w:val="2"/>
        <w:wAfter w:w="720" w:type="dxa"/>
        <w:trHeight w:hRule="exact" w:val="680"/>
      </w:trPr>
      <w:tc>
        <w:tcPr>
          <w:tcW w:w="9368" w:type="dxa"/>
          <w:vAlign w:val="bottom"/>
        </w:tcPr>
        <w:p w14:paraId="12ECEF43" w14:textId="77777777" w:rsidR="00E70780" w:rsidRDefault="00E70780">
          <w:pPr>
            <w:pStyle w:val="LogoCaption"/>
          </w:pPr>
        </w:p>
      </w:tc>
      <w:tc>
        <w:tcPr>
          <w:tcW w:w="9368" w:type="dxa"/>
          <w:vAlign w:val="bottom"/>
        </w:tcPr>
        <w:p w14:paraId="26A39863" w14:textId="77777777" w:rsidR="00E70780" w:rsidRDefault="00E70780">
          <w:pPr>
            <w:pStyle w:val="Header"/>
          </w:pPr>
        </w:p>
      </w:tc>
    </w:tr>
    <w:tr w:rsidR="00E70780" w14:paraId="333C5856" w14:textId="77777777">
      <w:trPr>
        <w:gridAfter w:val="2"/>
        <w:wAfter w:w="720" w:type="dxa"/>
        <w:trHeight w:hRule="exact" w:val="680"/>
      </w:trPr>
      <w:tc>
        <w:tcPr>
          <w:tcW w:w="9368" w:type="dxa"/>
          <w:vAlign w:val="bottom"/>
        </w:tcPr>
        <w:p w14:paraId="10E254EF" w14:textId="77777777" w:rsidR="00E70780" w:rsidRDefault="00E70780">
          <w:pPr>
            <w:pStyle w:val="LogoCaption"/>
          </w:pPr>
        </w:p>
      </w:tc>
      <w:tc>
        <w:tcPr>
          <w:tcW w:w="9368" w:type="dxa"/>
          <w:vAlign w:val="bottom"/>
        </w:tcPr>
        <w:p w14:paraId="55E0FC4F" w14:textId="77777777" w:rsidR="00E70780" w:rsidRDefault="00E70780">
          <w:pPr>
            <w:pStyle w:val="Header"/>
          </w:pPr>
        </w:p>
      </w:tc>
    </w:tr>
    <w:tr w:rsidR="00E70780" w14:paraId="0AFC7586" w14:textId="77777777">
      <w:trPr>
        <w:gridAfter w:val="2"/>
        <w:wAfter w:w="720" w:type="dxa"/>
        <w:trHeight w:hRule="exact" w:val="680"/>
      </w:trPr>
      <w:tc>
        <w:tcPr>
          <w:tcW w:w="9368" w:type="dxa"/>
          <w:vAlign w:val="bottom"/>
        </w:tcPr>
        <w:p w14:paraId="2D15BBD4" w14:textId="77777777" w:rsidR="00E70780" w:rsidRDefault="00E70780">
          <w:pPr>
            <w:pStyle w:val="LogoCaption"/>
          </w:pPr>
        </w:p>
      </w:tc>
      <w:tc>
        <w:tcPr>
          <w:tcW w:w="9368" w:type="dxa"/>
          <w:vAlign w:val="bottom"/>
        </w:tcPr>
        <w:p w14:paraId="35D36CAA" w14:textId="77777777" w:rsidR="00E70780" w:rsidRDefault="00E70780">
          <w:pPr>
            <w:pStyle w:val="Header"/>
          </w:pPr>
        </w:p>
      </w:tc>
    </w:tr>
    <w:tr w:rsidR="00E70780" w14:paraId="68A98B06" w14:textId="77777777">
      <w:trPr>
        <w:gridAfter w:val="2"/>
        <w:wAfter w:w="720" w:type="dxa"/>
        <w:trHeight w:hRule="exact" w:val="680"/>
      </w:trPr>
      <w:tc>
        <w:tcPr>
          <w:tcW w:w="9368" w:type="dxa"/>
          <w:vAlign w:val="bottom"/>
        </w:tcPr>
        <w:p w14:paraId="12355F43" w14:textId="77777777" w:rsidR="00E70780" w:rsidRDefault="00E70780">
          <w:pPr>
            <w:pStyle w:val="LogoCaption"/>
          </w:pPr>
        </w:p>
      </w:tc>
      <w:tc>
        <w:tcPr>
          <w:tcW w:w="9368" w:type="dxa"/>
          <w:vAlign w:val="bottom"/>
        </w:tcPr>
        <w:p w14:paraId="24944F0E" w14:textId="77777777" w:rsidR="00E70780" w:rsidRDefault="00E70780">
          <w:pPr>
            <w:pStyle w:val="Header"/>
          </w:pPr>
        </w:p>
      </w:tc>
    </w:tr>
    <w:tr w:rsidR="00E70780" w14:paraId="29712870" w14:textId="77777777">
      <w:trPr>
        <w:gridAfter w:val="2"/>
        <w:wAfter w:w="720" w:type="dxa"/>
        <w:trHeight w:hRule="exact" w:val="680"/>
      </w:trPr>
      <w:tc>
        <w:tcPr>
          <w:tcW w:w="9368" w:type="dxa"/>
          <w:vAlign w:val="bottom"/>
        </w:tcPr>
        <w:p w14:paraId="4B475532" w14:textId="77777777" w:rsidR="00E70780" w:rsidRDefault="00E70780">
          <w:pPr>
            <w:pStyle w:val="LogoCaption"/>
          </w:pPr>
        </w:p>
      </w:tc>
      <w:tc>
        <w:tcPr>
          <w:tcW w:w="9368" w:type="dxa"/>
          <w:vAlign w:val="bottom"/>
        </w:tcPr>
        <w:p w14:paraId="0A9C4E36" w14:textId="77777777" w:rsidR="00E70780" w:rsidRDefault="00E70780">
          <w:pPr>
            <w:pStyle w:val="Header"/>
          </w:pPr>
        </w:p>
      </w:tc>
    </w:tr>
    <w:tr w:rsidR="00E70780" w14:paraId="313C5504" w14:textId="77777777">
      <w:trPr>
        <w:gridAfter w:val="2"/>
        <w:wAfter w:w="720" w:type="dxa"/>
        <w:trHeight w:hRule="exact" w:val="680"/>
      </w:trPr>
      <w:tc>
        <w:tcPr>
          <w:tcW w:w="9368" w:type="dxa"/>
          <w:vAlign w:val="bottom"/>
        </w:tcPr>
        <w:p w14:paraId="75291AB7" w14:textId="77777777" w:rsidR="00E70780" w:rsidRDefault="00E70780">
          <w:pPr>
            <w:pStyle w:val="LogoCaption"/>
          </w:pPr>
        </w:p>
      </w:tc>
      <w:tc>
        <w:tcPr>
          <w:tcW w:w="9368" w:type="dxa"/>
          <w:vAlign w:val="bottom"/>
        </w:tcPr>
        <w:p w14:paraId="44F2CA01" w14:textId="77777777" w:rsidR="00E70780" w:rsidRDefault="00E70780">
          <w:pPr>
            <w:pStyle w:val="Header"/>
          </w:pPr>
        </w:p>
      </w:tc>
    </w:tr>
    <w:tr w:rsidR="00E70780" w14:paraId="1578A302" w14:textId="77777777">
      <w:trPr>
        <w:gridAfter w:val="2"/>
        <w:wAfter w:w="720" w:type="dxa"/>
        <w:trHeight w:hRule="exact" w:val="680"/>
      </w:trPr>
      <w:tc>
        <w:tcPr>
          <w:tcW w:w="9368" w:type="dxa"/>
          <w:vAlign w:val="bottom"/>
        </w:tcPr>
        <w:p w14:paraId="72964D52" w14:textId="77777777" w:rsidR="00E70780" w:rsidRDefault="00E70780">
          <w:pPr>
            <w:pStyle w:val="LogoCaption"/>
          </w:pPr>
        </w:p>
      </w:tc>
      <w:tc>
        <w:tcPr>
          <w:tcW w:w="9368" w:type="dxa"/>
          <w:vAlign w:val="bottom"/>
        </w:tcPr>
        <w:p w14:paraId="0B213EF3" w14:textId="77777777" w:rsidR="00E70780" w:rsidRDefault="00E70780">
          <w:pPr>
            <w:pStyle w:val="Header"/>
          </w:pPr>
        </w:p>
      </w:tc>
    </w:tr>
    <w:tr w:rsidR="00E70780" w14:paraId="648F1457" w14:textId="77777777">
      <w:trPr>
        <w:gridAfter w:val="2"/>
        <w:wAfter w:w="720" w:type="dxa"/>
        <w:trHeight w:hRule="exact" w:val="680"/>
      </w:trPr>
      <w:tc>
        <w:tcPr>
          <w:tcW w:w="9368" w:type="dxa"/>
          <w:vAlign w:val="bottom"/>
        </w:tcPr>
        <w:p w14:paraId="50123614" w14:textId="77777777" w:rsidR="00E70780" w:rsidRDefault="00E70780">
          <w:pPr>
            <w:pStyle w:val="LogoCaption"/>
          </w:pPr>
        </w:p>
      </w:tc>
      <w:tc>
        <w:tcPr>
          <w:tcW w:w="9368" w:type="dxa"/>
          <w:vAlign w:val="bottom"/>
        </w:tcPr>
        <w:p w14:paraId="65B17980" w14:textId="77777777" w:rsidR="00E70780" w:rsidRDefault="00E70780">
          <w:pPr>
            <w:pStyle w:val="Header"/>
          </w:pPr>
        </w:p>
      </w:tc>
    </w:tr>
    <w:tr w:rsidR="00E70780" w14:paraId="5A1D548C" w14:textId="77777777">
      <w:trPr>
        <w:gridAfter w:val="2"/>
        <w:wAfter w:w="720" w:type="dxa"/>
        <w:trHeight w:hRule="exact" w:val="680"/>
      </w:trPr>
      <w:tc>
        <w:tcPr>
          <w:tcW w:w="9368" w:type="dxa"/>
          <w:vAlign w:val="bottom"/>
        </w:tcPr>
        <w:p w14:paraId="600C3C93" w14:textId="77777777" w:rsidR="00E70780" w:rsidRDefault="00E70780">
          <w:pPr>
            <w:pStyle w:val="LogoCaption"/>
          </w:pPr>
        </w:p>
      </w:tc>
      <w:tc>
        <w:tcPr>
          <w:tcW w:w="9368" w:type="dxa"/>
          <w:vAlign w:val="bottom"/>
        </w:tcPr>
        <w:p w14:paraId="507CAD9E" w14:textId="77777777" w:rsidR="00E70780" w:rsidRDefault="00E70780">
          <w:pPr>
            <w:pStyle w:val="Header"/>
          </w:pPr>
        </w:p>
      </w:tc>
    </w:tr>
    <w:tr w:rsidR="00E70780" w14:paraId="37B5E529" w14:textId="77777777">
      <w:trPr>
        <w:gridAfter w:val="2"/>
        <w:wAfter w:w="720" w:type="dxa"/>
        <w:trHeight w:hRule="exact" w:val="680"/>
      </w:trPr>
      <w:tc>
        <w:tcPr>
          <w:tcW w:w="9368" w:type="dxa"/>
          <w:vAlign w:val="bottom"/>
        </w:tcPr>
        <w:p w14:paraId="32416A02" w14:textId="77777777" w:rsidR="00E70780" w:rsidRDefault="00E70780">
          <w:pPr>
            <w:pStyle w:val="LogoCaption"/>
          </w:pPr>
        </w:p>
      </w:tc>
      <w:tc>
        <w:tcPr>
          <w:tcW w:w="9368" w:type="dxa"/>
          <w:vAlign w:val="bottom"/>
        </w:tcPr>
        <w:p w14:paraId="128C9ED4" w14:textId="77777777" w:rsidR="00E70780" w:rsidRDefault="00E70780">
          <w:pPr>
            <w:pStyle w:val="Header"/>
          </w:pPr>
        </w:p>
      </w:tc>
    </w:tr>
    <w:tr w:rsidR="00E70780" w14:paraId="71EEE61B" w14:textId="77777777">
      <w:trPr>
        <w:gridAfter w:val="2"/>
        <w:wAfter w:w="720" w:type="dxa"/>
        <w:trHeight w:hRule="exact" w:val="680"/>
      </w:trPr>
      <w:tc>
        <w:tcPr>
          <w:tcW w:w="9368" w:type="dxa"/>
          <w:vAlign w:val="bottom"/>
        </w:tcPr>
        <w:p w14:paraId="58252DEF" w14:textId="77777777" w:rsidR="00E70780" w:rsidRDefault="00E70780">
          <w:pPr>
            <w:pStyle w:val="LogoCaption"/>
          </w:pPr>
        </w:p>
      </w:tc>
      <w:tc>
        <w:tcPr>
          <w:tcW w:w="9368" w:type="dxa"/>
          <w:vAlign w:val="bottom"/>
        </w:tcPr>
        <w:p w14:paraId="25601413" w14:textId="77777777" w:rsidR="00E70780" w:rsidRDefault="00E70780">
          <w:pPr>
            <w:pStyle w:val="Header"/>
          </w:pPr>
        </w:p>
      </w:tc>
    </w:tr>
    <w:tr w:rsidR="00E70780" w14:paraId="2B08F060" w14:textId="77777777">
      <w:trPr>
        <w:gridAfter w:val="2"/>
        <w:wAfter w:w="720" w:type="dxa"/>
        <w:trHeight w:hRule="exact" w:val="680"/>
      </w:trPr>
      <w:tc>
        <w:tcPr>
          <w:tcW w:w="9368" w:type="dxa"/>
          <w:vAlign w:val="bottom"/>
        </w:tcPr>
        <w:p w14:paraId="74FE8567" w14:textId="77777777" w:rsidR="00E70780" w:rsidRDefault="00E70780">
          <w:pPr>
            <w:pStyle w:val="LogoCaption"/>
          </w:pPr>
        </w:p>
      </w:tc>
      <w:tc>
        <w:tcPr>
          <w:tcW w:w="9368" w:type="dxa"/>
          <w:vAlign w:val="bottom"/>
        </w:tcPr>
        <w:p w14:paraId="6350BA53" w14:textId="77777777" w:rsidR="00E70780" w:rsidRDefault="00E70780">
          <w:pPr>
            <w:pStyle w:val="Header"/>
          </w:pPr>
        </w:p>
      </w:tc>
    </w:tr>
    <w:tr w:rsidR="00E70780" w14:paraId="54A72EB6" w14:textId="77777777">
      <w:trPr>
        <w:gridAfter w:val="2"/>
        <w:wAfter w:w="720" w:type="dxa"/>
        <w:trHeight w:hRule="exact" w:val="680"/>
      </w:trPr>
      <w:tc>
        <w:tcPr>
          <w:tcW w:w="9368" w:type="dxa"/>
          <w:vAlign w:val="bottom"/>
        </w:tcPr>
        <w:p w14:paraId="10FA4DC6" w14:textId="77777777" w:rsidR="00E70780" w:rsidRDefault="00E70780">
          <w:pPr>
            <w:pStyle w:val="LogoCaption"/>
          </w:pPr>
        </w:p>
      </w:tc>
      <w:tc>
        <w:tcPr>
          <w:tcW w:w="9368" w:type="dxa"/>
          <w:vAlign w:val="bottom"/>
        </w:tcPr>
        <w:p w14:paraId="6D864F90" w14:textId="77777777" w:rsidR="00E70780" w:rsidRDefault="00E70780">
          <w:pPr>
            <w:pStyle w:val="Header"/>
          </w:pPr>
        </w:p>
      </w:tc>
    </w:tr>
    <w:tr w:rsidR="00E70780" w14:paraId="0B710E11" w14:textId="77777777">
      <w:trPr>
        <w:gridAfter w:val="2"/>
        <w:wAfter w:w="720" w:type="dxa"/>
        <w:trHeight w:hRule="exact" w:val="680"/>
      </w:trPr>
      <w:tc>
        <w:tcPr>
          <w:tcW w:w="9368" w:type="dxa"/>
          <w:vAlign w:val="bottom"/>
        </w:tcPr>
        <w:p w14:paraId="2CB7EF6F" w14:textId="77777777" w:rsidR="00E70780" w:rsidRDefault="00E70780">
          <w:pPr>
            <w:pStyle w:val="LogoCaption"/>
          </w:pPr>
        </w:p>
      </w:tc>
      <w:tc>
        <w:tcPr>
          <w:tcW w:w="9368" w:type="dxa"/>
          <w:vAlign w:val="bottom"/>
        </w:tcPr>
        <w:p w14:paraId="27693DB5" w14:textId="77777777" w:rsidR="00E70780" w:rsidRDefault="00E70780">
          <w:pPr>
            <w:pStyle w:val="Header"/>
          </w:pPr>
        </w:p>
      </w:tc>
    </w:tr>
    <w:tr w:rsidR="00E70780" w14:paraId="0E03D104" w14:textId="77777777">
      <w:trPr>
        <w:gridAfter w:val="2"/>
        <w:wAfter w:w="720" w:type="dxa"/>
        <w:trHeight w:hRule="exact" w:val="680"/>
      </w:trPr>
      <w:tc>
        <w:tcPr>
          <w:tcW w:w="9368" w:type="dxa"/>
          <w:vAlign w:val="bottom"/>
        </w:tcPr>
        <w:p w14:paraId="0B355654" w14:textId="77777777" w:rsidR="00E70780" w:rsidRDefault="00E70780">
          <w:pPr>
            <w:pStyle w:val="LogoCaption"/>
          </w:pPr>
        </w:p>
      </w:tc>
      <w:tc>
        <w:tcPr>
          <w:tcW w:w="9368" w:type="dxa"/>
          <w:vAlign w:val="bottom"/>
        </w:tcPr>
        <w:p w14:paraId="183D982E" w14:textId="77777777" w:rsidR="00E70780" w:rsidRDefault="00E70780">
          <w:pPr>
            <w:pStyle w:val="Header"/>
          </w:pPr>
        </w:p>
      </w:tc>
    </w:tr>
    <w:tr w:rsidR="00E70780" w14:paraId="12BD3EC5" w14:textId="77777777">
      <w:trPr>
        <w:gridAfter w:val="2"/>
        <w:wAfter w:w="720" w:type="dxa"/>
        <w:trHeight w:hRule="exact" w:val="680"/>
      </w:trPr>
      <w:tc>
        <w:tcPr>
          <w:tcW w:w="9368" w:type="dxa"/>
          <w:vAlign w:val="bottom"/>
        </w:tcPr>
        <w:p w14:paraId="437631B0" w14:textId="77777777" w:rsidR="00E70780" w:rsidRDefault="00E70780">
          <w:pPr>
            <w:pStyle w:val="LogoCaption"/>
          </w:pPr>
        </w:p>
      </w:tc>
      <w:tc>
        <w:tcPr>
          <w:tcW w:w="9368" w:type="dxa"/>
          <w:vAlign w:val="bottom"/>
        </w:tcPr>
        <w:p w14:paraId="285CFF5C" w14:textId="77777777" w:rsidR="00E70780" w:rsidRDefault="00E70780">
          <w:pPr>
            <w:pStyle w:val="Header"/>
          </w:pPr>
        </w:p>
      </w:tc>
    </w:tr>
    <w:tr w:rsidR="00E70780" w14:paraId="562D9EA2" w14:textId="77777777">
      <w:trPr>
        <w:gridAfter w:val="2"/>
        <w:wAfter w:w="720" w:type="dxa"/>
        <w:trHeight w:hRule="exact" w:val="680"/>
      </w:trPr>
      <w:tc>
        <w:tcPr>
          <w:tcW w:w="9368" w:type="dxa"/>
          <w:vAlign w:val="bottom"/>
        </w:tcPr>
        <w:p w14:paraId="011DD6F3" w14:textId="77777777" w:rsidR="00E70780" w:rsidRDefault="00E70780">
          <w:pPr>
            <w:pStyle w:val="LogoCaption"/>
          </w:pPr>
        </w:p>
      </w:tc>
      <w:tc>
        <w:tcPr>
          <w:tcW w:w="9368" w:type="dxa"/>
          <w:vAlign w:val="bottom"/>
        </w:tcPr>
        <w:p w14:paraId="70CBD169" w14:textId="77777777" w:rsidR="00E70780" w:rsidRDefault="00E70780">
          <w:pPr>
            <w:pStyle w:val="Header"/>
          </w:pPr>
        </w:p>
      </w:tc>
    </w:tr>
    <w:tr w:rsidR="00E70780" w14:paraId="7074F881" w14:textId="77777777">
      <w:trPr>
        <w:gridAfter w:val="2"/>
        <w:wAfter w:w="720" w:type="dxa"/>
        <w:trHeight w:hRule="exact" w:val="680"/>
      </w:trPr>
      <w:tc>
        <w:tcPr>
          <w:tcW w:w="9368" w:type="dxa"/>
          <w:vAlign w:val="bottom"/>
        </w:tcPr>
        <w:p w14:paraId="2F2B8B0A" w14:textId="77777777" w:rsidR="00E70780" w:rsidRDefault="00E70780">
          <w:pPr>
            <w:pStyle w:val="LogoCaption"/>
          </w:pPr>
        </w:p>
      </w:tc>
      <w:tc>
        <w:tcPr>
          <w:tcW w:w="9368" w:type="dxa"/>
          <w:vAlign w:val="bottom"/>
        </w:tcPr>
        <w:p w14:paraId="3481BE79" w14:textId="77777777" w:rsidR="00E70780" w:rsidRDefault="00E70780">
          <w:pPr>
            <w:pStyle w:val="Header"/>
          </w:pPr>
        </w:p>
      </w:tc>
    </w:tr>
    <w:tr w:rsidR="00E70780" w14:paraId="64108B2E" w14:textId="77777777">
      <w:trPr>
        <w:gridAfter w:val="2"/>
        <w:wAfter w:w="720" w:type="dxa"/>
        <w:trHeight w:hRule="exact" w:val="680"/>
      </w:trPr>
      <w:tc>
        <w:tcPr>
          <w:tcW w:w="9368" w:type="dxa"/>
          <w:vAlign w:val="bottom"/>
        </w:tcPr>
        <w:p w14:paraId="526E50D1" w14:textId="77777777" w:rsidR="00E70780" w:rsidRDefault="00E70780">
          <w:pPr>
            <w:pStyle w:val="LogoCaption"/>
          </w:pPr>
        </w:p>
      </w:tc>
      <w:tc>
        <w:tcPr>
          <w:tcW w:w="9368" w:type="dxa"/>
          <w:vAlign w:val="bottom"/>
        </w:tcPr>
        <w:p w14:paraId="6D1F47C0" w14:textId="77777777" w:rsidR="00E70780" w:rsidRDefault="00E70780">
          <w:pPr>
            <w:pStyle w:val="Header"/>
          </w:pPr>
        </w:p>
      </w:tc>
    </w:tr>
    <w:tr w:rsidR="00E70780" w14:paraId="0373648A" w14:textId="77777777">
      <w:trPr>
        <w:gridAfter w:val="2"/>
        <w:wAfter w:w="720" w:type="dxa"/>
        <w:trHeight w:hRule="exact" w:val="680"/>
      </w:trPr>
      <w:tc>
        <w:tcPr>
          <w:tcW w:w="9368" w:type="dxa"/>
          <w:vAlign w:val="bottom"/>
        </w:tcPr>
        <w:p w14:paraId="69B85C6B" w14:textId="77777777" w:rsidR="00E70780" w:rsidRDefault="00E70780">
          <w:pPr>
            <w:pStyle w:val="LogoCaption"/>
          </w:pPr>
        </w:p>
      </w:tc>
      <w:tc>
        <w:tcPr>
          <w:tcW w:w="9368" w:type="dxa"/>
          <w:vAlign w:val="bottom"/>
        </w:tcPr>
        <w:p w14:paraId="60BE669C" w14:textId="77777777" w:rsidR="00E70780" w:rsidRDefault="00E70780">
          <w:pPr>
            <w:pStyle w:val="Header"/>
          </w:pPr>
        </w:p>
      </w:tc>
    </w:tr>
    <w:tr w:rsidR="00E70780" w14:paraId="318A2A12" w14:textId="77777777">
      <w:trPr>
        <w:gridAfter w:val="2"/>
        <w:wAfter w:w="720" w:type="dxa"/>
        <w:trHeight w:hRule="exact" w:val="680"/>
      </w:trPr>
      <w:tc>
        <w:tcPr>
          <w:tcW w:w="9368" w:type="dxa"/>
          <w:vAlign w:val="bottom"/>
        </w:tcPr>
        <w:p w14:paraId="7CE4AAE4" w14:textId="77777777" w:rsidR="00E70780" w:rsidRDefault="00E70780">
          <w:pPr>
            <w:pStyle w:val="LogoCaption"/>
          </w:pPr>
        </w:p>
      </w:tc>
      <w:tc>
        <w:tcPr>
          <w:tcW w:w="9368" w:type="dxa"/>
          <w:vAlign w:val="bottom"/>
        </w:tcPr>
        <w:p w14:paraId="6B7CE5D6" w14:textId="77777777" w:rsidR="00E70780" w:rsidRDefault="00E70780">
          <w:pPr>
            <w:pStyle w:val="Header"/>
          </w:pPr>
        </w:p>
      </w:tc>
    </w:tr>
    <w:tr w:rsidR="00E70780" w14:paraId="7EF200E5" w14:textId="77777777">
      <w:trPr>
        <w:gridAfter w:val="2"/>
        <w:wAfter w:w="720" w:type="dxa"/>
        <w:trHeight w:hRule="exact" w:val="680"/>
      </w:trPr>
      <w:tc>
        <w:tcPr>
          <w:tcW w:w="9368" w:type="dxa"/>
          <w:vAlign w:val="bottom"/>
        </w:tcPr>
        <w:p w14:paraId="1C7CBA99" w14:textId="77777777" w:rsidR="00E70780" w:rsidRDefault="00E70780">
          <w:pPr>
            <w:pStyle w:val="LogoCaption"/>
          </w:pPr>
        </w:p>
      </w:tc>
      <w:tc>
        <w:tcPr>
          <w:tcW w:w="9368" w:type="dxa"/>
          <w:vAlign w:val="bottom"/>
        </w:tcPr>
        <w:p w14:paraId="780F530D" w14:textId="77777777" w:rsidR="00E70780" w:rsidRDefault="00E70780">
          <w:pPr>
            <w:pStyle w:val="Header"/>
          </w:pPr>
        </w:p>
      </w:tc>
    </w:tr>
    <w:tr w:rsidR="00E70780" w14:paraId="10388B45" w14:textId="77777777">
      <w:trPr>
        <w:gridAfter w:val="2"/>
        <w:wAfter w:w="720" w:type="dxa"/>
        <w:trHeight w:hRule="exact" w:val="680"/>
      </w:trPr>
      <w:tc>
        <w:tcPr>
          <w:tcW w:w="9368" w:type="dxa"/>
          <w:vAlign w:val="bottom"/>
        </w:tcPr>
        <w:p w14:paraId="2519560B" w14:textId="77777777" w:rsidR="00E70780" w:rsidRDefault="00E70780">
          <w:pPr>
            <w:pStyle w:val="LogoCaption"/>
          </w:pPr>
        </w:p>
      </w:tc>
      <w:tc>
        <w:tcPr>
          <w:tcW w:w="9368" w:type="dxa"/>
          <w:vAlign w:val="bottom"/>
        </w:tcPr>
        <w:p w14:paraId="5806996B" w14:textId="77777777" w:rsidR="00E70780" w:rsidRDefault="00E70780">
          <w:pPr>
            <w:pStyle w:val="Header"/>
          </w:pPr>
        </w:p>
      </w:tc>
    </w:tr>
    <w:tr w:rsidR="00E70780" w14:paraId="549D8713" w14:textId="77777777">
      <w:trPr>
        <w:gridAfter w:val="2"/>
        <w:wAfter w:w="720" w:type="dxa"/>
        <w:trHeight w:hRule="exact" w:val="680"/>
      </w:trPr>
      <w:tc>
        <w:tcPr>
          <w:tcW w:w="9368" w:type="dxa"/>
          <w:vAlign w:val="bottom"/>
        </w:tcPr>
        <w:p w14:paraId="64439108" w14:textId="77777777" w:rsidR="00E70780" w:rsidRDefault="00E70780">
          <w:pPr>
            <w:pStyle w:val="LogoCaption"/>
          </w:pPr>
        </w:p>
      </w:tc>
      <w:tc>
        <w:tcPr>
          <w:tcW w:w="9368" w:type="dxa"/>
          <w:vAlign w:val="bottom"/>
        </w:tcPr>
        <w:p w14:paraId="0F1FDE3D" w14:textId="77777777" w:rsidR="00E70780" w:rsidRDefault="00E70780">
          <w:pPr>
            <w:pStyle w:val="Header"/>
          </w:pPr>
        </w:p>
      </w:tc>
    </w:tr>
    <w:tr w:rsidR="00E70780" w14:paraId="58508155" w14:textId="77777777">
      <w:trPr>
        <w:gridAfter w:val="2"/>
        <w:wAfter w:w="360" w:type="dxa"/>
        <w:trHeight w:hRule="exact" w:val="680"/>
      </w:trPr>
      <w:tc>
        <w:tcPr>
          <w:tcW w:w="9368" w:type="dxa"/>
          <w:vAlign w:val="bottom"/>
        </w:tcPr>
        <w:p w14:paraId="3A53D798" w14:textId="77777777" w:rsidR="00E70780" w:rsidRDefault="00E70780">
          <w:pPr>
            <w:pStyle w:val="LogoCaption"/>
          </w:pPr>
        </w:p>
      </w:tc>
      <w:tc>
        <w:tcPr>
          <w:tcW w:w="9368" w:type="dxa"/>
          <w:vAlign w:val="bottom"/>
        </w:tcPr>
        <w:p w14:paraId="3D82A714" w14:textId="77777777" w:rsidR="00E70780" w:rsidRDefault="00E70780">
          <w:pPr>
            <w:pStyle w:val="Header"/>
          </w:pPr>
        </w:p>
      </w:tc>
    </w:tr>
    <w:tr w:rsidR="00E70780" w14:paraId="232E50A1" w14:textId="77777777">
      <w:trPr>
        <w:gridAfter w:val="2"/>
        <w:wAfter w:w="720" w:type="dxa"/>
        <w:trHeight w:hRule="exact" w:val="680"/>
      </w:trPr>
      <w:tc>
        <w:tcPr>
          <w:tcW w:w="9368" w:type="dxa"/>
          <w:vAlign w:val="bottom"/>
        </w:tcPr>
        <w:p w14:paraId="237E7644" w14:textId="77777777" w:rsidR="00E70780" w:rsidRDefault="00E70780">
          <w:pPr>
            <w:pStyle w:val="LogoCaption"/>
          </w:pPr>
        </w:p>
      </w:tc>
      <w:tc>
        <w:tcPr>
          <w:tcW w:w="9368" w:type="dxa"/>
          <w:vAlign w:val="bottom"/>
        </w:tcPr>
        <w:p w14:paraId="458BE71E" w14:textId="77777777" w:rsidR="00E70780" w:rsidRDefault="00E70780">
          <w:pPr>
            <w:pStyle w:val="Header"/>
          </w:pPr>
        </w:p>
      </w:tc>
    </w:tr>
    <w:tr w:rsidR="00E70780" w14:paraId="130D192C" w14:textId="77777777">
      <w:trPr>
        <w:gridAfter w:val="2"/>
        <w:wAfter w:w="720" w:type="dxa"/>
        <w:trHeight w:hRule="exact" w:val="680"/>
      </w:trPr>
      <w:tc>
        <w:tcPr>
          <w:tcW w:w="9368" w:type="dxa"/>
          <w:vAlign w:val="bottom"/>
        </w:tcPr>
        <w:p w14:paraId="42D7E517" w14:textId="77777777" w:rsidR="00E70780" w:rsidRDefault="00E70780">
          <w:pPr>
            <w:pStyle w:val="LogoCaption"/>
          </w:pPr>
        </w:p>
      </w:tc>
      <w:tc>
        <w:tcPr>
          <w:tcW w:w="9368" w:type="dxa"/>
          <w:vAlign w:val="bottom"/>
        </w:tcPr>
        <w:p w14:paraId="6F7C6A76" w14:textId="77777777" w:rsidR="00E70780" w:rsidRDefault="00E70780">
          <w:pPr>
            <w:pStyle w:val="Header"/>
          </w:pPr>
        </w:p>
      </w:tc>
    </w:tr>
    <w:tr w:rsidR="00E70780" w14:paraId="3183506C" w14:textId="77777777">
      <w:trPr>
        <w:gridAfter w:val="2"/>
        <w:wAfter w:w="720" w:type="dxa"/>
        <w:trHeight w:hRule="exact" w:val="680"/>
      </w:trPr>
      <w:tc>
        <w:tcPr>
          <w:tcW w:w="9368" w:type="dxa"/>
          <w:vAlign w:val="bottom"/>
        </w:tcPr>
        <w:p w14:paraId="788B5A76" w14:textId="77777777" w:rsidR="00E70780" w:rsidRDefault="00E70780">
          <w:pPr>
            <w:pStyle w:val="LogoCaption"/>
          </w:pPr>
        </w:p>
      </w:tc>
      <w:tc>
        <w:tcPr>
          <w:tcW w:w="9368" w:type="dxa"/>
          <w:vAlign w:val="bottom"/>
        </w:tcPr>
        <w:p w14:paraId="151A6AE3" w14:textId="77777777" w:rsidR="00E70780" w:rsidRDefault="00E70780">
          <w:pPr>
            <w:pStyle w:val="Header"/>
          </w:pPr>
        </w:p>
      </w:tc>
    </w:tr>
    <w:tr w:rsidR="00E70780" w14:paraId="3E12A223" w14:textId="77777777">
      <w:trPr>
        <w:gridAfter w:val="2"/>
        <w:wAfter w:w="720" w:type="dxa"/>
        <w:trHeight w:hRule="exact" w:val="680"/>
      </w:trPr>
      <w:tc>
        <w:tcPr>
          <w:tcW w:w="9368" w:type="dxa"/>
          <w:vAlign w:val="bottom"/>
        </w:tcPr>
        <w:p w14:paraId="15B0FD6E" w14:textId="77777777" w:rsidR="00E70780" w:rsidRDefault="00E70780">
          <w:pPr>
            <w:pStyle w:val="LogoCaption"/>
          </w:pPr>
        </w:p>
      </w:tc>
      <w:tc>
        <w:tcPr>
          <w:tcW w:w="9368" w:type="dxa"/>
          <w:vAlign w:val="bottom"/>
        </w:tcPr>
        <w:p w14:paraId="41F70F4C" w14:textId="77777777" w:rsidR="00E70780" w:rsidRDefault="00E70780">
          <w:pPr>
            <w:pStyle w:val="Header"/>
          </w:pPr>
        </w:p>
      </w:tc>
    </w:tr>
    <w:tr w:rsidR="00E70780" w14:paraId="033DAF46" w14:textId="77777777">
      <w:trPr>
        <w:gridAfter w:val="2"/>
        <w:wAfter w:w="720" w:type="dxa"/>
        <w:trHeight w:hRule="exact" w:val="680"/>
      </w:trPr>
      <w:tc>
        <w:tcPr>
          <w:tcW w:w="9368" w:type="dxa"/>
          <w:vAlign w:val="bottom"/>
        </w:tcPr>
        <w:p w14:paraId="6BE2F626" w14:textId="77777777" w:rsidR="00E70780" w:rsidRDefault="00E70780">
          <w:pPr>
            <w:pStyle w:val="LogoCaption"/>
          </w:pPr>
        </w:p>
      </w:tc>
      <w:tc>
        <w:tcPr>
          <w:tcW w:w="9368" w:type="dxa"/>
          <w:vAlign w:val="bottom"/>
        </w:tcPr>
        <w:p w14:paraId="7D09FD0C" w14:textId="77777777" w:rsidR="00E70780" w:rsidRDefault="00E70780">
          <w:pPr>
            <w:pStyle w:val="Header"/>
          </w:pPr>
        </w:p>
      </w:tc>
    </w:tr>
    <w:tr w:rsidR="00E70780" w14:paraId="5B267759" w14:textId="77777777">
      <w:trPr>
        <w:gridAfter w:val="2"/>
        <w:wAfter w:w="720" w:type="dxa"/>
        <w:trHeight w:hRule="exact" w:val="680"/>
      </w:trPr>
      <w:tc>
        <w:tcPr>
          <w:tcW w:w="9368" w:type="dxa"/>
          <w:vAlign w:val="bottom"/>
        </w:tcPr>
        <w:p w14:paraId="7079B1EC" w14:textId="77777777" w:rsidR="00E70780" w:rsidRDefault="00E70780">
          <w:pPr>
            <w:pStyle w:val="LogoCaption"/>
          </w:pPr>
        </w:p>
      </w:tc>
      <w:tc>
        <w:tcPr>
          <w:tcW w:w="9368" w:type="dxa"/>
          <w:vAlign w:val="bottom"/>
        </w:tcPr>
        <w:p w14:paraId="07AB8BFF" w14:textId="77777777" w:rsidR="00E70780" w:rsidRDefault="00E70780">
          <w:pPr>
            <w:pStyle w:val="Header"/>
          </w:pPr>
        </w:p>
      </w:tc>
    </w:tr>
    <w:tr w:rsidR="00E70780" w14:paraId="119677C5" w14:textId="77777777">
      <w:trPr>
        <w:gridAfter w:val="2"/>
        <w:wAfter w:w="720" w:type="dxa"/>
        <w:trHeight w:hRule="exact" w:val="680"/>
      </w:trPr>
      <w:tc>
        <w:tcPr>
          <w:tcW w:w="9368" w:type="dxa"/>
          <w:vAlign w:val="bottom"/>
        </w:tcPr>
        <w:p w14:paraId="6DBD76A2" w14:textId="77777777" w:rsidR="00E70780" w:rsidRDefault="00E70780">
          <w:pPr>
            <w:pStyle w:val="LogoCaption"/>
          </w:pPr>
        </w:p>
      </w:tc>
      <w:tc>
        <w:tcPr>
          <w:tcW w:w="9368" w:type="dxa"/>
          <w:vAlign w:val="bottom"/>
        </w:tcPr>
        <w:p w14:paraId="187D14DF" w14:textId="77777777" w:rsidR="00E70780" w:rsidRDefault="00E70780">
          <w:pPr>
            <w:pStyle w:val="Header"/>
          </w:pPr>
        </w:p>
      </w:tc>
    </w:tr>
    <w:tr w:rsidR="00E70780" w14:paraId="5CBEC9A0" w14:textId="77777777">
      <w:trPr>
        <w:gridAfter w:val="2"/>
        <w:wAfter w:w="720" w:type="dxa"/>
        <w:trHeight w:hRule="exact" w:val="680"/>
      </w:trPr>
      <w:tc>
        <w:tcPr>
          <w:tcW w:w="9368" w:type="dxa"/>
          <w:vAlign w:val="bottom"/>
        </w:tcPr>
        <w:p w14:paraId="547D825A" w14:textId="77777777" w:rsidR="00E70780" w:rsidRDefault="00E70780">
          <w:pPr>
            <w:pStyle w:val="LogoCaption"/>
          </w:pPr>
        </w:p>
      </w:tc>
      <w:tc>
        <w:tcPr>
          <w:tcW w:w="9368" w:type="dxa"/>
          <w:vAlign w:val="bottom"/>
        </w:tcPr>
        <w:p w14:paraId="6DFEA2F7" w14:textId="77777777" w:rsidR="00E70780" w:rsidRDefault="00E70780">
          <w:pPr>
            <w:pStyle w:val="Header"/>
          </w:pPr>
        </w:p>
      </w:tc>
    </w:tr>
    <w:tr w:rsidR="00E70780" w14:paraId="657E6251" w14:textId="77777777">
      <w:trPr>
        <w:gridAfter w:val="2"/>
        <w:wAfter w:w="720" w:type="dxa"/>
        <w:trHeight w:hRule="exact" w:val="680"/>
      </w:trPr>
      <w:tc>
        <w:tcPr>
          <w:tcW w:w="9368" w:type="dxa"/>
          <w:vAlign w:val="bottom"/>
        </w:tcPr>
        <w:p w14:paraId="1E49EE8C" w14:textId="77777777" w:rsidR="00E70780" w:rsidRDefault="00E70780">
          <w:pPr>
            <w:pStyle w:val="LogoCaption"/>
          </w:pPr>
        </w:p>
      </w:tc>
      <w:tc>
        <w:tcPr>
          <w:tcW w:w="9368" w:type="dxa"/>
          <w:vAlign w:val="bottom"/>
        </w:tcPr>
        <w:p w14:paraId="15512829" w14:textId="77777777" w:rsidR="00E70780" w:rsidRDefault="00E70780">
          <w:pPr>
            <w:pStyle w:val="Header"/>
          </w:pPr>
        </w:p>
      </w:tc>
    </w:tr>
    <w:tr w:rsidR="00E70780" w14:paraId="44FC7ABA" w14:textId="77777777">
      <w:trPr>
        <w:gridAfter w:val="2"/>
        <w:wAfter w:w="720" w:type="dxa"/>
        <w:trHeight w:hRule="exact" w:val="680"/>
      </w:trPr>
      <w:tc>
        <w:tcPr>
          <w:tcW w:w="9368" w:type="dxa"/>
          <w:vAlign w:val="bottom"/>
        </w:tcPr>
        <w:p w14:paraId="3C8EAAD2" w14:textId="77777777" w:rsidR="00E70780" w:rsidRDefault="00E70780">
          <w:pPr>
            <w:pStyle w:val="LogoCaption"/>
          </w:pPr>
        </w:p>
      </w:tc>
      <w:tc>
        <w:tcPr>
          <w:tcW w:w="9368" w:type="dxa"/>
          <w:vAlign w:val="bottom"/>
        </w:tcPr>
        <w:p w14:paraId="483C1B9F" w14:textId="77777777" w:rsidR="00E70780" w:rsidRDefault="00E70780">
          <w:pPr>
            <w:pStyle w:val="Header"/>
          </w:pPr>
        </w:p>
      </w:tc>
    </w:tr>
    <w:tr w:rsidR="00E70780" w14:paraId="08EE258B" w14:textId="77777777">
      <w:trPr>
        <w:gridAfter w:val="2"/>
        <w:wAfter w:w="720" w:type="dxa"/>
        <w:trHeight w:hRule="exact" w:val="680"/>
      </w:trPr>
      <w:tc>
        <w:tcPr>
          <w:tcW w:w="9368" w:type="dxa"/>
          <w:vAlign w:val="bottom"/>
        </w:tcPr>
        <w:p w14:paraId="24FD14DA" w14:textId="77777777" w:rsidR="00E70780" w:rsidRDefault="00E70780">
          <w:pPr>
            <w:pStyle w:val="LogoCaption"/>
          </w:pPr>
        </w:p>
      </w:tc>
      <w:tc>
        <w:tcPr>
          <w:tcW w:w="9368" w:type="dxa"/>
          <w:vAlign w:val="bottom"/>
        </w:tcPr>
        <w:p w14:paraId="1C15BC86" w14:textId="77777777" w:rsidR="00E70780" w:rsidRDefault="00E70780">
          <w:pPr>
            <w:pStyle w:val="Header"/>
          </w:pPr>
        </w:p>
      </w:tc>
    </w:tr>
    <w:tr w:rsidR="00E70780" w14:paraId="7CB38F6B" w14:textId="77777777">
      <w:trPr>
        <w:gridAfter w:val="2"/>
        <w:wAfter w:w="720" w:type="dxa"/>
        <w:trHeight w:hRule="exact" w:val="680"/>
      </w:trPr>
      <w:tc>
        <w:tcPr>
          <w:tcW w:w="9368" w:type="dxa"/>
          <w:vAlign w:val="bottom"/>
        </w:tcPr>
        <w:p w14:paraId="3322F633" w14:textId="77777777" w:rsidR="00E70780" w:rsidRDefault="00E70780">
          <w:pPr>
            <w:pStyle w:val="LogoCaption"/>
          </w:pPr>
        </w:p>
      </w:tc>
      <w:tc>
        <w:tcPr>
          <w:tcW w:w="9368" w:type="dxa"/>
          <w:vAlign w:val="bottom"/>
        </w:tcPr>
        <w:p w14:paraId="5F4BDEEA" w14:textId="77777777" w:rsidR="00E70780" w:rsidRDefault="00E70780">
          <w:pPr>
            <w:pStyle w:val="Header"/>
          </w:pPr>
        </w:p>
      </w:tc>
    </w:tr>
    <w:tr w:rsidR="00E70780" w14:paraId="5F0C83DB" w14:textId="77777777">
      <w:trPr>
        <w:gridAfter w:val="2"/>
        <w:wAfter w:w="720" w:type="dxa"/>
        <w:trHeight w:hRule="exact" w:val="680"/>
      </w:trPr>
      <w:tc>
        <w:tcPr>
          <w:tcW w:w="9368" w:type="dxa"/>
          <w:vAlign w:val="bottom"/>
        </w:tcPr>
        <w:p w14:paraId="0F9208F7" w14:textId="77777777" w:rsidR="00E70780" w:rsidRDefault="00E70780">
          <w:pPr>
            <w:pStyle w:val="LogoCaption"/>
          </w:pPr>
        </w:p>
      </w:tc>
      <w:tc>
        <w:tcPr>
          <w:tcW w:w="9368" w:type="dxa"/>
          <w:vAlign w:val="bottom"/>
        </w:tcPr>
        <w:p w14:paraId="706EA067" w14:textId="77777777" w:rsidR="00E70780" w:rsidRDefault="00E70780">
          <w:pPr>
            <w:pStyle w:val="Header"/>
          </w:pPr>
        </w:p>
      </w:tc>
    </w:tr>
    <w:tr w:rsidR="00E70780" w14:paraId="2C6CE5CE" w14:textId="77777777">
      <w:trPr>
        <w:gridAfter w:val="2"/>
        <w:wAfter w:w="720" w:type="dxa"/>
        <w:trHeight w:hRule="exact" w:val="680"/>
      </w:trPr>
      <w:tc>
        <w:tcPr>
          <w:tcW w:w="9368" w:type="dxa"/>
          <w:vAlign w:val="bottom"/>
        </w:tcPr>
        <w:p w14:paraId="7E2B4CE2" w14:textId="77777777" w:rsidR="00E70780" w:rsidRDefault="00E70780">
          <w:pPr>
            <w:pStyle w:val="LogoCaption"/>
          </w:pPr>
        </w:p>
      </w:tc>
      <w:tc>
        <w:tcPr>
          <w:tcW w:w="9368" w:type="dxa"/>
          <w:vAlign w:val="bottom"/>
        </w:tcPr>
        <w:p w14:paraId="5E31829F" w14:textId="77777777" w:rsidR="00E70780" w:rsidRDefault="00E70780">
          <w:pPr>
            <w:pStyle w:val="Header"/>
          </w:pPr>
        </w:p>
      </w:tc>
    </w:tr>
    <w:tr w:rsidR="00E70780" w14:paraId="16048CBF" w14:textId="77777777">
      <w:trPr>
        <w:gridAfter w:val="2"/>
        <w:wAfter w:w="720" w:type="dxa"/>
        <w:trHeight w:hRule="exact" w:val="680"/>
      </w:trPr>
      <w:tc>
        <w:tcPr>
          <w:tcW w:w="9368" w:type="dxa"/>
          <w:vAlign w:val="bottom"/>
        </w:tcPr>
        <w:p w14:paraId="68B8D3B8" w14:textId="77777777" w:rsidR="00E70780" w:rsidRDefault="00E70780">
          <w:pPr>
            <w:pStyle w:val="LogoCaption"/>
          </w:pPr>
        </w:p>
      </w:tc>
      <w:tc>
        <w:tcPr>
          <w:tcW w:w="9368" w:type="dxa"/>
          <w:vAlign w:val="bottom"/>
        </w:tcPr>
        <w:p w14:paraId="159F296A" w14:textId="77777777" w:rsidR="00E70780" w:rsidRDefault="00E70780">
          <w:pPr>
            <w:pStyle w:val="Header"/>
          </w:pPr>
        </w:p>
      </w:tc>
    </w:tr>
    <w:tr w:rsidR="00E70780" w14:paraId="7FB2C293" w14:textId="77777777">
      <w:trPr>
        <w:gridAfter w:val="2"/>
        <w:wAfter w:w="720" w:type="dxa"/>
        <w:trHeight w:hRule="exact" w:val="680"/>
      </w:trPr>
      <w:tc>
        <w:tcPr>
          <w:tcW w:w="9368" w:type="dxa"/>
          <w:vAlign w:val="bottom"/>
        </w:tcPr>
        <w:p w14:paraId="47982891" w14:textId="77777777" w:rsidR="00E70780" w:rsidRDefault="00E70780">
          <w:pPr>
            <w:pStyle w:val="LogoCaption"/>
          </w:pPr>
        </w:p>
      </w:tc>
      <w:tc>
        <w:tcPr>
          <w:tcW w:w="9368" w:type="dxa"/>
          <w:vAlign w:val="bottom"/>
        </w:tcPr>
        <w:p w14:paraId="335930D2" w14:textId="77777777" w:rsidR="00E70780" w:rsidRDefault="00E70780">
          <w:pPr>
            <w:pStyle w:val="Header"/>
          </w:pPr>
        </w:p>
      </w:tc>
    </w:tr>
    <w:tr w:rsidR="00E70780" w14:paraId="1D51AF77" w14:textId="77777777">
      <w:trPr>
        <w:gridAfter w:val="2"/>
        <w:wAfter w:w="720" w:type="dxa"/>
        <w:trHeight w:hRule="exact" w:val="680"/>
      </w:trPr>
      <w:tc>
        <w:tcPr>
          <w:tcW w:w="9368" w:type="dxa"/>
          <w:vAlign w:val="bottom"/>
        </w:tcPr>
        <w:p w14:paraId="07DF7CE3" w14:textId="77777777" w:rsidR="00E70780" w:rsidRDefault="00E70780">
          <w:pPr>
            <w:pStyle w:val="LogoCaption"/>
          </w:pPr>
        </w:p>
      </w:tc>
      <w:tc>
        <w:tcPr>
          <w:tcW w:w="9368" w:type="dxa"/>
          <w:vAlign w:val="bottom"/>
        </w:tcPr>
        <w:p w14:paraId="23C6D121" w14:textId="77777777" w:rsidR="00E70780" w:rsidRDefault="00E70780">
          <w:pPr>
            <w:pStyle w:val="Header"/>
          </w:pPr>
        </w:p>
      </w:tc>
    </w:tr>
    <w:tr w:rsidR="00E70780" w14:paraId="6BA44E65" w14:textId="77777777">
      <w:trPr>
        <w:gridAfter w:val="2"/>
        <w:wAfter w:w="720" w:type="dxa"/>
        <w:trHeight w:hRule="exact" w:val="680"/>
      </w:trPr>
      <w:tc>
        <w:tcPr>
          <w:tcW w:w="9368" w:type="dxa"/>
          <w:vAlign w:val="bottom"/>
        </w:tcPr>
        <w:p w14:paraId="61C51EDA" w14:textId="77777777" w:rsidR="00E70780" w:rsidRDefault="00E70780">
          <w:pPr>
            <w:pStyle w:val="LogoCaption"/>
          </w:pPr>
        </w:p>
      </w:tc>
      <w:tc>
        <w:tcPr>
          <w:tcW w:w="9368" w:type="dxa"/>
          <w:vAlign w:val="bottom"/>
        </w:tcPr>
        <w:p w14:paraId="623D7AFE" w14:textId="77777777" w:rsidR="00E70780" w:rsidRDefault="00E70780">
          <w:pPr>
            <w:pStyle w:val="Header"/>
          </w:pPr>
        </w:p>
      </w:tc>
    </w:tr>
    <w:tr w:rsidR="00E70780" w14:paraId="4C024162" w14:textId="77777777">
      <w:trPr>
        <w:gridAfter w:val="2"/>
        <w:wAfter w:w="720" w:type="dxa"/>
        <w:trHeight w:hRule="exact" w:val="680"/>
      </w:trPr>
      <w:tc>
        <w:tcPr>
          <w:tcW w:w="9368" w:type="dxa"/>
          <w:vAlign w:val="bottom"/>
        </w:tcPr>
        <w:p w14:paraId="196056A7" w14:textId="77777777" w:rsidR="00E70780" w:rsidRDefault="00E70780">
          <w:pPr>
            <w:pStyle w:val="LogoCaption"/>
          </w:pPr>
        </w:p>
      </w:tc>
      <w:tc>
        <w:tcPr>
          <w:tcW w:w="9368" w:type="dxa"/>
          <w:vAlign w:val="bottom"/>
        </w:tcPr>
        <w:p w14:paraId="1FE9161E" w14:textId="77777777" w:rsidR="00E70780" w:rsidRDefault="00E70780">
          <w:pPr>
            <w:pStyle w:val="Header"/>
          </w:pPr>
        </w:p>
      </w:tc>
    </w:tr>
    <w:tr w:rsidR="00E70780" w14:paraId="53CE4B81" w14:textId="77777777">
      <w:trPr>
        <w:gridAfter w:val="2"/>
        <w:wAfter w:w="720" w:type="dxa"/>
        <w:trHeight w:hRule="exact" w:val="680"/>
      </w:trPr>
      <w:tc>
        <w:tcPr>
          <w:tcW w:w="9368" w:type="dxa"/>
          <w:vAlign w:val="bottom"/>
        </w:tcPr>
        <w:p w14:paraId="0D932731" w14:textId="77777777" w:rsidR="00E70780" w:rsidRDefault="00E70780">
          <w:pPr>
            <w:pStyle w:val="LogoCaption"/>
          </w:pPr>
        </w:p>
      </w:tc>
      <w:tc>
        <w:tcPr>
          <w:tcW w:w="9368" w:type="dxa"/>
          <w:vAlign w:val="bottom"/>
        </w:tcPr>
        <w:p w14:paraId="61534D6D" w14:textId="77777777" w:rsidR="00E70780" w:rsidRDefault="00E70780">
          <w:pPr>
            <w:pStyle w:val="Header"/>
          </w:pPr>
        </w:p>
      </w:tc>
    </w:tr>
    <w:tr w:rsidR="00E70780" w14:paraId="249E24AF" w14:textId="77777777">
      <w:trPr>
        <w:gridAfter w:val="2"/>
        <w:wAfter w:w="720" w:type="dxa"/>
        <w:trHeight w:hRule="exact" w:val="680"/>
      </w:trPr>
      <w:tc>
        <w:tcPr>
          <w:tcW w:w="9368" w:type="dxa"/>
          <w:vAlign w:val="bottom"/>
        </w:tcPr>
        <w:p w14:paraId="2C3365D6" w14:textId="77777777" w:rsidR="00E70780" w:rsidRDefault="00E70780">
          <w:pPr>
            <w:pStyle w:val="LogoCaption"/>
          </w:pPr>
        </w:p>
      </w:tc>
      <w:tc>
        <w:tcPr>
          <w:tcW w:w="9368" w:type="dxa"/>
          <w:vAlign w:val="bottom"/>
        </w:tcPr>
        <w:p w14:paraId="4AD691A4" w14:textId="77777777" w:rsidR="00E70780" w:rsidRDefault="00E70780">
          <w:pPr>
            <w:pStyle w:val="Header"/>
          </w:pPr>
        </w:p>
      </w:tc>
    </w:tr>
    <w:tr w:rsidR="00E70780" w14:paraId="1FEF4379" w14:textId="77777777">
      <w:trPr>
        <w:gridAfter w:val="2"/>
        <w:wAfter w:w="720" w:type="dxa"/>
        <w:trHeight w:hRule="exact" w:val="680"/>
      </w:trPr>
      <w:tc>
        <w:tcPr>
          <w:tcW w:w="9368" w:type="dxa"/>
          <w:vAlign w:val="bottom"/>
        </w:tcPr>
        <w:p w14:paraId="61F21AD3" w14:textId="77777777" w:rsidR="00E70780" w:rsidRDefault="00E70780">
          <w:pPr>
            <w:pStyle w:val="LogoCaption"/>
          </w:pPr>
        </w:p>
      </w:tc>
      <w:tc>
        <w:tcPr>
          <w:tcW w:w="9368" w:type="dxa"/>
          <w:vAlign w:val="bottom"/>
        </w:tcPr>
        <w:p w14:paraId="1FFBF4E9" w14:textId="77777777" w:rsidR="00E70780" w:rsidRDefault="00E70780">
          <w:pPr>
            <w:pStyle w:val="Header"/>
          </w:pPr>
        </w:p>
      </w:tc>
    </w:tr>
    <w:tr w:rsidR="00E70780" w14:paraId="106C61DC" w14:textId="77777777">
      <w:trPr>
        <w:gridAfter w:val="2"/>
        <w:wAfter w:w="720" w:type="dxa"/>
        <w:trHeight w:hRule="exact" w:val="680"/>
      </w:trPr>
      <w:tc>
        <w:tcPr>
          <w:tcW w:w="9368" w:type="dxa"/>
          <w:vAlign w:val="bottom"/>
        </w:tcPr>
        <w:p w14:paraId="38FC2E9B" w14:textId="77777777" w:rsidR="00E70780" w:rsidRDefault="00E70780">
          <w:pPr>
            <w:pStyle w:val="LogoCaption"/>
          </w:pPr>
        </w:p>
      </w:tc>
      <w:tc>
        <w:tcPr>
          <w:tcW w:w="9368" w:type="dxa"/>
          <w:vAlign w:val="bottom"/>
        </w:tcPr>
        <w:p w14:paraId="3D94CC3F" w14:textId="77777777" w:rsidR="00E70780" w:rsidRDefault="00E70780">
          <w:pPr>
            <w:pStyle w:val="Header"/>
          </w:pPr>
        </w:p>
      </w:tc>
    </w:tr>
    <w:tr w:rsidR="00E70780" w14:paraId="657A300D" w14:textId="77777777">
      <w:trPr>
        <w:gridAfter w:val="2"/>
        <w:wAfter w:w="720" w:type="dxa"/>
        <w:trHeight w:hRule="exact" w:val="680"/>
      </w:trPr>
      <w:tc>
        <w:tcPr>
          <w:tcW w:w="9368" w:type="dxa"/>
          <w:vAlign w:val="bottom"/>
        </w:tcPr>
        <w:p w14:paraId="28F2E7A6" w14:textId="77777777" w:rsidR="00E70780" w:rsidRDefault="00E70780">
          <w:pPr>
            <w:pStyle w:val="LogoCaption"/>
          </w:pPr>
        </w:p>
      </w:tc>
      <w:tc>
        <w:tcPr>
          <w:tcW w:w="9368" w:type="dxa"/>
          <w:vAlign w:val="bottom"/>
        </w:tcPr>
        <w:p w14:paraId="09ADA406" w14:textId="77777777" w:rsidR="00E70780" w:rsidRDefault="00E70780">
          <w:pPr>
            <w:pStyle w:val="Header"/>
          </w:pPr>
        </w:p>
      </w:tc>
    </w:tr>
    <w:tr w:rsidR="00E70780" w14:paraId="303D665F" w14:textId="77777777">
      <w:trPr>
        <w:gridAfter w:val="2"/>
        <w:wAfter w:w="720" w:type="dxa"/>
        <w:trHeight w:hRule="exact" w:val="680"/>
      </w:trPr>
      <w:tc>
        <w:tcPr>
          <w:tcW w:w="9368" w:type="dxa"/>
          <w:vAlign w:val="bottom"/>
        </w:tcPr>
        <w:p w14:paraId="1B925391" w14:textId="77777777" w:rsidR="00E70780" w:rsidRDefault="00E70780">
          <w:pPr>
            <w:pStyle w:val="LogoCaption"/>
          </w:pPr>
        </w:p>
      </w:tc>
      <w:tc>
        <w:tcPr>
          <w:tcW w:w="9368" w:type="dxa"/>
          <w:vAlign w:val="bottom"/>
        </w:tcPr>
        <w:p w14:paraId="579CAA48" w14:textId="77777777" w:rsidR="00E70780" w:rsidRDefault="00E70780">
          <w:pPr>
            <w:pStyle w:val="Header"/>
          </w:pPr>
        </w:p>
      </w:tc>
    </w:tr>
    <w:tr w:rsidR="00E70780" w14:paraId="54BA0298" w14:textId="77777777">
      <w:trPr>
        <w:gridAfter w:val="2"/>
        <w:wAfter w:w="720" w:type="dxa"/>
        <w:trHeight w:hRule="exact" w:val="680"/>
      </w:trPr>
      <w:tc>
        <w:tcPr>
          <w:tcW w:w="9368" w:type="dxa"/>
          <w:vAlign w:val="bottom"/>
        </w:tcPr>
        <w:p w14:paraId="3E8D18AA" w14:textId="77777777" w:rsidR="00E70780" w:rsidRDefault="00E70780">
          <w:pPr>
            <w:pStyle w:val="LogoCaption"/>
          </w:pPr>
        </w:p>
      </w:tc>
      <w:tc>
        <w:tcPr>
          <w:tcW w:w="9368" w:type="dxa"/>
          <w:vAlign w:val="bottom"/>
        </w:tcPr>
        <w:p w14:paraId="45F7F68B" w14:textId="77777777" w:rsidR="00E70780" w:rsidRDefault="00E70780">
          <w:pPr>
            <w:pStyle w:val="Header"/>
          </w:pPr>
        </w:p>
      </w:tc>
    </w:tr>
    <w:tr w:rsidR="00E70780" w14:paraId="5D93EEFE" w14:textId="77777777">
      <w:trPr>
        <w:gridAfter w:val="2"/>
        <w:wAfter w:w="720" w:type="dxa"/>
        <w:trHeight w:hRule="exact" w:val="680"/>
      </w:trPr>
      <w:tc>
        <w:tcPr>
          <w:tcW w:w="9368" w:type="dxa"/>
          <w:vAlign w:val="bottom"/>
        </w:tcPr>
        <w:p w14:paraId="7F0261B9" w14:textId="77777777" w:rsidR="00E70780" w:rsidRDefault="00E70780">
          <w:pPr>
            <w:pStyle w:val="LogoCaption"/>
          </w:pPr>
        </w:p>
      </w:tc>
      <w:tc>
        <w:tcPr>
          <w:tcW w:w="9368" w:type="dxa"/>
          <w:vAlign w:val="bottom"/>
        </w:tcPr>
        <w:p w14:paraId="196BF49D" w14:textId="77777777" w:rsidR="00E70780" w:rsidRDefault="00E70780">
          <w:pPr>
            <w:pStyle w:val="Header"/>
          </w:pPr>
        </w:p>
      </w:tc>
    </w:tr>
    <w:tr w:rsidR="00E70780" w14:paraId="0F74D8C5" w14:textId="77777777">
      <w:trPr>
        <w:gridAfter w:val="2"/>
        <w:wAfter w:w="720" w:type="dxa"/>
        <w:trHeight w:hRule="exact" w:val="680"/>
      </w:trPr>
      <w:tc>
        <w:tcPr>
          <w:tcW w:w="9368" w:type="dxa"/>
          <w:vAlign w:val="bottom"/>
        </w:tcPr>
        <w:p w14:paraId="0F447CD0" w14:textId="77777777" w:rsidR="00E70780" w:rsidRDefault="00E70780">
          <w:pPr>
            <w:pStyle w:val="LogoCaption"/>
          </w:pPr>
        </w:p>
      </w:tc>
      <w:tc>
        <w:tcPr>
          <w:tcW w:w="9368" w:type="dxa"/>
          <w:vAlign w:val="bottom"/>
        </w:tcPr>
        <w:p w14:paraId="5174F8AD" w14:textId="77777777" w:rsidR="00E70780" w:rsidRDefault="00E70780">
          <w:pPr>
            <w:pStyle w:val="Header"/>
          </w:pPr>
        </w:p>
      </w:tc>
    </w:tr>
    <w:tr w:rsidR="00E70780" w14:paraId="37F25505" w14:textId="77777777">
      <w:trPr>
        <w:gridAfter w:val="2"/>
        <w:wAfter w:w="720" w:type="dxa"/>
        <w:trHeight w:hRule="exact" w:val="680"/>
      </w:trPr>
      <w:tc>
        <w:tcPr>
          <w:tcW w:w="9368" w:type="dxa"/>
          <w:vAlign w:val="bottom"/>
        </w:tcPr>
        <w:p w14:paraId="10ACC1D4" w14:textId="77777777" w:rsidR="00E70780" w:rsidRDefault="00E70780">
          <w:pPr>
            <w:pStyle w:val="LogoCaption"/>
          </w:pPr>
        </w:p>
      </w:tc>
      <w:tc>
        <w:tcPr>
          <w:tcW w:w="9368" w:type="dxa"/>
          <w:vAlign w:val="bottom"/>
        </w:tcPr>
        <w:p w14:paraId="4E94A7B3" w14:textId="77777777" w:rsidR="00E70780" w:rsidRDefault="00E70780">
          <w:pPr>
            <w:pStyle w:val="Header"/>
          </w:pPr>
        </w:p>
      </w:tc>
    </w:tr>
    <w:tr w:rsidR="00E70780" w14:paraId="19347B3C" w14:textId="77777777">
      <w:trPr>
        <w:gridAfter w:val="2"/>
        <w:wAfter w:w="720" w:type="dxa"/>
        <w:trHeight w:hRule="exact" w:val="680"/>
      </w:trPr>
      <w:tc>
        <w:tcPr>
          <w:tcW w:w="9368" w:type="dxa"/>
          <w:vAlign w:val="bottom"/>
        </w:tcPr>
        <w:p w14:paraId="66B4763C" w14:textId="77777777" w:rsidR="00E70780" w:rsidRDefault="00E70780">
          <w:pPr>
            <w:pStyle w:val="LogoCaption"/>
          </w:pPr>
        </w:p>
      </w:tc>
      <w:tc>
        <w:tcPr>
          <w:tcW w:w="9368" w:type="dxa"/>
          <w:vAlign w:val="bottom"/>
        </w:tcPr>
        <w:p w14:paraId="3428B856" w14:textId="77777777" w:rsidR="00E70780" w:rsidRDefault="00E70780">
          <w:pPr>
            <w:pStyle w:val="Header"/>
          </w:pPr>
        </w:p>
      </w:tc>
    </w:tr>
    <w:tr w:rsidR="00E70780" w14:paraId="5323770E" w14:textId="77777777">
      <w:trPr>
        <w:gridAfter w:val="2"/>
        <w:wAfter w:w="720" w:type="dxa"/>
        <w:trHeight w:hRule="exact" w:val="680"/>
      </w:trPr>
      <w:tc>
        <w:tcPr>
          <w:tcW w:w="9368" w:type="dxa"/>
          <w:vAlign w:val="bottom"/>
        </w:tcPr>
        <w:p w14:paraId="0D6864EC" w14:textId="77777777" w:rsidR="00E70780" w:rsidRDefault="00E70780">
          <w:pPr>
            <w:pStyle w:val="LogoCaption"/>
          </w:pPr>
        </w:p>
      </w:tc>
      <w:tc>
        <w:tcPr>
          <w:tcW w:w="9368" w:type="dxa"/>
          <w:vAlign w:val="bottom"/>
        </w:tcPr>
        <w:p w14:paraId="78F46715" w14:textId="77777777" w:rsidR="00E70780" w:rsidRDefault="00E70780">
          <w:pPr>
            <w:pStyle w:val="Header"/>
          </w:pPr>
        </w:p>
      </w:tc>
    </w:tr>
    <w:tr w:rsidR="00E70780" w14:paraId="1A4F1BE7" w14:textId="77777777">
      <w:trPr>
        <w:gridAfter w:val="2"/>
        <w:wAfter w:w="720" w:type="dxa"/>
        <w:trHeight w:hRule="exact" w:val="680"/>
      </w:trPr>
      <w:tc>
        <w:tcPr>
          <w:tcW w:w="9368" w:type="dxa"/>
          <w:vAlign w:val="bottom"/>
        </w:tcPr>
        <w:p w14:paraId="129B399E" w14:textId="77777777" w:rsidR="00E70780" w:rsidRDefault="00E70780">
          <w:pPr>
            <w:pStyle w:val="LogoCaption"/>
          </w:pPr>
        </w:p>
      </w:tc>
      <w:tc>
        <w:tcPr>
          <w:tcW w:w="9368" w:type="dxa"/>
          <w:vAlign w:val="bottom"/>
        </w:tcPr>
        <w:p w14:paraId="67FE1A98" w14:textId="77777777" w:rsidR="00E70780" w:rsidRDefault="00E70780">
          <w:pPr>
            <w:pStyle w:val="Header"/>
          </w:pPr>
        </w:p>
      </w:tc>
    </w:tr>
    <w:tr w:rsidR="00E70780" w14:paraId="0F264AD3" w14:textId="77777777">
      <w:trPr>
        <w:gridAfter w:val="2"/>
        <w:wAfter w:w="720" w:type="dxa"/>
        <w:trHeight w:hRule="exact" w:val="680"/>
      </w:trPr>
      <w:tc>
        <w:tcPr>
          <w:tcW w:w="9368" w:type="dxa"/>
          <w:vAlign w:val="bottom"/>
        </w:tcPr>
        <w:p w14:paraId="67EE28DC" w14:textId="77777777" w:rsidR="00E70780" w:rsidRDefault="00E70780">
          <w:pPr>
            <w:pStyle w:val="LogoCaption"/>
          </w:pPr>
        </w:p>
      </w:tc>
      <w:tc>
        <w:tcPr>
          <w:tcW w:w="9368" w:type="dxa"/>
          <w:vAlign w:val="bottom"/>
        </w:tcPr>
        <w:p w14:paraId="36A265C0" w14:textId="77777777" w:rsidR="00E70780" w:rsidRDefault="00E70780">
          <w:pPr>
            <w:pStyle w:val="Header"/>
          </w:pPr>
        </w:p>
      </w:tc>
    </w:tr>
    <w:tr w:rsidR="00E70780" w14:paraId="1363A6F0" w14:textId="77777777">
      <w:trPr>
        <w:gridAfter w:val="2"/>
        <w:wAfter w:w="720" w:type="dxa"/>
        <w:trHeight w:hRule="exact" w:val="680"/>
      </w:trPr>
      <w:tc>
        <w:tcPr>
          <w:tcW w:w="9368" w:type="dxa"/>
          <w:vAlign w:val="bottom"/>
        </w:tcPr>
        <w:p w14:paraId="4B112C7C" w14:textId="77777777" w:rsidR="00E70780" w:rsidRDefault="00E70780">
          <w:pPr>
            <w:pStyle w:val="LogoCaption"/>
          </w:pPr>
        </w:p>
      </w:tc>
      <w:tc>
        <w:tcPr>
          <w:tcW w:w="9368" w:type="dxa"/>
          <w:vAlign w:val="bottom"/>
        </w:tcPr>
        <w:p w14:paraId="6CE474D9" w14:textId="77777777" w:rsidR="00E70780" w:rsidRDefault="00E70780">
          <w:pPr>
            <w:pStyle w:val="Header"/>
          </w:pPr>
        </w:p>
      </w:tc>
    </w:tr>
    <w:tr w:rsidR="00E70780" w14:paraId="63873523" w14:textId="77777777">
      <w:trPr>
        <w:gridAfter w:val="2"/>
        <w:wAfter w:w="720" w:type="dxa"/>
        <w:trHeight w:hRule="exact" w:val="680"/>
      </w:trPr>
      <w:tc>
        <w:tcPr>
          <w:tcW w:w="9368" w:type="dxa"/>
          <w:vAlign w:val="bottom"/>
        </w:tcPr>
        <w:p w14:paraId="710813A2" w14:textId="77777777" w:rsidR="00E70780" w:rsidRDefault="00E70780">
          <w:pPr>
            <w:pStyle w:val="LogoCaption"/>
          </w:pPr>
        </w:p>
      </w:tc>
      <w:tc>
        <w:tcPr>
          <w:tcW w:w="9368" w:type="dxa"/>
          <w:vAlign w:val="bottom"/>
        </w:tcPr>
        <w:p w14:paraId="5DE634DF" w14:textId="77777777" w:rsidR="00E70780" w:rsidRDefault="00E70780">
          <w:pPr>
            <w:pStyle w:val="Header"/>
          </w:pPr>
        </w:p>
      </w:tc>
    </w:tr>
    <w:tr w:rsidR="00E70780" w14:paraId="604CB91C" w14:textId="77777777">
      <w:trPr>
        <w:gridAfter w:val="2"/>
        <w:wAfter w:w="720" w:type="dxa"/>
        <w:trHeight w:hRule="exact" w:val="680"/>
      </w:trPr>
      <w:tc>
        <w:tcPr>
          <w:tcW w:w="9368" w:type="dxa"/>
          <w:vAlign w:val="bottom"/>
        </w:tcPr>
        <w:p w14:paraId="550E6FA8" w14:textId="77777777" w:rsidR="00E70780" w:rsidRDefault="00E70780">
          <w:pPr>
            <w:pStyle w:val="LogoCaption"/>
          </w:pPr>
        </w:p>
      </w:tc>
      <w:tc>
        <w:tcPr>
          <w:tcW w:w="9368" w:type="dxa"/>
          <w:vAlign w:val="bottom"/>
        </w:tcPr>
        <w:p w14:paraId="25DE681C" w14:textId="77777777" w:rsidR="00E70780" w:rsidRDefault="00E70780">
          <w:pPr>
            <w:pStyle w:val="Header"/>
          </w:pPr>
        </w:p>
      </w:tc>
    </w:tr>
    <w:tr w:rsidR="00E70780" w14:paraId="7FC43F03" w14:textId="77777777">
      <w:trPr>
        <w:gridAfter w:val="2"/>
        <w:wAfter w:w="720" w:type="dxa"/>
        <w:trHeight w:hRule="exact" w:val="680"/>
      </w:trPr>
      <w:tc>
        <w:tcPr>
          <w:tcW w:w="9368" w:type="dxa"/>
          <w:vAlign w:val="bottom"/>
        </w:tcPr>
        <w:p w14:paraId="7A665730" w14:textId="77777777" w:rsidR="00E70780" w:rsidRDefault="00E70780">
          <w:pPr>
            <w:pStyle w:val="LogoCaption"/>
          </w:pPr>
        </w:p>
      </w:tc>
      <w:tc>
        <w:tcPr>
          <w:tcW w:w="9368" w:type="dxa"/>
          <w:vAlign w:val="bottom"/>
        </w:tcPr>
        <w:p w14:paraId="432BBB7B" w14:textId="77777777" w:rsidR="00E70780" w:rsidRDefault="00E70780">
          <w:pPr>
            <w:pStyle w:val="Header"/>
          </w:pPr>
        </w:p>
      </w:tc>
    </w:tr>
    <w:tr w:rsidR="00E70780" w14:paraId="75AA153B" w14:textId="77777777">
      <w:trPr>
        <w:gridAfter w:val="2"/>
        <w:wAfter w:w="720" w:type="dxa"/>
        <w:trHeight w:hRule="exact" w:val="680"/>
      </w:trPr>
      <w:tc>
        <w:tcPr>
          <w:tcW w:w="9368" w:type="dxa"/>
          <w:vAlign w:val="bottom"/>
        </w:tcPr>
        <w:p w14:paraId="26B2546C" w14:textId="77777777" w:rsidR="00E70780" w:rsidRDefault="00E70780">
          <w:pPr>
            <w:pStyle w:val="LogoCaption"/>
          </w:pPr>
        </w:p>
      </w:tc>
      <w:tc>
        <w:tcPr>
          <w:tcW w:w="9368" w:type="dxa"/>
          <w:vAlign w:val="bottom"/>
        </w:tcPr>
        <w:p w14:paraId="225D704E" w14:textId="77777777" w:rsidR="00E70780" w:rsidRDefault="00E70780">
          <w:pPr>
            <w:pStyle w:val="Header"/>
          </w:pPr>
        </w:p>
      </w:tc>
    </w:tr>
    <w:tr w:rsidR="00E70780" w14:paraId="5516F263" w14:textId="77777777">
      <w:trPr>
        <w:gridAfter w:val="2"/>
        <w:wAfter w:w="360" w:type="dxa"/>
        <w:trHeight w:hRule="exact" w:val="680"/>
      </w:trPr>
      <w:tc>
        <w:tcPr>
          <w:tcW w:w="9368" w:type="dxa"/>
          <w:vAlign w:val="bottom"/>
        </w:tcPr>
        <w:p w14:paraId="18FD81C8" w14:textId="77777777" w:rsidR="00E70780" w:rsidRDefault="00E70780">
          <w:pPr>
            <w:pStyle w:val="LogoCaption"/>
          </w:pPr>
        </w:p>
      </w:tc>
      <w:tc>
        <w:tcPr>
          <w:tcW w:w="9368" w:type="dxa"/>
          <w:vAlign w:val="bottom"/>
        </w:tcPr>
        <w:p w14:paraId="5068872F" w14:textId="77777777" w:rsidR="00E70780" w:rsidRDefault="00E70780">
          <w:pPr>
            <w:pStyle w:val="Header"/>
          </w:pPr>
        </w:p>
      </w:tc>
    </w:tr>
    <w:tr w:rsidR="00E70780" w14:paraId="0DC31204" w14:textId="77777777">
      <w:trPr>
        <w:gridAfter w:val="2"/>
        <w:wAfter w:w="720" w:type="dxa"/>
        <w:trHeight w:hRule="exact" w:val="680"/>
      </w:trPr>
      <w:tc>
        <w:tcPr>
          <w:tcW w:w="9368" w:type="dxa"/>
          <w:vAlign w:val="bottom"/>
        </w:tcPr>
        <w:p w14:paraId="6C5D9169" w14:textId="77777777" w:rsidR="00E70780" w:rsidRDefault="00E70780">
          <w:pPr>
            <w:pStyle w:val="LogoCaption"/>
          </w:pPr>
        </w:p>
      </w:tc>
      <w:tc>
        <w:tcPr>
          <w:tcW w:w="9368" w:type="dxa"/>
          <w:vAlign w:val="bottom"/>
        </w:tcPr>
        <w:p w14:paraId="5CA053FE" w14:textId="77777777" w:rsidR="00E70780" w:rsidRDefault="00E70780">
          <w:pPr>
            <w:pStyle w:val="Header"/>
          </w:pPr>
        </w:p>
      </w:tc>
    </w:tr>
    <w:tr w:rsidR="00E70780" w14:paraId="1ED5FB9A" w14:textId="77777777">
      <w:trPr>
        <w:gridAfter w:val="2"/>
        <w:wAfter w:w="720" w:type="dxa"/>
        <w:trHeight w:hRule="exact" w:val="680"/>
      </w:trPr>
      <w:tc>
        <w:tcPr>
          <w:tcW w:w="9368" w:type="dxa"/>
          <w:vAlign w:val="bottom"/>
        </w:tcPr>
        <w:p w14:paraId="0F96D5A9" w14:textId="77777777" w:rsidR="00E70780" w:rsidRDefault="00E70780">
          <w:pPr>
            <w:pStyle w:val="LogoCaption"/>
          </w:pPr>
        </w:p>
      </w:tc>
      <w:tc>
        <w:tcPr>
          <w:tcW w:w="9368" w:type="dxa"/>
          <w:vAlign w:val="bottom"/>
        </w:tcPr>
        <w:p w14:paraId="288F5C55" w14:textId="77777777" w:rsidR="00E70780" w:rsidRDefault="00E70780">
          <w:pPr>
            <w:pStyle w:val="Header"/>
          </w:pPr>
        </w:p>
      </w:tc>
    </w:tr>
    <w:tr w:rsidR="00E70780" w14:paraId="46D145EE" w14:textId="77777777">
      <w:trPr>
        <w:gridAfter w:val="2"/>
        <w:wAfter w:w="720" w:type="dxa"/>
        <w:trHeight w:hRule="exact" w:val="680"/>
      </w:trPr>
      <w:tc>
        <w:tcPr>
          <w:tcW w:w="9368" w:type="dxa"/>
          <w:vAlign w:val="bottom"/>
        </w:tcPr>
        <w:p w14:paraId="12220ACE" w14:textId="77777777" w:rsidR="00E70780" w:rsidRDefault="00E70780">
          <w:pPr>
            <w:pStyle w:val="LogoCaption"/>
          </w:pPr>
        </w:p>
      </w:tc>
      <w:tc>
        <w:tcPr>
          <w:tcW w:w="9368" w:type="dxa"/>
          <w:vAlign w:val="bottom"/>
        </w:tcPr>
        <w:p w14:paraId="3F053BBB" w14:textId="77777777" w:rsidR="00E70780" w:rsidRDefault="00E70780">
          <w:pPr>
            <w:pStyle w:val="Header"/>
          </w:pPr>
        </w:p>
      </w:tc>
    </w:tr>
    <w:tr w:rsidR="00E70780" w14:paraId="6DD37D8A" w14:textId="77777777">
      <w:trPr>
        <w:gridAfter w:val="2"/>
        <w:wAfter w:w="720" w:type="dxa"/>
        <w:trHeight w:hRule="exact" w:val="680"/>
      </w:trPr>
      <w:tc>
        <w:tcPr>
          <w:tcW w:w="9368" w:type="dxa"/>
          <w:vAlign w:val="bottom"/>
        </w:tcPr>
        <w:p w14:paraId="6574A2DC" w14:textId="77777777" w:rsidR="00E70780" w:rsidRDefault="00E70780">
          <w:pPr>
            <w:pStyle w:val="LogoCaption"/>
          </w:pPr>
        </w:p>
      </w:tc>
      <w:tc>
        <w:tcPr>
          <w:tcW w:w="9368" w:type="dxa"/>
          <w:vAlign w:val="bottom"/>
        </w:tcPr>
        <w:p w14:paraId="4698C53D" w14:textId="77777777" w:rsidR="00E70780" w:rsidRDefault="00E70780">
          <w:pPr>
            <w:pStyle w:val="Header"/>
          </w:pPr>
        </w:p>
      </w:tc>
    </w:tr>
    <w:tr w:rsidR="00E70780" w14:paraId="1F94E73B" w14:textId="77777777">
      <w:trPr>
        <w:gridAfter w:val="2"/>
        <w:wAfter w:w="720" w:type="dxa"/>
        <w:trHeight w:hRule="exact" w:val="680"/>
      </w:trPr>
      <w:tc>
        <w:tcPr>
          <w:tcW w:w="9368" w:type="dxa"/>
          <w:vAlign w:val="bottom"/>
        </w:tcPr>
        <w:p w14:paraId="658402CE" w14:textId="77777777" w:rsidR="00E70780" w:rsidRDefault="00E70780">
          <w:pPr>
            <w:pStyle w:val="LogoCaption"/>
          </w:pPr>
        </w:p>
      </w:tc>
      <w:tc>
        <w:tcPr>
          <w:tcW w:w="9368" w:type="dxa"/>
          <w:vAlign w:val="bottom"/>
        </w:tcPr>
        <w:p w14:paraId="146C736D" w14:textId="77777777" w:rsidR="00E70780" w:rsidRDefault="00E70780">
          <w:pPr>
            <w:pStyle w:val="Header"/>
          </w:pPr>
        </w:p>
      </w:tc>
    </w:tr>
    <w:tr w:rsidR="00E70780" w14:paraId="1569F2A1" w14:textId="77777777">
      <w:trPr>
        <w:gridAfter w:val="2"/>
        <w:wAfter w:w="720" w:type="dxa"/>
        <w:trHeight w:hRule="exact" w:val="680"/>
      </w:trPr>
      <w:tc>
        <w:tcPr>
          <w:tcW w:w="9368" w:type="dxa"/>
          <w:vAlign w:val="bottom"/>
        </w:tcPr>
        <w:p w14:paraId="2E77729D" w14:textId="77777777" w:rsidR="00E70780" w:rsidRDefault="00E70780">
          <w:pPr>
            <w:pStyle w:val="LogoCaption"/>
          </w:pPr>
        </w:p>
      </w:tc>
      <w:tc>
        <w:tcPr>
          <w:tcW w:w="9368" w:type="dxa"/>
          <w:vAlign w:val="bottom"/>
        </w:tcPr>
        <w:p w14:paraId="3774C302" w14:textId="77777777" w:rsidR="00E70780" w:rsidRDefault="00E70780">
          <w:pPr>
            <w:pStyle w:val="Header"/>
          </w:pPr>
        </w:p>
      </w:tc>
    </w:tr>
    <w:tr w:rsidR="00E70780" w14:paraId="7855B9D3" w14:textId="77777777">
      <w:trPr>
        <w:gridAfter w:val="2"/>
        <w:wAfter w:w="720" w:type="dxa"/>
        <w:trHeight w:hRule="exact" w:val="680"/>
      </w:trPr>
      <w:tc>
        <w:tcPr>
          <w:tcW w:w="9368" w:type="dxa"/>
          <w:vAlign w:val="bottom"/>
        </w:tcPr>
        <w:p w14:paraId="1C8DC83B" w14:textId="77777777" w:rsidR="00E70780" w:rsidRDefault="00E70780">
          <w:pPr>
            <w:pStyle w:val="LogoCaption"/>
          </w:pPr>
        </w:p>
      </w:tc>
      <w:tc>
        <w:tcPr>
          <w:tcW w:w="9368" w:type="dxa"/>
          <w:vAlign w:val="bottom"/>
        </w:tcPr>
        <w:p w14:paraId="06474CB0" w14:textId="77777777" w:rsidR="00E70780" w:rsidRDefault="00E70780">
          <w:pPr>
            <w:pStyle w:val="Header"/>
          </w:pPr>
        </w:p>
      </w:tc>
    </w:tr>
    <w:tr w:rsidR="00E70780" w14:paraId="77B4E4B9" w14:textId="77777777">
      <w:trPr>
        <w:gridAfter w:val="2"/>
        <w:wAfter w:w="720" w:type="dxa"/>
        <w:trHeight w:hRule="exact" w:val="680"/>
      </w:trPr>
      <w:tc>
        <w:tcPr>
          <w:tcW w:w="9368" w:type="dxa"/>
          <w:vAlign w:val="bottom"/>
        </w:tcPr>
        <w:p w14:paraId="0BC6D535" w14:textId="77777777" w:rsidR="00E70780" w:rsidRDefault="00E70780">
          <w:pPr>
            <w:pStyle w:val="LogoCaption"/>
          </w:pPr>
        </w:p>
      </w:tc>
      <w:tc>
        <w:tcPr>
          <w:tcW w:w="9368" w:type="dxa"/>
          <w:vAlign w:val="bottom"/>
        </w:tcPr>
        <w:p w14:paraId="65EE07FA" w14:textId="77777777" w:rsidR="00E70780" w:rsidRDefault="00E70780">
          <w:pPr>
            <w:pStyle w:val="Header"/>
          </w:pPr>
        </w:p>
      </w:tc>
    </w:tr>
    <w:tr w:rsidR="00E70780" w14:paraId="7FB15661" w14:textId="77777777">
      <w:trPr>
        <w:gridAfter w:val="2"/>
        <w:wAfter w:w="720" w:type="dxa"/>
        <w:trHeight w:hRule="exact" w:val="680"/>
      </w:trPr>
      <w:tc>
        <w:tcPr>
          <w:tcW w:w="9368" w:type="dxa"/>
          <w:vAlign w:val="bottom"/>
        </w:tcPr>
        <w:p w14:paraId="71B7846A" w14:textId="77777777" w:rsidR="00E70780" w:rsidRDefault="00E70780">
          <w:pPr>
            <w:pStyle w:val="LogoCaption"/>
          </w:pPr>
        </w:p>
      </w:tc>
      <w:tc>
        <w:tcPr>
          <w:tcW w:w="9368" w:type="dxa"/>
          <w:vAlign w:val="bottom"/>
        </w:tcPr>
        <w:p w14:paraId="285FD66A" w14:textId="77777777" w:rsidR="00E70780" w:rsidRDefault="00E70780">
          <w:pPr>
            <w:pStyle w:val="Header"/>
          </w:pPr>
        </w:p>
      </w:tc>
    </w:tr>
    <w:tr w:rsidR="00E70780" w14:paraId="508485C0" w14:textId="77777777">
      <w:trPr>
        <w:gridAfter w:val="2"/>
        <w:wAfter w:w="720" w:type="dxa"/>
        <w:trHeight w:hRule="exact" w:val="680"/>
      </w:trPr>
      <w:tc>
        <w:tcPr>
          <w:tcW w:w="9368" w:type="dxa"/>
          <w:vAlign w:val="bottom"/>
        </w:tcPr>
        <w:p w14:paraId="514BB814" w14:textId="77777777" w:rsidR="00E70780" w:rsidRDefault="00E70780">
          <w:pPr>
            <w:pStyle w:val="LogoCaption"/>
          </w:pPr>
        </w:p>
      </w:tc>
      <w:tc>
        <w:tcPr>
          <w:tcW w:w="9368" w:type="dxa"/>
          <w:vAlign w:val="bottom"/>
        </w:tcPr>
        <w:p w14:paraId="60E1C662" w14:textId="77777777" w:rsidR="00E70780" w:rsidRDefault="00E70780">
          <w:pPr>
            <w:pStyle w:val="Header"/>
          </w:pPr>
        </w:p>
      </w:tc>
    </w:tr>
    <w:tr w:rsidR="00E70780" w14:paraId="1A26AF8A" w14:textId="77777777">
      <w:trPr>
        <w:gridAfter w:val="2"/>
        <w:wAfter w:w="720" w:type="dxa"/>
        <w:trHeight w:hRule="exact" w:val="680"/>
      </w:trPr>
      <w:tc>
        <w:tcPr>
          <w:tcW w:w="9368" w:type="dxa"/>
          <w:vAlign w:val="bottom"/>
        </w:tcPr>
        <w:p w14:paraId="070C0306" w14:textId="77777777" w:rsidR="00E70780" w:rsidRDefault="00E70780">
          <w:pPr>
            <w:pStyle w:val="LogoCaption"/>
          </w:pPr>
        </w:p>
      </w:tc>
      <w:tc>
        <w:tcPr>
          <w:tcW w:w="9368" w:type="dxa"/>
          <w:vAlign w:val="bottom"/>
        </w:tcPr>
        <w:p w14:paraId="72DCC2B6" w14:textId="77777777" w:rsidR="00E70780" w:rsidRDefault="00E70780">
          <w:pPr>
            <w:pStyle w:val="Header"/>
          </w:pPr>
        </w:p>
      </w:tc>
    </w:tr>
    <w:tr w:rsidR="00E70780" w14:paraId="064549AD" w14:textId="77777777">
      <w:trPr>
        <w:gridAfter w:val="2"/>
        <w:wAfter w:w="720" w:type="dxa"/>
        <w:trHeight w:hRule="exact" w:val="680"/>
      </w:trPr>
      <w:tc>
        <w:tcPr>
          <w:tcW w:w="9368" w:type="dxa"/>
          <w:vAlign w:val="bottom"/>
        </w:tcPr>
        <w:p w14:paraId="5928F881" w14:textId="77777777" w:rsidR="00E70780" w:rsidRDefault="00E70780">
          <w:pPr>
            <w:pStyle w:val="LogoCaption"/>
          </w:pPr>
        </w:p>
      </w:tc>
      <w:tc>
        <w:tcPr>
          <w:tcW w:w="9368" w:type="dxa"/>
          <w:vAlign w:val="bottom"/>
        </w:tcPr>
        <w:p w14:paraId="13D24F9F" w14:textId="77777777" w:rsidR="00E70780" w:rsidRDefault="00E70780">
          <w:pPr>
            <w:pStyle w:val="Header"/>
          </w:pPr>
        </w:p>
      </w:tc>
    </w:tr>
    <w:tr w:rsidR="00E70780" w14:paraId="0EB69091" w14:textId="77777777">
      <w:trPr>
        <w:gridAfter w:val="2"/>
        <w:wAfter w:w="720" w:type="dxa"/>
        <w:trHeight w:hRule="exact" w:val="680"/>
      </w:trPr>
      <w:tc>
        <w:tcPr>
          <w:tcW w:w="9368" w:type="dxa"/>
          <w:vAlign w:val="bottom"/>
        </w:tcPr>
        <w:p w14:paraId="2B282D31" w14:textId="77777777" w:rsidR="00E70780" w:rsidRDefault="00E70780">
          <w:pPr>
            <w:pStyle w:val="LogoCaption"/>
          </w:pPr>
        </w:p>
      </w:tc>
      <w:tc>
        <w:tcPr>
          <w:tcW w:w="9368" w:type="dxa"/>
          <w:vAlign w:val="bottom"/>
        </w:tcPr>
        <w:p w14:paraId="3F5A853F" w14:textId="77777777" w:rsidR="00E70780" w:rsidRDefault="00E70780">
          <w:pPr>
            <w:pStyle w:val="Header"/>
          </w:pPr>
        </w:p>
      </w:tc>
    </w:tr>
    <w:tr w:rsidR="00E70780" w14:paraId="704AE805" w14:textId="77777777">
      <w:trPr>
        <w:gridAfter w:val="2"/>
        <w:wAfter w:w="720" w:type="dxa"/>
        <w:trHeight w:hRule="exact" w:val="680"/>
      </w:trPr>
      <w:tc>
        <w:tcPr>
          <w:tcW w:w="9368" w:type="dxa"/>
          <w:vAlign w:val="bottom"/>
        </w:tcPr>
        <w:p w14:paraId="0CD4B384" w14:textId="77777777" w:rsidR="00E70780" w:rsidRDefault="00E70780">
          <w:pPr>
            <w:pStyle w:val="LogoCaption"/>
          </w:pPr>
        </w:p>
      </w:tc>
      <w:tc>
        <w:tcPr>
          <w:tcW w:w="9368" w:type="dxa"/>
          <w:vAlign w:val="bottom"/>
        </w:tcPr>
        <w:p w14:paraId="56F78234" w14:textId="77777777" w:rsidR="00E70780" w:rsidRDefault="00E70780">
          <w:pPr>
            <w:pStyle w:val="Header"/>
          </w:pPr>
        </w:p>
      </w:tc>
    </w:tr>
    <w:tr w:rsidR="00E70780" w14:paraId="76C34622" w14:textId="77777777">
      <w:trPr>
        <w:gridAfter w:val="2"/>
        <w:wAfter w:w="720" w:type="dxa"/>
        <w:trHeight w:hRule="exact" w:val="680"/>
      </w:trPr>
      <w:tc>
        <w:tcPr>
          <w:tcW w:w="9368" w:type="dxa"/>
          <w:vAlign w:val="bottom"/>
        </w:tcPr>
        <w:p w14:paraId="04B3ED93" w14:textId="77777777" w:rsidR="00E70780" w:rsidRDefault="00E70780">
          <w:pPr>
            <w:pStyle w:val="LogoCaption"/>
          </w:pPr>
        </w:p>
      </w:tc>
      <w:tc>
        <w:tcPr>
          <w:tcW w:w="9368" w:type="dxa"/>
          <w:vAlign w:val="bottom"/>
        </w:tcPr>
        <w:p w14:paraId="05ADC74B" w14:textId="77777777" w:rsidR="00E70780" w:rsidRDefault="00E70780">
          <w:pPr>
            <w:pStyle w:val="Header"/>
          </w:pPr>
        </w:p>
      </w:tc>
    </w:tr>
    <w:tr w:rsidR="00E70780" w14:paraId="5E935A44" w14:textId="77777777">
      <w:trPr>
        <w:gridAfter w:val="2"/>
        <w:wAfter w:w="720" w:type="dxa"/>
        <w:trHeight w:hRule="exact" w:val="680"/>
      </w:trPr>
      <w:tc>
        <w:tcPr>
          <w:tcW w:w="9368" w:type="dxa"/>
          <w:vAlign w:val="bottom"/>
        </w:tcPr>
        <w:p w14:paraId="3C6687E7" w14:textId="77777777" w:rsidR="00E70780" w:rsidRDefault="00E70780">
          <w:pPr>
            <w:pStyle w:val="LogoCaption"/>
          </w:pPr>
        </w:p>
      </w:tc>
      <w:tc>
        <w:tcPr>
          <w:tcW w:w="9368" w:type="dxa"/>
          <w:vAlign w:val="bottom"/>
        </w:tcPr>
        <w:p w14:paraId="44788501" w14:textId="77777777" w:rsidR="00E70780" w:rsidRDefault="00E70780">
          <w:pPr>
            <w:pStyle w:val="Header"/>
          </w:pPr>
        </w:p>
      </w:tc>
    </w:tr>
    <w:tr w:rsidR="00E70780" w14:paraId="336C5A27" w14:textId="77777777">
      <w:trPr>
        <w:gridAfter w:val="2"/>
        <w:wAfter w:w="720" w:type="dxa"/>
        <w:trHeight w:hRule="exact" w:val="680"/>
      </w:trPr>
      <w:tc>
        <w:tcPr>
          <w:tcW w:w="9368" w:type="dxa"/>
          <w:vAlign w:val="bottom"/>
        </w:tcPr>
        <w:p w14:paraId="55FAD9EA" w14:textId="77777777" w:rsidR="00E70780" w:rsidRDefault="00E70780">
          <w:pPr>
            <w:pStyle w:val="LogoCaption"/>
          </w:pPr>
        </w:p>
      </w:tc>
      <w:tc>
        <w:tcPr>
          <w:tcW w:w="9368" w:type="dxa"/>
          <w:vAlign w:val="bottom"/>
        </w:tcPr>
        <w:p w14:paraId="1386BF7A" w14:textId="77777777" w:rsidR="00E70780" w:rsidRDefault="00E70780">
          <w:pPr>
            <w:pStyle w:val="Header"/>
          </w:pPr>
        </w:p>
      </w:tc>
    </w:tr>
    <w:tr w:rsidR="00E70780" w14:paraId="67030903" w14:textId="77777777">
      <w:trPr>
        <w:gridAfter w:val="2"/>
        <w:wAfter w:w="720" w:type="dxa"/>
        <w:trHeight w:hRule="exact" w:val="680"/>
      </w:trPr>
      <w:tc>
        <w:tcPr>
          <w:tcW w:w="9368" w:type="dxa"/>
          <w:vAlign w:val="bottom"/>
        </w:tcPr>
        <w:p w14:paraId="5ECB51CC" w14:textId="77777777" w:rsidR="00E70780" w:rsidRDefault="00E70780">
          <w:pPr>
            <w:pStyle w:val="LogoCaption"/>
          </w:pPr>
        </w:p>
      </w:tc>
      <w:tc>
        <w:tcPr>
          <w:tcW w:w="9368" w:type="dxa"/>
          <w:vAlign w:val="bottom"/>
        </w:tcPr>
        <w:p w14:paraId="390DF1D3" w14:textId="77777777" w:rsidR="00E70780" w:rsidRDefault="00E70780">
          <w:pPr>
            <w:pStyle w:val="Header"/>
          </w:pPr>
        </w:p>
      </w:tc>
    </w:tr>
    <w:tr w:rsidR="00E70780" w14:paraId="3F638097" w14:textId="77777777">
      <w:trPr>
        <w:gridAfter w:val="2"/>
        <w:wAfter w:w="720" w:type="dxa"/>
        <w:trHeight w:hRule="exact" w:val="680"/>
      </w:trPr>
      <w:tc>
        <w:tcPr>
          <w:tcW w:w="9368" w:type="dxa"/>
          <w:vAlign w:val="bottom"/>
        </w:tcPr>
        <w:p w14:paraId="7A7D9E5D" w14:textId="77777777" w:rsidR="00E70780" w:rsidRDefault="00E70780">
          <w:pPr>
            <w:pStyle w:val="LogoCaption"/>
          </w:pPr>
        </w:p>
      </w:tc>
      <w:tc>
        <w:tcPr>
          <w:tcW w:w="9368" w:type="dxa"/>
          <w:vAlign w:val="bottom"/>
        </w:tcPr>
        <w:p w14:paraId="403153AA" w14:textId="77777777" w:rsidR="00E70780" w:rsidRDefault="00E70780">
          <w:pPr>
            <w:pStyle w:val="Header"/>
          </w:pPr>
        </w:p>
      </w:tc>
    </w:tr>
    <w:tr w:rsidR="00E70780" w14:paraId="0ADA38D0" w14:textId="77777777">
      <w:trPr>
        <w:gridAfter w:val="2"/>
        <w:wAfter w:w="720" w:type="dxa"/>
        <w:trHeight w:hRule="exact" w:val="680"/>
      </w:trPr>
      <w:tc>
        <w:tcPr>
          <w:tcW w:w="9368" w:type="dxa"/>
          <w:vAlign w:val="bottom"/>
        </w:tcPr>
        <w:p w14:paraId="674906E8" w14:textId="77777777" w:rsidR="00E70780" w:rsidRDefault="00E70780">
          <w:pPr>
            <w:pStyle w:val="LogoCaption"/>
          </w:pPr>
        </w:p>
      </w:tc>
      <w:tc>
        <w:tcPr>
          <w:tcW w:w="9368" w:type="dxa"/>
          <w:vAlign w:val="bottom"/>
        </w:tcPr>
        <w:p w14:paraId="779ADB41" w14:textId="77777777" w:rsidR="00E70780" w:rsidRDefault="00E70780">
          <w:pPr>
            <w:pStyle w:val="Header"/>
          </w:pPr>
        </w:p>
      </w:tc>
    </w:tr>
    <w:tr w:rsidR="00E70780" w14:paraId="441F5DB2" w14:textId="77777777">
      <w:trPr>
        <w:gridAfter w:val="2"/>
        <w:wAfter w:w="720" w:type="dxa"/>
        <w:trHeight w:hRule="exact" w:val="680"/>
      </w:trPr>
      <w:tc>
        <w:tcPr>
          <w:tcW w:w="9368" w:type="dxa"/>
          <w:vAlign w:val="bottom"/>
        </w:tcPr>
        <w:p w14:paraId="70C24220" w14:textId="77777777" w:rsidR="00E70780" w:rsidRDefault="00E70780">
          <w:pPr>
            <w:pStyle w:val="LogoCaption"/>
          </w:pPr>
        </w:p>
      </w:tc>
      <w:tc>
        <w:tcPr>
          <w:tcW w:w="9368" w:type="dxa"/>
          <w:vAlign w:val="bottom"/>
        </w:tcPr>
        <w:p w14:paraId="676FB92A" w14:textId="77777777" w:rsidR="00E70780" w:rsidRDefault="00E70780">
          <w:pPr>
            <w:pStyle w:val="Header"/>
          </w:pPr>
        </w:p>
      </w:tc>
    </w:tr>
    <w:tr w:rsidR="00E70780" w14:paraId="36178FD3" w14:textId="77777777">
      <w:trPr>
        <w:gridAfter w:val="2"/>
        <w:wAfter w:w="720" w:type="dxa"/>
        <w:trHeight w:hRule="exact" w:val="680"/>
      </w:trPr>
      <w:tc>
        <w:tcPr>
          <w:tcW w:w="9368" w:type="dxa"/>
          <w:vAlign w:val="bottom"/>
        </w:tcPr>
        <w:p w14:paraId="025A3C8D" w14:textId="77777777" w:rsidR="00E70780" w:rsidRDefault="00E70780">
          <w:pPr>
            <w:pStyle w:val="LogoCaption"/>
          </w:pPr>
        </w:p>
      </w:tc>
      <w:tc>
        <w:tcPr>
          <w:tcW w:w="9368" w:type="dxa"/>
          <w:vAlign w:val="bottom"/>
        </w:tcPr>
        <w:p w14:paraId="5AD19A41" w14:textId="77777777" w:rsidR="00E70780" w:rsidRDefault="00E70780">
          <w:pPr>
            <w:pStyle w:val="Header"/>
          </w:pPr>
        </w:p>
      </w:tc>
    </w:tr>
    <w:tr w:rsidR="00E70780" w14:paraId="59692889" w14:textId="77777777">
      <w:trPr>
        <w:gridAfter w:val="2"/>
        <w:wAfter w:w="720" w:type="dxa"/>
        <w:trHeight w:hRule="exact" w:val="680"/>
      </w:trPr>
      <w:tc>
        <w:tcPr>
          <w:tcW w:w="9368" w:type="dxa"/>
          <w:vAlign w:val="bottom"/>
        </w:tcPr>
        <w:p w14:paraId="40F564D3" w14:textId="77777777" w:rsidR="00E70780" w:rsidRDefault="00E70780">
          <w:pPr>
            <w:pStyle w:val="LogoCaption"/>
          </w:pPr>
        </w:p>
      </w:tc>
      <w:tc>
        <w:tcPr>
          <w:tcW w:w="9368" w:type="dxa"/>
          <w:vAlign w:val="bottom"/>
        </w:tcPr>
        <w:p w14:paraId="2129BDF5" w14:textId="77777777" w:rsidR="00E70780" w:rsidRDefault="00E70780">
          <w:pPr>
            <w:pStyle w:val="Header"/>
          </w:pPr>
        </w:p>
      </w:tc>
    </w:tr>
    <w:tr w:rsidR="00E70780" w14:paraId="1D97BDFB" w14:textId="77777777">
      <w:trPr>
        <w:gridAfter w:val="2"/>
        <w:wAfter w:w="720" w:type="dxa"/>
        <w:trHeight w:hRule="exact" w:val="680"/>
      </w:trPr>
      <w:tc>
        <w:tcPr>
          <w:tcW w:w="9368" w:type="dxa"/>
          <w:vAlign w:val="bottom"/>
        </w:tcPr>
        <w:p w14:paraId="3244E304" w14:textId="77777777" w:rsidR="00E70780" w:rsidRDefault="00E70780">
          <w:pPr>
            <w:pStyle w:val="LogoCaption"/>
          </w:pPr>
        </w:p>
      </w:tc>
      <w:tc>
        <w:tcPr>
          <w:tcW w:w="9368" w:type="dxa"/>
          <w:vAlign w:val="bottom"/>
        </w:tcPr>
        <w:p w14:paraId="17C5E2BA" w14:textId="77777777" w:rsidR="00E70780" w:rsidRDefault="00E70780">
          <w:pPr>
            <w:pStyle w:val="Header"/>
          </w:pPr>
        </w:p>
      </w:tc>
    </w:tr>
    <w:tr w:rsidR="00E70780" w14:paraId="0397CAAA" w14:textId="77777777">
      <w:trPr>
        <w:gridAfter w:val="2"/>
        <w:wAfter w:w="720" w:type="dxa"/>
        <w:trHeight w:hRule="exact" w:val="680"/>
      </w:trPr>
      <w:tc>
        <w:tcPr>
          <w:tcW w:w="9368" w:type="dxa"/>
          <w:vAlign w:val="bottom"/>
        </w:tcPr>
        <w:p w14:paraId="616019CD" w14:textId="77777777" w:rsidR="00E70780" w:rsidRDefault="00E70780">
          <w:pPr>
            <w:pStyle w:val="LogoCaption"/>
          </w:pPr>
        </w:p>
      </w:tc>
      <w:tc>
        <w:tcPr>
          <w:tcW w:w="9368" w:type="dxa"/>
          <w:vAlign w:val="bottom"/>
        </w:tcPr>
        <w:p w14:paraId="3ECAC296" w14:textId="77777777" w:rsidR="00E70780" w:rsidRDefault="00E70780">
          <w:pPr>
            <w:pStyle w:val="Header"/>
          </w:pPr>
        </w:p>
      </w:tc>
    </w:tr>
    <w:tr w:rsidR="00E70780" w14:paraId="6BCA5153" w14:textId="77777777">
      <w:trPr>
        <w:gridAfter w:val="2"/>
        <w:wAfter w:w="720" w:type="dxa"/>
        <w:trHeight w:hRule="exact" w:val="680"/>
      </w:trPr>
      <w:tc>
        <w:tcPr>
          <w:tcW w:w="9368" w:type="dxa"/>
          <w:vAlign w:val="bottom"/>
        </w:tcPr>
        <w:p w14:paraId="71468AE3" w14:textId="77777777" w:rsidR="00E70780" w:rsidRDefault="00E70780">
          <w:pPr>
            <w:pStyle w:val="LogoCaption"/>
          </w:pPr>
        </w:p>
      </w:tc>
      <w:tc>
        <w:tcPr>
          <w:tcW w:w="9368" w:type="dxa"/>
          <w:vAlign w:val="bottom"/>
        </w:tcPr>
        <w:p w14:paraId="3A4B09F8" w14:textId="77777777" w:rsidR="00E70780" w:rsidRDefault="00E70780">
          <w:pPr>
            <w:pStyle w:val="Header"/>
          </w:pPr>
        </w:p>
      </w:tc>
    </w:tr>
    <w:tr w:rsidR="00E70780" w14:paraId="3C8136B8" w14:textId="77777777">
      <w:trPr>
        <w:gridAfter w:val="2"/>
        <w:wAfter w:w="720" w:type="dxa"/>
        <w:trHeight w:hRule="exact" w:val="680"/>
      </w:trPr>
      <w:tc>
        <w:tcPr>
          <w:tcW w:w="9368" w:type="dxa"/>
          <w:vAlign w:val="bottom"/>
        </w:tcPr>
        <w:p w14:paraId="4B9EBC03" w14:textId="77777777" w:rsidR="00E70780" w:rsidRDefault="00E70780">
          <w:pPr>
            <w:pStyle w:val="LogoCaption"/>
          </w:pPr>
        </w:p>
      </w:tc>
      <w:tc>
        <w:tcPr>
          <w:tcW w:w="9368" w:type="dxa"/>
          <w:vAlign w:val="bottom"/>
        </w:tcPr>
        <w:p w14:paraId="239F976F" w14:textId="77777777" w:rsidR="00E70780" w:rsidRDefault="00E70780">
          <w:pPr>
            <w:pStyle w:val="Header"/>
          </w:pPr>
        </w:p>
      </w:tc>
    </w:tr>
    <w:tr w:rsidR="00E70780" w14:paraId="4C57179F" w14:textId="77777777">
      <w:trPr>
        <w:gridAfter w:val="2"/>
        <w:wAfter w:w="720" w:type="dxa"/>
        <w:trHeight w:hRule="exact" w:val="680"/>
      </w:trPr>
      <w:tc>
        <w:tcPr>
          <w:tcW w:w="9368" w:type="dxa"/>
          <w:vAlign w:val="bottom"/>
        </w:tcPr>
        <w:p w14:paraId="441D0FEE" w14:textId="77777777" w:rsidR="00E70780" w:rsidRDefault="00E70780">
          <w:pPr>
            <w:pStyle w:val="LogoCaption"/>
          </w:pPr>
        </w:p>
      </w:tc>
      <w:tc>
        <w:tcPr>
          <w:tcW w:w="9368" w:type="dxa"/>
          <w:vAlign w:val="bottom"/>
        </w:tcPr>
        <w:p w14:paraId="29F8E432" w14:textId="77777777" w:rsidR="00E70780" w:rsidRDefault="00E70780">
          <w:pPr>
            <w:pStyle w:val="Header"/>
          </w:pPr>
        </w:p>
      </w:tc>
    </w:tr>
    <w:tr w:rsidR="00E70780" w14:paraId="3DFFA878" w14:textId="77777777">
      <w:trPr>
        <w:gridAfter w:val="2"/>
        <w:wAfter w:w="720" w:type="dxa"/>
        <w:trHeight w:hRule="exact" w:val="680"/>
      </w:trPr>
      <w:tc>
        <w:tcPr>
          <w:tcW w:w="9368" w:type="dxa"/>
          <w:vAlign w:val="bottom"/>
        </w:tcPr>
        <w:p w14:paraId="44321736" w14:textId="77777777" w:rsidR="00E70780" w:rsidRDefault="00E70780">
          <w:pPr>
            <w:pStyle w:val="LogoCaption"/>
          </w:pPr>
        </w:p>
      </w:tc>
      <w:tc>
        <w:tcPr>
          <w:tcW w:w="9368" w:type="dxa"/>
          <w:vAlign w:val="bottom"/>
        </w:tcPr>
        <w:p w14:paraId="50B15466" w14:textId="77777777" w:rsidR="00E70780" w:rsidRDefault="00E70780">
          <w:pPr>
            <w:pStyle w:val="Header"/>
          </w:pPr>
        </w:p>
      </w:tc>
    </w:tr>
    <w:tr w:rsidR="00E70780" w14:paraId="568FFA54" w14:textId="77777777">
      <w:trPr>
        <w:gridAfter w:val="2"/>
        <w:wAfter w:w="720" w:type="dxa"/>
        <w:trHeight w:hRule="exact" w:val="680"/>
      </w:trPr>
      <w:tc>
        <w:tcPr>
          <w:tcW w:w="9368" w:type="dxa"/>
          <w:vAlign w:val="bottom"/>
        </w:tcPr>
        <w:p w14:paraId="13EECE27" w14:textId="77777777" w:rsidR="00E70780" w:rsidRDefault="00E70780">
          <w:pPr>
            <w:pStyle w:val="LogoCaption"/>
          </w:pPr>
        </w:p>
      </w:tc>
      <w:tc>
        <w:tcPr>
          <w:tcW w:w="9368" w:type="dxa"/>
          <w:vAlign w:val="bottom"/>
        </w:tcPr>
        <w:p w14:paraId="4B675761" w14:textId="77777777" w:rsidR="00E70780" w:rsidRDefault="00E70780">
          <w:pPr>
            <w:pStyle w:val="Header"/>
          </w:pPr>
        </w:p>
      </w:tc>
    </w:tr>
    <w:tr w:rsidR="00E70780" w14:paraId="3B1127EE" w14:textId="77777777">
      <w:trPr>
        <w:gridAfter w:val="2"/>
        <w:wAfter w:w="720" w:type="dxa"/>
        <w:trHeight w:hRule="exact" w:val="680"/>
      </w:trPr>
      <w:tc>
        <w:tcPr>
          <w:tcW w:w="9368" w:type="dxa"/>
          <w:vAlign w:val="bottom"/>
        </w:tcPr>
        <w:p w14:paraId="6C835D67" w14:textId="77777777" w:rsidR="00E70780" w:rsidRDefault="00E70780">
          <w:pPr>
            <w:pStyle w:val="LogoCaption"/>
          </w:pPr>
        </w:p>
      </w:tc>
      <w:tc>
        <w:tcPr>
          <w:tcW w:w="9368" w:type="dxa"/>
          <w:vAlign w:val="bottom"/>
        </w:tcPr>
        <w:p w14:paraId="06A3200C" w14:textId="77777777" w:rsidR="00E70780" w:rsidRDefault="00E70780">
          <w:pPr>
            <w:pStyle w:val="Header"/>
          </w:pPr>
        </w:p>
      </w:tc>
    </w:tr>
    <w:tr w:rsidR="00E70780" w14:paraId="07F5E0AF" w14:textId="77777777">
      <w:trPr>
        <w:gridAfter w:val="2"/>
        <w:wAfter w:w="720" w:type="dxa"/>
        <w:trHeight w:hRule="exact" w:val="680"/>
      </w:trPr>
      <w:tc>
        <w:tcPr>
          <w:tcW w:w="9368" w:type="dxa"/>
          <w:vAlign w:val="bottom"/>
        </w:tcPr>
        <w:p w14:paraId="1C359873" w14:textId="77777777" w:rsidR="00E70780" w:rsidRDefault="00E70780">
          <w:pPr>
            <w:pStyle w:val="LogoCaption"/>
          </w:pPr>
        </w:p>
      </w:tc>
      <w:tc>
        <w:tcPr>
          <w:tcW w:w="9368" w:type="dxa"/>
          <w:vAlign w:val="bottom"/>
        </w:tcPr>
        <w:p w14:paraId="4F263617" w14:textId="77777777" w:rsidR="00E70780" w:rsidRDefault="00E70780">
          <w:pPr>
            <w:pStyle w:val="Header"/>
          </w:pPr>
        </w:p>
      </w:tc>
    </w:tr>
    <w:tr w:rsidR="00E70780" w14:paraId="594C14F9" w14:textId="77777777">
      <w:trPr>
        <w:gridAfter w:val="2"/>
        <w:wAfter w:w="720" w:type="dxa"/>
        <w:trHeight w:hRule="exact" w:val="680"/>
      </w:trPr>
      <w:tc>
        <w:tcPr>
          <w:tcW w:w="9368" w:type="dxa"/>
          <w:vAlign w:val="bottom"/>
        </w:tcPr>
        <w:p w14:paraId="7EB94242" w14:textId="77777777" w:rsidR="00E70780" w:rsidRDefault="00E70780">
          <w:pPr>
            <w:pStyle w:val="LogoCaption"/>
          </w:pPr>
        </w:p>
      </w:tc>
      <w:tc>
        <w:tcPr>
          <w:tcW w:w="9368" w:type="dxa"/>
          <w:vAlign w:val="bottom"/>
        </w:tcPr>
        <w:p w14:paraId="242FD005" w14:textId="77777777" w:rsidR="00E70780" w:rsidRDefault="00E70780">
          <w:pPr>
            <w:pStyle w:val="Header"/>
          </w:pPr>
        </w:p>
      </w:tc>
    </w:tr>
    <w:tr w:rsidR="00E70780" w14:paraId="3C66D3EB" w14:textId="77777777">
      <w:trPr>
        <w:gridAfter w:val="2"/>
        <w:wAfter w:w="720" w:type="dxa"/>
        <w:trHeight w:hRule="exact" w:val="680"/>
      </w:trPr>
      <w:tc>
        <w:tcPr>
          <w:tcW w:w="9368" w:type="dxa"/>
          <w:vAlign w:val="bottom"/>
        </w:tcPr>
        <w:p w14:paraId="56CD8765" w14:textId="77777777" w:rsidR="00E70780" w:rsidRDefault="00E70780">
          <w:pPr>
            <w:pStyle w:val="LogoCaption"/>
          </w:pPr>
        </w:p>
      </w:tc>
      <w:tc>
        <w:tcPr>
          <w:tcW w:w="9368" w:type="dxa"/>
          <w:vAlign w:val="bottom"/>
        </w:tcPr>
        <w:p w14:paraId="25D01FF5" w14:textId="77777777" w:rsidR="00E70780" w:rsidRDefault="00E70780">
          <w:pPr>
            <w:pStyle w:val="Header"/>
          </w:pPr>
        </w:p>
      </w:tc>
    </w:tr>
    <w:tr w:rsidR="00E70780" w14:paraId="18046F06" w14:textId="77777777">
      <w:trPr>
        <w:gridAfter w:val="2"/>
        <w:wAfter w:w="720" w:type="dxa"/>
        <w:trHeight w:hRule="exact" w:val="680"/>
      </w:trPr>
      <w:tc>
        <w:tcPr>
          <w:tcW w:w="9368" w:type="dxa"/>
          <w:vAlign w:val="bottom"/>
        </w:tcPr>
        <w:p w14:paraId="4FDCB703" w14:textId="77777777" w:rsidR="00E70780" w:rsidRDefault="00E70780">
          <w:pPr>
            <w:pStyle w:val="LogoCaption"/>
          </w:pPr>
        </w:p>
      </w:tc>
      <w:tc>
        <w:tcPr>
          <w:tcW w:w="9368" w:type="dxa"/>
          <w:vAlign w:val="bottom"/>
        </w:tcPr>
        <w:p w14:paraId="6165C35B" w14:textId="77777777" w:rsidR="00E70780" w:rsidRDefault="00E70780">
          <w:pPr>
            <w:pStyle w:val="Header"/>
          </w:pPr>
        </w:p>
      </w:tc>
    </w:tr>
    <w:tr w:rsidR="00E70780" w14:paraId="4849F892" w14:textId="77777777">
      <w:trPr>
        <w:gridAfter w:val="2"/>
        <w:wAfter w:w="720" w:type="dxa"/>
        <w:trHeight w:hRule="exact" w:val="680"/>
      </w:trPr>
      <w:tc>
        <w:tcPr>
          <w:tcW w:w="9368" w:type="dxa"/>
          <w:vAlign w:val="bottom"/>
        </w:tcPr>
        <w:p w14:paraId="7D240168" w14:textId="77777777" w:rsidR="00E70780" w:rsidRDefault="00E70780">
          <w:pPr>
            <w:pStyle w:val="LogoCaption"/>
          </w:pPr>
        </w:p>
      </w:tc>
      <w:tc>
        <w:tcPr>
          <w:tcW w:w="9368" w:type="dxa"/>
          <w:vAlign w:val="bottom"/>
        </w:tcPr>
        <w:p w14:paraId="6956F6E1" w14:textId="77777777" w:rsidR="00E70780" w:rsidRDefault="00E70780">
          <w:pPr>
            <w:pStyle w:val="Header"/>
          </w:pPr>
        </w:p>
      </w:tc>
    </w:tr>
    <w:tr w:rsidR="00E70780" w14:paraId="758C21D2" w14:textId="77777777">
      <w:trPr>
        <w:gridAfter w:val="2"/>
        <w:wAfter w:w="720" w:type="dxa"/>
        <w:trHeight w:hRule="exact" w:val="680"/>
      </w:trPr>
      <w:tc>
        <w:tcPr>
          <w:tcW w:w="9368" w:type="dxa"/>
          <w:vAlign w:val="bottom"/>
        </w:tcPr>
        <w:p w14:paraId="58D1C2EB" w14:textId="77777777" w:rsidR="00E70780" w:rsidRDefault="00E70780">
          <w:pPr>
            <w:pStyle w:val="LogoCaption"/>
          </w:pPr>
        </w:p>
      </w:tc>
      <w:tc>
        <w:tcPr>
          <w:tcW w:w="9368" w:type="dxa"/>
          <w:vAlign w:val="bottom"/>
        </w:tcPr>
        <w:p w14:paraId="022F8EF6" w14:textId="77777777" w:rsidR="00E70780" w:rsidRDefault="00E70780">
          <w:pPr>
            <w:pStyle w:val="Header"/>
          </w:pPr>
        </w:p>
      </w:tc>
    </w:tr>
    <w:tr w:rsidR="00E70780" w14:paraId="6AC43887" w14:textId="77777777">
      <w:trPr>
        <w:gridAfter w:val="2"/>
        <w:wAfter w:w="720" w:type="dxa"/>
        <w:trHeight w:hRule="exact" w:val="680"/>
      </w:trPr>
      <w:tc>
        <w:tcPr>
          <w:tcW w:w="9368" w:type="dxa"/>
          <w:vAlign w:val="bottom"/>
        </w:tcPr>
        <w:p w14:paraId="1BFA66CF" w14:textId="77777777" w:rsidR="00E70780" w:rsidRDefault="00E70780">
          <w:pPr>
            <w:pStyle w:val="LogoCaption"/>
          </w:pPr>
        </w:p>
      </w:tc>
      <w:tc>
        <w:tcPr>
          <w:tcW w:w="9368" w:type="dxa"/>
          <w:vAlign w:val="bottom"/>
        </w:tcPr>
        <w:p w14:paraId="7046E4CB" w14:textId="77777777" w:rsidR="00E70780" w:rsidRDefault="00E70780">
          <w:pPr>
            <w:pStyle w:val="Header"/>
          </w:pPr>
        </w:p>
      </w:tc>
    </w:tr>
    <w:tr w:rsidR="00E70780" w14:paraId="10C12F25" w14:textId="77777777">
      <w:trPr>
        <w:gridAfter w:val="2"/>
        <w:wAfter w:w="360" w:type="dxa"/>
        <w:trHeight w:hRule="exact" w:val="680"/>
      </w:trPr>
      <w:tc>
        <w:tcPr>
          <w:tcW w:w="9368" w:type="dxa"/>
          <w:vAlign w:val="bottom"/>
        </w:tcPr>
        <w:p w14:paraId="04B98BC2" w14:textId="77777777" w:rsidR="00E70780" w:rsidRDefault="00E70780">
          <w:pPr>
            <w:pStyle w:val="LogoCaption"/>
          </w:pPr>
        </w:p>
      </w:tc>
      <w:tc>
        <w:tcPr>
          <w:tcW w:w="9368" w:type="dxa"/>
          <w:vAlign w:val="bottom"/>
        </w:tcPr>
        <w:p w14:paraId="5D333691" w14:textId="77777777" w:rsidR="00E70780" w:rsidRDefault="00E70780">
          <w:pPr>
            <w:pStyle w:val="Header"/>
          </w:pPr>
        </w:p>
      </w:tc>
    </w:tr>
    <w:tr w:rsidR="00E70780" w14:paraId="57CC3F0D" w14:textId="77777777">
      <w:trPr>
        <w:gridAfter w:val="2"/>
        <w:wAfter w:w="720" w:type="dxa"/>
        <w:trHeight w:hRule="exact" w:val="680"/>
      </w:trPr>
      <w:tc>
        <w:tcPr>
          <w:tcW w:w="9368" w:type="dxa"/>
          <w:vAlign w:val="bottom"/>
        </w:tcPr>
        <w:p w14:paraId="5E3A6971" w14:textId="77777777" w:rsidR="00E70780" w:rsidRDefault="00E70780">
          <w:pPr>
            <w:pStyle w:val="LogoCaption"/>
          </w:pPr>
        </w:p>
      </w:tc>
      <w:tc>
        <w:tcPr>
          <w:tcW w:w="9368" w:type="dxa"/>
          <w:vAlign w:val="bottom"/>
        </w:tcPr>
        <w:p w14:paraId="01EC0D70" w14:textId="77777777" w:rsidR="00E70780" w:rsidRDefault="00E70780">
          <w:pPr>
            <w:pStyle w:val="Header"/>
          </w:pPr>
        </w:p>
      </w:tc>
    </w:tr>
    <w:tr w:rsidR="00E70780" w14:paraId="171CE87C" w14:textId="77777777">
      <w:trPr>
        <w:gridAfter w:val="2"/>
        <w:wAfter w:w="720" w:type="dxa"/>
        <w:trHeight w:hRule="exact" w:val="680"/>
      </w:trPr>
      <w:tc>
        <w:tcPr>
          <w:tcW w:w="9368" w:type="dxa"/>
          <w:vAlign w:val="bottom"/>
        </w:tcPr>
        <w:p w14:paraId="519BCCDC" w14:textId="77777777" w:rsidR="00E70780" w:rsidRDefault="00E70780">
          <w:pPr>
            <w:pStyle w:val="LogoCaption"/>
          </w:pPr>
        </w:p>
      </w:tc>
      <w:tc>
        <w:tcPr>
          <w:tcW w:w="9368" w:type="dxa"/>
          <w:vAlign w:val="bottom"/>
        </w:tcPr>
        <w:p w14:paraId="610EFD6B" w14:textId="77777777" w:rsidR="00E70780" w:rsidRDefault="00E70780">
          <w:pPr>
            <w:pStyle w:val="Header"/>
          </w:pPr>
        </w:p>
      </w:tc>
    </w:tr>
    <w:tr w:rsidR="00E70780" w14:paraId="2A5DB405" w14:textId="77777777">
      <w:trPr>
        <w:gridAfter w:val="2"/>
        <w:wAfter w:w="720" w:type="dxa"/>
        <w:trHeight w:hRule="exact" w:val="680"/>
      </w:trPr>
      <w:tc>
        <w:tcPr>
          <w:tcW w:w="9368" w:type="dxa"/>
          <w:vAlign w:val="bottom"/>
        </w:tcPr>
        <w:p w14:paraId="4B0FA521" w14:textId="77777777" w:rsidR="00E70780" w:rsidRDefault="00E70780">
          <w:pPr>
            <w:pStyle w:val="LogoCaption"/>
          </w:pPr>
        </w:p>
      </w:tc>
      <w:tc>
        <w:tcPr>
          <w:tcW w:w="9368" w:type="dxa"/>
          <w:vAlign w:val="bottom"/>
        </w:tcPr>
        <w:p w14:paraId="323EB2CA" w14:textId="77777777" w:rsidR="00E70780" w:rsidRDefault="00E70780">
          <w:pPr>
            <w:pStyle w:val="Header"/>
          </w:pPr>
        </w:p>
      </w:tc>
    </w:tr>
    <w:tr w:rsidR="00E70780" w14:paraId="4FD50854" w14:textId="77777777">
      <w:trPr>
        <w:gridAfter w:val="2"/>
        <w:wAfter w:w="720" w:type="dxa"/>
        <w:trHeight w:hRule="exact" w:val="680"/>
      </w:trPr>
      <w:tc>
        <w:tcPr>
          <w:tcW w:w="9368" w:type="dxa"/>
          <w:vAlign w:val="bottom"/>
        </w:tcPr>
        <w:p w14:paraId="67CFE5FA" w14:textId="77777777" w:rsidR="00E70780" w:rsidRDefault="00E70780">
          <w:pPr>
            <w:pStyle w:val="LogoCaption"/>
          </w:pPr>
        </w:p>
      </w:tc>
      <w:tc>
        <w:tcPr>
          <w:tcW w:w="9368" w:type="dxa"/>
          <w:vAlign w:val="bottom"/>
        </w:tcPr>
        <w:p w14:paraId="2DB69092" w14:textId="77777777" w:rsidR="00E70780" w:rsidRDefault="00E70780">
          <w:pPr>
            <w:pStyle w:val="Header"/>
          </w:pPr>
        </w:p>
      </w:tc>
    </w:tr>
    <w:tr w:rsidR="00E70780" w14:paraId="69269319" w14:textId="77777777">
      <w:trPr>
        <w:gridAfter w:val="2"/>
        <w:wAfter w:w="720" w:type="dxa"/>
        <w:trHeight w:hRule="exact" w:val="680"/>
      </w:trPr>
      <w:tc>
        <w:tcPr>
          <w:tcW w:w="9368" w:type="dxa"/>
          <w:vAlign w:val="bottom"/>
        </w:tcPr>
        <w:p w14:paraId="3AAD6FCF" w14:textId="77777777" w:rsidR="00E70780" w:rsidRDefault="00E70780">
          <w:pPr>
            <w:pStyle w:val="LogoCaption"/>
          </w:pPr>
        </w:p>
      </w:tc>
      <w:tc>
        <w:tcPr>
          <w:tcW w:w="9368" w:type="dxa"/>
          <w:vAlign w:val="bottom"/>
        </w:tcPr>
        <w:p w14:paraId="2AA72441" w14:textId="77777777" w:rsidR="00E70780" w:rsidRDefault="00E70780">
          <w:pPr>
            <w:pStyle w:val="Header"/>
          </w:pPr>
        </w:p>
      </w:tc>
    </w:tr>
    <w:tr w:rsidR="00E70780" w14:paraId="2A9B62F8" w14:textId="77777777">
      <w:trPr>
        <w:gridAfter w:val="2"/>
        <w:wAfter w:w="720" w:type="dxa"/>
        <w:trHeight w:hRule="exact" w:val="680"/>
      </w:trPr>
      <w:tc>
        <w:tcPr>
          <w:tcW w:w="9368" w:type="dxa"/>
          <w:vAlign w:val="bottom"/>
        </w:tcPr>
        <w:p w14:paraId="07E61CD9" w14:textId="77777777" w:rsidR="00E70780" w:rsidRDefault="00E70780">
          <w:pPr>
            <w:pStyle w:val="LogoCaption"/>
          </w:pPr>
        </w:p>
      </w:tc>
      <w:tc>
        <w:tcPr>
          <w:tcW w:w="9368" w:type="dxa"/>
          <w:vAlign w:val="bottom"/>
        </w:tcPr>
        <w:p w14:paraId="21ED607D" w14:textId="77777777" w:rsidR="00E70780" w:rsidRDefault="00E70780">
          <w:pPr>
            <w:pStyle w:val="Header"/>
          </w:pPr>
        </w:p>
      </w:tc>
    </w:tr>
    <w:tr w:rsidR="00E70780" w14:paraId="1DD41461" w14:textId="77777777">
      <w:trPr>
        <w:gridAfter w:val="2"/>
        <w:wAfter w:w="720" w:type="dxa"/>
        <w:trHeight w:hRule="exact" w:val="680"/>
      </w:trPr>
      <w:tc>
        <w:tcPr>
          <w:tcW w:w="9368" w:type="dxa"/>
          <w:vAlign w:val="bottom"/>
        </w:tcPr>
        <w:p w14:paraId="2630897B" w14:textId="77777777" w:rsidR="00E70780" w:rsidRDefault="00E70780">
          <w:pPr>
            <w:pStyle w:val="LogoCaption"/>
          </w:pPr>
        </w:p>
      </w:tc>
      <w:tc>
        <w:tcPr>
          <w:tcW w:w="9368" w:type="dxa"/>
          <w:vAlign w:val="bottom"/>
        </w:tcPr>
        <w:p w14:paraId="2F16EECE" w14:textId="77777777" w:rsidR="00E70780" w:rsidRDefault="00E70780">
          <w:pPr>
            <w:pStyle w:val="Header"/>
          </w:pPr>
        </w:p>
      </w:tc>
    </w:tr>
    <w:tr w:rsidR="00E70780" w14:paraId="3EBE55F5" w14:textId="77777777">
      <w:trPr>
        <w:gridAfter w:val="2"/>
        <w:wAfter w:w="720" w:type="dxa"/>
        <w:trHeight w:hRule="exact" w:val="680"/>
      </w:trPr>
      <w:tc>
        <w:tcPr>
          <w:tcW w:w="9368" w:type="dxa"/>
          <w:vAlign w:val="bottom"/>
        </w:tcPr>
        <w:p w14:paraId="6C1E81E9" w14:textId="77777777" w:rsidR="00E70780" w:rsidRDefault="00E70780">
          <w:pPr>
            <w:pStyle w:val="LogoCaption"/>
          </w:pPr>
        </w:p>
      </w:tc>
      <w:tc>
        <w:tcPr>
          <w:tcW w:w="9368" w:type="dxa"/>
          <w:vAlign w:val="bottom"/>
        </w:tcPr>
        <w:p w14:paraId="696ABC15" w14:textId="77777777" w:rsidR="00E70780" w:rsidRDefault="00E70780">
          <w:pPr>
            <w:pStyle w:val="Header"/>
          </w:pPr>
        </w:p>
      </w:tc>
    </w:tr>
    <w:tr w:rsidR="00E70780" w14:paraId="5C7E5154" w14:textId="77777777">
      <w:trPr>
        <w:gridAfter w:val="2"/>
        <w:wAfter w:w="720" w:type="dxa"/>
        <w:trHeight w:hRule="exact" w:val="680"/>
      </w:trPr>
      <w:tc>
        <w:tcPr>
          <w:tcW w:w="9368" w:type="dxa"/>
          <w:vAlign w:val="bottom"/>
        </w:tcPr>
        <w:p w14:paraId="26F47A29" w14:textId="77777777" w:rsidR="00E70780" w:rsidRDefault="00E70780">
          <w:pPr>
            <w:pStyle w:val="LogoCaption"/>
          </w:pPr>
        </w:p>
      </w:tc>
      <w:tc>
        <w:tcPr>
          <w:tcW w:w="9368" w:type="dxa"/>
          <w:vAlign w:val="bottom"/>
        </w:tcPr>
        <w:p w14:paraId="0BFF4ECA" w14:textId="77777777" w:rsidR="00E70780" w:rsidRDefault="00E70780">
          <w:pPr>
            <w:pStyle w:val="Header"/>
          </w:pPr>
        </w:p>
      </w:tc>
    </w:tr>
    <w:tr w:rsidR="00E70780" w14:paraId="0E6AFCBE" w14:textId="77777777">
      <w:trPr>
        <w:gridAfter w:val="2"/>
        <w:wAfter w:w="720" w:type="dxa"/>
        <w:trHeight w:hRule="exact" w:val="680"/>
      </w:trPr>
      <w:tc>
        <w:tcPr>
          <w:tcW w:w="9368" w:type="dxa"/>
          <w:vAlign w:val="bottom"/>
        </w:tcPr>
        <w:p w14:paraId="7502FB53" w14:textId="77777777" w:rsidR="00E70780" w:rsidRDefault="00E70780">
          <w:pPr>
            <w:pStyle w:val="LogoCaption"/>
          </w:pPr>
        </w:p>
      </w:tc>
      <w:tc>
        <w:tcPr>
          <w:tcW w:w="9368" w:type="dxa"/>
          <w:vAlign w:val="bottom"/>
        </w:tcPr>
        <w:p w14:paraId="0E708A01" w14:textId="77777777" w:rsidR="00E70780" w:rsidRDefault="00E70780">
          <w:pPr>
            <w:pStyle w:val="Header"/>
          </w:pPr>
        </w:p>
      </w:tc>
    </w:tr>
    <w:tr w:rsidR="00E70780" w14:paraId="00CCE13D" w14:textId="77777777">
      <w:trPr>
        <w:gridAfter w:val="2"/>
        <w:wAfter w:w="720" w:type="dxa"/>
        <w:trHeight w:hRule="exact" w:val="680"/>
      </w:trPr>
      <w:tc>
        <w:tcPr>
          <w:tcW w:w="9368" w:type="dxa"/>
          <w:vAlign w:val="bottom"/>
        </w:tcPr>
        <w:p w14:paraId="396EB73A" w14:textId="77777777" w:rsidR="00E70780" w:rsidRDefault="00E70780">
          <w:pPr>
            <w:pStyle w:val="LogoCaption"/>
          </w:pPr>
        </w:p>
      </w:tc>
      <w:tc>
        <w:tcPr>
          <w:tcW w:w="9368" w:type="dxa"/>
          <w:vAlign w:val="bottom"/>
        </w:tcPr>
        <w:p w14:paraId="6777FA5E" w14:textId="77777777" w:rsidR="00E70780" w:rsidRDefault="00E70780">
          <w:pPr>
            <w:pStyle w:val="Header"/>
          </w:pPr>
        </w:p>
      </w:tc>
    </w:tr>
    <w:tr w:rsidR="00E70780" w14:paraId="70905D8E" w14:textId="77777777">
      <w:trPr>
        <w:gridAfter w:val="2"/>
        <w:wAfter w:w="720" w:type="dxa"/>
        <w:trHeight w:hRule="exact" w:val="680"/>
      </w:trPr>
      <w:tc>
        <w:tcPr>
          <w:tcW w:w="9368" w:type="dxa"/>
          <w:vAlign w:val="bottom"/>
        </w:tcPr>
        <w:p w14:paraId="4EE982A7" w14:textId="77777777" w:rsidR="00E70780" w:rsidRDefault="00E70780">
          <w:pPr>
            <w:pStyle w:val="LogoCaption"/>
          </w:pPr>
        </w:p>
      </w:tc>
      <w:tc>
        <w:tcPr>
          <w:tcW w:w="9368" w:type="dxa"/>
          <w:vAlign w:val="bottom"/>
        </w:tcPr>
        <w:p w14:paraId="6F4621EC" w14:textId="77777777" w:rsidR="00E70780" w:rsidRDefault="00E70780">
          <w:pPr>
            <w:pStyle w:val="Header"/>
          </w:pPr>
        </w:p>
      </w:tc>
    </w:tr>
    <w:tr w:rsidR="00E70780" w14:paraId="53D92D1C" w14:textId="77777777">
      <w:trPr>
        <w:gridAfter w:val="2"/>
        <w:wAfter w:w="720" w:type="dxa"/>
        <w:trHeight w:hRule="exact" w:val="680"/>
      </w:trPr>
      <w:tc>
        <w:tcPr>
          <w:tcW w:w="9368" w:type="dxa"/>
          <w:vAlign w:val="bottom"/>
        </w:tcPr>
        <w:p w14:paraId="6D62167B" w14:textId="77777777" w:rsidR="00E70780" w:rsidRDefault="00E70780">
          <w:pPr>
            <w:pStyle w:val="LogoCaption"/>
          </w:pPr>
        </w:p>
      </w:tc>
      <w:tc>
        <w:tcPr>
          <w:tcW w:w="9368" w:type="dxa"/>
          <w:vAlign w:val="bottom"/>
        </w:tcPr>
        <w:p w14:paraId="67055D4C" w14:textId="77777777" w:rsidR="00E70780" w:rsidRDefault="00E70780">
          <w:pPr>
            <w:pStyle w:val="Header"/>
          </w:pPr>
        </w:p>
      </w:tc>
    </w:tr>
    <w:tr w:rsidR="00E70780" w14:paraId="610EDC79" w14:textId="77777777">
      <w:trPr>
        <w:gridAfter w:val="2"/>
        <w:wAfter w:w="720" w:type="dxa"/>
        <w:trHeight w:hRule="exact" w:val="680"/>
      </w:trPr>
      <w:tc>
        <w:tcPr>
          <w:tcW w:w="9368" w:type="dxa"/>
          <w:vAlign w:val="bottom"/>
        </w:tcPr>
        <w:p w14:paraId="4DA478B7" w14:textId="77777777" w:rsidR="00E70780" w:rsidRDefault="00E70780">
          <w:pPr>
            <w:pStyle w:val="LogoCaption"/>
          </w:pPr>
        </w:p>
      </w:tc>
      <w:tc>
        <w:tcPr>
          <w:tcW w:w="9368" w:type="dxa"/>
          <w:vAlign w:val="bottom"/>
        </w:tcPr>
        <w:p w14:paraId="39B7F3C0" w14:textId="77777777" w:rsidR="00E70780" w:rsidRDefault="00E70780">
          <w:pPr>
            <w:pStyle w:val="Header"/>
          </w:pPr>
        </w:p>
      </w:tc>
    </w:tr>
    <w:tr w:rsidR="00E70780" w14:paraId="44D4692D" w14:textId="77777777">
      <w:trPr>
        <w:gridAfter w:val="2"/>
        <w:wAfter w:w="720" w:type="dxa"/>
        <w:trHeight w:hRule="exact" w:val="680"/>
      </w:trPr>
      <w:tc>
        <w:tcPr>
          <w:tcW w:w="9368" w:type="dxa"/>
          <w:vAlign w:val="bottom"/>
        </w:tcPr>
        <w:p w14:paraId="122CF1FD" w14:textId="77777777" w:rsidR="00E70780" w:rsidRDefault="00E70780">
          <w:pPr>
            <w:pStyle w:val="LogoCaption"/>
          </w:pPr>
        </w:p>
      </w:tc>
      <w:tc>
        <w:tcPr>
          <w:tcW w:w="9368" w:type="dxa"/>
          <w:vAlign w:val="bottom"/>
        </w:tcPr>
        <w:p w14:paraId="614C3D31" w14:textId="77777777" w:rsidR="00E70780" w:rsidRDefault="00E70780">
          <w:pPr>
            <w:pStyle w:val="Header"/>
          </w:pPr>
        </w:p>
      </w:tc>
    </w:tr>
    <w:tr w:rsidR="00E70780" w14:paraId="7A23E823" w14:textId="77777777">
      <w:trPr>
        <w:gridAfter w:val="2"/>
        <w:wAfter w:w="720" w:type="dxa"/>
        <w:trHeight w:hRule="exact" w:val="680"/>
      </w:trPr>
      <w:tc>
        <w:tcPr>
          <w:tcW w:w="9368" w:type="dxa"/>
          <w:vAlign w:val="bottom"/>
        </w:tcPr>
        <w:p w14:paraId="23D3BE2A" w14:textId="77777777" w:rsidR="00E70780" w:rsidRDefault="00E70780">
          <w:pPr>
            <w:pStyle w:val="LogoCaption"/>
          </w:pPr>
        </w:p>
      </w:tc>
      <w:tc>
        <w:tcPr>
          <w:tcW w:w="9368" w:type="dxa"/>
          <w:vAlign w:val="bottom"/>
        </w:tcPr>
        <w:p w14:paraId="0D330A6E" w14:textId="77777777" w:rsidR="00E70780" w:rsidRDefault="00E70780">
          <w:pPr>
            <w:pStyle w:val="Header"/>
          </w:pPr>
        </w:p>
      </w:tc>
    </w:tr>
    <w:tr w:rsidR="00E70780" w14:paraId="7B25A018" w14:textId="77777777">
      <w:trPr>
        <w:gridAfter w:val="2"/>
        <w:wAfter w:w="720" w:type="dxa"/>
        <w:trHeight w:hRule="exact" w:val="680"/>
      </w:trPr>
      <w:tc>
        <w:tcPr>
          <w:tcW w:w="9368" w:type="dxa"/>
          <w:vAlign w:val="bottom"/>
        </w:tcPr>
        <w:p w14:paraId="4E8D802C" w14:textId="77777777" w:rsidR="00E70780" w:rsidRDefault="00E70780">
          <w:pPr>
            <w:pStyle w:val="LogoCaption"/>
          </w:pPr>
        </w:p>
      </w:tc>
      <w:tc>
        <w:tcPr>
          <w:tcW w:w="9368" w:type="dxa"/>
          <w:vAlign w:val="bottom"/>
        </w:tcPr>
        <w:p w14:paraId="257B02C2" w14:textId="77777777" w:rsidR="00E70780" w:rsidRDefault="00E70780">
          <w:pPr>
            <w:pStyle w:val="Header"/>
          </w:pPr>
        </w:p>
      </w:tc>
    </w:tr>
    <w:tr w:rsidR="00E70780" w14:paraId="76E0A24C" w14:textId="77777777">
      <w:trPr>
        <w:gridAfter w:val="2"/>
        <w:wAfter w:w="720" w:type="dxa"/>
        <w:trHeight w:hRule="exact" w:val="680"/>
      </w:trPr>
      <w:tc>
        <w:tcPr>
          <w:tcW w:w="9368" w:type="dxa"/>
          <w:vAlign w:val="bottom"/>
        </w:tcPr>
        <w:p w14:paraId="6D7BADD4" w14:textId="77777777" w:rsidR="00E70780" w:rsidRDefault="00E70780">
          <w:pPr>
            <w:pStyle w:val="LogoCaption"/>
          </w:pPr>
        </w:p>
      </w:tc>
      <w:tc>
        <w:tcPr>
          <w:tcW w:w="9368" w:type="dxa"/>
          <w:vAlign w:val="bottom"/>
        </w:tcPr>
        <w:p w14:paraId="3CC89A9F" w14:textId="77777777" w:rsidR="00E70780" w:rsidRDefault="00E70780">
          <w:pPr>
            <w:pStyle w:val="Header"/>
          </w:pPr>
        </w:p>
      </w:tc>
    </w:tr>
    <w:tr w:rsidR="00E70780" w14:paraId="5FEFB0A6" w14:textId="77777777">
      <w:trPr>
        <w:gridAfter w:val="2"/>
        <w:wAfter w:w="720" w:type="dxa"/>
        <w:trHeight w:hRule="exact" w:val="680"/>
      </w:trPr>
      <w:tc>
        <w:tcPr>
          <w:tcW w:w="9368" w:type="dxa"/>
          <w:vAlign w:val="bottom"/>
        </w:tcPr>
        <w:p w14:paraId="22BF23F7" w14:textId="77777777" w:rsidR="00E70780" w:rsidRDefault="00E70780">
          <w:pPr>
            <w:pStyle w:val="LogoCaption"/>
          </w:pPr>
        </w:p>
      </w:tc>
      <w:tc>
        <w:tcPr>
          <w:tcW w:w="9368" w:type="dxa"/>
          <w:vAlign w:val="bottom"/>
        </w:tcPr>
        <w:p w14:paraId="19D37301" w14:textId="77777777" w:rsidR="00E70780" w:rsidRDefault="00E70780">
          <w:pPr>
            <w:pStyle w:val="Header"/>
          </w:pPr>
        </w:p>
      </w:tc>
    </w:tr>
    <w:tr w:rsidR="00E70780" w14:paraId="489E7295" w14:textId="77777777">
      <w:trPr>
        <w:gridAfter w:val="2"/>
        <w:wAfter w:w="720" w:type="dxa"/>
        <w:trHeight w:hRule="exact" w:val="680"/>
      </w:trPr>
      <w:tc>
        <w:tcPr>
          <w:tcW w:w="9368" w:type="dxa"/>
          <w:vAlign w:val="bottom"/>
        </w:tcPr>
        <w:p w14:paraId="0958AE7E" w14:textId="77777777" w:rsidR="00E70780" w:rsidRDefault="00E70780">
          <w:pPr>
            <w:pStyle w:val="LogoCaption"/>
          </w:pPr>
        </w:p>
      </w:tc>
      <w:tc>
        <w:tcPr>
          <w:tcW w:w="9368" w:type="dxa"/>
          <w:vAlign w:val="bottom"/>
        </w:tcPr>
        <w:p w14:paraId="2A2AD79D" w14:textId="77777777" w:rsidR="00E70780" w:rsidRDefault="00E70780">
          <w:pPr>
            <w:pStyle w:val="Header"/>
          </w:pPr>
        </w:p>
      </w:tc>
    </w:tr>
    <w:tr w:rsidR="00E70780" w14:paraId="12B5CDD6" w14:textId="77777777">
      <w:trPr>
        <w:gridAfter w:val="2"/>
        <w:wAfter w:w="720" w:type="dxa"/>
        <w:trHeight w:hRule="exact" w:val="680"/>
      </w:trPr>
      <w:tc>
        <w:tcPr>
          <w:tcW w:w="9368" w:type="dxa"/>
          <w:vAlign w:val="bottom"/>
        </w:tcPr>
        <w:p w14:paraId="019EA216" w14:textId="77777777" w:rsidR="00E70780" w:rsidRDefault="00E70780">
          <w:pPr>
            <w:pStyle w:val="LogoCaption"/>
          </w:pPr>
        </w:p>
      </w:tc>
      <w:tc>
        <w:tcPr>
          <w:tcW w:w="9368" w:type="dxa"/>
          <w:vAlign w:val="bottom"/>
        </w:tcPr>
        <w:p w14:paraId="3DBCE54F" w14:textId="77777777" w:rsidR="00E70780" w:rsidRDefault="00E70780">
          <w:pPr>
            <w:pStyle w:val="Header"/>
          </w:pPr>
        </w:p>
      </w:tc>
    </w:tr>
    <w:tr w:rsidR="00E70780" w14:paraId="2D5B573E" w14:textId="77777777">
      <w:trPr>
        <w:gridAfter w:val="2"/>
        <w:wAfter w:w="720" w:type="dxa"/>
        <w:trHeight w:hRule="exact" w:val="680"/>
      </w:trPr>
      <w:tc>
        <w:tcPr>
          <w:tcW w:w="9368" w:type="dxa"/>
          <w:vAlign w:val="bottom"/>
        </w:tcPr>
        <w:p w14:paraId="63A64A48" w14:textId="77777777" w:rsidR="00E70780" w:rsidRDefault="00E70780">
          <w:pPr>
            <w:pStyle w:val="LogoCaption"/>
          </w:pPr>
        </w:p>
      </w:tc>
      <w:tc>
        <w:tcPr>
          <w:tcW w:w="9368" w:type="dxa"/>
          <w:vAlign w:val="bottom"/>
        </w:tcPr>
        <w:p w14:paraId="7D7C8731" w14:textId="77777777" w:rsidR="00E70780" w:rsidRDefault="00E70780">
          <w:pPr>
            <w:pStyle w:val="Header"/>
          </w:pPr>
        </w:p>
      </w:tc>
    </w:tr>
    <w:tr w:rsidR="00E70780" w14:paraId="1AE19692" w14:textId="77777777">
      <w:trPr>
        <w:gridAfter w:val="2"/>
        <w:wAfter w:w="720" w:type="dxa"/>
        <w:trHeight w:hRule="exact" w:val="680"/>
      </w:trPr>
      <w:tc>
        <w:tcPr>
          <w:tcW w:w="9368" w:type="dxa"/>
          <w:vAlign w:val="bottom"/>
        </w:tcPr>
        <w:p w14:paraId="242EA37E" w14:textId="77777777" w:rsidR="00E70780" w:rsidRDefault="00E70780">
          <w:pPr>
            <w:pStyle w:val="LogoCaption"/>
          </w:pPr>
        </w:p>
      </w:tc>
      <w:tc>
        <w:tcPr>
          <w:tcW w:w="9368" w:type="dxa"/>
          <w:vAlign w:val="bottom"/>
        </w:tcPr>
        <w:p w14:paraId="2C42D491" w14:textId="77777777" w:rsidR="00E70780" w:rsidRDefault="00E70780">
          <w:pPr>
            <w:pStyle w:val="Header"/>
          </w:pPr>
        </w:p>
      </w:tc>
    </w:tr>
    <w:tr w:rsidR="00E70780" w14:paraId="2AC830E8" w14:textId="77777777">
      <w:trPr>
        <w:gridAfter w:val="2"/>
        <w:wAfter w:w="720" w:type="dxa"/>
        <w:trHeight w:hRule="exact" w:val="680"/>
      </w:trPr>
      <w:tc>
        <w:tcPr>
          <w:tcW w:w="9368" w:type="dxa"/>
          <w:vAlign w:val="bottom"/>
        </w:tcPr>
        <w:p w14:paraId="5B5A14FC" w14:textId="77777777" w:rsidR="00E70780" w:rsidRDefault="00E70780">
          <w:pPr>
            <w:pStyle w:val="LogoCaption"/>
          </w:pPr>
        </w:p>
      </w:tc>
      <w:tc>
        <w:tcPr>
          <w:tcW w:w="9368" w:type="dxa"/>
          <w:vAlign w:val="bottom"/>
        </w:tcPr>
        <w:p w14:paraId="29E3FF5C" w14:textId="77777777" w:rsidR="00E70780" w:rsidRDefault="00E70780">
          <w:pPr>
            <w:pStyle w:val="Header"/>
          </w:pPr>
        </w:p>
      </w:tc>
    </w:tr>
    <w:tr w:rsidR="00E70780" w14:paraId="043EA920" w14:textId="77777777">
      <w:trPr>
        <w:gridAfter w:val="2"/>
        <w:wAfter w:w="720" w:type="dxa"/>
        <w:trHeight w:hRule="exact" w:val="680"/>
      </w:trPr>
      <w:tc>
        <w:tcPr>
          <w:tcW w:w="9368" w:type="dxa"/>
          <w:vAlign w:val="bottom"/>
        </w:tcPr>
        <w:p w14:paraId="5D090EDE" w14:textId="77777777" w:rsidR="00E70780" w:rsidRDefault="00E70780">
          <w:pPr>
            <w:pStyle w:val="LogoCaption"/>
          </w:pPr>
        </w:p>
      </w:tc>
      <w:tc>
        <w:tcPr>
          <w:tcW w:w="9368" w:type="dxa"/>
          <w:vAlign w:val="bottom"/>
        </w:tcPr>
        <w:p w14:paraId="3F8C4BA4" w14:textId="77777777" w:rsidR="00E70780" w:rsidRDefault="00E70780">
          <w:pPr>
            <w:pStyle w:val="Header"/>
          </w:pPr>
        </w:p>
      </w:tc>
    </w:tr>
    <w:tr w:rsidR="00E70780" w14:paraId="712D68D7" w14:textId="77777777">
      <w:trPr>
        <w:gridAfter w:val="2"/>
        <w:wAfter w:w="720" w:type="dxa"/>
        <w:trHeight w:hRule="exact" w:val="680"/>
      </w:trPr>
      <w:tc>
        <w:tcPr>
          <w:tcW w:w="9368" w:type="dxa"/>
          <w:vAlign w:val="bottom"/>
        </w:tcPr>
        <w:p w14:paraId="72EADC3B" w14:textId="77777777" w:rsidR="00E70780" w:rsidRDefault="00E70780">
          <w:pPr>
            <w:pStyle w:val="LogoCaption"/>
          </w:pPr>
        </w:p>
      </w:tc>
      <w:tc>
        <w:tcPr>
          <w:tcW w:w="9368" w:type="dxa"/>
          <w:vAlign w:val="bottom"/>
        </w:tcPr>
        <w:p w14:paraId="370FB8B2" w14:textId="77777777" w:rsidR="00E70780" w:rsidRDefault="00E70780">
          <w:pPr>
            <w:pStyle w:val="Header"/>
          </w:pPr>
        </w:p>
      </w:tc>
    </w:tr>
    <w:tr w:rsidR="00E70780" w14:paraId="355B182D" w14:textId="77777777">
      <w:trPr>
        <w:gridAfter w:val="2"/>
        <w:wAfter w:w="720" w:type="dxa"/>
        <w:trHeight w:hRule="exact" w:val="680"/>
      </w:trPr>
      <w:tc>
        <w:tcPr>
          <w:tcW w:w="9368" w:type="dxa"/>
          <w:vAlign w:val="bottom"/>
        </w:tcPr>
        <w:p w14:paraId="761BFAAF" w14:textId="77777777" w:rsidR="00E70780" w:rsidRDefault="00E70780">
          <w:pPr>
            <w:pStyle w:val="LogoCaption"/>
          </w:pPr>
        </w:p>
      </w:tc>
      <w:tc>
        <w:tcPr>
          <w:tcW w:w="9368" w:type="dxa"/>
          <w:vAlign w:val="bottom"/>
        </w:tcPr>
        <w:p w14:paraId="2A6D1212" w14:textId="77777777" w:rsidR="00E70780" w:rsidRDefault="00E70780">
          <w:pPr>
            <w:pStyle w:val="Header"/>
          </w:pPr>
        </w:p>
      </w:tc>
    </w:tr>
    <w:tr w:rsidR="00E70780" w14:paraId="578AF85D" w14:textId="77777777">
      <w:trPr>
        <w:gridAfter w:val="2"/>
        <w:wAfter w:w="720" w:type="dxa"/>
        <w:trHeight w:hRule="exact" w:val="680"/>
      </w:trPr>
      <w:tc>
        <w:tcPr>
          <w:tcW w:w="9368" w:type="dxa"/>
          <w:vAlign w:val="bottom"/>
        </w:tcPr>
        <w:p w14:paraId="02BB55CF" w14:textId="77777777" w:rsidR="00E70780" w:rsidRDefault="00E70780">
          <w:pPr>
            <w:pStyle w:val="LogoCaption"/>
          </w:pPr>
        </w:p>
      </w:tc>
      <w:tc>
        <w:tcPr>
          <w:tcW w:w="9368" w:type="dxa"/>
          <w:vAlign w:val="bottom"/>
        </w:tcPr>
        <w:p w14:paraId="67D7A968" w14:textId="77777777" w:rsidR="00E70780" w:rsidRDefault="00E70780">
          <w:pPr>
            <w:pStyle w:val="Header"/>
          </w:pPr>
        </w:p>
      </w:tc>
    </w:tr>
    <w:tr w:rsidR="00E70780" w14:paraId="18AF07DD" w14:textId="77777777">
      <w:trPr>
        <w:gridAfter w:val="2"/>
        <w:wAfter w:w="720" w:type="dxa"/>
        <w:trHeight w:hRule="exact" w:val="680"/>
      </w:trPr>
      <w:tc>
        <w:tcPr>
          <w:tcW w:w="9368" w:type="dxa"/>
          <w:vAlign w:val="bottom"/>
        </w:tcPr>
        <w:p w14:paraId="0966E2C0" w14:textId="77777777" w:rsidR="00E70780" w:rsidRDefault="00E70780">
          <w:pPr>
            <w:pStyle w:val="LogoCaption"/>
          </w:pPr>
        </w:p>
      </w:tc>
      <w:tc>
        <w:tcPr>
          <w:tcW w:w="9368" w:type="dxa"/>
          <w:vAlign w:val="bottom"/>
        </w:tcPr>
        <w:p w14:paraId="4B15A6DB" w14:textId="77777777" w:rsidR="00E70780" w:rsidRDefault="00E70780">
          <w:pPr>
            <w:pStyle w:val="Header"/>
          </w:pPr>
        </w:p>
      </w:tc>
    </w:tr>
    <w:tr w:rsidR="00E70780" w14:paraId="580A41BA" w14:textId="77777777">
      <w:trPr>
        <w:gridAfter w:val="2"/>
        <w:wAfter w:w="720" w:type="dxa"/>
        <w:trHeight w:hRule="exact" w:val="680"/>
      </w:trPr>
      <w:tc>
        <w:tcPr>
          <w:tcW w:w="9368" w:type="dxa"/>
          <w:vAlign w:val="bottom"/>
        </w:tcPr>
        <w:p w14:paraId="0DCD56C5" w14:textId="77777777" w:rsidR="00E70780" w:rsidRDefault="00E70780">
          <w:pPr>
            <w:pStyle w:val="LogoCaption"/>
          </w:pPr>
        </w:p>
      </w:tc>
      <w:tc>
        <w:tcPr>
          <w:tcW w:w="9368" w:type="dxa"/>
          <w:vAlign w:val="bottom"/>
        </w:tcPr>
        <w:p w14:paraId="198680DC" w14:textId="77777777" w:rsidR="00E70780" w:rsidRDefault="00E70780">
          <w:pPr>
            <w:pStyle w:val="Header"/>
          </w:pPr>
        </w:p>
      </w:tc>
    </w:tr>
    <w:tr w:rsidR="00E70780" w14:paraId="642F2104" w14:textId="77777777">
      <w:trPr>
        <w:gridAfter w:val="2"/>
        <w:wAfter w:w="720" w:type="dxa"/>
        <w:trHeight w:hRule="exact" w:val="680"/>
      </w:trPr>
      <w:tc>
        <w:tcPr>
          <w:tcW w:w="9368" w:type="dxa"/>
          <w:vAlign w:val="bottom"/>
        </w:tcPr>
        <w:p w14:paraId="1C885331" w14:textId="77777777" w:rsidR="00E70780" w:rsidRDefault="00E70780">
          <w:pPr>
            <w:pStyle w:val="LogoCaption"/>
          </w:pPr>
        </w:p>
      </w:tc>
      <w:tc>
        <w:tcPr>
          <w:tcW w:w="9368" w:type="dxa"/>
          <w:vAlign w:val="bottom"/>
        </w:tcPr>
        <w:p w14:paraId="34EC3161" w14:textId="77777777" w:rsidR="00E70780" w:rsidRDefault="00E70780">
          <w:pPr>
            <w:pStyle w:val="Header"/>
          </w:pPr>
        </w:p>
      </w:tc>
    </w:tr>
    <w:tr w:rsidR="00E70780" w14:paraId="2239D33D" w14:textId="77777777">
      <w:trPr>
        <w:gridAfter w:val="2"/>
        <w:wAfter w:w="720" w:type="dxa"/>
        <w:trHeight w:hRule="exact" w:val="680"/>
      </w:trPr>
      <w:tc>
        <w:tcPr>
          <w:tcW w:w="9368" w:type="dxa"/>
          <w:vAlign w:val="bottom"/>
        </w:tcPr>
        <w:p w14:paraId="7F127AEE" w14:textId="77777777" w:rsidR="00E70780" w:rsidRDefault="00E70780">
          <w:pPr>
            <w:pStyle w:val="LogoCaption"/>
          </w:pPr>
        </w:p>
      </w:tc>
      <w:tc>
        <w:tcPr>
          <w:tcW w:w="9368" w:type="dxa"/>
          <w:vAlign w:val="bottom"/>
        </w:tcPr>
        <w:p w14:paraId="0302EC8F" w14:textId="77777777" w:rsidR="00E70780" w:rsidRDefault="00E70780">
          <w:pPr>
            <w:pStyle w:val="Header"/>
          </w:pPr>
        </w:p>
      </w:tc>
    </w:tr>
    <w:tr w:rsidR="00E70780" w14:paraId="160A9374" w14:textId="77777777">
      <w:trPr>
        <w:gridAfter w:val="2"/>
        <w:wAfter w:w="720" w:type="dxa"/>
        <w:trHeight w:hRule="exact" w:val="680"/>
      </w:trPr>
      <w:tc>
        <w:tcPr>
          <w:tcW w:w="9368" w:type="dxa"/>
          <w:vAlign w:val="bottom"/>
        </w:tcPr>
        <w:p w14:paraId="1F6981DD" w14:textId="77777777" w:rsidR="00E70780" w:rsidRDefault="00E70780">
          <w:pPr>
            <w:pStyle w:val="LogoCaption"/>
          </w:pPr>
        </w:p>
      </w:tc>
      <w:tc>
        <w:tcPr>
          <w:tcW w:w="9368" w:type="dxa"/>
          <w:vAlign w:val="bottom"/>
        </w:tcPr>
        <w:p w14:paraId="2DA7B655" w14:textId="77777777" w:rsidR="00E70780" w:rsidRDefault="00E70780">
          <w:pPr>
            <w:pStyle w:val="Header"/>
          </w:pPr>
        </w:p>
      </w:tc>
    </w:tr>
    <w:tr w:rsidR="00E70780" w14:paraId="7CDF692A" w14:textId="77777777">
      <w:trPr>
        <w:gridAfter w:val="2"/>
        <w:wAfter w:w="720" w:type="dxa"/>
        <w:trHeight w:hRule="exact" w:val="680"/>
      </w:trPr>
      <w:tc>
        <w:tcPr>
          <w:tcW w:w="9368" w:type="dxa"/>
          <w:vAlign w:val="bottom"/>
        </w:tcPr>
        <w:p w14:paraId="2EC781F0" w14:textId="77777777" w:rsidR="00E70780" w:rsidRDefault="00E70780">
          <w:pPr>
            <w:pStyle w:val="LogoCaption"/>
          </w:pPr>
        </w:p>
      </w:tc>
      <w:tc>
        <w:tcPr>
          <w:tcW w:w="9368" w:type="dxa"/>
          <w:vAlign w:val="bottom"/>
        </w:tcPr>
        <w:p w14:paraId="36D0A1E4" w14:textId="77777777" w:rsidR="00E70780" w:rsidRDefault="00E70780">
          <w:pPr>
            <w:pStyle w:val="Header"/>
          </w:pPr>
        </w:p>
      </w:tc>
    </w:tr>
    <w:tr w:rsidR="00E70780" w14:paraId="1151C982" w14:textId="77777777">
      <w:trPr>
        <w:gridAfter w:val="2"/>
        <w:wAfter w:w="720" w:type="dxa"/>
        <w:trHeight w:hRule="exact" w:val="680"/>
      </w:trPr>
      <w:tc>
        <w:tcPr>
          <w:tcW w:w="9368" w:type="dxa"/>
          <w:vAlign w:val="bottom"/>
        </w:tcPr>
        <w:p w14:paraId="21D25916" w14:textId="77777777" w:rsidR="00E70780" w:rsidRDefault="00E70780">
          <w:pPr>
            <w:pStyle w:val="LogoCaption"/>
          </w:pPr>
        </w:p>
      </w:tc>
      <w:tc>
        <w:tcPr>
          <w:tcW w:w="9368" w:type="dxa"/>
          <w:vAlign w:val="bottom"/>
        </w:tcPr>
        <w:p w14:paraId="1DB058F7" w14:textId="77777777" w:rsidR="00E70780" w:rsidRDefault="00E70780">
          <w:pPr>
            <w:pStyle w:val="Header"/>
          </w:pPr>
        </w:p>
      </w:tc>
    </w:tr>
    <w:tr w:rsidR="00E70780" w14:paraId="67F806CE" w14:textId="77777777">
      <w:trPr>
        <w:gridAfter w:val="2"/>
        <w:wAfter w:w="720" w:type="dxa"/>
        <w:trHeight w:hRule="exact" w:val="680"/>
      </w:trPr>
      <w:tc>
        <w:tcPr>
          <w:tcW w:w="9368" w:type="dxa"/>
          <w:vAlign w:val="bottom"/>
        </w:tcPr>
        <w:p w14:paraId="09AC4889" w14:textId="77777777" w:rsidR="00E70780" w:rsidRDefault="00E70780">
          <w:pPr>
            <w:pStyle w:val="LogoCaption"/>
          </w:pPr>
        </w:p>
      </w:tc>
      <w:tc>
        <w:tcPr>
          <w:tcW w:w="9368" w:type="dxa"/>
          <w:vAlign w:val="bottom"/>
        </w:tcPr>
        <w:p w14:paraId="31676E1C" w14:textId="77777777" w:rsidR="00E70780" w:rsidRDefault="00E70780">
          <w:pPr>
            <w:pStyle w:val="Header"/>
          </w:pPr>
        </w:p>
      </w:tc>
    </w:tr>
    <w:tr w:rsidR="00E70780" w14:paraId="3F24AAA3" w14:textId="77777777">
      <w:trPr>
        <w:gridAfter w:val="2"/>
        <w:wAfter w:w="720" w:type="dxa"/>
        <w:trHeight w:hRule="exact" w:val="680"/>
      </w:trPr>
      <w:tc>
        <w:tcPr>
          <w:tcW w:w="9368" w:type="dxa"/>
          <w:vAlign w:val="bottom"/>
        </w:tcPr>
        <w:p w14:paraId="3129F67C" w14:textId="77777777" w:rsidR="00E70780" w:rsidRDefault="00E70780">
          <w:pPr>
            <w:pStyle w:val="LogoCaption"/>
          </w:pPr>
        </w:p>
      </w:tc>
      <w:tc>
        <w:tcPr>
          <w:tcW w:w="9368" w:type="dxa"/>
          <w:vAlign w:val="bottom"/>
        </w:tcPr>
        <w:p w14:paraId="31E1D13C" w14:textId="77777777" w:rsidR="00E70780" w:rsidRDefault="00E70780">
          <w:pPr>
            <w:pStyle w:val="Header"/>
          </w:pPr>
        </w:p>
      </w:tc>
    </w:tr>
    <w:tr w:rsidR="00E70780" w14:paraId="096CB494" w14:textId="77777777">
      <w:trPr>
        <w:gridAfter w:val="2"/>
        <w:wAfter w:w="720" w:type="dxa"/>
        <w:trHeight w:hRule="exact" w:val="680"/>
      </w:trPr>
      <w:tc>
        <w:tcPr>
          <w:tcW w:w="9368" w:type="dxa"/>
          <w:vAlign w:val="bottom"/>
        </w:tcPr>
        <w:p w14:paraId="7CB2FFC2" w14:textId="77777777" w:rsidR="00E70780" w:rsidRDefault="00E70780">
          <w:pPr>
            <w:pStyle w:val="LogoCaption"/>
          </w:pPr>
        </w:p>
      </w:tc>
      <w:tc>
        <w:tcPr>
          <w:tcW w:w="9368" w:type="dxa"/>
          <w:vAlign w:val="bottom"/>
        </w:tcPr>
        <w:p w14:paraId="7A0ABFCA" w14:textId="77777777" w:rsidR="00E70780" w:rsidRDefault="00E70780">
          <w:pPr>
            <w:pStyle w:val="Header"/>
          </w:pPr>
        </w:p>
      </w:tc>
    </w:tr>
    <w:tr w:rsidR="00E70780" w14:paraId="629C40DD" w14:textId="77777777">
      <w:trPr>
        <w:gridAfter w:val="2"/>
        <w:wAfter w:w="360" w:type="dxa"/>
        <w:trHeight w:hRule="exact" w:val="680"/>
      </w:trPr>
      <w:tc>
        <w:tcPr>
          <w:tcW w:w="9368" w:type="dxa"/>
          <w:vAlign w:val="bottom"/>
        </w:tcPr>
        <w:p w14:paraId="2A583F8C" w14:textId="77777777" w:rsidR="00E70780" w:rsidRDefault="00E70780">
          <w:pPr>
            <w:pStyle w:val="LogoCaption"/>
          </w:pPr>
        </w:p>
      </w:tc>
      <w:tc>
        <w:tcPr>
          <w:tcW w:w="9368" w:type="dxa"/>
          <w:vAlign w:val="bottom"/>
        </w:tcPr>
        <w:p w14:paraId="168AB707" w14:textId="77777777" w:rsidR="00E70780" w:rsidRDefault="00E70780">
          <w:pPr>
            <w:pStyle w:val="Header"/>
          </w:pPr>
        </w:p>
      </w:tc>
    </w:tr>
    <w:tr w:rsidR="00E70780" w14:paraId="33B5BA84" w14:textId="77777777">
      <w:trPr>
        <w:gridAfter w:val="2"/>
        <w:wAfter w:w="720" w:type="dxa"/>
        <w:trHeight w:hRule="exact" w:val="680"/>
      </w:trPr>
      <w:tc>
        <w:tcPr>
          <w:tcW w:w="9368" w:type="dxa"/>
          <w:vAlign w:val="bottom"/>
        </w:tcPr>
        <w:p w14:paraId="1F713667" w14:textId="77777777" w:rsidR="00E70780" w:rsidRDefault="00E70780">
          <w:pPr>
            <w:pStyle w:val="LogoCaption"/>
          </w:pPr>
        </w:p>
      </w:tc>
      <w:tc>
        <w:tcPr>
          <w:tcW w:w="9368" w:type="dxa"/>
          <w:vAlign w:val="bottom"/>
        </w:tcPr>
        <w:p w14:paraId="5540D845" w14:textId="77777777" w:rsidR="00E70780" w:rsidRDefault="00E70780">
          <w:pPr>
            <w:pStyle w:val="Header"/>
          </w:pPr>
        </w:p>
      </w:tc>
    </w:tr>
    <w:tr w:rsidR="00E70780" w14:paraId="62F467C8" w14:textId="77777777">
      <w:trPr>
        <w:gridAfter w:val="2"/>
        <w:wAfter w:w="720" w:type="dxa"/>
        <w:trHeight w:hRule="exact" w:val="680"/>
      </w:trPr>
      <w:tc>
        <w:tcPr>
          <w:tcW w:w="9368" w:type="dxa"/>
          <w:vAlign w:val="bottom"/>
        </w:tcPr>
        <w:p w14:paraId="5DC11F8F" w14:textId="77777777" w:rsidR="00E70780" w:rsidRDefault="00E70780">
          <w:pPr>
            <w:pStyle w:val="LogoCaption"/>
          </w:pPr>
        </w:p>
      </w:tc>
      <w:tc>
        <w:tcPr>
          <w:tcW w:w="9368" w:type="dxa"/>
          <w:vAlign w:val="bottom"/>
        </w:tcPr>
        <w:p w14:paraId="54E4A756" w14:textId="77777777" w:rsidR="00E70780" w:rsidRDefault="00E70780">
          <w:pPr>
            <w:pStyle w:val="Header"/>
          </w:pPr>
        </w:p>
      </w:tc>
    </w:tr>
    <w:tr w:rsidR="00E70780" w14:paraId="6E616B32" w14:textId="77777777">
      <w:trPr>
        <w:gridAfter w:val="2"/>
        <w:wAfter w:w="720" w:type="dxa"/>
        <w:trHeight w:hRule="exact" w:val="680"/>
      </w:trPr>
      <w:tc>
        <w:tcPr>
          <w:tcW w:w="9368" w:type="dxa"/>
          <w:vAlign w:val="bottom"/>
        </w:tcPr>
        <w:p w14:paraId="553E3FD1" w14:textId="77777777" w:rsidR="00E70780" w:rsidRDefault="00E70780">
          <w:pPr>
            <w:pStyle w:val="LogoCaption"/>
          </w:pPr>
        </w:p>
      </w:tc>
      <w:tc>
        <w:tcPr>
          <w:tcW w:w="9368" w:type="dxa"/>
          <w:vAlign w:val="bottom"/>
        </w:tcPr>
        <w:p w14:paraId="50231ECC" w14:textId="77777777" w:rsidR="00E70780" w:rsidRDefault="00E70780">
          <w:pPr>
            <w:pStyle w:val="Header"/>
          </w:pPr>
        </w:p>
      </w:tc>
    </w:tr>
    <w:tr w:rsidR="00E70780" w14:paraId="4CDB218C" w14:textId="77777777">
      <w:trPr>
        <w:gridAfter w:val="2"/>
        <w:wAfter w:w="720" w:type="dxa"/>
        <w:trHeight w:hRule="exact" w:val="680"/>
      </w:trPr>
      <w:tc>
        <w:tcPr>
          <w:tcW w:w="9368" w:type="dxa"/>
          <w:vAlign w:val="bottom"/>
        </w:tcPr>
        <w:p w14:paraId="2A5A5D5E" w14:textId="77777777" w:rsidR="00E70780" w:rsidRDefault="00E70780">
          <w:pPr>
            <w:pStyle w:val="LogoCaption"/>
          </w:pPr>
        </w:p>
      </w:tc>
      <w:tc>
        <w:tcPr>
          <w:tcW w:w="9368" w:type="dxa"/>
          <w:vAlign w:val="bottom"/>
        </w:tcPr>
        <w:p w14:paraId="67BCB0E5" w14:textId="77777777" w:rsidR="00E70780" w:rsidRDefault="00E70780">
          <w:pPr>
            <w:pStyle w:val="Header"/>
          </w:pPr>
        </w:p>
      </w:tc>
    </w:tr>
    <w:tr w:rsidR="00E70780" w14:paraId="4A1A4466" w14:textId="77777777">
      <w:trPr>
        <w:gridAfter w:val="2"/>
        <w:wAfter w:w="720" w:type="dxa"/>
        <w:trHeight w:hRule="exact" w:val="680"/>
      </w:trPr>
      <w:tc>
        <w:tcPr>
          <w:tcW w:w="9368" w:type="dxa"/>
          <w:vAlign w:val="bottom"/>
        </w:tcPr>
        <w:p w14:paraId="0DA2E855" w14:textId="77777777" w:rsidR="00E70780" w:rsidRDefault="00E70780">
          <w:pPr>
            <w:pStyle w:val="LogoCaption"/>
          </w:pPr>
        </w:p>
      </w:tc>
      <w:tc>
        <w:tcPr>
          <w:tcW w:w="9368" w:type="dxa"/>
          <w:vAlign w:val="bottom"/>
        </w:tcPr>
        <w:p w14:paraId="3DB7AAA5" w14:textId="77777777" w:rsidR="00E70780" w:rsidRDefault="00E70780">
          <w:pPr>
            <w:pStyle w:val="Header"/>
          </w:pPr>
        </w:p>
      </w:tc>
    </w:tr>
    <w:tr w:rsidR="00E70780" w14:paraId="72647989" w14:textId="77777777">
      <w:trPr>
        <w:gridAfter w:val="2"/>
        <w:wAfter w:w="720" w:type="dxa"/>
        <w:trHeight w:hRule="exact" w:val="680"/>
      </w:trPr>
      <w:tc>
        <w:tcPr>
          <w:tcW w:w="9368" w:type="dxa"/>
          <w:vAlign w:val="bottom"/>
        </w:tcPr>
        <w:p w14:paraId="6CBEC954" w14:textId="77777777" w:rsidR="00E70780" w:rsidRDefault="00E70780">
          <w:pPr>
            <w:pStyle w:val="LogoCaption"/>
          </w:pPr>
        </w:p>
      </w:tc>
      <w:tc>
        <w:tcPr>
          <w:tcW w:w="9368" w:type="dxa"/>
          <w:vAlign w:val="bottom"/>
        </w:tcPr>
        <w:p w14:paraId="6E3E9845" w14:textId="77777777" w:rsidR="00E70780" w:rsidRDefault="00E70780">
          <w:pPr>
            <w:pStyle w:val="Header"/>
          </w:pPr>
        </w:p>
      </w:tc>
    </w:tr>
    <w:tr w:rsidR="00E70780" w14:paraId="25C75EE9" w14:textId="77777777">
      <w:trPr>
        <w:gridAfter w:val="2"/>
        <w:wAfter w:w="720" w:type="dxa"/>
        <w:trHeight w:hRule="exact" w:val="680"/>
      </w:trPr>
      <w:tc>
        <w:tcPr>
          <w:tcW w:w="9368" w:type="dxa"/>
          <w:vAlign w:val="bottom"/>
        </w:tcPr>
        <w:p w14:paraId="13978152" w14:textId="77777777" w:rsidR="00E70780" w:rsidRDefault="00E70780">
          <w:pPr>
            <w:pStyle w:val="LogoCaption"/>
          </w:pPr>
        </w:p>
      </w:tc>
      <w:tc>
        <w:tcPr>
          <w:tcW w:w="9368" w:type="dxa"/>
          <w:vAlign w:val="bottom"/>
        </w:tcPr>
        <w:p w14:paraId="3648E6B4" w14:textId="77777777" w:rsidR="00E70780" w:rsidRDefault="00E70780">
          <w:pPr>
            <w:pStyle w:val="Header"/>
          </w:pPr>
        </w:p>
      </w:tc>
    </w:tr>
    <w:tr w:rsidR="00E70780" w14:paraId="586B839E" w14:textId="77777777">
      <w:trPr>
        <w:gridAfter w:val="2"/>
        <w:wAfter w:w="720" w:type="dxa"/>
        <w:trHeight w:hRule="exact" w:val="680"/>
      </w:trPr>
      <w:tc>
        <w:tcPr>
          <w:tcW w:w="9368" w:type="dxa"/>
          <w:vAlign w:val="bottom"/>
        </w:tcPr>
        <w:p w14:paraId="6C90CA1D" w14:textId="77777777" w:rsidR="00E70780" w:rsidRDefault="00E70780">
          <w:pPr>
            <w:pStyle w:val="LogoCaption"/>
          </w:pPr>
        </w:p>
      </w:tc>
      <w:tc>
        <w:tcPr>
          <w:tcW w:w="9368" w:type="dxa"/>
          <w:vAlign w:val="bottom"/>
        </w:tcPr>
        <w:p w14:paraId="09A6A097" w14:textId="77777777" w:rsidR="00E70780" w:rsidRDefault="00E70780">
          <w:pPr>
            <w:pStyle w:val="Header"/>
          </w:pPr>
        </w:p>
      </w:tc>
    </w:tr>
    <w:tr w:rsidR="00E70780" w14:paraId="0207D2A1" w14:textId="77777777">
      <w:trPr>
        <w:gridAfter w:val="2"/>
        <w:wAfter w:w="720" w:type="dxa"/>
        <w:trHeight w:hRule="exact" w:val="680"/>
      </w:trPr>
      <w:tc>
        <w:tcPr>
          <w:tcW w:w="9368" w:type="dxa"/>
          <w:vAlign w:val="bottom"/>
        </w:tcPr>
        <w:p w14:paraId="2FA5182B" w14:textId="77777777" w:rsidR="00E70780" w:rsidRDefault="00E70780">
          <w:pPr>
            <w:pStyle w:val="LogoCaption"/>
          </w:pPr>
        </w:p>
      </w:tc>
      <w:tc>
        <w:tcPr>
          <w:tcW w:w="9368" w:type="dxa"/>
          <w:vAlign w:val="bottom"/>
        </w:tcPr>
        <w:p w14:paraId="6B9D064E" w14:textId="77777777" w:rsidR="00E70780" w:rsidRDefault="00E70780">
          <w:pPr>
            <w:pStyle w:val="Header"/>
          </w:pPr>
        </w:p>
      </w:tc>
    </w:tr>
    <w:tr w:rsidR="00E70780" w14:paraId="5D88AB0D" w14:textId="77777777">
      <w:trPr>
        <w:gridAfter w:val="2"/>
        <w:wAfter w:w="720" w:type="dxa"/>
        <w:trHeight w:hRule="exact" w:val="680"/>
      </w:trPr>
      <w:tc>
        <w:tcPr>
          <w:tcW w:w="9368" w:type="dxa"/>
          <w:vAlign w:val="bottom"/>
        </w:tcPr>
        <w:p w14:paraId="01281A5F" w14:textId="77777777" w:rsidR="00E70780" w:rsidRDefault="00E70780">
          <w:pPr>
            <w:pStyle w:val="LogoCaption"/>
          </w:pPr>
        </w:p>
      </w:tc>
      <w:tc>
        <w:tcPr>
          <w:tcW w:w="9368" w:type="dxa"/>
          <w:vAlign w:val="bottom"/>
        </w:tcPr>
        <w:p w14:paraId="7A88649C" w14:textId="77777777" w:rsidR="00E70780" w:rsidRDefault="00E70780">
          <w:pPr>
            <w:pStyle w:val="Header"/>
          </w:pPr>
        </w:p>
      </w:tc>
    </w:tr>
    <w:tr w:rsidR="00E70780" w14:paraId="6509E12A" w14:textId="77777777">
      <w:trPr>
        <w:gridAfter w:val="2"/>
        <w:wAfter w:w="720" w:type="dxa"/>
        <w:trHeight w:hRule="exact" w:val="680"/>
      </w:trPr>
      <w:tc>
        <w:tcPr>
          <w:tcW w:w="9368" w:type="dxa"/>
          <w:vAlign w:val="bottom"/>
        </w:tcPr>
        <w:p w14:paraId="5F16FE98" w14:textId="77777777" w:rsidR="00E70780" w:rsidRDefault="00E70780">
          <w:pPr>
            <w:pStyle w:val="LogoCaption"/>
          </w:pPr>
        </w:p>
      </w:tc>
      <w:tc>
        <w:tcPr>
          <w:tcW w:w="9368" w:type="dxa"/>
          <w:vAlign w:val="bottom"/>
        </w:tcPr>
        <w:p w14:paraId="1031E424" w14:textId="77777777" w:rsidR="00E70780" w:rsidRDefault="00E70780">
          <w:pPr>
            <w:pStyle w:val="Header"/>
          </w:pPr>
        </w:p>
      </w:tc>
    </w:tr>
    <w:tr w:rsidR="00E70780" w14:paraId="3BE82B8E" w14:textId="77777777">
      <w:trPr>
        <w:gridAfter w:val="2"/>
        <w:wAfter w:w="720" w:type="dxa"/>
        <w:trHeight w:hRule="exact" w:val="680"/>
      </w:trPr>
      <w:tc>
        <w:tcPr>
          <w:tcW w:w="9368" w:type="dxa"/>
          <w:vAlign w:val="bottom"/>
        </w:tcPr>
        <w:p w14:paraId="470FE8EA" w14:textId="77777777" w:rsidR="00E70780" w:rsidRDefault="00E70780">
          <w:pPr>
            <w:pStyle w:val="LogoCaption"/>
          </w:pPr>
        </w:p>
      </w:tc>
      <w:tc>
        <w:tcPr>
          <w:tcW w:w="9368" w:type="dxa"/>
          <w:vAlign w:val="bottom"/>
        </w:tcPr>
        <w:p w14:paraId="48673EFC" w14:textId="77777777" w:rsidR="00E70780" w:rsidRDefault="00E70780">
          <w:pPr>
            <w:pStyle w:val="Header"/>
          </w:pPr>
        </w:p>
      </w:tc>
    </w:tr>
    <w:tr w:rsidR="00E70780" w14:paraId="13726AA3" w14:textId="77777777">
      <w:trPr>
        <w:gridAfter w:val="2"/>
        <w:wAfter w:w="720" w:type="dxa"/>
        <w:trHeight w:hRule="exact" w:val="680"/>
      </w:trPr>
      <w:tc>
        <w:tcPr>
          <w:tcW w:w="9368" w:type="dxa"/>
          <w:vAlign w:val="bottom"/>
        </w:tcPr>
        <w:p w14:paraId="54DBB08A" w14:textId="77777777" w:rsidR="00E70780" w:rsidRDefault="00E70780">
          <w:pPr>
            <w:pStyle w:val="LogoCaption"/>
          </w:pPr>
        </w:p>
      </w:tc>
      <w:tc>
        <w:tcPr>
          <w:tcW w:w="9368" w:type="dxa"/>
          <w:vAlign w:val="bottom"/>
        </w:tcPr>
        <w:p w14:paraId="0B1082B1" w14:textId="77777777" w:rsidR="00E70780" w:rsidRDefault="00E70780">
          <w:pPr>
            <w:pStyle w:val="Header"/>
          </w:pPr>
        </w:p>
      </w:tc>
    </w:tr>
    <w:tr w:rsidR="00E70780" w14:paraId="5083BDC0" w14:textId="77777777">
      <w:trPr>
        <w:gridAfter w:val="2"/>
        <w:wAfter w:w="720" w:type="dxa"/>
        <w:trHeight w:hRule="exact" w:val="680"/>
      </w:trPr>
      <w:tc>
        <w:tcPr>
          <w:tcW w:w="9368" w:type="dxa"/>
          <w:vAlign w:val="bottom"/>
        </w:tcPr>
        <w:p w14:paraId="2771BABF" w14:textId="77777777" w:rsidR="00E70780" w:rsidRDefault="00E70780">
          <w:pPr>
            <w:pStyle w:val="LogoCaption"/>
          </w:pPr>
        </w:p>
      </w:tc>
      <w:tc>
        <w:tcPr>
          <w:tcW w:w="9368" w:type="dxa"/>
          <w:vAlign w:val="bottom"/>
        </w:tcPr>
        <w:p w14:paraId="5115E875" w14:textId="77777777" w:rsidR="00E70780" w:rsidRDefault="00E70780">
          <w:pPr>
            <w:pStyle w:val="Header"/>
          </w:pPr>
        </w:p>
      </w:tc>
    </w:tr>
    <w:tr w:rsidR="00E70780" w14:paraId="229173D6" w14:textId="77777777">
      <w:trPr>
        <w:gridAfter w:val="2"/>
        <w:wAfter w:w="720" w:type="dxa"/>
        <w:trHeight w:hRule="exact" w:val="680"/>
      </w:trPr>
      <w:tc>
        <w:tcPr>
          <w:tcW w:w="9368" w:type="dxa"/>
          <w:vAlign w:val="bottom"/>
        </w:tcPr>
        <w:p w14:paraId="69134225" w14:textId="77777777" w:rsidR="00E70780" w:rsidRDefault="00E70780">
          <w:pPr>
            <w:pStyle w:val="LogoCaption"/>
          </w:pPr>
        </w:p>
      </w:tc>
      <w:tc>
        <w:tcPr>
          <w:tcW w:w="9368" w:type="dxa"/>
          <w:vAlign w:val="bottom"/>
        </w:tcPr>
        <w:p w14:paraId="22DD65A7" w14:textId="77777777" w:rsidR="00E70780" w:rsidRDefault="00E70780">
          <w:pPr>
            <w:pStyle w:val="Header"/>
          </w:pPr>
        </w:p>
      </w:tc>
    </w:tr>
    <w:tr w:rsidR="00E70780" w14:paraId="28CC92D8" w14:textId="77777777">
      <w:trPr>
        <w:gridAfter w:val="2"/>
        <w:wAfter w:w="720" w:type="dxa"/>
        <w:trHeight w:hRule="exact" w:val="680"/>
      </w:trPr>
      <w:tc>
        <w:tcPr>
          <w:tcW w:w="9368" w:type="dxa"/>
          <w:vAlign w:val="bottom"/>
        </w:tcPr>
        <w:p w14:paraId="4115AD1D" w14:textId="77777777" w:rsidR="00E70780" w:rsidRDefault="00E70780">
          <w:pPr>
            <w:pStyle w:val="LogoCaption"/>
          </w:pPr>
        </w:p>
      </w:tc>
      <w:tc>
        <w:tcPr>
          <w:tcW w:w="9368" w:type="dxa"/>
          <w:vAlign w:val="bottom"/>
        </w:tcPr>
        <w:p w14:paraId="779EF93D" w14:textId="77777777" w:rsidR="00E70780" w:rsidRDefault="00E70780">
          <w:pPr>
            <w:pStyle w:val="Header"/>
          </w:pPr>
        </w:p>
      </w:tc>
    </w:tr>
    <w:tr w:rsidR="00E70780" w14:paraId="1EB4A0C7" w14:textId="77777777">
      <w:trPr>
        <w:gridAfter w:val="2"/>
        <w:wAfter w:w="720" w:type="dxa"/>
        <w:trHeight w:hRule="exact" w:val="680"/>
      </w:trPr>
      <w:tc>
        <w:tcPr>
          <w:tcW w:w="9368" w:type="dxa"/>
          <w:vAlign w:val="bottom"/>
        </w:tcPr>
        <w:p w14:paraId="4B2A41B5" w14:textId="77777777" w:rsidR="00E70780" w:rsidRDefault="00E70780">
          <w:pPr>
            <w:pStyle w:val="LogoCaption"/>
          </w:pPr>
        </w:p>
      </w:tc>
      <w:tc>
        <w:tcPr>
          <w:tcW w:w="9368" w:type="dxa"/>
          <w:vAlign w:val="bottom"/>
        </w:tcPr>
        <w:p w14:paraId="2F27A368" w14:textId="77777777" w:rsidR="00E70780" w:rsidRDefault="00E70780">
          <w:pPr>
            <w:pStyle w:val="Header"/>
          </w:pPr>
        </w:p>
      </w:tc>
    </w:tr>
    <w:tr w:rsidR="00E70780" w14:paraId="59AD44E3" w14:textId="77777777">
      <w:trPr>
        <w:gridAfter w:val="2"/>
        <w:wAfter w:w="720" w:type="dxa"/>
        <w:trHeight w:hRule="exact" w:val="680"/>
      </w:trPr>
      <w:tc>
        <w:tcPr>
          <w:tcW w:w="9368" w:type="dxa"/>
          <w:vAlign w:val="bottom"/>
        </w:tcPr>
        <w:p w14:paraId="1288BD86" w14:textId="77777777" w:rsidR="00E70780" w:rsidRDefault="00E70780">
          <w:pPr>
            <w:pStyle w:val="LogoCaption"/>
          </w:pPr>
        </w:p>
      </w:tc>
      <w:tc>
        <w:tcPr>
          <w:tcW w:w="9368" w:type="dxa"/>
          <w:vAlign w:val="bottom"/>
        </w:tcPr>
        <w:p w14:paraId="22DB7F3E" w14:textId="77777777" w:rsidR="00E70780" w:rsidRDefault="00E70780">
          <w:pPr>
            <w:pStyle w:val="Header"/>
          </w:pPr>
        </w:p>
      </w:tc>
    </w:tr>
    <w:tr w:rsidR="00E70780" w14:paraId="3720F1BA" w14:textId="77777777">
      <w:trPr>
        <w:gridAfter w:val="2"/>
        <w:wAfter w:w="720" w:type="dxa"/>
        <w:trHeight w:hRule="exact" w:val="680"/>
      </w:trPr>
      <w:tc>
        <w:tcPr>
          <w:tcW w:w="9368" w:type="dxa"/>
          <w:vAlign w:val="bottom"/>
        </w:tcPr>
        <w:p w14:paraId="6738B0B9" w14:textId="77777777" w:rsidR="00E70780" w:rsidRDefault="00E70780">
          <w:pPr>
            <w:pStyle w:val="LogoCaption"/>
          </w:pPr>
        </w:p>
      </w:tc>
      <w:tc>
        <w:tcPr>
          <w:tcW w:w="9368" w:type="dxa"/>
          <w:vAlign w:val="bottom"/>
        </w:tcPr>
        <w:p w14:paraId="04E09781" w14:textId="77777777" w:rsidR="00E70780" w:rsidRDefault="00E70780">
          <w:pPr>
            <w:pStyle w:val="Header"/>
          </w:pPr>
        </w:p>
      </w:tc>
    </w:tr>
    <w:tr w:rsidR="00E70780" w14:paraId="095ECB3C" w14:textId="77777777">
      <w:trPr>
        <w:gridAfter w:val="2"/>
        <w:wAfter w:w="720" w:type="dxa"/>
        <w:trHeight w:hRule="exact" w:val="680"/>
      </w:trPr>
      <w:tc>
        <w:tcPr>
          <w:tcW w:w="9368" w:type="dxa"/>
          <w:vAlign w:val="bottom"/>
        </w:tcPr>
        <w:p w14:paraId="05E63973" w14:textId="77777777" w:rsidR="00E70780" w:rsidRDefault="00E70780">
          <w:pPr>
            <w:pStyle w:val="LogoCaption"/>
          </w:pPr>
        </w:p>
      </w:tc>
      <w:tc>
        <w:tcPr>
          <w:tcW w:w="9368" w:type="dxa"/>
          <w:vAlign w:val="bottom"/>
        </w:tcPr>
        <w:p w14:paraId="6C36B230" w14:textId="77777777" w:rsidR="00E70780" w:rsidRDefault="00E70780">
          <w:pPr>
            <w:pStyle w:val="Header"/>
          </w:pPr>
        </w:p>
      </w:tc>
    </w:tr>
    <w:tr w:rsidR="00E70780" w14:paraId="06830967" w14:textId="77777777">
      <w:trPr>
        <w:gridAfter w:val="2"/>
        <w:wAfter w:w="720" w:type="dxa"/>
        <w:trHeight w:hRule="exact" w:val="680"/>
      </w:trPr>
      <w:tc>
        <w:tcPr>
          <w:tcW w:w="9368" w:type="dxa"/>
          <w:vAlign w:val="bottom"/>
        </w:tcPr>
        <w:p w14:paraId="14A77093" w14:textId="77777777" w:rsidR="00E70780" w:rsidRDefault="00E70780">
          <w:pPr>
            <w:pStyle w:val="LogoCaption"/>
          </w:pPr>
        </w:p>
      </w:tc>
      <w:tc>
        <w:tcPr>
          <w:tcW w:w="9368" w:type="dxa"/>
          <w:vAlign w:val="bottom"/>
        </w:tcPr>
        <w:p w14:paraId="76967E95" w14:textId="77777777" w:rsidR="00E70780" w:rsidRDefault="00E70780">
          <w:pPr>
            <w:pStyle w:val="Header"/>
          </w:pPr>
        </w:p>
      </w:tc>
    </w:tr>
    <w:tr w:rsidR="00E70780" w14:paraId="1845C354" w14:textId="77777777">
      <w:trPr>
        <w:gridAfter w:val="2"/>
        <w:wAfter w:w="720" w:type="dxa"/>
        <w:trHeight w:hRule="exact" w:val="680"/>
      </w:trPr>
      <w:tc>
        <w:tcPr>
          <w:tcW w:w="9368" w:type="dxa"/>
          <w:vAlign w:val="bottom"/>
        </w:tcPr>
        <w:p w14:paraId="6C0C5DDA" w14:textId="77777777" w:rsidR="00E70780" w:rsidRDefault="00E70780">
          <w:pPr>
            <w:pStyle w:val="LogoCaption"/>
          </w:pPr>
        </w:p>
      </w:tc>
      <w:tc>
        <w:tcPr>
          <w:tcW w:w="9368" w:type="dxa"/>
          <w:vAlign w:val="bottom"/>
        </w:tcPr>
        <w:p w14:paraId="31795F32" w14:textId="77777777" w:rsidR="00E70780" w:rsidRDefault="00E70780">
          <w:pPr>
            <w:pStyle w:val="Header"/>
          </w:pPr>
        </w:p>
      </w:tc>
    </w:tr>
    <w:tr w:rsidR="00E70780" w14:paraId="5E434A8B" w14:textId="77777777">
      <w:trPr>
        <w:gridAfter w:val="2"/>
        <w:wAfter w:w="720" w:type="dxa"/>
        <w:trHeight w:hRule="exact" w:val="680"/>
      </w:trPr>
      <w:tc>
        <w:tcPr>
          <w:tcW w:w="9368" w:type="dxa"/>
          <w:vAlign w:val="bottom"/>
        </w:tcPr>
        <w:p w14:paraId="47632FE7" w14:textId="77777777" w:rsidR="00E70780" w:rsidRDefault="00E70780">
          <w:pPr>
            <w:pStyle w:val="LogoCaption"/>
          </w:pPr>
        </w:p>
      </w:tc>
      <w:tc>
        <w:tcPr>
          <w:tcW w:w="9368" w:type="dxa"/>
          <w:vAlign w:val="bottom"/>
        </w:tcPr>
        <w:p w14:paraId="43318836" w14:textId="77777777" w:rsidR="00E70780" w:rsidRDefault="00E70780">
          <w:pPr>
            <w:pStyle w:val="Header"/>
          </w:pPr>
        </w:p>
      </w:tc>
    </w:tr>
    <w:tr w:rsidR="00E70780" w14:paraId="727E0A88" w14:textId="77777777">
      <w:trPr>
        <w:gridAfter w:val="2"/>
        <w:wAfter w:w="720" w:type="dxa"/>
        <w:trHeight w:hRule="exact" w:val="680"/>
      </w:trPr>
      <w:tc>
        <w:tcPr>
          <w:tcW w:w="9368" w:type="dxa"/>
          <w:vAlign w:val="bottom"/>
        </w:tcPr>
        <w:p w14:paraId="568FA8E9" w14:textId="77777777" w:rsidR="00E70780" w:rsidRDefault="00E70780">
          <w:pPr>
            <w:pStyle w:val="LogoCaption"/>
          </w:pPr>
        </w:p>
      </w:tc>
      <w:tc>
        <w:tcPr>
          <w:tcW w:w="9368" w:type="dxa"/>
          <w:vAlign w:val="bottom"/>
        </w:tcPr>
        <w:p w14:paraId="604FDA7E" w14:textId="77777777" w:rsidR="00E70780" w:rsidRDefault="00E70780">
          <w:pPr>
            <w:pStyle w:val="Header"/>
          </w:pPr>
        </w:p>
      </w:tc>
    </w:tr>
    <w:tr w:rsidR="00E70780" w14:paraId="21BD75F0" w14:textId="77777777">
      <w:trPr>
        <w:gridAfter w:val="2"/>
        <w:wAfter w:w="720" w:type="dxa"/>
        <w:trHeight w:hRule="exact" w:val="680"/>
      </w:trPr>
      <w:tc>
        <w:tcPr>
          <w:tcW w:w="9368" w:type="dxa"/>
          <w:vAlign w:val="bottom"/>
        </w:tcPr>
        <w:p w14:paraId="6866FFC9" w14:textId="77777777" w:rsidR="00E70780" w:rsidRDefault="00E70780">
          <w:pPr>
            <w:pStyle w:val="LogoCaption"/>
          </w:pPr>
        </w:p>
      </w:tc>
      <w:tc>
        <w:tcPr>
          <w:tcW w:w="9368" w:type="dxa"/>
          <w:vAlign w:val="bottom"/>
        </w:tcPr>
        <w:p w14:paraId="526FAFF0" w14:textId="77777777" w:rsidR="00E70780" w:rsidRDefault="00E70780">
          <w:pPr>
            <w:pStyle w:val="Header"/>
          </w:pPr>
        </w:p>
      </w:tc>
    </w:tr>
    <w:tr w:rsidR="00E70780" w14:paraId="4F098833" w14:textId="77777777">
      <w:trPr>
        <w:gridAfter w:val="2"/>
        <w:wAfter w:w="720" w:type="dxa"/>
        <w:trHeight w:hRule="exact" w:val="680"/>
      </w:trPr>
      <w:tc>
        <w:tcPr>
          <w:tcW w:w="9368" w:type="dxa"/>
          <w:vAlign w:val="bottom"/>
        </w:tcPr>
        <w:p w14:paraId="7C62334D" w14:textId="77777777" w:rsidR="00E70780" w:rsidRDefault="00E70780">
          <w:pPr>
            <w:pStyle w:val="LogoCaption"/>
          </w:pPr>
        </w:p>
      </w:tc>
      <w:tc>
        <w:tcPr>
          <w:tcW w:w="9368" w:type="dxa"/>
          <w:vAlign w:val="bottom"/>
        </w:tcPr>
        <w:p w14:paraId="5E571D3D" w14:textId="77777777" w:rsidR="00E70780" w:rsidRDefault="00E70780">
          <w:pPr>
            <w:pStyle w:val="Header"/>
          </w:pPr>
        </w:p>
      </w:tc>
    </w:tr>
    <w:tr w:rsidR="00E70780" w14:paraId="4C99E1D8" w14:textId="77777777">
      <w:trPr>
        <w:gridAfter w:val="2"/>
        <w:wAfter w:w="720" w:type="dxa"/>
        <w:trHeight w:hRule="exact" w:val="680"/>
      </w:trPr>
      <w:tc>
        <w:tcPr>
          <w:tcW w:w="9368" w:type="dxa"/>
          <w:vAlign w:val="bottom"/>
        </w:tcPr>
        <w:p w14:paraId="3BBADA9A" w14:textId="77777777" w:rsidR="00E70780" w:rsidRDefault="00E70780">
          <w:pPr>
            <w:pStyle w:val="LogoCaption"/>
          </w:pPr>
        </w:p>
      </w:tc>
      <w:tc>
        <w:tcPr>
          <w:tcW w:w="9368" w:type="dxa"/>
          <w:vAlign w:val="bottom"/>
        </w:tcPr>
        <w:p w14:paraId="0A612A21" w14:textId="77777777" w:rsidR="00E70780" w:rsidRDefault="00E70780">
          <w:pPr>
            <w:pStyle w:val="Header"/>
          </w:pPr>
        </w:p>
      </w:tc>
    </w:tr>
    <w:tr w:rsidR="00E70780" w14:paraId="75BD39B7" w14:textId="77777777">
      <w:trPr>
        <w:gridAfter w:val="2"/>
        <w:wAfter w:w="720" w:type="dxa"/>
        <w:trHeight w:hRule="exact" w:val="680"/>
      </w:trPr>
      <w:tc>
        <w:tcPr>
          <w:tcW w:w="9368" w:type="dxa"/>
          <w:vAlign w:val="bottom"/>
        </w:tcPr>
        <w:p w14:paraId="4679FB9A" w14:textId="77777777" w:rsidR="00E70780" w:rsidRDefault="00E70780">
          <w:pPr>
            <w:pStyle w:val="LogoCaption"/>
          </w:pPr>
        </w:p>
      </w:tc>
      <w:tc>
        <w:tcPr>
          <w:tcW w:w="9368" w:type="dxa"/>
          <w:vAlign w:val="bottom"/>
        </w:tcPr>
        <w:p w14:paraId="50B61E82" w14:textId="77777777" w:rsidR="00E70780" w:rsidRDefault="00E70780">
          <w:pPr>
            <w:pStyle w:val="Header"/>
          </w:pPr>
        </w:p>
      </w:tc>
    </w:tr>
    <w:tr w:rsidR="00E70780" w14:paraId="38AA075C" w14:textId="77777777">
      <w:trPr>
        <w:gridAfter w:val="2"/>
        <w:wAfter w:w="720" w:type="dxa"/>
        <w:trHeight w:hRule="exact" w:val="680"/>
      </w:trPr>
      <w:tc>
        <w:tcPr>
          <w:tcW w:w="9368" w:type="dxa"/>
          <w:vAlign w:val="bottom"/>
        </w:tcPr>
        <w:p w14:paraId="775C0F2C" w14:textId="77777777" w:rsidR="00E70780" w:rsidRDefault="00E70780">
          <w:pPr>
            <w:pStyle w:val="LogoCaption"/>
          </w:pPr>
        </w:p>
      </w:tc>
      <w:tc>
        <w:tcPr>
          <w:tcW w:w="9368" w:type="dxa"/>
          <w:vAlign w:val="bottom"/>
        </w:tcPr>
        <w:p w14:paraId="21BF0831" w14:textId="77777777" w:rsidR="00E70780" w:rsidRDefault="00E70780">
          <w:pPr>
            <w:pStyle w:val="Header"/>
          </w:pPr>
        </w:p>
      </w:tc>
    </w:tr>
    <w:tr w:rsidR="00E70780" w14:paraId="02F76A68" w14:textId="77777777">
      <w:trPr>
        <w:gridAfter w:val="2"/>
        <w:wAfter w:w="720" w:type="dxa"/>
        <w:trHeight w:hRule="exact" w:val="680"/>
      </w:trPr>
      <w:tc>
        <w:tcPr>
          <w:tcW w:w="9368" w:type="dxa"/>
          <w:vAlign w:val="bottom"/>
        </w:tcPr>
        <w:p w14:paraId="6DE919CE" w14:textId="77777777" w:rsidR="00E70780" w:rsidRDefault="00E70780">
          <w:pPr>
            <w:pStyle w:val="LogoCaption"/>
          </w:pPr>
        </w:p>
      </w:tc>
      <w:tc>
        <w:tcPr>
          <w:tcW w:w="9368" w:type="dxa"/>
          <w:vAlign w:val="bottom"/>
        </w:tcPr>
        <w:p w14:paraId="228FD552" w14:textId="77777777" w:rsidR="00E70780" w:rsidRDefault="00E70780">
          <w:pPr>
            <w:pStyle w:val="Header"/>
          </w:pPr>
        </w:p>
      </w:tc>
    </w:tr>
    <w:tr w:rsidR="00E70780" w14:paraId="1EFE0AC8" w14:textId="77777777">
      <w:trPr>
        <w:gridAfter w:val="2"/>
        <w:wAfter w:w="720" w:type="dxa"/>
        <w:trHeight w:hRule="exact" w:val="680"/>
      </w:trPr>
      <w:tc>
        <w:tcPr>
          <w:tcW w:w="9368" w:type="dxa"/>
          <w:vAlign w:val="bottom"/>
        </w:tcPr>
        <w:p w14:paraId="68B9D36C" w14:textId="77777777" w:rsidR="00E70780" w:rsidRDefault="00E70780">
          <w:pPr>
            <w:pStyle w:val="LogoCaption"/>
          </w:pPr>
        </w:p>
      </w:tc>
      <w:tc>
        <w:tcPr>
          <w:tcW w:w="9368" w:type="dxa"/>
          <w:vAlign w:val="bottom"/>
        </w:tcPr>
        <w:p w14:paraId="3BF0C68E" w14:textId="77777777" w:rsidR="00E70780" w:rsidRDefault="00E70780">
          <w:pPr>
            <w:pStyle w:val="Header"/>
          </w:pPr>
        </w:p>
      </w:tc>
    </w:tr>
    <w:tr w:rsidR="00E70780" w14:paraId="738C4428" w14:textId="77777777">
      <w:trPr>
        <w:gridAfter w:val="2"/>
        <w:wAfter w:w="720" w:type="dxa"/>
        <w:trHeight w:hRule="exact" w:val="680"/>
      </w:trPr>
      <w:tc>
        <w:tcPr>
          <w:tcW w:w="9368" w:type="dxa"/>
          <w:vAlign w:val="bottom"/>
        </w:tcPr>
        <w:p w14:paraId="12F0624A" w14:textId="77777777" w:rsidR="00E70780" w:rsidRDefault="00E70780">
          <w:pPr>
            <w:pStyle w:val="LogoCaption"/>
          </w:pPr>
        </w:p>
      </w:tc>
      <w:tc>
        <w:tcPr>
          <w:tcW w:w="9368" w:type="dxa"/>
          <w:vAlign w:val="bottom"/>
        </w:tcPr>
        <w:p w14:paraId="2AF77D3D" w14:textId="77777777" w:rsidR="00E70780" w:rsidRDefault="00E70780">
          <w:pPr>
            <w:pStyle w:val="Header"/>
          </w:pPr>
        </w:p>
      </w:tc>
    </w:tr>
    <w:tr w:rsidR="00E70780" w14:paraId="2FC87030" w14:textId="77777777">
      <w:trPr>
        <w:gridAfter w:val="2"/>
        <w:wAfter w:w="720" w:type="dxa"/>
        <w:trHeight w:hRule="exact" w:val="680"/>
      </w:trPr>
      <w:tc>
        <w:tcPr>
          <w:tcW w:w="9368" w:type="dxa"/>
          <w:vAlign w:val="bottom"/>
        </w:tcPr>
        <w:p w14:paraId="671F98CE" w14:textId="77777777" w:rsidR="00E70780" w:rsidRDefault="00E70780">
          <w:pPr>
            <w:pStyle w:val="LogoCaption"/>
          </w:pPr>
        </w:p>
      </w:tc>
      <w:tc>
        <w:tcPr>
          <w:tcW w:w="9368" w:type="dxa"/>
          <w:vAlign w:val="bottom"/>
        </w:tcPr>
        <w:p w14:paraId="423614CA" w14:textId="77777777" w:rsidR="00E70780" w:rsidRDefault="00E70780">
          <w:pPr>
            <w:pStyle w:val="Header"/>
          </w:pPr>
        </w:p>
      </w:tc>
    </w:tr>
    <w:tr w:rsidR="00E70780" w14:paraId="0128E6CC" w14:textId="77777777">
      <w:trPr>
        <w:gridAfter w:val="2"/>
        <w:wAfter w:w="720" w:type="dxa"/>
        <w:trHeight w:hRule="exact" w:val="680"/>
      </w:trPr>
      <w:tc>
        <w:tcPr>
          <w:tcW w:w="9368" w:type="dxa"/>
          <w:vAlign w:val="bottom"/>
        </w:tcPr>
        <w:p w14:paraId="37849D02" w14:textId="77777777" w:rsidR="00E70780" w:rsidRDefault="00E70780">
          <w:pPr>
            <w:pStyle w:val="LogoCaption"/>
          </w:pPr>
        </w:p>
      </w:tc>
      <w:tc>
        <w:tcPr>
          <w:tcW w:w="9368" w:type="dxa"/>
          <w:vAlign w:val="bottom"/>
        </w:tcPr>
        <w:p w14:paraId="758818B6" w14:textId="77777777" w:rsidR="00E70780" w:rsidRDefault="00E70780">
          <w:pPr>
            <w:pStyle w:val="Header"/>
          </w:pPr>
        </w:p>
      </w:tc>
    </w:tr>
    <w:tr w:rsidR="00E70780" w14:paraId="3AEC58ED" w14:textId="77777777">
      <w:trPr>
        <w:gridAfter w:val="2"/>
        <w:wAfter w:w="720" w:type="dxa"/>
        <w:trHeight w:hRule="exact" w:val="680"/>
      </w:trPr>
      <w:tc>
        <w:tcPr>
          <w:tcW w:w="9368" w:type="dxa"/>
          <w:vAlign w:val="bottom"/>
        </w:tcPr>
        <w:p w14:paraId="192ACA26" w14:textId="77777777" w:rsidR="00E70780" w:rsidRDefault="00E70780">
          <w:pPr>
            <w:pStyle w:val="LogoCaption"/>
          </w:pPr>
        </w:p>
      </w:tc>
      <w:tc>
        <w:tcPr>
          <w:tcW w:w="9368" w:type="dxa"/>
          <w:vAlign w:val="bottom"/>
        </w:tcPr>
        <w:p w14:paraId="1999C377" w14:textId="77777777" w:rsidR="00E70780" w:rsidRDefault="00E70780">
          <w:pPr>
            <w:pStyle w:val="Header"/>
          </w:pPr>
        </w:p>
      </w:tc>
    </w:tr>
    <w:tr w:rsidR="00E70780" w14:paraId="1B43B7DA" w14:textId="77777777">
      <w:trPr>
        <w:gridAfter w:val="2"/>
        <w:wAfter w:w="720" w:type="dxa"/>
        <w:trHeight w:hRule="exact" w:val="680"/>
      </w:trPr>
      <w:tc>
        <w:tcPr>
          <w:tcW w:w="9368" w:type="dxa"/>
          <w:vAlign w:val="bottom"/>
        </w:tcPr>
        <w:p w14:paraId="181C5022" w14:textId="77777777" w:rsidR="00E70780" w:rsidRDefault="00E70780">
          <w:pPr>
            <w:pStyle w:val="LogoCaption"/>
          </w:pPr>
        </w:p>
      </w:tc>
      <w:tc>
        <w:tcPr>
          <w:tcW w:w="9368" w:type="dxa"/>
          <w:vAlign w:val="bottom"/>
        </w:tcPr>
        <w:p w14:paraId="113AE3D9" w14:textId="77777777" w:rsidR="00E70780" w:rsidRDefault="00E70780">
          <w:pPr>
            <w:pStyle w:val="Header"/>
          </w:pPr>
        </w:p>
      </w:tc>
    </w:tr>
    <w:tr w:rsidR="00E70780" w14:paraId="698E1742" w14:textId="77777777">
      <w:trPr>
        <w:gridAfter w:val="2"/>
        <w:wAfter w:w="720" w:type="dxa"/>
        <w:trHeight w:hRule="exact" w:val="680"/>
      </w:trPr>
      <w:tc>
        <w:tcPr>
          <w:tcW w:w="9368" w:type="dxa"/>
          <w:vAlign w:val="bottom"/>
        </w:tcPr>
        <w:p w14:paraId="0FF0ECA2" w14:textId="77777777" w:rsidR="00E70780" w:rsidRDefault="00E70780">
          <w:pPr>
            <w:pStyle w:val="LogoCaption"/>
          </w:pPr>
        </w:p>
      </w:tc>
      <w:tc>
        <w:tcPr>
          <w:tcW w:w="9368" w:type="dxa"/>
          <w:vAlign w:val="bottom"/>
        </w:tcPr>
        <w:p w14:paraId="28B2AC70" w14:textId="77777777" w:rsidR="00E70780" w:rsidRDefault="00E70780">
          <w:pPr>
            <w:pStyle w:val="Header"/>
          </w:pPr>
        </w:p>
      </w:tc>
    </w:tr>
    <w:tr w:rsidR="00E70780" w14:paraId="2B27E892" w14:textId="77777777">
      <w:trPr>
        <w:gridAfter w:val="2"/>
        <w:wAfter w:w="720" w:type="dxa"/>
        <w:trHeight w:hRule="exact" w:val="680"/>
      </w:trPr>
      <w:tc>
        <w:tcPr>
          <w:tcW w:w="9368" w:type="dxa"/>
          <w:vAlign w:val="bottom"/>
        </w:tcPr>
        <w:p w14:paraId="0B1F1F43" w14:textId="77777777" w:rsidR="00E70780" w:rsidRDefault="00E70780">
          <w:pPr>
            <w:pStyle w:val="LogoCaption"/>
          </w:pPr>
        </w:p>
      </w:tc>
      <w:tc>
        <w:tcPr>
          <w:tcW w:w="9368" w:type="dxa"/>
          <w:vAlign w:val="bottom"/>
        </w:tcPr>
        <w:p w14:paraId="43FF107A" w14:textId="77777777" w:rsidR="00E70780" w:rsidRDefault="00E70780">
          <w:pPr>
            <w:pStyle w:val="Header"/>
          </w:pPr>
        </w:p>
      </w:tc>
    </w:tr>
    <w:tr w:rsidR="00E70780" w14:paraId="40C7E472" w14:textId="77777777">
      <w:trPr>
        <w:gridAfter w:val="1"/>
        <w:wAfter w:w="1080" w:type="dxa"/>
        <w:trHeight w:hRule="exact" w:val="680"/>
      </w:trPr>
      <w:tc>
        <w:tcPr>
          <w:tcW w:w="9368" w:type="dxa"/>
          <w:gridSpan w:val="2"/>
          <w:vAlign w:val="bottom"/>
        </w:tcPr>
        <w:p w14:paraId="3511F11F" w14:textId="77777777" w:rsidR="00E70780" w:rsidRDefault="00E70780">
          <w:pPr>
            <w:pStyle w:val="LogoCaption"/>
          </w:pPr>
        </w:p>
      </w:tc>
      <w:tc>
        <w:tcPr>
          <w:tcW w:w="9368" w:type="dxa"/>
          <w:vAlign w:val="bottom"/>
        </w:tcPr>
        <w:p w14:paraId="0C5C0210" w14:textId="77777777" w:rsidR="00E70780" w:rsidRDefault="00E70780">
          <w:pPr>
            <w:pStyle w:val="Header"/>
          </w:pPr>
        </w:p>
      </w:tc>
    </w:tr>
    <w:tr w:rsidR="00E70780" w14:paraId="4867EA7B" w14:textId="77777777">
      <w:trPr>
        <w:gridAfter w:val="1"/>
        <w:wAfter w:w="1080" w:type="dxa"/>
        <w:trHeight w:hRule="exact" w:val="680"/>
      </w:trPr>
      <w:tc>
        <w:tcPr>
          <w:tcW w:w="9368" w:type="dxa"/>
          <w:gridSpan w:val="2"/>
          <w:vAlign w:val="bottom"/>
        </w:tcPr>
        <w:p w14:paraId="4F93D1F0" w14:textId="77777777" w:rsidR="00E70780" w:rsidRDefault="00E70780">
          <w:pPr>
            <w:pStyle w:val="LogoCaption"/>
          </w:pPr>
        </w:p>
      </w:tc>
      <w:tc>
        <w:tcPr>
          <w:tcW w:w="9368" w:type="dxa"/>
          <w:vAlign w:val="bottom"/>
        </w:tcPr>
        <w:p w14:paraId="74E9CCEF" w14:textId="77777777" w:rsidR="00E70780" w:rsidRDefault="00E70780">
          <w:pPr>
            <w:pStyle w:val="Header"/>
          </w:pPr>
        </w:p>
      </w:tc>
    </w:tr>
    <w:tr w:rsidR="00E70780" w14:paraId="204B17BC" w14:textId="77777777">
      <w:trPr>
        <w:gridAfter w:val="1"/>
        <w:wAfter w:w="1080" w:type="dxa"/>
        <w:trHeight w:hRule="exact" w:val="680"/>
      </w:trPr>
      <w:tc>
        <w:tcPr>
          <w:tcW w:w="9368" w:type="dxa"/>
          <w:gridSpan w:val="2"/>
          <w:vAlign w:val="bottom"/>
        </w:tcPr>
        <w:p w14:paraId="559B3BB0" w14:textId="77777777" w:rsidR="00E70780" w:rsidRDefault="00E70780">
          <w:pPr>
            <w:pStyle w:val="LogoCaption"/>
          </w:pPr>
        </w:p>
      </w:tc>
      <w:tc>
        <w:tcPr>
          <w:tcW w:w="9368" w:type="dxa"/>
          <w:vAlign w:val="bottom"/>
        </w:tcPr>
        <w:p w14:paraId="3F4DA1F5" w14:textId="77777777" w:rsidR="00E70780" w:rsidRDefault="00E70780">
          <w:pPr>
            <w:pStyle w:val="Header"/>
          </w:pPr>
        </w:p>
      </w:tc>
    </w:tr>
    <w:tr w:rsidR="00E70780" w14:paraId="56D69BA8" w14:textId="77777777">
      <w:trPr>
        <w:gridAfter w:val="1"/>
        <w:wAfter w:w="1080" w:type="dxa"/>
        <w:trHeight w:hRule="exact" w:val="680"/>
      </w:trPr>
      <w:tc>
        <w:tcPr>
          <w:tcW w:w="9368" w:type="dxa"/>
          <w:gridSpan w:val="2"/>
          <w:vAlign w:val="bottom"/>
        </w:tcPr>
        <w:p w14:paraId="7BDA5811" w14:textId="77777777" w:rsidR="00E70780" w:rsidRDefault="00E70780">
          <w:pPr>
            <w:pStyle w:val="LogoCaption"/>
          </w:pPr>
        </w:p>
      </w:tc>
      <w:tc>
        <w:tcPr>
          <w:tcW w:w="9368" w:type="dxa"/>
          <w:vAlign w:val="bottom"/>
        </w:tcPr>
        <w:p w14:paraId="02717D0A" w14:textId="77777777" w:rsidR="00E70780" w:rsidRDefault="00E70780">
          <w:pPr>
            <w:pStyle w:val="Header"/>
          </w:pPr>
        </w:p>
      </w:tc>
    </w:tr>
    <w:tr w:rsidR="00E70780" w14:paraId="1D10BF3B" w14:textId="77777777">
      <w:trPr>
        <w:gridAfter w:val="1"/>
        <w:wAfter w:w="1080" w:type="dxa"/>
        <w:trHeight w:hRule="exact" w:val="680"/>
      </w:trPr>
      <w:tc>
        <w:tcPr>
          <w:tcW w:w="9368" w:type="dxa"/>
          <w:gridSpan w:val="2"/>
          <w:vAlign w:val="bottom"/>
        </w:tcPr>
        <w:p w14:paraId="021E70A0" w14:textId="77777777" w:rsidR="00E70780" w:rsidRDefault="00E70780">
          <w:pPr>
            <w:pStyle w:val="LogoCaption"/>
          </w:pPr>
        </w:p>
      </w:tc>
      <w:tc>
        <w:tcPr>
          <w:tcW w:w="9368" w:type="dxa"/>
          <w:vAlign w:val="bottom"/>
        </w:tcPr>
        <w:p w14:paraId="64D36684" w14:textId="77777777" w:rsidR="00E70780" w:rsidRDefault="00E70780">
          <w:pPr>
            <w:pStyle w:val="Header"/>
          </w:pPr>
        </w:p>
      </w:tc>
    </w:tr>
    <w:tr w:rsidR="00E70780" w14:paraId="3F01C8C5" w14:textId="77777777">
      <w:trPr>
        <w:gridAfter w:val="1"/>
        <w:wAfter w:w="1080" w:type="dxa"/>
        <w:trHeight w:hRule="exact" w:val="680"/>
      </w:trPr>
      <w:tc>
        <w:tcPr>
          <w:tcW w:w="9368" w:type="dxa"/>
          <w:gridSpan w:val="2"/>
          <w:vAlign w:val="bottom"/>
        </w:tcPr>
        <w:p w14:paraId="26850CC8" w14:textId="77777777" w:rsidR="00E70780" w:rsidRDefault="00E70780">
          <w:pPr>
            <w:pStyle w:val="LogoCaption"/>
          </w:pPr>
        </w:p>
      </w:tc>
      <w:tc>
        <w:tcPr>
          <w:tcW w:w="9368" w:type="dxa"/>
          <w:vAlign w:val="bottom"/>
        </w:tcPr>
        <w:p w14:paraId="59482008" w14:textId="77777777" w:rsidR="00E70780" w:rsidRDefault="00E70780">
          <w:pPr>
            <w:pStyle w:val="Header"/>
          </w:pPr>
        </w:p>
      </w:tc>
    </w:tr>
    <w:tr w:rsidR="00E70780" w14:paraId="0714FF2B" w14:textId="77777777">
      <w:trPr>
        <w:gridAfter w:val="1"/>
        <w:wAfter w:w="1080" w:type="dxa"/>
        <w:trHeight w:hRule="exact" w:val="680"/>
      </w:trPr>
      <w:tc>
        <w:tcPr>
          <w:tcW w:w="9368" w:type="dxa"/>
          <w:gridSpan w:val="2"/>
          <w:vAlign w:val="bottom"/>
        </w:tcPr>
        <w:p w14:paraId="427FFCB1" w14:textId="77777777" w:rsidR="00E70780" w:rsidRDefault="00E70780">
          <w:pPr>
            <w:pStyle w:val="LogoCaption"/>
          </w:pPr>
        </w:p>
      </w:tc>
      <w:tc>
        <w:tcPr>
          <w:tcW w:w="9368" w:type="dxa"/>
          <w:vAlign w:val="bottom"/>
        </w:tcPr>
        <w:p w14:paraId="430DE4F2" w14:textId="77777777" w:rsidR="00E70780" w:rsidRDefault="00E70780">
          <w:pPr>
            <w:pStyle w:val="Header"/>
          </w:pPr>
        </w:p>
      </w:tc>
    </w:tr>
    <w:tr w:rsidR="00E70780" w14:paraId="72E3D0A9" w14:textId="77777777">
      <w:trPr>
        <w:gridAfter w:val="1"/>
        <w:wAfter w:w="1080" w:type="dxa"/>
        <w:trHeight w:hRule="exact" w:val="680"/>
      </w:trPr>
      <w:tc>
        <w:tcPr>
          <w:tcW w:w="9368" w:type="dxa"/>
          <w:gridSpan w:val="2"/>
          <w:vAlign w:val="bottom"/>
        </w:tcPr>
        <w:p w14:paraId="4B8DD3A3" w14:textId="77777777" w:rsidR="00E70780" w:rsidRDefault="00E70780">
          <w:pPr>
            <w:pStyle w:val="LogoCaption"/>
          </w:pPr>
        </w:p>
      </w:tc>
      <w:tc>
        <w:tcPr>
          <w:tcW w:w="9368" w:type="dxa"/>
          <w:vAlign w:val="bottom"/>
        </w:tcPr>
        <w:p w14:paraId="1AFCE4D7" w14:textId="77777777" w:rsidR="00E70780" w:rsidRDefault="00E70780">
          <w:pPr>
            <w:pStyle w:val="Header"/>
          </w:pPr>
        </w:p>
      </w:tc>
    </w:tr>
    <w:tr w:rsidR="00E70780" w14:paraId="56188F7B" w14:textId="77777777">
      <w:trPr>
        <w:gridAfter w:val="1"/>
        <w:wAfter w:w="1080" w:type="dxa"/>
        <w:trHeight w:hRule="exact" w:val="680"/>
      </w:trPr>
      <w:tc>
        <w:tcPr>
          <w:tcW w:w="9368" w:type="dxa"/>
          <w:gridSpan w:val="2"/>
          <w:vAlign w:val="bottom"/>
        </w:tcPr>
        <w:p w14:paraId="28C8EB51" w14:textId="77777777" w:rsidR="00E70780" w:rsidRDefault="00E70780">
          <w:pPr>
            <w:pStyle w:val="LogoCaption"/>
          </w:pPr>
        </w:p>
      </w:tc>
      <w:tc>
        <w:tcPr>
          <w:tcW w:w="9368" w:type="dxa"/>
          <w:vAlign w:val="bottom"/>
        </w:tcPr>
        <w:p w14:paraId="3EF84915" w14:textId="77777777" w:rsidR="00E70780" w:rsidRDefault="00E70780">
          <w:pPr>
            <w:pStyle w:val="Header"/>
          </w:pPr>
        </w:p>
      </w:tc>
    </w:tr>
    <w:tr w:rsidR="00E70780" w14:paraId="5FDF9FC0" w14:textId="77777777">
      <w:trPr>
        <w:gridAfter w:val="1"/>
        <w:wAfter w:w="1080" w:type="dxa"/>
        <w:trHeight w:hRule="exact" w:val="680"/>
      </w:trPr>
      <w:tc>
        <w:tcPr>
          <w:tcW w:w="9368" w:type="dxa"/>
          <w:gridSpan w:val="2"/>
          <w:vAlign w:val="bottom"/>
        </w:tcPr>
        <w:p w14:paraId="07454E42" w14:textId="77777777" w:rsidR="00E70780" w:rsidRDefault="00E70780">
          <w:pPr>
            <w:pStyle w:val="LogoCaption"/>
          </w:pPr>
        </w:p>
      </w:tc>
      <w:tc>
        <w:tcPr>
          <w:tcW w:w="9368" w:type="dxa"/>
          <w:vAlign w:val="bottom"/>
        </w:tcPr>
        <w:p w14:paraId="08D7F506" w14:textId="77777777" w:rsidR="00E70780" w:rsidRDefault="00E70780">
          <w:pPr>
            <w:pStyle w:val="Header"/>
          </w:pPr>
        </w:p>
      </w:tc>
    </w:tr>
    <w:tr w:rsidR="00E70780" w14:paraId="1F1BCEAC" w14:textId="77777777">
      <w:trPr>
        <w:gridAfter w:val="1"/>
        <w:wAfter w:w="1080" w:type="dxa"/>
        <w:trHeight w:hRule="exact" w:val="680"/>
      </w:trPr>
      <w:tc>
        <w:tcPr>
          <w:tcW w:w="9368" w:type="dxa"/>
          <w:gridSpan w:val="2"/>
          <w:vAlign w:val="bottom"/>
        </w:tcPr>
        <w:p w14:paraId="210067E9" w14:textId="77777777" w:rsidR="00E70780" w:rsidRDefault="00E70780">
          <w:pPr>
            <w:pStyle w:val="LogoCaption"/>
          </w:pPr>
        </w:p>
      </w:tc>
      <w:tc>
        <w:tcPr>
          <w:tcW w:w="9368" w:type="dxa"/>
          <w:vAlign w:val="bottom"/>
        </w:tcPr>
        <w:p w14:paraId="279F2359" w14:textId="77777777" w:rsidR="00E70780" w:rsidRDefault="00E70780">
          <w:pPr>
            <w:pStyle w:val="Header"/>
          </w:pPr>
        </w:p>
      </w:tc>
    </w:tr>
    <w:tr w:rsidR="00E70780" w14:paraId="211CAD28" w14:textId="77777777">
      <w:trPr>
        <w:gridAfter w:val="1"/>
        <w:wAfter w:w="1080" w:type="dxa"/>
        <w:trHeight w:hRule="exact" w:val="680"/>
      </w:trPr>
      <w:tc>
        <w:tcPr>
          <w:tcW w:w="9368" w:type="dxa"/>
          <w:gridSpan w:val="2"/>
          <w:vAlign w:val="bottom"/>
        </w:tcPr>
        <w:p w14:paraId="08D45EF3" w14:textId="77777777" w:rsidR="00E70780" w:rsidRDefault="00E70780">
          <w:pPr>
            <w:pStyle w:val="LogoCaption"/>
          </w:pPr>
        </w:p>
      </w:tc>
      <w:tc>
        <w:tcPr>
          <w:tcW w:w="9368" w:type="dxa"/>
          <w:vAlign w:val="bottom"/>
        </w:tcPr>
        <w:p w14:paraId="564B482C" w14:textId="77777777" w:rsidR="00E70780" w:rsidRDefault="00E70780">
          <w:pPr>
            <w:pStyle w:val="Header"/>
          </w:pPr>
        </w:p>
      </w:tc>
    </w:tr>
    <w:tr w:rsidR="00E70780" w14:paraId="53BAE909" w14:textId="77777777">
      <w:trPr>
        <w:gridAfter w:val="1"/>
        <w:wAfter w:w="1080" w:type="dxa"/>
        <w:trHeight w:hRule="exact" w:val="680"/>
      </w:trPr>
      <w:tc>
        <w:tcPr>
          <w:tcW w:w="9368" w:type="dxa"/>
          <w:gridSpan w:val="2"/>
          <w:vAlign w:val="bottom"/>
        </w:tcPr>
        <w:p w14:paraId="642BA3F5" w14:textId="77777777" w:rsidR="00E70780" w:rsidRDefault="00E70780">
          <w:pPr>
            <w:pStyle w:val="LogoCaption"/>
          </w:pPr>
        </w:p>
      </w:tc>
      <w:tc>
        <w:tcPr>
          <w:tcW w:w="9368" w:type="dxa"/>
          <w:vAlign w:val="bottom"/>
        </w:tcPr>
        <w:p w14:paraId="793DD254" w14:textId="77777777" w:rsidR="00E70780" w:rsidRDefault="00E70780">
          <w:pPr>
            <w:pStyle w:val="Header"/>
          </w:pPr>
        </w:p>
      </w:tc>
    </w:tr>
    <w:tr w:rsidR="00E70780" w14:paraId="1AAEF97C" w14:textId="77777777">
      <w:trPr>
        <w:gridAfter w:val="1"/>
        <w:wAfter w:w="1080" w:type="dxa"/>
        <w:trHeight w:hRule="exact" w:val="680"/>
      </w:trPr>
      <w:tc>
        <w:tcPr>
          <w:tcW w:w="9368" w:type="dxa"/>
          <w:gridSpan w:val="2"/>
          <w:vAlign w:val="bottom"/>
        </w:tcPr>
        <w:p w14:paraId="448AD64F" w14:textId="77777777" w:rsidR="00E70780" w:rsidRDefault="00E70780">
          <w:pPr>
            <w:pStyle w:val="LogoCaption"/>
          </w:pPr>
        </w:p>
      </w:tc>
      <w:tc>
        <w:tcPr>
          <w:tcW w:w="9368" w:type="dxa"/>
          <w:vAlign w:val="bottom"/>
        </w:tcPr>
        <w:p w14:paraId="1D4C7EF3" w14:textId="77777777" w:rsidR="00E70780" w:rsidRDefault="00E70780">
          <w:pPr>
            <w:pStyle w:val="Header"/>
          </w:pPr>
        </w:p>
      </w:tc>
    </w:tr>
    <w:tr w:rsidR="00E70780" w14:paraId="7E0C512B" w14:textId="77777777">
      <w:trPr>
        <w:gridAfter w:val="1"/>
        <w:wAfter w:w="1080" w:type="dxa"/>
        <w:trHeight w:hRule="exact" w:val="680"/>
      </w:trPr>
      <w:tc>
        <w:tcPr>
          <w:tcW w:w="9368" w:type="dxa"/>
          <w:gridSpan w:val="2"/>
          <w:vAlign w:val="bottom"/>
        </w:tcPr>
        <w:p w14:paraId="45A5CF48" w14:textId="77777777" w:rsidR="00E70780" w:rsidRDefault="00E70780">
          <w:pPr>
            <w:pStyle w:val="LogoCaption"/>
          </w:pPr>
        </w:p>
      </w:tc>
      <w:tc>
        <w:tcPr>
          <w:tcW w:w="9368" w:type="dxa"/>
          <w:vAlign w:val="bottom"/>
        </w:tcPr>
        <w:p w14:paraId="050DD0B5" w14:textId="77777777" w:rsidR="00E70780" w:rsidRDefault="00E70780">
          <w:pPr>
            <w:pStyle w:val="Header"/>
          </w:pPr>
        </w:p>
      </w:tc>
    </w:tr>
    <w:tr w:rsidR="00E70780" w14:paraId="6CBDA2C1" w14:textId="77777777">
      <w:trPr>
        <w:gridAfter w:val="1"/>
        <w:wAfter w:w="1080" w:type="dxa"/>
        <w:trHeight w:hRule="exact" w:val="680"/>
      </w:trPr>
      <w:tc>
        <w:tcPr>
          <w:tcW w:w="9368" w:type="dxa"/>
          <w:gridSpan w:val="2"/>
          <w:vAlign w:val="bottom"/>
        </w:tcPr>
        <w:p w14:paraId="3992DF46" w14:textId="77777777" w:rsidR="00E70780" w:rsidRDefault="00E70780">
          <w:pPr>
            <w:pStyle w:val="LogoCaption"/>
          </w:pPr>
        </w:p>
      </w:tc>
      <w:tc>
        <w:tcPr>
          <w:tcW w:w="9368" w:type="dxa"/>
          <w:vAlign w:val="bottom"/>
        </w:tcPr>
        <w:p w14:paraId="528C559F" w14:textId="77777777" w:rsidR="00E70780" w:rsidRDefault="00E70780">
          <w:pPr>
            <w:pStyle w:val="Header"/>
          </w:pPr>
        </w:p>
      </w:tc>
    </w:tr>
    <w:tr w:rsidR="00E70780" w14:paraId="456A7B06" w14:textId="77777777">
      <w:trPr>
        <w:gridAfter w:val="1"/>
        <w:wAfter w:w="1080" w:type="dxa"/>
        <w:trHeight w:hRule="exact" w:val="680"/>
      </w:trPr>
      <w:tc>
        <w:tcPr>
          <w:tcW w:w="9368" w:type="dxa"/>
          <w:gridSpan w:val="2"/>
          <w:vAlign w:val="bottom"/>
        </w:tcPr>
        <w:p w14:paraId="4219B8D4" w14:textId="77777777" w:rsidR="00E70780" w:rsidRDefault="00E70780">
          <w:pPr>
            <w:pStyle w:val="LogoCaption"/>
          </w:pPr>
        </w:p>
      </w:tc>
      <w:tc>
        <w:tcPr>
          <w:tcW w:w="9368" w:type="dxa"/>
          <w:vAlign w:val="bottom"/>
        </w:tcPr>
        <w:p w14:paraId="6FD47A73" w14:textId="77777777" w:rsidR="00E70780" w:rsidRDefault="00E70780">
          <w:pPr>
            <w:pStyle w:val="Header"/>
          </w:pPr>
        </w:p>
      </w:tc>
    </w:tr>
    <w:tr w:rsidR="00E70780" w14:paraId="5430A9FC" w14:textId="77777777">
      <w:trPr>
        <w:gridAfter w:val="1"/>
        <w:wAfter w:w="1080" w:type="dxa"/>
        <w:trHeight w:hRule="exact" w:val="680"/>
      </w:trPr>
      <w:tc>
        <w:tcPr>
          <w:tcW w:w="9368" w:type="dxa"/>
          <w:gridSpan w:val="2"/>
          <w:vAlign w:val="bottom"/>
        </w:tcPr>
        <w:p w14:paraId="20FE68BA" w14:textId="77777777" w:rsidR="00E70780" w:rsidRDefault="00E70780">
          <w:pPr>
            <w:pStyle w:val="LogoCaption"/>
          </w:pPr>
        </w:p>
      </w:tc>
      <w:tc>
        <w:tcPr>
          <w:tcW w:w="9368" w:type="dxa"/>
          <w:vAlign w:val="bottom"/>
        </w:tcPr>
        <w:p w14:paraId="5B046F5A" w14:textId="77777777" w:rsidR="00E70780" w:rsidRDefault="00E70780">
          <w:pPr>
            <w:pStyle w:val="Header"/>
          </w:pPr>
        </w:p>
      </w:tc>
    </w:tr>
    <w:tr w:rsidR="00E70780" w14:paraId="3B48747E" w14:textId="77777777">
      <w:trPr>
        <w:gridAfter w:val="1"/>
        <w:wAfter w:w="1080" w:type="dxa"/>
        <w:trHeight w:hRule="exact" w:val="680"/>
      </w:trPr>
      <w:tc>
        <w:tcPr>
          <w:tcW w:w="9368" w:type="dxa"/>
          <w:gridSpan w:val="2"/>
          <w:vAlign w:val="bottom"/>
        </w:tcPr>
        <w:p w14:paraId="69F5FDAA" w14:textId="77777777" w:rsidR="00E70780" w:rsidRDefault="00E70780">
          <w:pPr>
            <w:pStyle w:val="LogoCaption"/>
          </w:pPr>
        </w:p>
      </w:tc>
      <w:tc>
        <w:tcPr>
          <w:tcW w:w="9368" w:type="dxa"/>
          <w:vAlign w:val="bottom"/>
        </w:tcPr>
        <w:p w14:paraId="1D1149C9" w14:textId="77777777" w:rsidR="00E70780" w:rsidRDefault="00E70780">
          <w:pPr>
            <w:pStyle w:val="Header"/>
          </w:pPr>
        </w:p>
      </w:tc>
    </w:tr>
    <w:tr w:rsidR="00E70780" w14:paraId="10FC678E" w14:textId="77777777">
      <w:trPr>
        <w:gridAfter w:val="1"/>
        <w:wAfter w:w="1080" w:type="dxa"/>
        <w:trHeight w:hRule="exact" w:val="680"/>
      </w:trPr>
      <w:tc>
        <w:tcPr>
          <w:tcW w:w="9368" w:type="dxa"/>
          <w:gridSpan w:val="2"/>
          <w:vAlign w:val="bottom"/>
        </w:tcPr>
        <w:p w14:paraId="65A9E2C2" w14:textId="77777777" w:rsidR="00E70780" w:rsidRDefault="00E70780">
          <w:pPr>
            <w:pStyle w:val="LogoCaption"/>
          </w:pPr>
        </w:p>
      </w:tc>
      <w:tc>
        <w:tcPr>
          <w:tcW w:w="9368" w:type="dxa"/>
          <w:vAlign w:val="bottom"/>
        </w:tcPr>
        <w:p w14:paraId="416D1647" w14:textId="77777777" w:rsidR="00E70780" w:rsidRDefault="00E70780">
          <w:pPr>
            <w:pStyle w:val="Header"/>
          </w:pPr>
        </w:p>
      </w:tc>
    </w:tr>
    <w:tr w:rsidR="00E70780" w14:paraId="76543F6B" w14:textId="77777777">
      <w:trPr>
        <w:gridAfter w:val="1"/>
        <w:wAfter w:w="1080" w:type="dxa"/>
        <w:trHeight w:hRule="exact" w:val="680"/>
      </w:trPr>
      <w:tc>
        <w:tcPr>
          <w:tcW w:w="9368" w:type="dxa"/>
          <w:gridSpan w:val="2"/>
          <w:vAlign w:val="bottom"/>
        </w:tcPr>
        <w:p w14:paraId="3E1D6A2F" w14:textId="77777777" w:rsidR="00E70780" w:rsidRDefault="00E70780">
          <w:pPr>
            <w:pStyle w:val="LogoCaption"/>
          </w:pPr>
        </w:p>
      </w:tc>
      <w:tc>
        <w:tcPr>
          <w:tcW w:w="9368" w:type="dxa"/>
          <w:vAlign w:val="bottom"/>
        </w:tcPr>
        <w:p w14:paraId="097F5E60" w14:textId="77777777" w:rsidR="00E70780" w:rsidRDefault="00E70780">
          <w:pPr>
            <w:pStyle w:val="Header"/>
          </w:pPr>
        </w:p>
      </w:tc>
    </w:tr>
    <w:tr w:rsidR="00E70780" w14:paraId="7262718A" w14:textId="77777777">
      <w:trPr>
        <w:gridAfter w:val="1"/>
        <w:wAfter w:w="1080" w:type="dxa"/>
        <w:trHeight w:hRule="exact" w:val="680"/>
      </w:trPr>
      <w:tc>
        <w:tcPr>
          <w:tcW w:w="9368" w:type="dxa"/>
          <w:gridSpan w:val="2"/>
          <w:vAlign w:val="bottom"/>
        </w:tcPr>
        <w:p w14:paraId="1911F511" w14:textId="77777777" w:rsidR="00E70780" w:rsidRDefault="00E70780">
          <w:pPr>
            <w:pStyle w:val="LogoCaption"/>
          </w:pPr>
        </w:p>
      </w:tc>
      <w:tc>
        <w:tcPr>
          <w:tcW w:w="9368" w:type="dxa"/>
          <w:vAlign w:val="bottom"/>
        </w:tcPr>
        <w:p w14:paraId="60F35721" w14:textId="77777777" w:rsidR="00E70780" w:rsidRDefault="00E70780">
          <w:pPr>
            <w:pStyle w:val="Header"/>
          </w:pPr>
        </w:p>
      </w:tc>
    </w:tr>
    <w:tr w:rsidR="00E70780" w14:paraId="7ACE8A9B" w14:textId="77777777">
      <w:trPr>
        <w:gridAfter w:val="1"/>
        <w:wAfter w:w="1080" w:type="dxa"/>
        <w:trHeight w:hRule="exact" w:val="680"/>
      </w:trPr>
      <w:tc>
        <w:tcPr>
          <w:tcW w:w="9368" w:type="dxa"/>
          <w:gridSpan w:val="2"/>
          <w:vAlign w:val="bottom"/>
        </w:tcPr>
        <w:p w14:paraId="45AAB232" w14:textId="77777777" w:rsidR="00E70780" w:rsidRDefault="00E70780">
          <w:pPr>
            <w:pStyle w:val="LogoCaption"/>
          </w:pPr>
        </w:p>
      </w:tc>
      <w:tc>
        <w:tcPr>
          <w:tcW w:w="9368" w:type="dxa"/>
          <w:vAlign w:val="bottom"/>
        </w:tcPr>
        <w:p w14:paraId="4082F3C4" w14:textId="77777777" w:rsidR="00E70780" w:rsidRDefault="00E70780">
          <w:pPr>
            <w:pStyle w:val="Header"/>
          </w:pPr>
        </w:p>
      </w:tc>
    </w:tr>
    <w:tr w:rsidR="00E70780" w14:paraId="6E5A6046" w14:textId="77777777">
      <w:trPr>
        <w:gridAfter w:val="1"/>
        <w:wAfter w:w="1080" w:type="dxa"/>
        <w:trHeight w:hRule="exact" w:val="680"/>
      </w:trPr>
      <w:tc>
        <w:tcPr>
          <w:tcW w:w="9368" w:type="dxa"/>
          <w:gridSpan w:val="2"/>
          <w:vAlign w:val="bottom"/>
        </w:tcPr>
        <w:p w14:paraId="60A8456E" w14:textId="77777777" w:rsidR="00E70780" w:rsidRDefault="00E70780">
          <w:pPr>
            <w:pStyle w:val="LogoCaption"/>
          </w:pPr>
        </w:p>
      </w:tc>
      <w:tc>
        <w:tcPr>
          <w:tcW w:w="9368" w:type="dxa"/>
          <w:vAlign w:val="bottom"/>
        </w:tcPr>
        <w:p w14:paraId="327C872C" w14:textId="77777777" w:rsidR="00E70780" w:rsidRDefault="00E70780">
          <w:pPr>
            <w:pStyle w:val="Header"/>
          </w:pPr>
        </w:p>
      </w:tc>
    </w:tr>
    <w:tr w:rsidR="00E70780" w14:paraId="0CCF0657" w14:textId="77777777">
      <w:trPr>
        <w:gridAfter w:val="1"/>
        <w:wAfter w:w="1080" w:type="dxa"/>
        <w:trHeight w:hRule="exact" w:val="680"/>
      </w:trPr>
      <w:tc>
        <w:tcPr>
          <w:tcW w:w="9368" w:type="dxa"/>
          <w:gridSpan w:val="2"/>
          <w:vAlign w:val="bottom"/>
        </w:tcPr>
        <w:p w14:paraId="1C2C4D9A" w14:textId="77777777" w:rsidR="00E70780" w:rsidRDefault="00E70780">
          <w:pPr>
            <w:pStyle w:val="LogoCaption"/>
          </w:pPr>
        </w:p>
      </w:tc>
      <w:tc>
        <w:tcPr>
          <w:tcW w:w="9368" w:type="dxa"/>
          <w:vAlign w:val="bottom"/>
        </w:tcPr>
        <w:p w14:paraId="6AA9BD46" w14:textId="77777777" w:rsidR="00E70780" w:rsidRDefault="00E70780">
          <w:pPr>
            <w:pStyle w:val="Header"/>
          </w:pPr>
        </w:p>
      </w:tc>
    </w:tr>
    <w:tr w:rsidR="00E70780" w14:paraId="4E728585" w14:textId="77777777">
      <w:trPr>
        <w:gridAfter w:val="1"/>
        <w:wAfter w:w="1080" w:type="dxa"/>
        <w:trHeight w:hRule="exact" w:val="680"/>
      </w:trPr>
      <w:tc>
        <w:tcPr>
          <w:tcW w:w="9368" w:type="dxa"/>
          <w:gridSpan w:val="2"/>
          <w:vAlign w:val="bottom"/>
        </w:tcPr>
        <w:p w14:paraId="7D32FE42" w14:textId="77777777" w:rsidR="00E70780" w:rsidRDefault="00E70780">
          <w:pPr>
            <w:pStyle w:val="LogoCaption"/>
          </w:pPr>
        </w:p>
      </w:tc>
      <w:tc>
        <w:tcPr>
          <w:tcW w:w="9368" w:type="dxa"/>
          <w:vAlign w:val="bottom"/>
        </w:tcPr>
        <w:p w14:paraId="28513532" w14:textId="77777777" w:rsidR="00E70780" w:rsidRDefault="00E70780">
          <w:pPr>
            <w:pStyle w:val="Header"/>
          </w:pPr>
        </w:p>
      </w:tc>
    </w:tr>
    <w:tr w:rsidR="00E70780" w14:paraId="34448BE7" w14:textId="77777777">
      <w:trPr>
        <w:gridAfter w:val="1"/>
        <w:wAfter w:w="1080" w:type="dxa"/>
        <w:trHeight w:hRule="exact" w:val="680"/>
      </w:trPr>
      <w:tc>
        <w:tcPr>
          <w:tcW w:w="9368" w:type="dxa"/>
          <w:gridSpan w:val="2"/>
          <w:vAlign w:val="bottom"/>
        </w:tcPr>
        <w:p w14:paraId="1A792EAA" w14:textId="77777777" w:rsidR="00E70780" w:rsidRDefault="00E70780">
          <w:pPr>
            <w:pStyle w:val="LogoCaption"/>
          </w:pPr>
        </w:p>
      </w:tc>
      <w:tc>
        <w:tcPr>
          <w:tcW w:w="9368" w:type="dxa"/>
          <w:vAlign w:val="bottom"/>
        </w:tcPr>
        <w:p w14:paraId="35FFE016" w14:textId="77777777" w:rsidR="00E70780" w:rsidRDefault="00E70780">
          <w:pPr>
            <w:pStyle w:val="Header"/>
          </w:pPr>
        </w:p>
      </w:tc>
    </w:tr>
    <w:tr w:rsidR="00E70780" w14:paraId="39C6A12F" w14:textId="77777777">
      <w:trPr>
        <w:gridAfter w:val="1"/>
        <w:wAfter w:w="1080" w:type="dxa"/>
        <w:trHeight w:hRule="exact" w:val="680"/>
      </w:trPr>
      <w:tc>
        <w:tcPr>
          <w:tcW w:w="9368" w:type="dxa"/>
          <w:gridSpan w:val="2"/>
          <w:vAlign w:val="bottom"/>
        </w:tcPr>
        <w:p w14:paraId="44B7E393" w14:textId="77777777" w:rsidR="00E70780" w:rsidRDefault="00E70780">
          <w:pPr>
            <w:pStyle w:val="LogoCaption"/>
          </w:pPr>
        </w:p>
      </w:tc>
      <w:tc>
        <w:tcPr>
          <w:tcW w:w="9368" w:type="dxa"/>
          <w:vAlign w:val="bottom"/>
        </w:tcPr>
        <w:p w14:paraId="5DA26341" w14:textId="77777777" w:rsidR="00E70780" w:rsidRDefault="00E70780">
          <w:pPr>
            <w:pStyle w:val="Header"/>
          </w:pPr>
        </w:p>
      </w:tc>
    </w:tr>
    <w:tr w:rsidR="00E70780" w14:paraId="287AF68F" w14:textId="77777777">
      <w:trPr>
        <w:gridAfter w:val="1"/>
        <w:wAfter w:w="1080" w:type="dxa"/>
        <w:trHeight w:hRule="exact" w:val="680"/>
      </w:trPr>
      <w:tc>
        <w:tcPr>
          <w:tcW w:w="9368" w:type="dxa"/>
          <w:gridSpan w:val="2"/>
          <w:vAlign w:val="bottom"/>
        </w:tcPr>
        <w:p w14:paraId="1422697C" w14:textId="77777777" w:rsidR="00E70780" w:rsidRDefault="00E70780">
          <w:pPr>
            <w:pStyle w:val="LogoCaption"/>
          </w:pPr>
        </w:p>
      </w:tc>
      <w:tc>
        <w:tcPr>
          <w:tcW w:w="9368" w:type="dxa"/>
          <w:vAlign w:val="bottom"/>
        </w:tcPr>
        <w:p w14:paraId="0735729F" w14:textId="77777777" w:rsidR="00E70780" w:rsidRDefault="00E70780">
          <w:pPr>
            <w:pStyle w:val="Header"/>
          </w:pPr>
        </w:p>
      </w:tc>
    </w:tr>
    <w:tr w:rsidR="00E70780" w14:paraId="487CD830" w14:textId="77777777">
      <w:trPr>
        <w:gridAfter w:val="1"/>
        <w:wAfter w:w="1080" w:type="dxa"/>
        <w:trHeight w:hRule="exact" w:val="680"/>
      </w:trPr>
      <w:tc>
        <w:tcPr>
          <w:tcW w:w="9368" w:type="dxa"/>
          <w:gridSpan w:val="2"/>
          <w:vAlign w:val="bottom"/>
        </w:tcPr>
        <w:p w14:paraId="105199A7" w14:textId="77777777" w:rsidR="00E70780" w:rsidRDefault="00E70780">
          <w:pPr>
            <w:pStyle w:val="LogoCaption"/>
          </w:pPr>
        </w:p>
      </w:tc>
      <w:tc>
        <w:tcPr>
          <w:tcW w:w="9368" w:type="dxa"/>
          <w:vAlign w:val="bottom"/>
        </w:tcPr>
        <w:p w14:paraId="25805D02" w14:textId="77777777" w:rsidR="00E70780" w:rsidRDefault="00E70780">
          <w:pPr>
            <w:pStyle w:val="Header"/>
          </w:pPr>
        </w:p>
      </w:tc>
    </w:tr>
    <w:tr w:rsidR="00E70780" w14:paraId="1748723F" w14:textId="77777777">
      <w:trPr>
        <w:gridAfter w:val="1"/>
        <w:wAfter w:w="1080" w:type="dxa"/>
        <w:trHeight w:hRule="exact" w:val="680"/>
      </w:trPr>
      <w:tc>
        <w:tcPr>
          <w:tcW w:w="9368" w:type="dxa"/>
          <w:gridSpan w:val="2"/>
          <w:vAlign w:val="bottom"/>
        </w:tcPr>
        <w:p w14:paraId="787E87B2" w14:textId="77777777" w:rsidR="00E70780" w:rsidRDefault="00E70780">
          <w:pPr>
            <w:pStyle w:val="LogoCaption"/>
          </w:pPr>
        </w:p>
      </w:tc>
      <w:tc>
        <w:tcPr>
          <w:tcW w:w="9368" w:type="dxa"/>
          <w:vAlign w:val="bottom"/>
        </w:tcPr>
        <w:p w14:paraId="2928A4D6" w14:textId="77777777" w:rsidR="00E70780" w:rsidRDefault="00E70780">
          <w:pPr>
            <w:pStyle w:val="Header"/>
          </w:pPr>
        </w:p>
      </w:tc>
    </w:tr>
    <w:tr w:rsidR="00E70780" w14:paraId="47035D6B" w14:textId="77777777">
      <w:trPr>
        <w:gridAfter w:val="1"/>
        <w:wAfter w:w="1080" w:type="dxa"/>
        <w:trHeight w:hRule="exact" w:val="680"/>
      </w:trPr>
      <w:tc>
        <w:tcPr>
          <w:tcW w:w="9368" w:type="dxa"/>
          <w:gridSpan w:val="2"/>
          <w:vAlign w:val="bottom"/>
        </w:tcPr>
        <w:p w14:paraId="51539FD2" w14:textId="77777777" w:rsidR="00E70780" w:rsidRDefault="00E70780">
          <w:pPr>
            <w:pStyle w:val="LogoCaption"/>
          </w:pPr>
        </w:p>
      </w:tc>
      <w:tc>
        <w:tcPr>
          <w:tcW w:w="9368" w:type="dxa"/>
          <w:vAlign w:val="bottom"/>
        </w:tcPr>
        <w:p w14:paraId="10271954" w14:textId="77777777" w:rsidR="00E70780" w:rsidRDefault="00E70780">
          <w:pPr>
            <w:pStyle w:val="Header"/>
          </w:pPr>
        </w:p>
      </w:tc>
    </w:tr>
    <w:tr w:rsidR="00E70780" w14:paraId="498BF24D" w14:textId="77777777">
      <w:trPr>
        <w:gridAfter w:val="1"/>
        <w:wAfter w:w="1080" w:type="dxa"/>
        <w:trHeight w:hRule="exact" w:val="680"/>
      </w:trPr>
      <w:tc>
        <w:tcPr>
          <w:tcW w:w="9368" w:type="dxa"/>
          <w:gridSpan w:val="2"/>
          <w:vAlign w:val="bottom"/>
        </w:tcPr>
        <w:p w14:paraId="6723AAA9" w14:textId="77777777" w:rsidR="00E70780" w:rsidRDefault="00E70780">
          <w:pPr>
            <w:pStyle w:val="LogoCaption"/>
          </w:pPr>
        </w:p>
      </w:tc>
      <w:tc>
        <w:tcPr>
          <w:tcW w:w="9368" w:type="dxa"/>
          <w:vAlign w:val="bottom"/>
        </w:tcPr>
        <w:p w14:paraId="5E56F899" w14:textId="77777777" w:rsidR="00E70780" w:rsidRDefault="00E70780">
          <w:pPr>
            <w:pStyle w:val="Header"/>
          </w:pPr>
        </w:p>
      </w:tc>
    </w:tr>
    <w:tr w:rsidR="00E70780" w14:paraId="0197EBD0" w14:textId="77777777">
      <w:trPr>
        <w:gridAfter w:val="1"/>
        <w:wAfter w:w="1080" w:type="dxa"/>
        <w:trHeight w:hRule="exact" w:val="680"/>
      </w:trPr>
      <w:tc>
        <w:tcPr>
          <w:tcW w:w="9368" w:type="dxa"/>
          <w:gridSpan w:val="2"/>
          <w:vAlign w:val="bottom"/>
        </w:tcPr>
        <w:p w14:paraId="18DB6352" w14:textId="77777777" w:rsidR="00E70780" w:rsidRDefault="00E70780">
          <w:pPr>
            <w:pStyle w:val="LogoCaption"/>
          </w:pPr>
        </w:p>
      </w:tc>
      <w:tc>
        <w:tcPr>
          <w:tcW w:w="9368" w:type="dxa"/>
          <w:vAlign w:val="bottom"/>
        </w:tcPr>
        <w:p w14:paraId="337DF11E" w14:textId="77777777" w:rsidR="00E70780" w:rsidRDefault="00E70780">
          <w:pPr>
            <w:pStyle w:val="Header"/>
          </w:pPr>
        </w:p>
      </w:tc>
    </w:tr>
    <w:tr w:rsidR="00E70780" w14:paraId="4B8CCC2E" w14:textId="77777777">
      <w:trPr>
        <w:gridAfter w:val="1"/>
        <w:wAfter w:w="1080" w:type="dxa"/>
        <w:trHeight w:hRule="exact" w:val="680"/>
      </w:trPr>
      <w:tc>
        <w:tcPr>
          <w:tcW w:w="9368" w:type="dxa"/>
          <w:gridSpan w:val="2"/>
          <w:vAlign w:val="bottom"/>
        </w:tcPr>
        <w:p w14:paraId="3C3E2ADB" w14:textId="77777777" w:rsidR="00E70780" w:rsidRDefault="00E70780">
          <w:pPr>
            <w:pStyle w:val="LogoCaption"/>
          </w:pPr>
        </w:p>
      </w:tc>
      <w:tc>
        <w:tcPr>
          <w:tcW w:w="9368" w:type="dxa"/>
          <w:vAlign w:val="bottom"/>
        </w:tcPr>
        <w:p w14:paraId="37FEF86A" w14:textId="77777777" w:rsidR="00E70780" w:rsidRDefault="00E70780">
          <w:pPr>
            <w:pStyle w:val="Header"/>
          </w:pPr>
        </w:p>
      </w:tc>
    </w:tr>
    <w:tr w:rsidR="00E70780" w14:paraId="1FAFC33D" w14:textId="77777777">
      <w:trPr>
        <w:gridAfter w:val="1"/>
        <w:wAfter w:w="1080" w:type="dxa"/>
        <w:trHeight w:hRule="exact" w:val="680"/>
      </w:trPr>
      <w:tc>
        <w:tcPr>
          <w:tcW w:w="9368" w:type="dxa"/>
          <w:gridSpan w:val="2"/>
          <w:vAlign w:val="bottom"/>
        </w:tcPr>
        <w:p w14:paraId="7381DA19" w14:textId="77777777" w:rsidR="00E70780" w:rsidRDefault="00E70780">
          <w:pPr>
            <w:pStyle w:val="LogoCaption"/>
          </w:pPr>
        </w:p>
      </w:tc>
      <w:tc>
        <w:tcPr>
          <w:tcW w:w="9368" w:type="dxa"/>
          <w:vAlign w:val="bottom"/>
        </w:tcPr>
        <w:p w14:paraId="5798E5AB" w14:textId="77777777" w:rsidR="00E70780" w:rsidRDefault="00E70780">
          <w:pPr>
            <w:pStyle w:val="Header"/>
          </w:pPr>
        </w:p>
      </w:tc>
    </w:tr>
    <w:tr w:rsidR="00E70780" w14:paraId="4F83441A" w14:textId="77777777">
      <w:trPr>
        <w:gridAfter w:val="1"/>
        <w:wAfter w:w="1080" w:type="dxa"/>
        <w:trHeight w:hRule="exact" w:val="680"/>
      </w:trPr>
      <w:tc>
        <w:tcPr>
          <w:tcW w:w="9368" w:type="dxa"/>
          <w:gridSpan w:val="2"/>
          <w:vAlign w:val="bottom"/>
        </w:tcPr>
        <w:p w14:paraId="34E1C723" w14:textId="77777777" w:rsidR="00E70780" w:rsidRDefault="00E70780">
          <w:pPr>
            <w:pStyle w:val="LogoCaption"/>
          </w:pPr>
        </w:p>
      </w:tc>
      <w:tc>
        <w:tcPr>
          <w:tcW w:w="9368" w:type="dxa"/>
          <w:vAlign w:val="bottom"/>
        </w:tcPr>
        <w:p w14:paraId="54A16A99" w14:textId="77777777" w:rsidR="00E70780" w:rsidRDefault="00E70780">
          <w:pPr>
            <w:pStyle w:val="Header"/>
          </w:pPr>
        </w:p>
      </w:tc>
    </w:tr>
    <w:tr w:rsidR="00E70780" w14:paraId="1EF3CC77" w14:textId="77777777">
      <w:trPr>
        <w:gridAfter w:val="1"/>
        <w:wAfter w:w="1080" w:type="dxa"/>
        <w:trHeight w:hRule="exact" w:val="680"/>
      </w:trPr>
      <w:tc>
        <w:tcPr>
          <w:tcW w:w="9368" w:type="dxa"/>
          <w:gridSpan w:val="2"/>
          <w:vAlign w:val="bottom"/>
        </w:tcPr>
        <w:p w14:paraId="79D86F16" w14:textId="77777777" w:rsidR="00E70780" w:rsidRDefault="00E70780">
          <w:pPr>
            <w:pStyle w:val="LogoCaption"/>
          </w:pPr>
        </w:p>
      </w:tc>
      <w:tc>
        <w:tcPr>
          <w:tcW w:w="9368" w:type="dxa"/>
          <w:vAlign w:val="bottom"/>
        </w:tcPr>
        <w:p w14:paraId="7F2A906E" w14:textId="77777777" w:rsidR="00E70780" w:rsidRDefault="00E70780">
          <w:pPr>
            <w:pStyle w:val="Header"/>
          </w:pPr>
        </w:p>
      </w:tc>
    </w:tr>
    <w:tr w:rsidR="00E70780" w14:paraId="2286B320" w14:textId="77777777">
      <w:trPr>
        <w:gridAfter w:val="1"/>
        <w:wAfter w:w="1080" w:type="dxa"/>
        <w:trHeight w:hRule="exact" w:val="680"/>
      </w:trPr>
      <w:tc>
        <w:tcPr>
          <w:tcW w:w="9368" w:type="dxa"/>
          <w:gridSpan w:val="2"/>
          <w:vAlign w:val="bottom"/>
        </w:tcPr>
        <w:p w14:paraId="09F7B87E" w14:textId="77777777" w:rsidR="00E70780" w:rsidRDefault="00E70780">
          <w:pPr>
            <w:pStyle w:val="LogoCaption"/>
          </w:pPr>
        </w:p>
      </w:tc>
      <w:tc>
        <w:tcPr>
          <w:tcW w:w="9368" w:type="dxa"/>
          <w:vAlign w:val="bottom"/>
        </w:tcPr>
        <w:p w14:paraId="7F6D6348" w14:textId="77777777" w:rsidR="00E70780" w:rsidRDefault="00E70780">
          <w:pPr>
            <w:pStyle w:val="Header"/>
          </w:pPr>
        </w:p>
      </w:tc>
    </w:tr>
    <w:tr w:rsidR="00E70780" w14:paraId="7455C5C2" w14:textId="77777777">
      <w:trPr>
        <w:gridAfter w:val="2"/>
        <w:wAfter w:w="360" w:type="dxa"/>
        <w:trHeight w:hRule="exact" w:val="680"/>
      </w:trPr>
      <w:tc>
        <w:tcPr>
          <w:tcW w:w="9368" w:type="dxa"/>
          <w:vAlign w:val="bottom"/>
        </w:tcPr>
        <w:p w14:paraId="249290BE" w14:textId="77777777" w:rsidR="00E70780" w:rsidRDefault="00E70780">
          <w:pPr>
            <w:pStyle w:val="LogoCaption"/>
          </w:pPr>
        </w:p>
      </w:tc>
      <w:tc>
        <w:tcPr>
          <w:tcW w:w="9368" w:type="dxa"/>
          <w:vAlign w:val="bottom"/>
        </w:tcPr>
        <w:p w14:paraId="25C792C1" w14:textId="77777777" w:rsidR="00E70780" w:rsidRDefault="00E70780">
          <w:pPr>
            <w:pStyle w:val="Header"/>
          </w:pPr>
        </w:p>
      </w:tc>
    </w:tr>
    <w:tr w:rsidR="00E70780" w14:paraId="3BE80F88" w14:textId="77777777">
      <w:trPr>
        <w:gridAfter w:val="2"/>
        <w:wAfter w:w="720" w:type="dxa"/>
        <w:trHeight w:hRule="exact" w:val="680"/>
      </w:trPr>
      <w:tc>
        <w:tcPr>
          <w:tcW w:w="9368" w:type="dxa"/>
          <w:vAlign w:val="bottom"/>
        </w:tcPr>
        <w:p w14:paraId="1990A6E7" w14:textId="77777777" w:rsidR="00E70780" w:rsidRDefault="00E70780">
          <w:pPr>
            <w:pStyle w:val="LogoCaption"/>
          </w:pPr>
        </w:p>
      </w:tc>
      <w:tc>
        <w:tcPr>
          <w:tcW w:w="9368" w:type="dxa"/>
          <w:vAlign w:val="bottom"/>
        </w:tcPr>
        <w:p w14:paraId="5D5FB678" w14:textId="77777777" w:rsidR="00E70780" w:rsidRDefault="00E70780">
          <w:pPr>
            <w:pStyle w:val="Header"/>
          </w:pPr>
        </w:p>
      </w:tc>
    </w:tr>
    <w:tr w:rsidR="00E70780" w14:paraId="652A30CE" w14:textId="77777777">
      <w:trPr>
        <w:gridAfter w:val="2"/>
        <w:wAfter w:w="720" w:type="dxa"/>
        <w:trHeight w:hRule="exact" w:val="680"/>
      </w:trPr>
      <w:tc>
        <w:tcPr>
          <w:tcW w:w="9368" w:type="dxa"/>
          <w:vAlign w:val="bottom"/>
        </w:tcPr>
        <w:p w14:paraId="50A8AA80" w14:textId="77777777" w:rsidR="00E70780" w:rsidRDefault="00E70780">
          <w:pPr>
            <w:pStyle w:val="LogoCaption"/>
          </w:pPr>
        </w:p>
      </w:tc>
      <w:tc>
        <w:tcPr>
          <w:tcW w:w="9368" w:type="dxa"/>
          <w:vAlign w:val="bottom"/>
        </w:tcPr>
        <w:p w14:paraId="71A1BF06" w14:textId="77777777" w:rsidR="00E70780" w:rsidRDefault="00E70780">
          <w:pPr>
            <w:pStyle w:val="Header"/>
          </w:pPr>
        </w:p>
      </w:tc>
    </w:tr>
    <w:tr w:rsidR="00E70780" w14:paraId="219AE1E6" w14:textId="77777777">
      <w:trPr>
        <w:gridAfter w:val="2"/>
        <w:wAfter w:w="720" w:type="dxa"/>
        <w:trHeight w:hRule="exact" w:val="680"/>
      </w:trPr>
      <w:tc>
        <w:tcPr>
          <w:tcW w:w="9368" w:type="dxa"/>
          <w:vAlign w:val="bottom"/>
        </w:tcPr>
        <w:p w14:paraId="1E9F30C5" w14:textId="77777777" w:rsidR="00E70780" w:rsidRDefault="00E70780">
          <w:pPr>
            <w:pStyle w:val="LogoCaption"/>
          </w:pPr>
        </w:p>
      </w:tc>
      <w:tc>
        <w:tcPr>
          <w:tcW w:w="9368" w:type="dxa"/>
          <w:vAlign w:val="bottom"/>
        </w:tcPr>
        <w:p w14:paraId="5C1EB88D" w14:textId="77777777" w:rsidR="00E70780" w:rsidRDefault="00E70780">
          <w:pPr>
            <w:pStyle w:val="Header"/>
          </w:pPr>
        </w:p>
      </w:tc>
    </w:tr>
    <w:tr w:rsidR="00E70780" w14:paraId="364DE310" w14:textId="77777777">
      <w:trPr>
        <w:gridAfter w:val="2"/>
        <w:wAfter w:w="720" w:type="dxa"/>
        <w:trHeight w:hRule="exact" w:val="680"/>
      </w:trPr>
      <w:tc>
        <w:tcPr>
          <w:tcW w:w="9368" w:type="dxa"/>
          <w:vAlign w:val="bottom"/>
        </w:tcPr>
        <w:p w14:paraId="4DD904E1" w14:textId="77777777" w:rsidR="00E70780" w:rsidRDefault="00E70780">
          <w:pPr>
            <w:pStyle w:val="LogoCaption"/>
          </w:pPr>
        </w:p>
      </w:tc>
      <w:tc>
        <w:tcPr>
          <w:tcW w:w="9368" w:type="dxa"/>
          <w:vAlign w:val="bottom"/>
        </w:tcPr>
        <w:p w14:paraId="199CFACA" w14:textId="77777777" w:rsidR="00E70780" w:rsidRDefault="00E70780">
          <w:pPr>
            <w:pStyle w:val="Header"/>
          </w:pPr>
        </w:p>
      </w:tc>
    </w:tr>
    <w:tr w:rsidR="00E70780" w14:paraId="58CB4364" w14:textId="77777777">
      <w:trPr>
        <w:gridAfter w:val="2"/>
        <w:wAfter w:w="720" w:type="dxa"/>
        <w:trHeight w:hRule="exact" w:val="680"/>
      </w:trPr>
      <w:tc>
        <w:tcPr>
          <w:tcW w:w="9368" w:type="dxa"/>
          <w:vAlign w:val="bottom"/>
        </w:tcPr>
        <w:p w14:paraId="650CA1D2" w14:textId="77777777" w:rsidR="00E70780" w:rsidRDefault="00E70780">
          <w:pPr>
            <w:pStyle w:val="LogoCaption"/>
          </w:pPr>
        </w:p>
      </w:tc>
      <w:tc>
        <w:tcPr>
          <w:tcW w:w="9368" w:type="dxa"/>
          <w:vAlign w:val="bottom"/>
        </w:tcPr>
        <w:p w14:paraId="30A8DA4B" w14:textId="77777777" w:rsidR="00E70780" w:rsidRDefault="00E70780">
          <w:pPr>
            <w:pStyle w:val="Header"/>
          </w:pPr>
        </w:p>
      </w:tc>
    </w:tr>
    <w:tr w:rsidR="00E70780" w14:paraId="2DB9099F" w14:textId="77777777">
      <w:trPr>
        <w:gridAfter w:val="2"/>
        <w:wAfter w:w="720" w:type="dxa"/>
        <w:trHeight w:hRule="exact" w:val="680"/>
      </w:trPr>
      <w:tc>
        <w:tcPr>
          <w:tcW w:w="9368" w:type="dxa"/>
          <w:vAlign w:val="bottom"/>
        </w:tcPr>
        <w:p w14:paraId="08E52C7F" w14:textId="77777777" w:rsidR="00E70780" w:rsidRDefault="00E70780">
          <w:pPr>
            <w:pStyle w:val="LogoCaption"/>
          </w:pPr>
        </w:p>
      </w:tc>
      <w:tc>
        <w:tcPr>
          <w:tcW w:w="9368" w:type="dxa"/>
          <w:vAlign w:val="bottom"/>
        </w:tcPr>
        <w:p w14:paraId="5AE8BD75" w14:textId="77777777" w:rsidR="00E70780" w:rsidRDefault="00E70780">
          <w:pPr>
            <w:pStyle w:val="Header"/>
          </w:pPr>
        </w:p>
      </w:tc>
    </w:tr>
    <w:tr w:rsidR="00E70780" w14:paraId="7953FFA7" w14:textId="77777777">
      <w:trPr>
        <w:gridAfter w:val="2"/>
        <w:wAfter w:w="720" w:type="dxa"/>
        <w:trHeight w:hRule="exact" w:val="680"/>
      </w:trPr>
      <w:tc>
        <w:tcPr>
          <w:tcW w:w="9368" w:type="dxa"/>
          <w:vAlign w:val="bottom"/>
        </w:tcPr>
        <w:p w14:paraId="2EB2E39E" w14:textId="77777777" w:rsidR="00E70780" w:rsidRDefault="00E70780">
          <w:pPr>
            <w:pStyle w:val="LogoCaption"/>
          </w:pPr>
        </w:p>
      </w:tc>
      <w:tc>
        <w:tcPr>
          <w:tcW w:w="9368" w:type="dxa"/>
          <w:vAlign w:val="bottom"/>
        </w:tcPr>
        <w:p w14:paraId="1FD2E97C" w14:textId="77777777" w:rsidR="00E70780" w:rsidRDefault="00E70780">
          <w:pPr>
            <w:pStyle w:val="Header"/>
          </w:pPr>
        </w:p>
      </w:tc>
    </w:tr>
    <w:tr w:rsidR="00E70780" w14:paraId="71F76049" w14:textId="77777777">
      <w:trPr>
        <w:gridAfter w:val="2"/>
        <w:wAfter w:w="720" w:type="dxa"/>
        <w:trHeight w:hRule="exact" w:val="680"/>
      </w:trPr>
      <w:tc>
        <w:tcPr>
          <w:tcW w:w="9368" w:type="dxa"/>
          <w:vAlign w:val="bottom"/>
        </w:tcPr>
        <w:p w14:paraId="2683A00E" w14:textId="77777777" w:rsidR="00E70780" w:rsidRDefault="00E70780">
          <w:pPr>
            <w:pStyle w:val="LogoCaption"/>
          </w:pPr>
        </w:p>
      </w:tc>
      <w:tc>
        <w:tcPr>
          <w:tcW w:w="9368" w:type="dxa"/>
          <w:vAlign w:val="bottom"/>
        </w:tcPr>
        <w:p w14:paraId="22A012A1" w14:textId="77777777" w:rsidR="00E70780" w:rsidRDefault="00E70780">
          <w:pPr>
            <w:pStyle w:val="Header"/>
          </w:pPr>
        </w:p>
      </w:tc>
    </w:tr>
    <w:tr w:rsidR="00E70780" w14:paraId="3E409F95" w14:textId="77777777">
      <w:trPr>
        <w:gridAfter w:val="2"/>
        <w:wAfter w:w="720" w:type="dxa"/>
        <w:trHeight w:hRule="exact" w:val="680"/>
      </w:trPr>
      <w:tc>
        <w:tcPr>
          <w:tcW w:w="9368" w:type="dxa"/>
          <w:vAlign w:val="bottom"/>
        </w:tcPr>
        <w:p w14:paraId="3A35BA65" w14:textId="77777777" w:rsidR="00E70780" w:rsidRDefault="00E70780">
          <w:pPr>
            <w:pStyle w:val="LogoCaption"/>
          </w:pPr>
        </w:p>
      </w:tc>
      <w:tc>
        <w:tcPr>
          <w:tcW w:w="9368" w:type="dxa"/>
          <w:vAlign w:val="bottom"/>
        </w:tcPr>
        <w:p w14:paraId="3A3C817E" w14:textId="77777777" w:rsidR="00E70780" w:rsidRDefault="00E70780">
          <w:pPr>
            <w:pStyle w:val="Header"/>
          </w:pPr>
        </w:p>
      </w:tc>
    </w:tr>
    <w:tr w:rsidR="00E70780" w14:paraId="5CCB0186" w14:textId="77777777">
      <w:trPr>
        <w:gridAfter w:val="2"/>
        <w:wAfter w:w="720" w:type="dxa"/>
        <w:trHeight w:hRule="exact" w:val="680"/>
      </w:trPr>
      <w:tc>
        <w:tcPr>
          <w:tcW w:w="9368" w:type="dxa"/>
          <w:vAlign w:val="bottom"/>
        </w:tcPr>
        <w:p w14:paraId="5036E4AE" w14:textId="77777777" w:rsidR="00E70780" w:rsidRDefault="00E70780">
          <w:pPr>
            <w:pStyle w:val="LogoCaption"/>
          </w:pPr>
        </w:p>
      </w:tc>
      <w:tc>
        <w:tcPr>
          <w:tcW w:w="9368" w:type="dxa"/>
          <w:vAlign w:val="bottom"/>
        </w:tcPr>
        <w:p w14:paraId="64EFC0F9" w14:textId="77777777" w:rsidR="00E70780" w:rsidRDefault="00E70780">
          <w:pPr>
            <w:pStyle w:val="Header"/>
          </w:pPr>
        </w:p>
      </w:tc>
    </w:tr>
    <w:tr w:rsidR="00E70780" w14:paraId="583C4E04" w14:textId="77777777">
      <w:trPr>
        <w:gridAfter w:val="2"/>
        <w:wAfter w:w="720" w:type="dxa"/>
        <w:trHeight w:hRule="exact" w:val="680"/>
      </w:trPr>
      <w:tc>
        <w:tcPr>
          <w:tcW w:w="9368" w:type="dxa"/>
          <w:vAlign w:val="bottom"/>
        </w:tcPr>
        <w:p w14:paraId="73064F30" w14:textId="77777777" w:rsidR="00E70780" w:rsidRDefault="00E70780">
          <w:pPr>
            <w:pStyle w:val="LogoCaption"/>
          </w:pPr>
        </w:p>
      </w:tc>
      <w:tc>
        <w:tcPr>
          <w:tcW w:w="9368" w:type="dxa"/>
          <w:vAlign w:val="bottom"/>
        </w:tcPr>
        <w:p w14:paraId="5418D8A6" w14:textId="77777777" w:rsidR="00E70780" w:rsidRDefault="00E70780">
          <w:pPr>
            <w:pStyle w:val="Header"/>
          </w:pPr>
        </w:p>
      </w:tc>
    </w:tr>
    <w:tr w:rsidR="00E70780" w14:paraId="71EAA9C0" w14:textId="77777777">
      <w:trPr>
        <w:gridAfter w:val="2"/>
        <w:wAfter w:w="720" w:type="dxa"/>
        <w:trHeight w:hRule="exact" w:val="680"/>
      </w:trPr>
      <w:tc>
        <w:tcPr>
          <w:tcW w:w="9368" w:type="dxa"/>
          <w:vAlign w:val="bottom"/>
        </w:tcPr>
        <w:p w14:paraId="1C89D702" w14:textId="77777777" w:rsidR="00E70780" w:rsidRDefault="00E70780">
          <w:pPr>
            <w:pStyle w:val="LogoCaption"/>
          </w:pPr>
        </w:p>
      </w:tc>
      <w:tc>
        <w:tcPr>
          <w:tcW w:w="9368" w:type="dxa"/>
          <w:vAlign w:val="bottom"/>
        </w:tcPr>
        <w:p w14:paraId="6F0A1C40" w14:textId="77777777" w:rsidR="00E70780" w:rsidRDefault="00E70780">
          <w:pPr>
            <w:pStyle w:val="Header"/>
          </w:pPr>
        </w:p>
      </w:tc>
    </w:tr>
    <w:tr w:rsidR="00E70780" w14:paraId="15D51731" w14:textId="77777777">
      <w:trPr>
        <w:gridAfter w:val="2"/>
        <w:wAfter w:w="720" w:type="dxa"/>
        <w:trHeight w:hRule="exact" w:val="680"/>
      </w:trPr>
      <w:tc>
        <w:tcPr>
          <w:tcW w:w="9368" w:type="dxa"/>
          <w:vAlign w:val="bottom"/>
        </w:tcPr>
        <w:p w14:paraId="527F172C" w14:textId="77777777" w:rsidR="00E70780" w:rsidRDefault="00E70780">
          <w:pPr>
            <w:pStyle w:val="LogoCaption"/>
          </w:pPr>
        </w:p>
      </w:tc>
      <w:tc>
        <w:tcPr>
          <w:tcW w:w="9368" w:type="dxa"/>
          <w:vAlign w:val="bottom"/>
        </w:tcPr>
        <w:p w14:paraId="70A8C687" w14:textId="77777777" w:rsidR="00E70780" w:rsidRDefault="00E70780">
          <w:pPr>
            <w:pStyle w:val="Header"/>
          </w:pPr>
        </w:p>
      </w:tc>
    </w:tr>
    <w:tr w:rsidR="00E70780" w14:paraId="003294C0" w14:textId="77777777">
      <w:trPr>
        <w:gridAfter w:val="2"/>
        <w:wAfter w:w="720" w:type="dxa"/>
        <w:trHeight w:hRule="exact" w:val="680"/>
      </w:trPr>
      <w:tc>
        <w:tcPr>
          <w:tcW w:w="9368" w:type="dxa"/>
          <w:vAlign w:val="bottom"/>
        </w:tcPr>
        <w:p w14:paraId="2AE766E1" w14:textId="77777777" w:rsidR="00E70780" w:rsidRDefault="00E70780">
          <w:pPr>
            <w:pStyle w:val="LogoCaption"/>
          </w:pPr>
        </w:p>
      </w:tc>
      <w:tc>
        <w:tcPr>
          <w:tcW w:w="9368" w:type="dxa"/>
          <w:vAlign w:val="bottom"/>
        </w:tcPr>
        <w:p w14:paraId="0A62826F" w14:textId="77777777" w:rsidR="00E70780" w:rsidRDefault="00E70780">
          <w:pPr>
            <w:pStyle w:val="Header"/>
          </w:pPr>
        </w:p>
      </w:tc>
    </w:tr>
    <w:tr w:rsidR="00E70780" w14:paraId="5325EE5F" w14:textId="77777777">
      <w:trPr>
        <w:gridAfter w:val="2"/>
        <w:wAfter w:w="720" w:type="dxa"/>
        <w:trHeight w:hRule="exact" w:val="680"/>
      </w:trPr>
      <w:tc>
        <w:tcPr>
          <w:tcW w:w="9368" w:type="dxa"/>
          <w:vAlign w:val="bottom"/>
        </w:tcPr>
        <w:p w14:paraId="2F81349C" w14:textId="77777777" w:rsidR="00E70780" w:rsidRDefault="00E70780">
          <w:pPr>
            <w:pStyle w:val="LogoCaption"/>
          </w:pPr>
        </w:p>
      </w:tc>
      <w:tc>
        <w:tcPr>
          <w:tcW w:w="9368" w:type="dxa"/>
          <w:vAlign w:val="bottom"/>
        </w:tcPr>
        <w:p w14:paraId="0ACC1A9F" w14:textId="77777777" w:rsidR="00E70780" w:rsidRDefault="00E70780">
          <w:pPr>
            <w:pStyle w:val="Header"/>
          </w:pPr>
        </w:p>
      </w:tc>
    </w:tr>
    <w:tr w:rsidR="00E70780" w14:paraId="0BB05465" w14:textId="77777777">
      <w:trPr>
        <w:gridAfter w:val="2"/>
        <w:wAfter w:w="720" w:type="dxa"/>
        <w:trHeight w:hRule="exact" w:val="680"/>
      </w:trPr>
      <w:tc>
        <w:tcPr>
          <w:tcW w:w="9368" w:type="dxa"/>
          <w:vAlign w:val="bottom"/>
        </w:tcPr>
        <w:p w14:paraId="71369D95" w14:textId="77777777" w:rsidR="00E70780" w:rsidRDefault="00E70780">
          <w:pPr>
            <w:pStyle w:val="LogoCaption"/>
          </w:pPr>
        </w:p>
      </w:tc>
      <w:tc>
        <w:tcPr>
          <w:tcW w:w="9368" w:type="dxa"/>
          <w:vAlign w:val="bottom"/>
        </w:tcPr>
        <w:p w14:paraId="57484C9F" w14:textId="77777777" w:rsidR="00E70780" w:rsidRDefault="00E70780">
          <w:pPr>
            <w:pStyle w:val="Header"/>
          </w:pPr>
        </w:p>
      </w:tc>
    </w:tr>
    <w:tr w:rsidR="00E70780" w14:paraId="06FA18CF" w14:textId="77777777">
      <w:trPr>
        <w:gridAfter w:val="2"/>
        <w:wAfter w:w="720" w:type="dxa"/>
        <w:trHeight w:hRule="exact" w:val="680"/>
      </w:trPr>
      <w:tc>
        <w:tcPr>
          <w:tcW w:w="9368" w:type="dxa"/>
          <w:vAlign w:val="bottom"/>
        </w:tcPr>
        <w:p w14:paraId="06A25800" w14:textId="77777777" w:rsidR="00E70780" w:rsidRDefault="00E70780">
          <w:pPr>
            <w:pStyle w:val="LogoCaption"/>
          </w:pPr>
        </w:p>
      </w:tc>
      <w:tc>
        <w:tcPr>
          <w:tcW w:w="9368" w:type="dxa"/>
          <w:vAlign w:val="bottom"/>
        </w:tcPr>
        <w:p w14:paraId="1D16990C" w14:textId="77777777" w:rsidR="00E70780" w:rsidRDefault="00E70780">
          <w:pPr>
            <w:pStyle w:val="Header"/>
          </w:pPr>
        </w:p>
      </w:tc>
    </w:tr>
    <w:tr w:rsidR="00E70780" w14:paraId="3C856E87" w14:textId="77777777">
      <w:trPr>
        <w:gridAfter w:val="2"/>
        <w:wAfter w:w="720" w:type="dxa"/>
        <w:trHeight w:hRule="exact" w:val="680"/>
      </w:trPr>
      <w:tc>
        <w:tcPr>
          <w:tcW w:w="9368" w:type="dxa"/>
          <w:vAlign w:val="bottom"/>
        </w:tcPr>
        <w:p w14:paraId="4396808F" w14:textId="77777777" w:rsidR="00E70780" w:rsidRDefault="00E70780">
          <w:pPr>
            <w:pStyle w:val="LogoCaption"/>
          </w:pPr>
        </w:p>
      </w:tc>
      <w:tc>
        <w:tcPr>
          <w:tcW w:w="9368" w:type="dxa"/>
          <w:vAlign w:val="bottom"/>
        </w:tcPr>
        <w:p w14:paraId="7FCED319" w14:textId="77777777" w:rsidR="00E70780" w:rsidRDefault="00E70780">
          <w:pPr>
            <w:pStyle w:val="Header"/>
          </w:pPr>
        </w:p>
      </w:tc>
    </w:tr>
    <w:tr w:rsidR="00E70780" w14:paraId="4FED2338" w14:textId="77777777">
      <w:trPr>
        <w:gridAfter w:val="2"/>
        <w:wAfter w:w="720" w:type="dxa"/>
        <w:trHeight w:hRule="exact" w:val="680"/>
      </w:trPr>
      <w:tc>
        <w:tcPr>
          <w:tcW w:w="9368" w:type="dxa"/>
          <w:vAlign w:val="bottom"/>
        </w:tcPr>
        <w:p w14:paraId="65EE020A" w14:textId="77777777" w:rsidR="00E70780" w:rsidRDefault="00E70780">
          <w:pPr>
            <w:pStyle w:val="LogoCaption"/>
          </w:pPr>
        </w:p>
      </w:tc>
      <w:tc>
        <w:tcPr>
          <w:tcW w:w="9368" w:type="dxa"/>
          <w:vAlign w:val="bottom"/>
        </w:tcPr>
        <w:p w14:paraId="76D12108" w14:textId="77777777" w:rsidR="00E70780" w:rsidRDefault="00E70780">
          <w:pPr>
            <w:pStyle w:val="Header"/>
          </w:pPr>
        </w:p>
      </w:tc>
    </w:tr>
    <w:tr w:rsidR="00E70780" w14:paraId="61799329" w14:textId="77777777">
      <w:trPr>
        <w:gridAfter w:val="2"/>
        <w:wAfter w:w="720" w:type="dxa"/>
        <w:trHeight w:hRule="exact" w:val="680"/>
      </w:trPr>
      <w:tc>
        <w:tcPr>
          <w:tcW w:w="9368" w:type="dxa"/>
          <w:vAlign w:val="bottom"/>
        </w:tcPr>
        <w:p w14:paraId="576D0A29" w14:textId="77777777" w:rsidR="00E70780" w:rsidRDefault="00E70780">
          <w:pPr>
            <w:pStyle w:val="LogoCaption"/>
          </w:pPr>
        </w:p>
      </w:tc>
      <w:tc>
        <w:tcPr>
          <w:tcW w:w="9368" w:type="dxa"/>
          <w:vAlign w:val="bottom"/>
        </w:tcPr>
        <w:p w14:paraId="0D2BB98A" w14:textId="77777777" w:rsidR="00E70780" w:rsidRDefault="00E70780">
          <w:pPr>
            <w:pStyle w:val="Header"/>
          </w:pPr>
        </w:p>
      </w:tc>
    </w:tr>
    <w:tr w:rsidR="00E70780" w14:paraId="1614A353" w14:textId="77777777">
      <w:trPr>
        <w:gridAfter w:val="2"/>
        <w:wAfter w:w="720" w:type="dxa"/>
        <w:trHeight w:hRule="exact" w:val="680"/>
      </w:trPr>
      <w:tc>
        <w:tcPr>
          <w:tcW w:w="9368" w:type="dxa"/>
          <w:vAlign w:val="bottom"/>
        </w:tcPr>
        <w:p w14:paraId="100F764C" w14:textId="77777777" w:rsidR="00E70780" w:rsidRDefault="00E70780">
          <w:pPr>
            <w:pStyle w:val="LogoCaption"/>
          </w:pPr>
        </w:p>
      </w:tc>
      <w:tc>
        <w:tcPr>
          <w:tcW w:w="9368" w:type="dxa"/>
          <w:vAlign w:val="bottom"/>
        </w:tcPr>
        <w:p w14:paraId="3C39F263" w14:textId="77777777" w:rsidR="00E70780" w:rsidRDefault="00E70780">
          <w:pPr>
            <w:pStyle w:val="Header"/>
          </w:pPr>
        </w:p>
      </w:tc>
    </w:tr>
    <w:tr w:rsidR="00E70780" w14:paraId="6C62F65F" w14:textId="77777777">
      <w:trPr>
        <w:gridAfter w:val="2"/>
        <w:wAfter w:w="720" w:type="dxa"/>
        <w:trHeight w:hRule="exact" w:val="680"/>
      </w:trPr>
      <w:tc>
        <w:tcPr>
          <w:tcW w:w="9368" w:type="dxa"/>
          <w:vAlign w:val="bottom"/>
        </w:tcPr>
        <w:p w14:paraId="30CA5516" w14:textId="77777777" w:rsidR="00E70780" w:rsidRDefault="00E70780">
          <w:pPr>
            <w:pStyle w:val="LogoCaption"/>
          </w:pPr>
        </w:p>
      </w:tc>
      <w:tc>
        <w:tcPr>
          <w:tcW w:w="9368" w:type="dxa"/>
          <w:vAlign w:val="bottom"/>
        </w:tcPr>
        <w:p w14:paraId="5D2EEDBB" w14:textId="77777777" w:rsidR="00E70780" w:rsidRDefault="00E70780">
          <w:pPr>
            <w:pStyle w:val="Header"/>
          </w:pPr>
        </w:p>
      </w:tc>
    </w:tr>
    <w:tr w:rsidR="00E70780" w14:paraId="302480B9" w14:textId="77777777">
      <w:trPr>
        <w:gridAfter w:val="2"/>
        <w:wAfter w:w="720" w:type="dxa"/>
        <w:trHeight w:hRule="exact" w:val="680"/>
      </w:trPr>
      <w:tc>
        <w:tcPr>
          <w:tcW w:w="9368" w:type="dxa"/>
          <w:vAlign w:val="bottom"/>
        </w:tcPr>
        <w:p w14:paraId="2B9299BE" w14:textId="77777777" w:rsidR="00E70780" w:rsidRDefault="00E70780">
          <w:pPr>
            <w:pStyle w:val="LogoCaption"/>
          </w:pPr>
        </w:p>
      </w:tc>
      <w:tc>
        <w:tcPr>
          <w:tcW w:w="9368" w:type="dxa"/>
          <w:vAlign w:val="bottom"/>
        </w:tcPr>
        <w:p w14:paraId="3220D1FC" w14:textId="77777777" w:rsidR="00E70780" w:rsidRDefault="00E70780">
          <w:pPr>
            <w:pStyle w:val="Header"/>
          </w:pPr>
        </w:p>
      </w:tc>
    </w:tr>
    <w:tr w:rsidR="00E70780" w14:paraId="5D25DD60" w14:textId="77777777">
      <w:trPr>
        <w:gridAfter w:val="2"/>
        <w:wAfter w:w="720" w:type="dxa"/>
        <w:trHeight w:hRule="exact" w:val="680"/>
      </w:trPr>
      <w:tc>
        <w:tcPr>
          <w:tcW w:w="9368" w:type="dxa"/>
          <w:vAlign w:val="bottom"/>
        </w:tcPr>
        <w:p w14:paraId="036AFA53" w14:textId="77777777" w:rsidR="00E70780" w:rsidRDefault="00E70780">
          <w:pPr>
            <w:pStyle w:val="LogoCaption"/>
          </w:pPr>
        </w:p>
      </w:tc>
      <w:tc>
        <w:tcPr>
          <w:tcW w:w="9368" w:type="dxa"/>
          <w:vAlign w:val="bottom"/>
        </w:tcPr>
        <w:p w14:paraId="3A11EFB6" w14:textId="77777777" w:rsidR="00E70780" w:rsidRDefault="00E70780">
          <w:pPr>
            <w:pStyle w:val="Header"/>
          </w:pPr>
        </w:p>
      </w:tc>
    </w:tr>
    <w:tr w:rsidR="00E70780" w14:paraId="53CF27FD" w14:textId="77777777">
      <w:trPr>
        <w:gridAfter w:val="2"/>
        <w:wAfter w:w="720" w:type="dxa"/>
        <w:trHeight w:hRule="exact" w:val="680"/>
      </w:trPr>
      <w:tc>
        <w:tcPr>
          <w:tcW w:w="9368" w:type="dxa"/>
          <w:vAlign w:val="bottom"/>
        </w:tcPr>
        <w:p w14:paraId="10AA97ED" w14:textId="77777777" w:rsidR="00E70780" w:rsidRDefault="00E70780">
          <w:pPr>
            <w:pStyle w:val="LogoCaption"/>
          </w:pPr>
        </w:p>
      </w:tc>
      <w:tc>
        <w:tcPr>
          <w:tcW w:w="9368" w:type="dxa"/>
          <w:vAlign w:val="bottom"/>
        </w:tcPr>
        <w:p w14:paraId="7B930FB9" w14:textId="77777777" w:rsidR="00E70780" w:rsidRDefault="00E70780">
          <w:pPr>
            <w:pStyle w:val="Header"/>
          </w:pPr>
        </w:p>
      </w:tc>
    </w:tr>
    <w:tr w:rsidR="00E70780" w14:paraId="17DFA5B1" w14:textId="77777777">
      <w:trPr>
        <w:gridAfter w:val="2"/>
        <w:wAfter w:w="720" w:type="dxa"/>
        <w:trHeight w:hRule="exact" w:val="680"/>
      </w:trPr>
      <w:tc>
        <w:tcPr>
          <w:tcW w:w="9368" w:type="dxa"/>
          <w:vAlign w:val="bottom"/>
        </w:tcPr>
        <w:p w14:paraId="4D3DF172" w14:textId="77777777" w:rsidR="00E70780" w:rsidRDefault="00E70780">
          <w:pPr>
            <w:pStyle w:val="LogoCaption"/>
          </w:pPr>
        </w:p>
      </w:tc>
      <w:tc>
        <w:tcPr>
          <w:tcW w:w="9368" w:type="dxa"/>
          <w:vAlign w:val="bottom"/>
        </w:tcPr>
        <w:p w14:paraId="5C6488C4" w14:textId="77777777" w:rsidR="00E70780" w:rsidRDefault="00E70780">
          <w:pPr>
            <w:pStyle w:val="Header"/>
          </w:pPr>
        </w:p>
      </w:tc>
    </w:tr>
    <w:tr w:rsidR="00E70780" w14:paraId="0FE86577" w14:textId="77777777">
      <w:trPr>
        <w:gridAfter w:val="2"/>
        <w:wAfter w:w="720" w:type="dxa"/>
        <w:trHeight w:hRule="exact" w:val="680"/>
      </w:trPr>
      <w:tc>
        <w:tcPr>
          <w:tcW w:w="9368" w:type="dxa"/>
          <w:vAlign w:val="bottom"/>
        </w:tcPr>
        <w:p w14:paraId="79E42CA6" w14:textId="77777777" w:rsidR="00E70780" w:rsidRDefault="00E70780">
          <w:pPr>
            <w:pStyle w:val="LogoCaption"/>
          </w:pPr>
        </w:p>
      </w:tc>
      <w:tc>
        <w:tcPr>
          <w:tcW w:w="9368" w:type="dxa"/>
          <w:vAlign w:val="bottom"/>
        </w:tcPr>
        <w:p w14:paraId="4191C2BB" w14:textId="77777777" w:rsidR="00E70780" w:rsidRDefault="00E70780">
          <w:pPr>
            <w:pStyle w:val="Header"/>
          </w:pPr>
        </w:p>
      </w:tc>
    </w:tr>
    <w:tr w:rsidR="00E70780" w14:paraId="748C8C19" w14:textId="77777777">
      <w:trPr>
        <w:gridAfter w:val="2"/>
        <w:wAfter w:w="720" w:type="dxa"/>
        <w:trHeight w:hRule="exact" w:val="680"/>
      </w:trPr>
      <w:tc>
        <w:tcPr>
          <w:tcW w:w="9368" w:type="dxa"/>
          <w:vAlign w:val="bottom"/>
        </w:tcPr>
        <w:p w14:paraId="61893E6D" w14:textId="77777777" w:rsidR="00E70780" w:rsidRDefault="00E70780">
          <w:pPr>
            <w:pStyle w:val="LogoCaption"/>
          </w:pPr>
        </w:p>
      </w:tc>
      <w:tc>
        <w:tcPr>
          <w:tcW w:w="9368" w:type="dxa"/>
          <w:vAlign w:val="bottom"/>
        </w:tcPr>
        <w:p w14:paraId="692CBE47" w14:textId="77777777" w:rsidR="00E70780" w:rsidRDefault="00E70780">
          <w:pPr>
            <w:pStyle w:val="Header"/>
          </w:pPr>
        </w:p>
      </w:tc>
    </w:tr>
    <w:tr w:rsidR="00E70780" w14:paraId="6EFAA48C" w14:textId="77777777">
      <w:trPr>
        <w:gridAfter w:val="2"/>
        <w:wAfter w:w="720" w:type="dxa"/>
        <w:trHeight w:hRule="exact" w:val="680"/>
      </w:trPr>
      <w:tc>
        <w:tcPr>
          <w:tcW w:w="9368" w:type="dxa"/>
          <w:vAlign w:val="bottom"/>
        </w:tcPr>
        <w:p w14:paraId="4EE780E9" w14:textId="77777777" w:rsidR="00E70780" w:rsidRDefault="00E70780">
          <w:pPr>
            <w:pStyle w:val="LogoCaption"/>
          </w:pPr>
        </w:p>
      </w:tc>
      <w:tc>
        <w:tcPr>
          <w:tcW w:w="9368" w:type="dxa"/>
          <w:vAlign w:val="bottom"/>
        </w:tcPr>
        <w:p w14:paraId="22493ECB" w14:textId="77777777" w:rsidR="00E70780" w:rsidRDefault="00E70780">
          <w:pPr>
            <w:pStyle w:val="Header"/>
          </w:pPr>
        </w:p>
      </w:tc>
    </w:tr>
    <w:tr w:rsidR="00E70780" w14:paraId="0E760BC3" w14:textId="77777777">
      <w:trPr>
        <w:gridAfter w:val="2"/>
        <w:wAfter w:w="720" w:type="dxa"/>
        <w:trHeight w:hRule="exact" w:val="680"/>
      </w:trPr>
      <w:tc>
        <w:tcPr>
          <w:tcW w:w="9368" w:type="dxa"/>
          <w:vAlign w:val="bottom"/>
        </w:tcPr>
        <w:p w14:paraId="20876E8C" w14:textId="77777777" w:rsidR="00E70780" w:rsidRDefault="00E70780">
          <w:pPr>
            <w:pStyle w:val="LogoCaption"/>
          </w:pPr>
        </w:p>
      </w:tc>
      <w:tc>
        <w:tcPr>
          <w:tcW w:w="9368" w:type="dxa"/>
          <w:vAlign w:val="bottom"/>
        </w:tcPr>
        <w:p w14:paraId="06A8A2B1" w14:textId="77777777" w:rsidR="00E70780" w:rsidRDefault="00E70780">
          <w:pPr>
            <w:pStyle w:val="Header"/>
          </w:pPr>
        </w:p>
      </w:tc>
    </w:tr>
    <w:tr w:rsidR="00E70780" w14:paraId="1E0E90CB" w14:textId="77777777">
      <w:trPr>
        <w:gridAfter w:val="2"/>
        <w:wAfter w:w="720" w:type="dxa"/>
        <w:trHeight w:hRule="exact" w:val="680"/>
      </w:trPr>
      <w:tc>
        <w:tcPr>
          <w:tcW w:w="9368" w:type="dxa"/>
          <w:vAlign w:val="bottom"/>
        </w:tcPr>
        <w:p w14:paraId="61ADF8CD" w14:textId="77777777" w:rsidR="00E70780" w:rsidRDefault="00E70780">
          <w:pPr>
            <w:pStyle w:val="LogoCaption"/>
          </w:pPr>
        </w:p>
      </w:tc>
      <w:tc>
        <w:tcPr>
          <w:tcW w:w="9368" w:type="dxa"/>
          <w:vAlign w:val="bottom"/>
        </w:tcPr>
        <w:p w14:paraId="6A2EBCD1" w14:textId="77777777" w:rsidR="00E70780" w:rsidRDefault="00E70780">
          <w:pPr>
            <w:pStyle w:val="Header"/>
          </w:pPr>
        </w:p>
      </w:tc>
    </w:tr>
    <w:tr w:rsidR="00E70780" w14:paraId="6E235626" w14:textId="77777777">
      <w:trPr>
        <w:gridAfter w:val="2"/>
        <w:wAfter w:w="720" w:type="dxa"/>
        <w:trHeight w:hRule="exact" w:val="680"/>
      </w:trPr>
      <w:tc>
        <w:tcPr>
          <w:tcW w:w="9368" w:type="dxa"/>
          <w:vAlign w:val="bottom"/>
        </w:tcPr>
        <w:p w14:paraId="2FD580AE" w14:textId="77777777" w:rsidR="00E70780" w:rsidRDefault="00E70780">
          <w:pPr>
            <w:pStyle w:val="LogoCaption"/>
          </w:pPr>
        </w:p>
      </w:tc>
      <w:tc>
        <w:tcPr>
          <w:tcW w:w="9368" w:type="dxa"/>
          <w:vAlign w:val="bottom"/>
        </w:tcPr>
        <w:p w14:paraId="2CB6713F" w14:textId="77777777" w:rsidR="00E70780" w:rsidRDefault="00E70780">
          <w:pPr>
            <w:pStyle w:val="Header"/>
          </w:pPr>
        </w:p>
      </w:tc>
    </w:tr>
    <w:tr w:rsidR="00E70780" w14:paraId="5A758DD8" w14:textId="77777777">
      <w:trPr>
        <w:gridAfter w:val="2"/>
        <w:wAfter w:w="720" w:type="dxa"/>
        <w:trHeight w:hRule="exact" w:val="680"/>
      </w:trPr>
      <w:tc>
        <w:tcPr>
          <w:tcW w:w="9368" w:type="dxa"/>
          <w:vAlign w:val="bottom"/>
        </w:tcPr>
        <w:p w14:paraId="5CACEEF5" w14:textId="77777777" w:rsidR="00E70780" w:rsidRDefault="00E70780">
          <w:pPr>
            <w:pStyle w:val="LogoCaption"/>
          </w:pPr>
        </w:p>
      </w:tc>
      <w:tc>
        <w:tcPr>
          <w:tcW w:w="9368" w:type="dxa"/>
          <w:vAlign w:val="bottom"/>
        </w:tcPr>
        <w:p w14:paraId="71581048" w14:textId="77777777" w:rsidR="00E70780" w:rsidRDefault="00E70780">
          <w:pPr>
            <w:pStyle w:val="Header"/>
          </w:pPr>
        </w:p>
      </w:tc>
    </w:tr>
    <w:tr w:rsidR="00E70780" w14:paraId="5E1CCDAF" w14:textId="77777777">
      <w:trPr>
        <w:gridAfter w:val="2"/>
        <w:wAfter w:w="720" w:type="dxa"/>
        <w:trHeight w:hRule="exact" w:val="680"/>
      </w:trPr>
      <w:tc>
        <w:tcPr>
          <w:tcW w:w="9368" w:type="dxa"/>
          <w:vAlign w:val="bottom"/>
        </w:tcPr>
        <w:p w14:paraId="6ACF82B0" w14:textId="77777777" w:rsidR="00E70780" w:rsidRDefault="00E70780">
          <w:pPr>
            <w:pStyle w:val="LogoCaption"/>
          </w:pPr>
        </w:p>
      </w:tc>
      <w:tc>
        <w:tcPr>
          <w:tcW w:w="9368" w:type="dxa"/>
          <w:vAlign w:val="bottom"/>
        </w:tcPr>
        <w:p w14:paraId="35D5975E" w14:textId="77777777" w:rsidR="00E70780" w:rsidRDefault="00E70780">
          <w:pPr>
            <w:pStyle w:val="Header"/>
          </w:pPr>
        </w:p>
      </w:tc>
    </w:tr>
    <w:tr w:rsidR="00E70780" w14:paraId="4C9521D7" w14:textId="77777777">
      <w:trPr>
        <w:gridAfter w:val="2"/>
        <w:wAfter w:w="720" w:type="dxa"/>
        <w:trHeight w:hRule="exact" w:val="680"/>
      </w:trPr>
      <w:tc>
        <w:tcPr>
          <w:tcW w:w="9368" w:type="dxa"/>
          <w:vAlign w:val="bottom"/>
        </w:tcPr>
        <w:p w14:paraId="120B98EE" w14:textId="77777777" w:rsidR="00E70780" w:rsidRDefault="00E70780">
          <w:pPr>
            <w:pStyle w:val="LogoCaption"/>
          </w:pPr>
        </w:p>
      </w:tc>
      <w:tc>
        <w:tcPr>
          <w:tcW w:w="9368" w:type="dxa"/>
          <w:vAlign w:val="bottom"/>
        </w:tcPr>
        <w:p w14:paraId="61F69A95" w14:textId="77777777" w:rsidR="00E70780" w:rsidRDefault="00E70780">
          <w:pPr>
            <w:pStyle w:val="Header"/>
          </w:pPr>
        </w:p>
      </w:tc>
    </w:tr>
    <w:tr w:rsidR="00E70780" w14:paraId="21EC7084" w14:textId="77777777">
      <w:trPr>
        <w:gridAfter w:val="2"/>
        <w:wAfter w:w="720" w:type="dxa"/>
        <w:trHeight w:hRule="exact" w:val="680"/>
      </w:trPr>
      <w:tc>
        <w:tcPr>
          <w:tcW w:w="9368" w:type="dxa"/>
          <w:vAlign w:val="bottom"/>
        </w:tcPr>
        <w:p w14:paraId="10401B89" w14:textId="77777777" w:rsidR="00E70780" w:rsidRDefault="00E70780">
          <w:pPr>
            <w:pStyle w:val="LogoCaption"/>
          </w:pPr>
        </w:p>
      </w:tc>
      <w:tc>
        <w:tcPr>
          <w:tcW w:w="9368" w:type="dxa"/>
          <w:vAlign w:val="bottom"/>
        </w:tcPr>
        <w:p w14:paraId="066D15DD" w14:textId="77777777" w:rsidR="00E70780" w:rsidRDefault="00E70780">
          <w:pPr>
            <w:pStyle w:val="Header"/>
          </w:pPr>
        </w:p>
      </w:tc>
    </w:tr>
    <w:tr w:rsidR="00E70780" w14:paraId="113B6B54" w14:textId="77777777">
      <w:trPr>
        <w:gridAfter w:val="2"/>
        <w:wAfter w:w="720" w:type="dxa"/>
        <w:trHeight w:hRule="exact" w:val="680"/>
      </w:trPr>
      <w:tc>
        <w:tcPr>
          <w:tcW w:w="9368" w:type="dxa"/>
          <w:vAlign w:val="bottom"/>
        </w:tcPr>
        <w:p w14:paraId="06A53865" w14:textId="77777777" w:rsidR="00E70780" w:rsidRDefault="00E70780">
          <w:pPr>
            <w:pStyle w:val="LogoCaption"/>
          </w:pPr>
        </w:p>
      </w:tc>
      <w:tc>
        <w:tcPr>
          <w:tcW w:w="9368" w:type="dxa"/>
          <w:vAlign w:val="bottom"/>
        </w:tcPr>
        <w:p w14:paraId="0B713643" w14:textId="77777777" w:rsidR="00E70780" w:rsidRDefault="00E70780">
          <w:pPr>
            <w:pStyle w:val="Header"/>
          </w:pPr>
        </w:p>
      </w:tc>
    </w:tr>
    <w:tr w:rsidR="00E70780" w14:paraId="300928A8" w14:textId="77777777">
      <w:trPr>
        <w:gridAfter w:val="2"/>
        <w:wAfter w:w="720" w:type="dxa"/>
        <w:trHeight w:hRule="exact" w:val="680"/>
      </w:trPr>
      <w:tc>
        <w:tcPr>
          <w:tcW w:w="9368" w:type="dxa"/>
          <w:vAlign w:val="bottom"/>
        </w:tcPr>
        <w:p w14:paraId="2F9137D4" w14:textId="77777777" w:rsidR="00E70780" w:rsidRDefault="00E70780">
          <w:pPr>
            <w:pStyle w:val="LogoCaption"/>
          </w:pPr>
        </w:p>
      </w:tc>
      <w:tc>
        <w:tcPr>
          <w:tcW w:w="9368" w:type="dxa"/>
          <w:vAlign w:val="bottom"/>
        </w:tcPr>
        <w:p w14:paraId="71179056" w14:textId="77777777" w:rsidR="00E70780" w:rsidRDefault="00E70780">
          <w:pPr>
            <w:pStyle w:val="Header"/>
          </w:pPr>
        </w:p>
      </w:tc>
    </w:tr>
    <w:tr w:rsidR="00E70780" w14:paraId="48DB9985" w14:textId="77777777">
      <w:trPr>
        <w:gridAfter w:val="2"/>
        <w:wAfter w:w="360" w:type="dxa"/>
        <w:trHeight w:hRule="exact" w:val="680"/>
      </w:trPr>
      <w:tc>
        <w:tcPr>
          <w:tcW w:w="9368" w:type="dxa"/>
          <w:vAlign w:val="bottom"/>
        </w:tcPr>
        <w:p w14:paraId="6A6980C8" w14:textId="77777777" w:rsidR="00E70780" w:rsidRDefault="00E70780">
          <w:pPr>
            <w:pStyle w:val="LogoCaption"/>
          </w:pPr>
        </w:p>
      </w:tc>
      <w:tc>
        <w:tcPr>
          <w:tcW w:w="9368" w:type="dxa"/>
          <w:vAlign w:val="bottom"/>
        </w:tcPr>
        <w:p w14:paraId="6C7E6AFF" w14:textId="77777777" w:rsidR="00E70780" w:rsidRDefault="00E70780">
          <w:pPr>
            <w:pStyle w:val="Header"/>
          </w:pPr>
        </w:p>
      </w:tc>
    </w:tr>
    <w:tr w:rsidR="00E70780" w14:paraId="63C044EF" w14:textId="77777777">
      <w:trPr>
        <w:gridAfter w:val="2"/>
        <w:wAfter w:w="720" w:type="dxa"/>
        <w:trHeight w:hRule="exact" w:val="680"/>
      </w:trPr>
      <w:tc>
        <w:tcPr>
          <w:tcW w:w="9368" w:type="dxa"/>
          <w:vAlign w:val="bottom"/>
        </w:tcPr>
        <w:p w14:paraId="2B9D57E9" w14:textId="77777777" w:rsidR="00E70780" w:rsidRDefault="00E70780">
          <w:pPr>
            <w:pStyle w:val="LogoCaption"/>
          </w:pPr>
        </w:p>
      </w:tc>
      <w:tc>
        <w:tcPr>
          <w:tcW w:w="9368" w:type="dxa"/>
          <w:vAlign w:val="bottom"/>
        </w:tcPr>
        <w:p w14:paraId="4E426241" w14:textId="77777777" w:rsidR="00E70780" w:rsidRDefault="00E70780">
          <w:pPr>
            <w:pStyle w:val="Header"/>
          </w:pPr>
        </w:p>
      </w:tc>
    </w:tr>
    <w:tr w:rsidR="00E70780" w14:paraId="7BAE4795" w14:textId="77777777">
      <w:trPr>
        <w:gridAfter w:val="2"/>
        <w:wAfter w:w="720" w:type="dxa"/>
        <w:trHeight w:hRule="exact" w:val="680"/>
      </w:trPr>
      <w:tc>
        <w:tcPr>
          <w:tcW w:w="9368" w:type="dxa"/>
          <w:vAlign w:val="bottom"/>
        </w:tcPr>
        <w:p w14:paraId="62215F30" w14:textId="77777777" w:rsidR="00E70780" w:rsidRDefault="00E70780">
          <w:pPr>
            <w:pStyle w:val="LogoCaption"/>
          </w:pPr>
        </w:p>
      </w:tc>
      <w:tc>
        <w:tcPr>
          <w:tcW w:w="9368" w:type="dxa"/>
          <w:vAlign w:val="bottom"/>
        </w:tcPr>
        <w:p w14:paraId="354D9086" w14:textId="77777777" w:rsidR="00E70780" w:rsidRDefault="00E70780">
          <w:pPr>
            <w:pStyle w:val="Header"/>
          </w:pPr>
        </w:p>
      </w:tc>
    </w:tr>
    <w:tr w:rsidR="00E70780" w14:paraId="3420249B" w14:textId="77777777">
      <w:trPr>
        <w:gridAfter w:val="2"/>
        <w:wAfter w:w="720" w:type="dxa"/>
        <w:trHeight w:hRule="exact" w:val="680"/>
      </w:trPr>
      <w:tc>
        <w:tcPr>
          <w:tcW w:w="9368" w:type="dxa"/>
          <w:vAlign w:val="bottom"/>
        </w:tcPr>
        <w:p w14:paraId="67FD1656" w14:textId="77777777" w:rsidR="00E70780" w:rsidRDefault="00E70780">
          <w:pPr>
            <w:pStyle w:val="LogoCaption"/>
          </w:pPr>
        </w:p>
      </w:tc>
      <w:tc>
        <w:tcPr>
          <w:tcW w:w="9368" w:type="dxa"/>
          <w:vAlign w:val="bottom"/>
        </w:tcPr>
        <w:p w14:paraId="734EE124" w14:textId="77777777" w:rsidR="00E70780" w:rsidRDefault="00E70780">
          <w:pPr>
            <w:pStyle w:val="Header"/>
          </w:pPr>
        </w:p>
      </w:tc>
    </w:tr>
    <w:tr w:rsidR="00E70780" w14:paraId="59B8B112" w14:textId="77777777">
      <w:trPr>
        <w:gridAfter w:val="2"/>
        <w:wAfter w:w="720" w:type="dxa"/>
        <w:trHeight w:hRule="exact" w:val="680"/>
      </w:trPr>
      <w:tc>
        <w:tcPr>
          <w:tcW w:w="9368" w:type="dxa"/>
          <w:vAlign w:val="bottom"/>
        </w:tcPr>
        <w:p w14:paraId="502911F8" w14:textId="77777777" w:rsidR="00E70780" w:rsidRDefault="00E70780">
          <w:pPr>
            <w:pStyle w:val="LogoCaption"/>
          </w:pPr>
        </w:p>
      </w:tc>
      <w:tc>
        <w:tcPr>
          <w:tcW w:w="9368" w:type="dxa"/>
          <w:vAlign w:val="bottom"/>
        </w:tcPr>
        <w:p w14:paraId="52A331C2" w14:textId="77777777" w:rsidR="00E70780" w:rsidRDefault="00E70780">
          <w:pPr>
            <w:pStyle w:val="Header"/>
          </w:pPr>
        </w:p>
      </w:tc>
    </w:tr>
    <w:tr w:rsidR="00E70780" w14:paraId="0688ABE2" w14:textId="77777777">
      <w:trPr>
        <w:gridAfter w:val="2"/>
        <w:wAfter w:w="720" w:type="dxa"/>
        <w:trHeight w:hRule="exact" w:val="680"/>
      </w:trPr>
      <w:tc>
        <w:tcPr>
          <w:tcW w:w="9368" w:type="dxa"/>
          <w:vAlign w:val="bottom"/>
        </w:tcPr>
        <w:p w14:paraId="1D6DF853" w14:textId="77777777" w:rsidR="00E70780" w:rsidRDefault="00E70780">
          <w:pPr>
            <w:pStyle w:val="LogoCaption"/>
          </w:pPr>
        </w:p>
      </w:tc>
      <w:tc>
        <w:tcPr>
          <w:tcW w:w="9368" w:type="dxa"/>
          <w:vAlign w:val="bottom"/>
        </w:tcPr>
        <w:p w14:paraId="1EDC5A80" w14:textId="77777777" w:rsidR="00E70780" w:rsidRDefault="00E70780">
          <w:pPr>
            <w:pStyle w:val="Header"/>
          </w:pPr>
        </w:p>
      </w:tc>
    </w:tr>
    <w:tr w:rsidR="00E70780" w14:paraId="7599602A" w14:textId="77777777">
      <w:trPr>
        <w:gridAfter w:val="2"/>
        <w:wAfter w:w="720" w:type="dxa"/>
        <w:trHeight w:hRule="exact" w:val="680"/>
      </w:trPr>
      <w:tc>
        <w:tcPr>
          <w:tcW w:w="9368" w:type="dxa"/>
          <w:vAlign w:val="bottom"/>
        </w:tcPr>
        <w:p w14:paraId="4436A63D" w14:textId="77777777" w:rsidR="00E70780" w:rsidRDefault="00E70780">
          <w:pPr>
            <w:pStyle w:val="LogoCaption"/>
          </w:pPr>
        </w:p>
      </w:tc>
      <w:tc>
        <w:tcPr>
          <w:tcW w:w="9368" w:type="dxa"/>
          <w:vAlign w:val="bottom"/>
        </w:tcPr>
        <w:p w14:paraId="7F944148" w14:textId="77777777" w:rsidR="00E70780" w:rsidRDefault="00E70780">
          <w:pPr>
            <w:pStyle w:val="Header"/>
          </w:pPr>
        </w:p>
      </w:tc>
    </w:tr>
    <w:tr w:rsidR="00E70780" w14:paraId="2D6B56B2" w14:textId="77777777">
      <w:trPr>
        <w:gridAfter w:val="2"/>
        <w:wAfter w:w="720" w:type="dxa"/>
        <w:trHeight w:hRule="exact" w:val="680"/>
      </w:trPr>
      <w:tc>
        <w:tcPr>
          <w:tcW w:w="9368" w:type="dxa"/>
          <w:vAlign w:val="bottom"/>
        </w:tcPr>
        <w:p w14:paraId="180B1296" w14:textId="77777777" w:rsidR="00E70780" w:rsidRDefault="00E70780">
          <w:pPr>
            <w:pStyle w:val="LogoCaption"/>
          </w:pPr>
        </w:p>
      </w:tc>
      <w:tc>
        <w:tcPr>
          <w:tcW w:w="9368" w:type="dxa"/>
          <w:vAlign w:val="bottom"/>
        </w:tcPr>
        <w:p w14:paraId="7BD4CA8C" w14:textId="77777777" w:rsidR="00E70780" w:rsidRDefault="00E70780">
          <w:pPr>
            <w:pStyle w:val="Header"/>
          </w:pPr>
        </w:p>
      </w:tc>
    </w:tr>
    <w:tr w:rsidR="00E70780" w14:paraId="5260BF75" w14:textId="77777777">
      <w:trPr>
        <w:gridAfter w:val="2"/>
        <w:wAfter w:w="720" w:type="dxa"/>
        <w:trHeight w:hRule="exact" w:val="680"/>
      </w:trPr>
      <w:tc>
        <w:tcPr>
          <w:tcW w:w="9368" w:type="dxa"/>
          <w:vAlign w:val="bottom"/>
        </w:tcPr>
        <w:p w14:paraId="09E9ABA1" w14:textId="77777777" w:rsidR="00E70780" w:rsidRDefault="00E70780">
          <w:pPr>
            <w:pStyle w:val="LogoCaption"/>
          </w:pPr>
        </w:p>
      </w:tc>
      <w:tc>
        <w:tcPr>
          <w:tcW w:w="9368" w:type="dxa"/>
          <w:vAlign w:val="bottom"/>
        </w:tcPr>
        <w:p w14:paraId="646A0578" w14:textId="77777777" w:rsidR="00E70780" w:rsidRDefault="00E70780">
          <w:pPr>
            <w:pStyle w:val="Header"/>
          </w:pPr>
        </w:p>
      </w:tc>
    </w:tr>
    <w:tr w:rsidR="00E70780" w14:paraId="2324D77F" w14:textId="77777777">
      <w:trPr>
        <w:gridAfter w:val="2"/>
        <w:wAfter w:w="720" w:type="dxa"/>
        <w:trHeight w:hRule="exact" w:val="680"/>
      </w:trPr>
      <w:tc>
        <w:tcPr>
          <w:tcW w:w="9368" w:type="dxa"/>
          <w:vAlign w:val="bottom"/>
        </w:tcPr>
        <w:p w14:paraId="649DD6CD" w14:textId="77777777" w:rsidR="00E70780" w:rsidRDefault="00E70780">
          <w:pPr>
            <w:pStyle w:val="LogoCaption"/>
          </w:pPr>
        </w:p>
      </w:tc>
      <w:tc>
        <w:tcPr>
          <w:tcW w:w="9368" w:type="dxa"/>
          <w:vAlign w:val="bottom"/>
        </w:tcPr>
        <w:p w14:paraId="16465483" w14:textId="77777777" w:rsidR="00E70780" w:rsidRDefault="00E70780">
          <w:pPr>
            <w:pStyle w:val="Header"/>
          </w:pPr>
        </w:p>
      </w:tc>
    </w:tr>
    <w:tr w:rsidR="00E70780" w14:paraId="3F3B2CAD" w14:textId="77777777">
      <w:trPr>
        <w:gridAfter w:val="2"/>
        <w:wAfter w:w="720" w:type="dxa"/>
        <w:trHeight w:hRule="exact" w:val="680"/>
      </w:trPr>
      <w:tc>
        <w:tcPr>
          <w:tcW w:w="9368" w:type="dxa"/>
          <w:vAlign w:val="bottom"/>
        </w:tcPr>
        <w:p w14:paraId="576BD590" w14:textId="77777777" w:rsidR="00E70780" w:rsidRDefault="00E70780">
          <w:pPr>
            <w:pStyle w:val="LogoCaption"/>
          </w:pPr>
        </w:p>
      </w:tc>
      <w:tc>
        <w:tcPr>
          <w:tcW w:w="9368" w:type="dxa"/>
          <w:vAlign w:val="bottom"/>
        </w:tcPr>
        <w:p w14:paraId="5EECD884" w14:textId="77777777" w:rsidR="00E70780" w:rsidRDefault="00E70780">
          <w:pPr>
            <w:pStyle w:val="Header"/>
          </w:pPr>
        </w:p>
      </w:tc>
    </w:tr>
    <w:tr w:rsidR="00E70780" w14:paraId="43EB47AA" w14:textId="77777777">
      <w:trPr>
        <w:gridAfter w:val="2"/>
        <w:wAfter w:w="720" w:type="dxa"/>
        <w:trHeight w:hRule="exact" w:val="680"/>
      </w:trPr>
      <w:tc>
        <w:tcPr>
          <w:tcW w:w="9368" w:type="dxa"/>
          <w:vAlign w:val="bottom"/>
        </w:tcPr>
        <w:p w14:paraId="5C2DB1D4" w14:textId="77777777" w:rsidR="00E70780" w:rsidRDefault="00E70780">
          <w:pPr>
            <w:pStyle w:val="LogoCaption"/>
          </w:pPr>
        </w:p>
      </w:tc>
      <w:tc>
        <w:tcPr>
          <w:tcW w:w="9368" w:type="dxa"/>
          <w:vAlign w:val="bottom"/>
        </w:tcPr>
        <w:p w14:paraId="600BE8B5" w14:textId="77777777" w:rsidR="00E70780" w:rsidRDefault="00E70780">
          <w:pPr>
            <w:pStyle w:val="Header"/>
          </w:pPr>
        </w:p>
      </w:tc>
    </w:tr>
    <w:tr w:rsidR="00E70780" w14:paraId="3071A3FF" w14:textId="77777777">
      <w:trPr>
        <w:gridAfter w:val="2"/>
        <w:wAfter w:w="720" w:type="dxa"/>
        <w:trHeight w:hRule="exact" w:val="680"/>
      </w:trPr>
      <w:tc>
        <w:tcPr>
          <w:tcW w:w="9368" w:type="dxa"/>
          <w:vAlign w:val="bottom"/>
        </w:tcPr>
        <w:p w14:paraId="34290B6B" w14:textId="77777777" w:rsidR="00E70780" w:rsidRDefault="00E70780">
          <w:pPr>
            <w:pStyle w:val="LogoCaption"/>
          </w:pPr>
        </w:p>
      </w:tc>
      <w:tc>
        <w:tcPr>
          <w:tcW w:w="9368" w:type="dxa"/>
          <w:vAlign w:val="bottom"/>
        </w:tcPr>
        <w:p w14:paraId="25A7C65D" w14:textId="77777777" w:rsidR="00E70780" w:rsidRDefault="00E70780">
          <w:pPr>
            <w:pStyle w:val="Header"/>
          </w:pPr>
        </w:p>
      </w:tc>
    </w:tr>
    <w:tr w:rsidR="00E70780" w14:paraId="18A0BC9A" w14:textId="77777777">
      <w:trPr>
        <w:gridAfter w:val="2"/>
        <w:wAfter w:w="720" w:type="dxa"/>
        <w:trHeight w:hRule="exact" w:val="680"/>
      </w:trPr>
      <w:tc>
        <w:tcPr>
          <w:tcW w:w="9368" w:type="dxa"/>
          <w:vAlign w:val="bottom"/>
        </w:tcPr>
        <w:p w14:paraId="12AD28AF" w14:textId="77777777" w:rsidR="00E70780" w:rsidRDefault="00E70780">
          <w:pPr>
            <w:pStyle w:val="LogoCaption"/>
          </w:pPr>
        </w:p>
      </w:tc>
      <w:tc>
        <w:tcPr>
          <w:tcW w:w="9368" w:type="dxa"/>
          <w:vAlign w:val="bottom"/>
        </w:tcPr>
        <w:p w14:paraId="17FE7A26" w14:textId="77777777" w:rsidR="00E70780" w:rsidRDefault="00E70780">
          <w:pPr>
            <w:pStyle w:val="Header"/>
          </w:pPr>
        </w:p>
      </w:tc>
    </w:tr>
    <w:tr w:rsidR="00E70780" w14:paraId="3B034E67" w14:textId="77777777">
      <w:trPr>
        <w:gridAfter w:val="2"/>
        <w:wAfter w:w="720" w:type="dxa"/>
        <w:trHeight w:hRule="exact" w:val="680"/>
      </w:trPr>
      <w:tc>
        <w:tcPr>
          <w:tcW w:w="9368" w:type="dxa"/>
          <w:vAlign w:val="bottom"/>
        </w:tcPr>
        <w:p w14:paraId="69702DA5" w14:textId="77777777" w:rsidR="00E70780" w:rsidRDefault="00E70780">
          <w:pPr>
            <w:pStyle w:val="LogoCaption"/>
          </w:pPr>
        </w:p>
      </w:tc>
      <w:tc>
        <w:tcPr>
          <w:tcW w:w="9368" w:type="dxa"/>
          <w:vAlign w:val="bottom"/>
        </w:tcPr>
        <w:p w14:paraId="0F93FAA5" w14:textId="77777777" w:rsidR="00E70780" w:rsidRDefault="00E70780">
          <w:pPr>
            <w:pStyle w:val="Header"/>
          </w:pPr>
        </w:p>
      </w:tc>
    </w:tr>
    <w:tr w:rsidR="00E70780" w14:paraId="6398B93E" w14:textId="77777777">
      <w:trPr>
        <w:gridAfter w:val="2"/>
        <w:wAfter w:w="720" w:type="dxa"/>
        <w:trHeight w:hRule="exact" w:val="680"/>
      </w:trPr>
      <w:tc>
        <w:tcPr>
          <w:tcW w:w="9368" w:type="dxa"/>
          <w:vAlign w:val="bottom"/>
        </w:tcPr>
        <w:p w14:paraId="08E3A3AE" w14:textId="77777777" w:rsidR="00E70780" w:rsidRDefault="00E70780">
          <w:pPr>
            <w:pStyle w:val="LogoCaption"/>
          </w:pPr>
        </w:p>
      </w:tc>
      <w:tc>
        <w:tcPr>
          <w:tcW w:w="9368" w:type="dxa"/>
          <w:vAlign w:val="bottom"/>
        </w:tcPr>
        <w:p w14:paraId="200B1105" w14:textId="77777777" w:rsidR="00E70780" w:rsidRDefault="00E70780">
          <w:pPr>
            <w:pStyle w:val="Header"/>
          </w:pPr>
        </w:p>
      </w:tc>
    </w:tr>
    <w:tr w:rsidR="00E70780" w14:paraId="717848BC" w14:textId="77777777">
      <w:trPr>
        <w:gridAfter w:val="2"/>
        <w:wAfter w:w="720" w:type="dxa"/>
        <w:trHeight w:hRule="exact" w:val="680"/>
      </w:trPr>
      <w:tc>
        <w:tcPr>
          <w:tcW w:w="9368" w:type="dxa"/>
          <w:vAlign w:val="bottom"/>
        </w:tcPr>
        <w:p w14:paraId="750763D9" w14:textId="77777777" w:rsidR="00E70780" w:rsidRDefault="00E70780">
          <w:pPr>
            <w:pStyle w:val="LogoCaption"/>
          </w:pPr>
        </w:p>
      </w:tc>
      <w:tc>
        <w:tcPr>
          <w:tcW w:w="9368" w:type="dxa"/>
          <w:vAlign w:val="bottom"/>
        </w:tcPr>
        <w:p w14:paraId="378E845A" w14:textId="77777777" w:rsidR="00E70780" w:rsidRDefault="00E70780">
          <w:pPr>
            <w:pStyle w:val="Header"/>
          </w:pPr>
        </w:p>
      </w:tc>
    </w:tr>
    <w:tr w:rsidR="00E70780" w14:paraId="138AF327" w14:textId="77777777">
      <w:trPr>
        <w:gridAfter w:val="2"/>
        <w:wAfter w:w="720" w:type="dxa"/>
        <w:trHeight w:hRule="exact" w:val="680"/>
      </w:trPr>
      <w:tc>
        <w:tcPr>
          <w:tcW w:w="9368" w:type="dxa"/>
          <w:vAlign w:val="bottom"/>
        </w:tcPr>
        <w:p w14:paraId="2E8B3E8C" w14:textId="77777777" w:rsidR="00E70780" w:rsidRDefault="00E70780">
          <w:pPr>
            <w:pStyle w:val="LogoCaption"/>
          </w:pPr>
        </w:p>
      </w:tc>
      <w:tc>
        <w:tcPr>
          <w:tcW w:w="9368" w:type="dxa"/>
          <w:vAlign w:val="bottom"/>
        </w:tcPr>
        <w:p w14:paraId="2EEB4A37" w14:textId="77777777" w:rsidR="00E70780" w:rsidRDefault="00E70780">
          <w:pPr>
            <w:pStyle w:val="Header"/>
          </w:pPr>
        </w:p>
      </w:tc>
    </w:tr>
    <w:tr w:rsidR="00E70780" w14:paraId="659E4AA7" w14:textId="77777777">
      <w:trPr>
        <w:gridAfter w:val="2"/>
        <w:wAfter w:w="720" w:type="dxa"/>
        <w:trHeight w:hRule="exact" w:val="680"/>
      </w:trPr>
      <w:tc>
        <w:tcPr>
          <w:tcW w:w="9368" w:type="dxa"/>
          <w:vAlign w:val="bottom"/>
        </w:tcPr>
        <w:p w14:paraId="549EEA78" w14:textId="77777777" w:rsidR="00E70780" w:rsidRDefault="00E70780">
          <w:pPr>
            <w:pStyle w:val="LogoCaption"/>
          </w:pPr>
        </w:p>
      </w:tc>
      <w:tc>
        <w:tcPr>
          <w:tcW w:w="9368" w:type="dxa"/>
          <w:vAlign w:val="bottom"/>
        </w:tcPr>
        <w:p w14:paraId="6F95EC7C" w14:textId="77777777" w:rsidR="00E70780" w:rsidRDefault="00E70780">
          <w:pPr>
            <w:pStyle w:val="Header"/>
          </w:pPr>
        </w:p>
      </w:tc>
    </w:tr>
    <w:tr w:rsidR="00E70780" w14:paraId="4589A9E6" w14:textId="77777777">
      <w:trPr>
        <w:gridAfter w:val="2"/>
        <w:wAfter w:w="720" w:type="dxa"/>
        <w:trHeight w:hRule="exact" w:val="680"/>
      </w:trPr>
      <w:tc>
        <w:tcPr>
          <w:tcW w:w="9368" w:type="dxa"/>
          <w:vAlign w:val="bottom"/>
        </w:tcPr>
        <w:p w14:paraId="04A2E162" w14:textId="77777777" w:rsidR="00E70780" w:rsidRDefault="00E70780">
          <w:pPr>
            <w:pStyle w:val="LogoCaption"/>
          </w:pPr>
        </w:p>
      </w:tc>
      <w:tc>
        <w:tcPr>
          <w:tcW w:w="9368" w:type="dxa"/>
          <w:vAlign w:val="bottom"/>
        </w:tcPr>
        <w:p w14:paraId="77AD119D" w14:textId="77777777" w:rsidR="00E70780" w:rsidRDefault="00E70780">
          <w:pPr>
            <w:pStyle w:val="Header"/>
          </w:pPr>
        </w:p>
      </w:tc>
    </w:tr>
    <w:tr w:rsidR="00E70780" w14:paraId="581796B3" w14:textId="77777777">
      <w:trPr>
        <w:gridAfter w:val="2"/>
        <w:wAfter w:w="720" w:type="dxa"/>
        <w:trHeight w:hRule="exact" w:val="680"/>
      </w:trPr>
      <w:tc>
        <w:tcPr>
          <w:tcW w:w="9368" w:type="dxa"/>
          <w:vAlign w:val="bottom"/>
        </w:tcPr>
        <w:p w14:paraId="4D47ABC1" w14:textId="77777777" w:rsidR="00E70780" w:rsidRDefault="00E70780">
          <w:pPr>
            <w:pStyle w:val="LogoCaption"/>
          </w:pPr>
        </w:p>
      </w:tc>
      <w:tc>
        <w:tcPr>
          <w:tcW w:w="9368" w:type="dxa"/>
          <w:vAlign w:val="bottom"/>
        </w:tcPr>
        <w:p w14:paraId="5194E4BA" w14:textId="77777777" w:rsidR="00E70780" w:rsidRDefault="00E70780">
          <w:pPr>
            <w:pStyle w:val="Header"/>
          </w:pPr>
        </w:p>
      </w:tc>
    </w:tr>
    <w:tr w:rsidR="00E70780" w14:paraId="079EDFCC" w14:textId="77777777">
      <w:trPr>
        <w:gridAfter w:val="2"/>
        <w:wAfter w:w="720" w:type="dxa"/>
        <w:trHeight w:hRule="exact" w:val="680"/>
      </w:trPr>
      <w:tc>
        <w:tcPr>
          <w:tcW w:w="9368" w:type="dxa"/>
          <w:vAlign w:val="bottom"/>
        </w:tcPr>
        <w:p w14:paraId="1BFD36C8" w14:textId="77777777" w:rsidR="00E70780" w:rsidRDefault="00E70780">
          <w:pPr>
            <w:pStyle w:val="LogoCaption"/>
          </w:pPr>
        </w:p>
      </w:tc>
      <w:tc>
        <w:tcPr>
          <w:tcW w:w="9368" w:type="dxa"/>
          <w:vAlign w:val="bottom"/>
        </w:tcPr>
        <w:p w14:paraId="5C2B63C2" w14:textId="77777777" w:rsidR="00E70780" w:rsidRDefault="00E70780">
          <w:pPr>
            <w:pStyle w:val="Header"/>
          </w:pPr>
        </w:p>
      </w:tc>
    </w:tr>
    <w:tr w:rsidR="00E70780" w14:paraId="2A9F3ACE" w14:textId="77777777">
      <w:trPr>
        <w:gridAfter w:val="2"/>
        <w:wAfter w:w="720" w:type="dxa"/>
        <w:trHeight w:hRule="exact" w:val="680"/>
      </w:trPr>
      <w:tc>
        <w:tcPr>
          <w:tcW w:w="9368" w:type="dxa"/>
          <w:vAlign w:val="bottom"/>
        </w:tcPr>
        <w:p w14:paraId="74FC522C" w14:textId="77777777" w:rsidR="00E70780" w:rsidRDefault="00E70780">
          <w:pPr>
            <w:pStyle w:val="LogoCaption"/>
          </w:pPr>
        </w:p>
      </w:tc>
      <w:tc>
        <w:tcPr>
          <w:tcW w:w="9368" w:type="dxa"/>
          <w:vAlign w:val="bottom"/>
        </w:tcPr>
        <w:p w14:paraId="0EE9639D" w14:textId="77777777" w:rsidR="00E70780" w:rsidRDefault="00E70780">
          <w:pPr>
            <w:pStyle w:val="Header"/>
          </w:pPr>
        </w:p>
      </w:tc>
    </w:tr>
    <w:tr w:rsidR="00E70780" w14:paraId="15E7644E" w14:textId="77777777">
      <w:trPr>
        <w:gridAfter w:val="2"/>
        <w:wAfter w:w="720" w:type="dxa"/>
        <w:trHeight w:hRule="exact" w:val="680"/>
      </w:trPr>
      <w:tc>
        <w:tcPr>
          <w:tcW w:w="9368" w:type="dxa"/>
          <w:vAlign w:val="bottom"/>
        </w:tcPr>
        <w:p w14:paraId="399FB03A" w14:textId="77777777" w:rsidR="00E70780" w:rsidRDefault="00E70780">
          <w:pPr>
            <w:pStyle w:val="LogoCaption"/>
          </w:pPr>
        </w:p>
      </w:tc>
      <w:tc>
        <w:tcPr>
          <w:tcW w:w="9368" w:type="dxa"/>
          <w:vAlign w:val="bottom"/>
        </w:tcPr>
        <w:p w14:paraId="3E386E2C" w14:textId="77777777" w:rsidR="00E70780" w:rsidRDefault="00E70780">
          <w:pPr>
            <w:pStyle w:val="Header"/>
          </w:pPr>
        </w:p>
      </w:tc>
    </w:tr>
    <w:tr w:rsidR="00E70780" w14:paraId="68B56130" w14:textId="77777777">
      <w:trPr>
        <w:gridAfter w:val="2"/>
        <w:wAfter w:w="720" w:type="dxa"/>
        <w:trHeight w:hRule="exact" w:val="680"/>
      </w:trPr>
      <w:tc>
        <w:tcPr>
          <w:tcW w:w="9368" w:type="dxa"/>
          <w:vAlign w:val="bottom"/>
        </w:tcPr>
        <w:p w14:paraId="68FFC166" w14:textId="77777777" w:rsidR="00E70780" w:rsidRDefault="00E70780">
          <w:pPr>
            <w:pStyle w:val="LogoCaption"/>
          </w:pPr>
        </w:p>
      </w:tc>
      <w:tc>
        <w:tcPr>
          <w:tcW w:w="9368" w:type="dxa"/>
          <w:vAlign w:val="bottom"/>
        </w:tcPr>
        <w:p w14:paraId="36AB67AE" w14:textId="77777777" w:rsidR="00E70780" w:rsidRDefault="00E70780">
          <w:pPr>
            <w:pStyle w:val="Header"/>
          </w:pPr>
        </w:p>
      </w:tc>
    </w:tr>
    <w:tr w:rsidR="00E70780" w14:paraId="4F975497" w14:textId="77777777">
      <w:trPr>
        <w:gridAfter w:val="2"/>
        <w:wAfter w:w="720" w:type="dxa"/>
        <w:trHeight w:hRule="exact" w:val="680"/>
      </w:trPr>
      <w:tc>
        <w:tcPr>
          <w:tcW w:w="9368" w:type="dxa"/>
          <w:vAlign w:val="bottom"/>
        </w:tcPr>
        <w:p w14:paraId="115E6C9F" w14:textId="77777777" w:rsidR="00E70780" w:rsidRDefault="00E70780">
          <w:pPr>
            <w:pStyle w:val="LogoCaption"/>
          </w:pPr>
        </w:p>
      </w:tc>
      <w:tc>
        <w:tcPr>
          <w:tcW w:w="9368" w:type="dxa"/>
          <w:vAlign w:val="bottom"/>
        </w:tcPr>
        <w:p w14:paraId="6E79BEBD" w14:textId="77777777" w:rsidR="00E70780" w:rsidRDefault="00E70780">
          <w:pPr>
            <w:pStyle w:val="Header"/>
          </w:pPr>
        </w:p>
      </w:tc>
    </w:tr>
    <w:tr w:rsidR="00E70780" w14:paraId="5C44984A" w14:textId="77777777">
      <w:trPr>
        <w:gridAfter w:val="2"/>
        <w:wAfter w:w="720" w:type="dxa"/>
        <w:trHeight w:hRule="exact" w:val="680"/>
      </w:trPr>
      <w:tc>
        <w:tcPr>
          <w:tcW w:w="9368" w:type="dxa"/>
          <w:vAlign w:val="bottom"/>
        </w:tcPr>
        <w:p w14:paraId="7B950F7A" w14:textId="77777777" w:rsidR="00E70780" w:rsidRDefault="00E70780">
          <w:pPr>
            <w:pStyle w:val="LogoCaption"/>
          </w:pPr>
        </w:p>
      </w:tc>
      <w:tc>
        <w:tcPr>
          <w:tcW w:w="9368" w:type="dxa"/>
          <w:vAlign w:val="bottom"/>
        </w:tcPr>
        <w:p w14:paraId="207FA75F" w14:textId="77777777" w:rsidR="00E70780" w:rsidRDefault="00E70780">
          <w:pPr>
            <w:pStyle w:val="Header"/>
          </w:pPr>
        </w:p>
      </w:tc>
    </w:tr>
    <w:tr w:rsidR="00E70780" w14:paraId="6065A33E" w14:textId="77777777">
      <w:trPr>
        <w:gridAfter w:val="2"/>
        <w:wAfter w:w="720" w:type="dxa"/>
        <w:trHeight w:hRule="exact" w:val="680"/>
      </w:trPr>
      <w:tc>
        <w:tcPr>
          <w:tcW w:w="9368" w:type="dxa"/>
          <w:vAlign w:val="bottom"/>
        </w:tcPr>
        <w:p w14:paraId="4E93323D" w14:textId="77777777" w:rsidR="00E70780" w:rsidRDefault="00E70780">
          <w:pPr>
            <w:pStyle w:val="LogoCaption"/>
          </w:pPr>
        </w:p>
      </w:tc>
      <w:tc>
        <w:tcPr>
          <w:tcW w:w="9368" w:type="dxa"/>
          <w:vAlign w:val="bottom"/>
        </w:tcPr>
        <w:p w14:paraId="7FFB2273" w14:textId="77777777" w:rsidR="00E70780" w:rsidRDefault="00E70780">
          <w:pPr>
            <w:pStyle w:val="Header"/>
          </w:pPr>
        </w:p>
      </w:tc>
    </w:tr>
    <w:tr w:rsidR="00E70780" w14:paraId="3EF9B564" w14:textId="77777777">
      <w:trPr>
        <w:gridAfter w:val="2"/>
        <w:wAfter w:w="720" w:type="dxa"/>
        <w:trHeight w:hRule="exact" w:val="680"/>
      </w:trPr>
      <w:tc>
        <w:tcPr>
          <w:tcW w:w="9368" w:type="dxa"/>
          <w:vAlign w:val="bottom"/>
        </w:tcPr>
        <w:p w14:paraId="363458F7" w14:textId="77777777" w:rsidR="00E70780" w:rsidRDefault="00E70780">
          <w:pPr>
            <w:pStyle w:val="LogoCaption"/>
          </w:pPr>
        </w:p>
      </w:tc>
      <w:tc>
        <w:tcPr>
          <w:tcW w:w="9368" w:type="dxa"/>
          <w:vAlign w:val="bottom"/>
        </w:tcPr>
        <w:p w14:paraId="1145D499" w14:textId="77777777" w:rsidR="00E70780" w:rsidRDefault="00E70780">
          <w:pPr>
            <w:pStyle w:val="Header"/>
          </w:pPr>
        </w:p>
      </w:tc>
    </w:tr>
    <w:tr w:rsidR="00E70780" w14:paraId="285A7919" w14:textId="77777777">
      <w:trPr>
        <w:gridAfter w:val="2"/>
        <w:wAfter w:w="720" w:type="dxa"/>
        <w:trHeight w:hRule="exact" w:val="680"/>
      </w:trPr>
      <w:tc>
        <w:tcPr>
          <w:tcW w:w="9368" w:type="dxa"/>
          <w:vAlign w:val="bottom"/>
        </w:tcPr>
        <w:p w14:paraId="0CB0A5EE" w14:textId="77777777" w:rsidR="00E70780" w:rsidRDefault="00E70780">
          <w:pPr>
            <w:pStyle w:val="LogoCaption"/>
          </w:pPr>
        </w:p>
      </w:tc>
      <w:tc>
        <w:tcPr>
          <w:tcW w:w="9368" w:type="dxa"/>
          <w:vAlign w:val="bottom"/>
        </w:tcPr>
        <w:p w14:paraId="6FDA64D0" w14:textId="77777777" w:rsidR="00E70780" w:rsidRDefault="00E70780">
          <w:pPr>
            <w:pStyle w:val="Header"/>
          </w:pPr>
        </w:p>
      </w:tc>
    </w:tr>
    <w:tr w:rsidR="00E70780" w14:paraId="0953CC2B" w14:textId="77777777">
      <w:trPr>
        <w:gridAfter w:val="2"/>
        <w:wAfter w:w="720" w:type="dxa"/>
        <w:trHeight w:hRule="exact" w:val="680"/>
      </w:trPr>
      <w:tc>
        <w:tcPr>
          <w:tcW w:w="9368" w:type="dxa"/>
          <w:vAlign w:val="bottom"/>
        </w:tcPr>
        <w:p w14:paraId="31E47F89" w14:textId="77777777" w:rsidR="00E70780" w:rsidRDefault="00E70780">
          <w:pPr>
            <w:pStyle w:val="LogoCaption"/>
          </w:pPr>
        </w:p>
      </w:tc>
      <w:tc>
        <w:tcPr>
          <w:tcW w:w="9368" w:type="dxa"/>
          <w:vAlign w:val="bottom"/>
        </w:tcPr>
        <w:p w14:paraId="25FD813D" w14:textId="77777777" w:rsidR="00E70780" w:rsidRDefault="00E70780">
          <w:pPr>
            <w:pStyle w:val="Header"/>
          </w:pPr>
        </w:p>
      </w:tc>
    </w:tr>
    <w:tr w:rsidR="00E70780" w14:paraId="7BE27A86" w14:textId="77777777">
      <w:trPr>
        <w:gridAfter w:val="2"/>
        <w:wAfter w:w="720" w:type="dxa"/>
        <w:trHeight w:hRule="exact" w:val="680"/>
      </w:trPr>
      <w:tc>
        <w:tcPr>
          <w:tcW w:w="9368" w:type="dxa"/>
          <w:vAlign w:val="bottom"/>
        </w:tcPr>
        <w:p w14:paraId="6ECC3A47" w14:textId="77777777" w:rsidR="00E70780" w:rsidRDefault="00E70780">
          <w:pPr>
            <w:pStyle w:val="LogoCaption"/>
          </w:pPr>
        </w:p>
      </w:tc>
      <w:tc>
        <w:tcPr>
          <w:tcW w:w="9368" w:type="dxa"/>
          <w:vAlign w:val="bottom"/>
        </w:tcPr>
        <w:p w14:paraId="2BE49986" w14:textId="77777777" w:rsidR="00E70780" w:rsidRDefault="00E70780">
          <w:pPr>
            <w:pStyle w:val="Header"/>
          </w:pPr>
        </w:p>
      </w:tc>
    </w:tr>
    <w:tr w:rsidR="00E70780" w14:paraId="4F38DC9B" w14:textId="77777777">
      <w:trPr>
        <w:gridAfter w:val="2"/>
        <w:wAfter w:w="720" w:type="dxa"/>
        <w:trHeight w:hRule="exact" w:val="680"/>
      </w:trPr>
      <w:tc>
        <w:tcPr>
          <w:tcW w:w="9368" w:type="dxa"/>
          <w:vAlign w:val="bottom"/>
        </w:tcPr>
        <w:p w14:paraId="3A836682" w14:textId="77777777" w:rsidR="00E70780" w:rsidRDefault="00E70780">
          <w:pPr>
            <w:pStyle w:val="LogoCaption"/>
          </w:pPr>
        </w:p>
      </w:tc>
      <w:tc>
        <w:tcPr>
          <w:tcW w:w="9368" w:type="dxa"/>
          <w:vAlign w:val="bottom"/>
        </w:tcPr>
        <w:p w14:paraId="5E005E92" w14:textId="77777777" w:rsidR="00E70780" w:rsidRDefault="00E70780">
          <w:pPr>
            <w:pStyle w:val="Header"/>
          </w:pPr>
        </w:p>
      </w:tc>
    </w:tr>
    <w:tr w:rsidR="00E70780" w14:paraId="7B6E8C6F" w14:textId="77777777">
      <w:trPr>
        <w:gridAfter w:val="2"/>
        <w:wAfter w:w="720" w:type="dxa"/>
        <w:trHeight w:hRule="exact" w:val="680"/>
      </w:trPr>
      <w:tc>
        <w:tcPr>
          <w:tcW w:w="9368" w:type="dxa"/>
          <w:vAlign w:val="bottom"/>
        </w:tcPr>
        <w:p w14:paraId="537410C8" w14:textId="77777777" w:rsidR="00E70780" w:rsidRDefault="00E70780">
          <w:pPr>
            <w:pStyle w:val="LogoCaption"/>
          </w:pPr>
        </w:p>
      </w:tc>
      <w:tc>
        <w:tcPr>
          <w:tcW w:w="9368" w:type="dxa"/>
          <w:vAlign w:val="bottom"/>
        </w:tcPr>
        <w:p w14:paraId="26B4A6C5" w14:textId="77777777" w:rsidR="00E70780" w:rsidRDefault="00E70780">
          <w:pPr>
            <w:pStyle w:val="Header"/>
          </w:pPr>
        </w:p>
      </w:tc>
    </w:tr>
    <w:tr w:rsidR="00E70780" w14:paraId="5863C528" w14:textId="77777777">
      <w:trPr>
        <w:gridAfter w:val="2"/>
        <w:wAfter w:w="720" w:type="dxa"/>
        <w:trHeight w:hRule="exact" w:val="680"/>
      </w:trPr>
      <w:tc>
        <w:tcPr>
          <w:tcW w:w="9368" w:type="dxa"/>
          <w:vAlign w:val="bottom"/>
        </w:tcPr>
        <w:p w14:paraId="5B0E795B" w14:textId="77777777" w:rsidR="00E70780" w:rsidRDefault="00E70780">
          <w:pPr>
            <w:pStyle w:val="LogoCaption"/>
          </w:pPr>
        </w:p>
      </w:tc>
      <w:tc>
        <w:tcPr>
          <w:tcW w:w="9368" w:type="dxa"/>
          <w:vAlign w:val="bottom"/>
        </w:tcPr>
        <w:p w14:paraId="55527BCA" w14:textId="77777777" w:rsidR="00E70780" w:rsidRDefault="00E70780">
          <w:pPr>
            <w:pStyle w:val="Header"/>
          </w:pPr>
        </w:p>
      </w:tc>
    </w:tr>
    <w:tr w:rsidR="00E70780" w14:paraId="1F25E22E" w14:textId="77777777">
      <w:trPr>
        <w:gridAfter w:val="2"/>
        <w:wAfter w:w="720" w:type="dxa"/>
        <w:trHeight w:hRule="exact" w:val="680"/>
      </w:trPr>
      <w:tc>
        <w:tcPr>
          <w:tcW w:w="9368" w:type="dxa"/>
          <w:vAlign w:val="bottom"/>
        </w:tcPr>
        <w:p w14:paraId="068F6208" w14:textId="77777777" w:rsidR="00E70780" w:rsidRDefault="00E70780">
          <w:pPr>
            <w:pStyle w:val="LogoCaption"/>
          </w:pPr>
        </w:p>
      </w:tc>
      <w:tc>
        <w:tcPr>
          <w:tcW w:w="9368" w:type="dxa"/>
          <w:vAlign w:val="bottom"/>
        </w:tcPr>
        <w:p w14:paraId="45B07FDC" w14:textId="77777777" w:rsidR="00E70780" w:rsidRDefault="00E70780">
          <w:pPr>
            <w:pStyle w:val="Header"/>
          </w:pPr>
        </w:p>
      </w:tc>
    </w:tr>
    <w:tr w:rsidR="00E70780" w14:paraId="47EEA91F" w14:textId="77777777">
      <w:trPr>
        <w:gridAfter w:val="2"/>
        <w:wAfter w:w="720" w:type="dxa"/>
        <w:trHeight w:hRule="exact" w:val="680"/>
      </w:trPr>
      <w:tc>
        <w:tcPr>
          <w:tcW w:w="9368" w:type="dxa"/>
          <w:vAlign w:val="bottom"/>
        </w:tcPr>
        <w:p w14:paraId="0B62CE97" w14:textId="77777777" w:rsidR="00E70780" w:rsidRDefault="00E70780">
          <w:pPr>
            <w:pStyle w:val="LogoCaption"/>
          </w:pPr>
        </w:p>
      </w:tc>
      <w:tc>
        <w:tcPr>
          <w:tcW w:w="9368" w:type="dxa"/>
          <w:vAlign w:val="bottom"/>
        </w:tcPr>
        <w:p w14:paraId="689C1C18" w14:textId="77777777" w:rsidR="00E70780" w:rsidRDefault="00E70780">
          <w:pPr>
            <w:pStyle w:val="Header"/>
          </w:pPr>
        </w:p>
      </w:tc>
    </w:tr>
    <w:tr w:rsidR="00E70780" w14:paraId="5E9B38FB" w14:textId="77777777">
      <w:trPr>
        <w:gridAfter w:val="2"/>
        <w:wAfter w:w="720" w:type="dxa"/>
        <w:trHeight w:hRule="exact" w:val="680"/>
      </w:trPr>
      <w:tc>
        <w:tcPr>
          <w:tcW w:w="9368" w:type="dxa"/>
          <w:vAlign w:val="bottom"/>
        </w:tcPr>
        <w:p w14:paraId="29DAF363" w14:textId="77777777" w:rsidR="00E70780" w:rsidRDefault="00E70780">
          <w:pPr>
            <w:pStyle w:val="LogoCaption"/>
          </w:pPr>
        </w:p>
      </w:tc>
      <w:tc>
        <w:tcPr>
          <w:tcW w:w="9368" w:type="dxa"/>
          <w:vAlign w:val="bottom"/>
        </w:tcPr>
        <w:p w14:paraId="4FB7F0BC" w14:textId="77777777" w:rsidR="00E70780" w:rsidRDefault="00E70780">
          <w:pPr>
            <w:pStyle w:val="Header"/>
          </w:pPr>
        </w:p>
      </w:tc>
    </w:tr>
    <w:tr w:rsidR="00E70780" w14:paraId="31AD89FD" w14:textId="77777777">
      <w:trPr>
        <w:gridAfter w:val="2"/>
        <w:wAfter w:w="720" w:type="dxa"/>
        <w:trHeight w:hRule="exact" w:val="680"/>
      </w:trPr>
      <w:tc>
        <w:tcPr>
          <w:tcW w:w="9368" w:type="dxa"/>
          <w:vAlign w:val="bottom"/>
        </w:tcPr>
        <w:p w14:paraId="03E5E97A" w14:textId="77777777" w:rsidR="00E70780" w:rsidRDefault="00E70780">
          <w:pPr>
            <w:pStyle w:val="LogoCaption"/>
          </w:pPr>
        </w:p>
      </w:tc>
      <w:tc>
        <w:tcPr>
          <w:tcW w:w="9368" w:type="dxa"/>
          <w:vAlign w:val="bottom"/>
        </w:tcPr>
        <w:p w14:paraId="263A9D34" w14:textId="77777777" w:rsidR="00E70780" w:rsidRDefault="00E70780">
          <w:pPr>
            <w:pStyle w:val="Header"/>
          </w:pPr>
        </w:p>
      </w:tc>
    </w:tr>
    <w:tr w:rsidR="00E70780" w14:paraId="4E3B4788" w14:textId="77777777">
      <w:trPr>
        <w:gridAfter w:val="2"/>
        <w:wAfter w:w="360" w:type="dxa"/>
        <w:trHeight w:hRule="exact" w:val="680"/>
      </w:trPr>
      <w:tc>
        <w:tcPr>
          <w:tcW w:w="9368" w:type="dxa"/>
          <w:vAlign w:val="bottom"/>
        </w:tcPr>
        <w:p w14:paraId="69938E4B" w14:textId="77777777" w:rsidR="00E70780" w:rsidRDefault="00E70780">
          <w:pPr>
            <w:pStyle w:val="LogoCaption"/>
          </w:pPr>
        </w:p>
      </w:tc>
      <w:tc>
        <w:tcPr>
          <w:tcW w:w="9368" w:type="dxa"/>
          <w:vAlign w:val="bottom"/>
        </w:tcPr>
        <w:p w14:paraId="5CC6B5DA" w14:textId="77777777" w:rsidR="00E70780" w:rsidRDefault="00E70780">
          <w:pPr>
            <w:pStyle w:val="Header"/>
          </w:pPr>
        </w:p>
      </w:tc>
    </w:tr>
    <w:tr w:rsidR="00E70780" w14:paraId="136DE5D6" w14:textId="77777777">
      <w:trPr>
        <w:gridAfter w:val="2"/>
        <w:wAfter w:w="720" w:type="dxa"/>
        <w:trHeight w:hRule="exact" w:val="680"/>
      </w:trPr>
      <w:tc>
        <w:tcPr>
          <w:tcW w:w="9368" w:type="dxa"/>
          <w:vAlign w:val="bottom"/>
        </w:tcPr>
        <w:p w14:paraId="5334165B" w14:textId="77777777" w:rsidR="00E70780" w:rsidRDefault="00E70780">
          <w:pPr>
            <w:pStyle w:val="LogoCaption"/>
          </w:pPr>
        </w:p>
      </w:tc>
      <w:tc>
        <w:tcPr>
          <w:tcW w:w="9368" w:type="dxa"/>
          <w:vAlign w:val="bottom"/>
        </w:tcPr>
        <w:p w14:paraId="104A74C2" w14:textId="77777777" w:rsidR="00E70780" w:rsidRDefault="00E70780">
          <w:pPr>
            <w:pStyle w:val="Header"/>
          </w:pPr>
        </w:p>
      </w:tc>
    </w:tr>
    <w:tr w:rsidR="00E70780" w14:paraId="24D0325E" w14:textId="77777777">
      <w:trPr>
        <w:gridAfter w:val="2"/>
        <w:wAfter w:w="720" w:type="dxa"/>
        <w:trHeight w:hRule="exact" w:val="680"/>
      </w:trPr>
      <w:tc>
        <w:tcPr>
          <w:tcW w:w="9368" w:type="dxa"/>
          <w:vAlign w:val="bottom"/>
        </w:tcPr>
        <w:p w14:paraId="7A16EE6C" w14:textId="77777777" w:rsidR="00E70780" w:rsidRDefault="00E70780">
          <w:pPr>
            <w:pStyle w:val="LogoCaption"/>
          </w:pPr>
        </w:p>
      </w:tc>
      <w:tc>
        <w:tcPr>
          <w:tcW w:w="9368" w:type="dxa"/>
          <w:vAlign w:val="bottom"/>
        </w:tcPr>
        <w:p w14:paraId="5CC5A177" w14:textId="77777777" w:rsidR="00E70780" w:rsidRDefault="00E70780">
          <w:pPr>
            <w:pStyle w:val="Header"/>
          </w:pPr>
        </w:p>
      </w:tc>
    </w:tr>
    <w:tr w:rsidR="00E70780" w14:paraId="708C78FB" w14:textId="77777777">
      <w:trPr>
        <w:gridAfter w:val="2"/>
        <w:wAfter w:w="720" w:type="dxa"/>
        <w:trHeight w:hRule="exact" w:val="680"/>
      </w:trPr>
      <w:tc>
        <w:tcPr>
          <w:tcW w:w="9368" w:type="dxa"/>
          <w:vAlign w:val="bottom"/>
        </w:tcPr>
        <w:p w14:paraId="6228F559" w14:textId="77777777" w:rsidR="00E70780" w:rsidRDefault="00E70780">
          <w:pPr>
            <w:pStyle w:val="LogoCaption"/>
          </w:pPr>
        </w:p>
      </w:tc>
      <w:tc>
        <w:tcPr>
          <w:tcW w:w="9368" w:type="dxa"/>
          <w:vAlign w:val="bottom"/>
        </w:tcPr>
        <w:p w14:paraId="58592FD2" w14:textId="77777777" w:rsidR="00E70780" w:rsidRDefault="00E70780">
          <w:pPr>
            <w:pStyle w:val="Header"/>
          </w:pPr>
        </w:p>
      </w:tc>
    </w:tr>
    <w:tr w:rsidR="00E70780" w14:paraId="0821E2DA" w14:textId="77777777">
      <w:trPr>
        <w:gridAfter w:val="2"/>
        <w:wAfter w:w="720" w:type="dxa"/>
        <w:trHeight w:hRule="exact" w:val="680"/>
      </w:trPr>
      <w:tc>
        <w:tcPr>
          <w:tcW w:w="9368" w:type="dxa"/>
          <w:vAlign w:val="bottom"/>
        </w:tcPr>
        <w:p w14:paraId="580A3263" w14:textId="77777777" w:rsidR="00E70780" w:rsidRDefault="00E70780">
          <w:pPr>
            <w:pStyle w:val="LogoCaption"/>
          </w:pPr>
        </w:p>
      </w:tc>
      <w:tc>
        <w:tcPr>
          <w:tcW w:w="9368" w:type="dxa"/>
          <w:vAlign w:val="bottom"/>
        </w:tcPr>
        <w:p w14:paraId="1A3BEDE3" w14:textId="77777777" w:rsidR="00E70780" w:rsidRDefault="00E70780">
          <w:pPr>
            <w:pStyle w:val="Header"/>
          </w:pPr>
        </w:p>
      </w:tc>
    </w:tr>
    <w:tr w:rsidR="00E70780" w14:paraId="00F478C6" w14:textId="77777777">
      <w:trPr>
        <w:gridAfter w:val="2"/>
        <w:wAfter w:w="720" w:type="dxa"/>
        <w:trHeight w:hRule="exact" w:val="680"/>
      </w:trPr>
      <w:tc>
        <w:tcPr>
          <w:tcW w:w="9368" w:type="dxa"/>
          <w:vAlign w:val="bottom"/>
        </w:tcPr>
        <w:p w14:paraId="17088051" w14:textId="77777777" w:rsidR="00E70780" w:rsidRDefault="00E70780">
          <w:pPr>
            <w:pStyle w:val="LogoCaption"/>
          </w:pPr>
        </w:p>
      </w:tc>
      <w:tc>
        <w:tcPr>
          <w:tcW w:w="9368" w:type="dxa"/>
          <w:vAlign w:val="bottom"/>
        </w:tcPr>
        <w:p w14:paraId="3C2F62F7" w14:textId="77777777" w:rsidR="00E70780" w:rsidRDefault="00E70780">
          <w:pPr>
            <w:pStyle w:val="Header"/>
          </w:pPr>
        </w:p>
      </w:tc>
    </w:tr>
    <w:tr w:rsidR="00E70780" w14:paraId="7278B028" w14:textId="77777777">
      <w:trPr>
        <w:gridAfter w:val="2"/>
        <w:wAfter w:w="720" w:type="dxa"/>
        <w:trHeight w:hRule="exact" w:val="680"/>
      </w:trPr>
      <w:tc>
        <w:tcPr>
          <w:tcW w:w="9368" w:type="dxa"/>
          <w:vAlign w:val="bottom"/>
        </w:tcPr>
        <w:p w14:paraId="3DC9EBA4" w14:textId="77777777" w:rsidR="00E70780" w:rsidRDefault="00E70780">
          <w:pPr>
            <w:pStyle w:val="LogoCaption"/>
          </w:pPr>
        </w:p>
      </w:tc>
      <w:tc>
        <w:tcPr>
          <w:tcW w:w="9368" w:type="dxa"/>
          <w:vAlign w:val="bottom"/>
        </w:tcPr>
        <w:p w14:paraId="0661D6C3" w14:textId="77777777" w:rsidR="00E70780" w:rsidRDefault="00E70780">
          <w:pPr>
            <w:pStyle w:val="Header"/>
          </w:pPr>
        </w:p>
      </w:tc>
    </w:tr>
    <w:tr w:rsidR="00E70780" w14:paraId="059B4700" w14:textId="77777777">
      <w:trPr>
        <w:gridAfter w:val="2"/>
        <w:wAfter w:w="720" w:type="dxa"/>
        <w:trHeight w:hRule="exact" w:val="680"/>
      </w:trPr>
      <w:tc>
        <w:tcPr>
          <w:tcW w:w="9368" w:type="dxa"/>
          <w:vAlign w:val="bottom"/>
        </w:tcPr>
        <w:p w14:paraId="1B0AED03" w14:textId="77777777" w:rsidR="00E70780" w:rsidRDefault="00E70780">
          <w:pPr>
            <w:pStyle w:val="LogoCaption"/>
          </w:pPr>
        </w:p>
      </w:tc>
      <w:tc>
        <w:tcPr>
          <w:tcW w:w="9368" w:type="dxa"/>
          <w:vAlign w:val="bottom"/>
        </w:tcPr>
        <w:p w14:paraId="0D3356F2" w14:textId="77777777" w:rsidR="00E70780" w:rsidRDefault="00E70780">
          <w:pPr>
            <w:pStyle w:val="Header"/>
          </w:pPr>
        </w:p>
      </w:tc>
    </w:tr>
    <w:tr w:rsidR="00E70780" w14:paraId="6C650633" w14:textId="77777777">
      <w:trPr>
        <w:gridAfter w:val="2"/>
        <w:wAfter w:w="720" w:type="dxa"/>
        <w:trHeight w:hRule="exact" w:val="680"/>
      </w:trPr>
      <w:tc>
        <w:tcPr>
          <w:tcW w:w="9368" w:type="dxa"/>
          <w:vAlign w:val="bottom"/>
        </w:tcPr>
        <w:p w14:paraId="30FF909C" w14:textId="77777777" w:rsidR="00E70780" w:rsidRDefault="00E70780">
          <w:pPr>
            <w:pStyle w:val="LogoCaption"/>
          </w:pPr>
        </w:p>
      </w:tc>
      <w:tc>
        <w:tcPr>
          <w:tcW w:w="9368" w:type="dxa"/>
          <w:vAlign w:val="bottom"/>
        </w:tcPr>
        <w:p w14:paraId="575B80B2" w14:textId="77777777" w:rsidR="00E70780" w:rsidRDefault="00E70780">
          <w:pPr>
            <w:pStyle w:val="Header"/>
          </w:pPr>
        </w:p>
      </w:tc>
    </w:tr>
    <w:tr w:rsidR="00E70780" w14:paraId="3C62A320" w14:textId="77777777">
      <w:trPr>
        <w:gridAfter w:val="2"/>
        <w:wAfter w:w="720" w:type="dxa"/>
        <w:trHeight w:hRule="exact" w:val="680"/>
      </w:trPr>
      <w:tc>
        <w:tcPr>
          <w:tcW w:w="9368" w:type="dxa"/>
          <w:vAlign w:val="bottom"/>
        </w:tcPr>
        <w:p w14:paraId="7AABD50D" w14:textId="77777777" w:rsidR="00E70780" w:rsidRDefault="00E70780">
          <w:pPr>
            <w:pStyle w:val="LogoCaption"/>
          </w:pPr>
        </w:p>
      </w:tc>
      <w:tc>
        <w:tcPr>
          <w:tcW w:w="9368" w:type="dxa"/>
          <w:vAlign w:val="bottom"/>
        </w:tcPr>
        <w:p w14:paraId="2D193DBF" w14:textId="77777777" w:rsidR="00E70780" w:rsidRDefault="00E70780">
          <w:pPr>
            <w:pStyle w:val="Header"/>
          </w:pPr>
        </w:p>
      </w:tc>
    </w:tr>
    <w:tr w:rsidR="00E70780" w14:paraId="2839792B" w14:textId="77777777">
      <w:trPr>
        <w:gridAfter w:val="2"/>
        <w:wAfter w:w="720" w:type="dxa"/>
        <w:trHeight w:hRule="exact" w:val="680"/>
      </w:trPr>
      <w:tc>
        <w:tcPr>
          <w:tcW w:w="9368" w:type="dxa"/>
          <w:vAlign w:val="bottom"/>
        </w:tcPr>
        <w:p w14:paraId="2F18DB31" w14:textId="77777777" w:rsidR="00E70780" w:rsidRDefault="00E70780">
          <w:pPr>
            <w:pStyle w:val="LogoCaption"/>
          </w:pPr>
        </w:p>
      </w:tc>
      <w:tc>
        <w:tcPr>
          <w:tcW w:w="9368" w:type="dxa"/>
          <w:vAlign w:val="bottom"/>
        </w:tcPr>
        <w:p w14:paraId="679DB519" w14:textId="77777777" w:rsidR="00E70780" w:rsidRDefault="00E70780">
          <w:pPr>
            <w:pStyle w:val="Header"/>
          </w:pPr>
        </w:p>
      </w:tc>
    </w:tr>
    <w:tr w:rsidR="00E70780" w14:paraId="7A5F01C3" w14:textId="77777777">
      <w:trPr>
        <w:gridAfter w:val="2"/>
        <w:wAfter w:w="720" w:type="dxa"/>
        <w:trHeight w:hRule="exact" w:val="680"/>
      </w:trPr>
      <w:tc>
        <w:tcPr>
          <w:tcW w:w="9368" w:type="dxa"/>
          <w:vAlign w:val="bottom"/>
        </w:tcPr>
        <w:p w14:paraId="3FEA2E7A" w14:textId="77777777" w:rsidR="00E70780" w:rsidRDefault="00E70780">
          <w:pPr>
            <w:pStyle w:val="LogoCaption"/>
          </w:pPr>
        </w:p>
      </w:tc>
      <w:tc>
        <w:tcPr>
          <w:tcW w:w="9368" w:type="dxa"/>
          <w:vAlign w:val="bottom"/>
        </w:tcPr>
        <w:p w14:paraId="1605DF95" w14:textId="77777777" w:rsidR="00E70780" w:rsidRDefault="00E70780">
          <w:pPr>
            <w:pStyle w:val="Header"/>
          </w:pPr>
        </w:p>
      </w:tc>
    </w:tr>
    <w:tr w:rsidR="00E70780" w14:paraId="76E590B3" w14:textId="77777777">
      <w:trPr>
        <w:gridAfter w:val="2"/>
        <w:wAfter w:w="720" w:type="dxa"/>
        <w:trHeight w:hRule="exact" w:val="680"/>
      </w:trPr>
      <w:tc>
        <w:tcPr>
          <w:tcW w:w="9368" w:type="dxa"/>
          <w:vAlign w:val="bottom"/>
        </w:tcPr>
        <w:p w14:paraId="29D37D3E" w14:textId="77777777" w:rsidR="00E70780" w:rsidRDefault="00E70780">
          <w:pPr>
            <w:pStyle w:val="LogoCaption"/>
          </w:pPr>
        </w:p>
      </w:tc>
      <w:tc>
        <w:tcPr>
          <w:tcW w:w="9368" w:type="dxa"/>
          <w:vAlign w:val="bottom"/>
        </w:tcPr>
        <w:p w14:paraId="3178807A" w14:textId="77777777" w:rsidR="00E70780" w:rsidRDefault="00E70780">
          <w:pPr>
            <w:pStyle w:val="Header"/>
          </w:pPr>
        </w:p>
      </w:tc>
    </w:tr>
    <w:tr w:rsidR="00E70780" w14:paraId="22B24F07" w14:textId="77777777">
      <w:trPr>
        <w:gridAfter w:val="2"/>
        <w:wAfter w:w="720" w:type="dxa"/>
        <w:trHeight w:hRule="exact" w:val="680"/>
      </w:trPr>
      <w:tc>
        <w:tcPr>
          <w:tcW w:w="9368" w:type="dxa"/>
          <w:vAlign w:val="bottom"/>
        </w:tcPr>
        <w:p w14:paraId="5FED0EB3" w14:textId="77777777" w:rsidR="00E70780" w:rsidRDefault="00E70780">
          <w:pPr>
            <w:pStyle w:val="LogoCaption"/>
          </w:pPr>
        </w:p>
      </w:tc>
      <w:tc>
        <w:tcPr>
          <w:tcW w:w="9368" w:type="dxa"/>
          <w:vAlign w:val="bottom"/>
        </w:tcPr>
        <w:p w14:paraId="2459C39E" w14:textId="77777777" w:rsidR="00E70780" w:rsidRDefault="00E70780">
          <w:pPr>
            <w:pStyle w:val="Header"/>
          </w:pPr>
        </w:p>
      </w:tc>
    </w:tr>
    <w:tr w:rsidR="00E70780" w14:paraId="480C21A1" w14:textId="77777777">
      <w:trPr>
        <w:gridAfter w:val="2"/>
        <w:wAfter w:w="720" w:type="dxa"/>
        <w:trHeight w:hRule="exact" w:val="680"/>
      </w:trPr>
      <w:tc>
        <w:tcPr>
          <w:tcW w:w="9368" w:type="dxa"/>
          <w:vAlign w:val="bottom"/>
        </w:tcPr>
        <w:p w14:paraId="2D8E9616" w14:textId="77777777" w:rsidR="00E70780" w:rsidRDefault="00E70780">
          <w:pPr>
            <w:pStyle w:val="LogoCaption"/>
          </w:pPr>
        </w:p>
      </w:tc>
      <w:tc>
        <w:tcPr>
          <w:tcW w:w="9368" w:type="dxa"/>
          <w:vAlign w:val="bottom"/>
        </w:tcPr>
        <w:p w14:paraId="52209BF7" w14:textId="77777777" w:rsidR="00E70780" w:rsidRDefault="00E70780">
          <w:pPr>
            <w:pStyle w:val="Header"/>
          </w:pPr>
        </w:p>
      </w:tc>
    </w:tr>
    <w:tr w:rsidR="00E70780" w14:paraId="740C6CD8" w14:textId="77777777">
      <w:trPr>
        <w:gridAfter w:val="2"/>
        <w:wAfter w:w="720" w:type="dxa"/>
        <w:trHeight w:hRule="exact" w:val="680"/>
      </w:trPr>
      <w:tc>
        <w:tcPr>
          <w:tcW w:w="9368" w:type="dxa"/>
          <w:vAlign w:val="bottom"/>
        </w:tcPr>
        <w:p w14:paraId="14730198" w14:textId="77777777" w:rsidR="00E70780" w:rsidRDefault="00E70780">
          <w:pPr>
            <w:pStyle w:val="LogoCaption"/>
          </w:pPr>
        </w:p>
      </w:tc>
      <w:tc>
        <w:tcPr>
          <w:tcW w:w="9368" w:type="dxa"/>
          <w:vAlign w:val="bottom"/>
        </w:tcPr>
        <w:p w14:paraId="1B10F179" w14:textId="77777777" w:rsidR="00E70780" w:rsidRDefault="00E70780">
          <w:pPr>
            <w:pStyle w:val="Header"/>
          </w:pPr>
        </w:p>
      </w:tc>
    </w:tr>
    <w:tr w:rsidR="00E70780" w14:paraId="67414BD2" w14:textId="77777777">
      <w:trPr>
        <w:gridAfter w:val="2"/>
        <w:wAfter w:w="720" w:type="dxa"/>
        <w:trHeight w:hRule="exact" w:val="680"/>
      </w:trPr>
      <w:tc>
        <w:tcPr>
          <w:tcW w:w="9368" w:type="dxa"/>
          <w:vAlign w:val="bottom"/>
        </w:tcPr>
        <w:p w14:paraId="1BB89C06" w14:textId="77777777" w:rsidR="00E70780" w:rsidRDefault="00E70780">
          <w:pPr>
            <w:pStyle w:val="LogoCaption"/>
          </w:pPr>
        </w:p>
      </w:tc>
      <w:tc>
        <w:tcPr>
          <w:tcW w:w="9368" w:type="dxa"/>
          <w:vAlign w:val="bottom"/>
        </w:tcPr>
        <w:p w14:paraId="144647E8" w14:textId="77777777" w:rsidR="00E70780" w:rsidRDefault="00E70780">
          <w:pPr>
            <w:pStyle w:val="Header"/>
          </w:pPr>
        </w:p>
      </w:tc>
    </w:tr>
    <w:tr w:rsidR="00E70780" w14:paraId="039301EE" w14:textId="77777777">
      <w:trPr>
        <w:gridAfter w:val="2"/>
        <w:wAfter w:w="720" w:type="dxa"/>
        <w:trHeight w:hRule="exact" w:val="680"/>
      </w:trPr>
      <w:tc>
        <w:tcPr>
          <w:tcW w:w="9368" w:type="dxa"/>
          <w:vAlign w:val="bottom"/>
        </w:tcPr>
        <w:p w14:paraId="4F06AE80" w14:textId="77777777" w:rsidR="00E70780" w:rsidRDefault="00E70780">
          <w:pPr>
            <w:pStyle w:val="LogoCaption"/>
          </w:pPr>
        </w:p>
      </w:tc>
      <w:tc>
        <w:tcPr>
          <w:tcW w:w="9368" w:type="dxa"/>
          <w:vAlign w:val="bottom"/>
        </w:tcPr>
        <w:p w14:paraId="4E613DF7" w14:textId="77777777" w:rsidR="00E70780" w:rsidRDefault="00E70780">
          <w:pPr>
            <w:pStyle w:val="Header"/>
          </w:pPr>
        </w:p>
      </w:tc>
    </w:tr>
    <w:tr w:rsidR="00E70780" w14:paraId="3B08FFE1" w14:textId="77777777">
      <w:trPr>
        <w:gridAfter w:val="2"/>
        <w:wAfter w:w="720" w:type="dxa"/>
        <w:trHeight w:hRule="exact" w:val="680"/>
      </w:trPr>
      <w:tc>
        <w:tcPr>
          <w:tcW w:w="9368" w:type="dxa"/>
          <w:vAlign w:val="bottom"/>
        </w:tcPr>
        <w:p w14:paraId="39BDA8BB" w14:textId="77777777" w:rsidR="00E70780" w:rsidRDefault="00E70780">
          <w:pPr>
            <w:pStyle w:val="LogoCaption"/>
          </w:pPr>
        </w:p>
      </w:tc>
      <w:tc>
        <w:tcPr>
          <w:tcW w:w="9368" w:type="dxa"/>
          <w:vAlign w:val="bottom"/>
        </w:tcPr>
        <w:p w14:paraId="3BFEDA49" w14:textId="77777777" w:rsidR="00E70780" w:rsidRDefault="00E70780">
          <w:pPr>
            <w:pStyle w:val="Header"/>
          </w:pPr>
        </w:p>
      </w:tc>
    </w:tr>
    <w:tr w:rsidR="00E70780" w14:paraId="6D58C2ED" w14:textId="77777777">
      <w:trPr>
        <w:gridAfter w:val="2"/>
        <w:wAfter w:w="720" w:type="dxa"/>
        <w:trHeight w:hRule="exact" w:val="680"/>
      </w:trPr>
      <w:tc>
        <w:tcPr>
          <w:tcW w:w="9368" w:type="dxa"/>
          <w:vAlign w:val="bottom"/>
        </w:tcPr>
        <w:p w14:paraId="634D4103" w14:textId="77777777" w:rsidR="00E70780" w:rsidRDefault="00E70780">
          <w:pPr>
            <w:pStyle w:val="LogoCaption"/>
          </w:pPr>
        </w:p>
      </w:tc>
      <w:tc>
        <w:tcPr>
          <w:tcW w:w="9368" w:type="dxa"/>
          <w:vAlign w:val="bottom"/>
        </w:tcPr>
        <w:p w14:paraId="25C40DF9" w14:textId="77777777" w:rsidR="00E70780" w:rsidRDefault="00E70780">
          <w:pPr>
            <w:pStyle w:val="Header"/>
          </w:pPr>
        </w:p>
      </w:tc>
    </w:tr>
    <w:tr w:rsidR="00E70780" w14:paraId="415F743B" w14:textId="77777777">
      <w:trPr>
        <w:gridAfter w:val="2"/>
        <w:wAfter w:w="720" w:type="dxa"/>
        <w:trHeight w:hRule="exact" w:val="680"/>
      </w:trPr>
      <w:tc>
        <w:tcPr>
          <w:tcW w:w="9368" w:type="dxa"/>
          <w:vAlign w:val="bottom"/>
        </w:tcPr>
        <w:p w14:paraId="013AE427" w14:textId="77777777" w:rsidR="00E70780" w:rsidRDefault="00E70780">
          <w:pPr>
            <w:pStyle w:val="LogoCaption"/>
          </w:pPr>
        </w:p>
      </w:tc>
      <w:tc>
        <w:tcPr>
          <w:tcW w:w="9368" w:type="dxa"/>
          <w:vAlign w:val="bottom"/>
        </w:tcPr>
        <w:p w14:paraId="4B4F6EEE" w14:textId="77777777" w:rsidR="00E70780" w:rsidRDefault="00E70780">
          <w:pPr>
            <w:pStyle w:val="Header"/>
          </w:pPr>
        </w:p>
      </w:tc>
    </w:tr>
    <w:tr w:rsidR="00E70780" w14:paraId="7AFDAFF3" w14:textId="77777777">
      <w:trPr>
        <w:gridAfter w:val="2"/>
        <w:wAfter w:w="720" w:type="dxa"/>
        <w:trHeight w:hRule="exact" w:val="680"/>
      </w:trPr>
      <w:tc>
        <w:tcPr>
          <w:tcW w:w="9368" w:type="dxa"/>
          <w:vAlign w:val="bottom"/>
        </w:tcPr>
        <w:p w14:paraId="05FAE396" w14:textId="77777777" w:rsidR="00E70780" w:rsidRDefault="00E70780">
          <w:pPr>
            <w:pStyle w:val="LogoCaption"/>
          </w:pPr>
        </w:p>
      </w:tc>
      <w:tc>
        <w:tcPr>
          <w:tcW w:w="9368" w:type="dxa"/>
          <w:vAlign w:val="bottom"/>
        </w:tcPr>
        <w:p w14:paraId="04F9B767" w14:textId="77777777" w:rsidR="00E70780" w:rsidRDefault="00E70780">
          <w:pPr>
            <w:pStyle w:val="Header"/>
          </w:pPr>
        </w:p>
      </w:tc>
    </w:tr>
    <w:tr w:rsidR="00E70780" w14:paraId="5B1599E2" w14:textId="77777777">
      <w:trPr>
        <w:gridAfter w:val="2"/>
        <w:wAfter w:w="720" w:type="dxa"/>
        <w:trHeight w:hRule="exact" w:val="680"/>
      </w:trPr>
      <w:tc>
        <w:tcPr>
          <w:tcW w:w="9368" w:type="dxa"/>
          <w:vAlign w:val="bottom"/>
        </w:tcPr>
        <w:p w14:paraId="7153ECB1" w14:textId="77777777" w:rsidR="00E70780" w:rsidRDefault="00E70780">
          <w:pPr>
            <w:pStyle w:val="LogoCaption"/>
          </w:pPr>
        </w:p>
      </w:tc>
      <w:tc>
        <w:tcPr>
          <w:tcW w:w="9368" w:type="dxa"/>
          <w:vAlign w:val="bottom"/>
        </w:tcPr>
        <w:p w14:paraId="3BAC4666" w14:textId="77777777" w:rsidR="00E70780" w:rsidRDefault="00E70780">
          <w:pPr>
            <w:pStyle w:val="Header"/>
          </w:pPr>
        </w:p>
      </w:tc>
    </w:tr>
    <w:tr w:rsidR="00E70780" w14:paraId="2B509068" w14:textId="77777777">
      <w:trPr>
        <w:gridAfter w:val="2"/>
        <w:wAfter w:w="720" w:type="dxa"/>
        <w:trHeight w:hRule="exact" w:val="680"/>
      </w:trPr>
      <w:tc>
        <w:tcPr>
          <w:tcW w:w="9368" w:type="dxa"/>
          <w:vAlign w:val="bottom"/>
        </w:tcPr>
        <w:p w14:paraId="66BD6358" w14:textId="77777777" w:rsidR="00E70780" w:rsidRDefault="00E70780">
          <w:pPr>
            <w:pStyle w:val="LogoCaption"/>
          </w:pPr>
        </w:p>
      </w:tc>
      <w:tc>
        <w:tcPr>
          <w:tcW w:w="9368" w:type="dxa"/>
          <w:vAlign w:val="bottom"/>
        </w:tcPr>
        <w:p w14:paraId="0A99048F" w14:textId="77777777" w:rsidR="00E70780" w:rsidRDefault="00E70780">
          <w:pPr>
            <w:pStyle w:val="Header"/>
          </w:pPr>
        </w:p>
      </w:tc>
    </w:tr>
    <w:tr w:rsidR="00E70780" w14:paraId="0B5B5126" w14:textId="77777777">
      <w:trPr>
        <w:gridAfter w:val="2"/>
        <w:wAfter w:w="720" w:type="dxa"/>
        <w:trHeight w:hRule="exact" w:val="680"/>
      </w:trPr>
      <w:tc>
        <w:tcPr>
          <w:tcW w:w="9368" w:type="dxa"/>
          <w:vAlign w:val="bottom"/>
        </w:tcPr>
        <w:p w14:paraId="4CC0B0EF" w14:textId="77777777" w:rsidR="00E70780" w:rsidRDefault="00E70780">
          <w:pPr>
            <w:pStyle w:val="LogoCaption"/>
          </w:pPr>
        </w:p>
      </w:tc>
      <w:tc>
        <w:tcPr>
          <w:tcW w:w="9368" w:type="dxa"/>
          <w:vAlign w:val="bottom"/>
        </w:tcPr>
        <w:p w14:paraId="1750A1C9" w14:textId="77777777" w:rsidR="00E70780" w:rsidRDefault="00E70780">
          <w:pPr>
            <w:pStyle w:val="Header"/>
          </w:pPr>
        </w:p>
      </w:tc>
    </w:tr>
    <w:tr w:rsidR="00E70780" w14:paraId="274CE58B" w14:textId="77777777">
      <w:trPr>
        <w:gridAfter w:val="2"/>
        <w:wAfter w:w="720" w:type="dxa"/>
        <w:trHeight w:hRule="exact" w:val="680"/>
      </w:trPr>
      <w:tc>
        <w:tcPr>
          <w:tcW w:w="9368" w:type="dxa"/>
          <w:vAlign w:val="bottom"/>
        </w:tcPr>
        <w:p w14:paraId="4944C9F7" w14:textId="77777777" w:rsidR="00E70780" w:rsidRDefault="00E70780">
          <w:pPr>
            <w:pStyle w:val="LogoCaption"/>
          </w:pPr>
        </w:p>
      </w:tc>
      <w:tc>
        <w:tcPr>
          <w:tcW w:w="9368" w:type="dxa"/>
          <w:vAlign w:val="bottom"/>
        </w:tcPr>
        <w:p w14:paraId="6F04D42E" w14:textId="77777777" w:rsidR="00E70780" w:rsidRDefault="00E70780">
          <w:pPr>
            <w:pStyle w:val="Header"/>
          </w:pPr>
        </w:p>
      </w:tc>
    </w:tr>
    <w:tr w:rsidR="00E70780" w14:paraId="69A552D3" w14:textId="77777777">
      <w:trPr>
        <w:gridAfter w:val="2"/>
        <w:wAfter w:w="720" w:type="dxa"/>
        <w:trHeight w:hRule="exact" w:val="680"/>
      </w:trPr>
      <w:tc>
        <w:tcPr>
          <w:tcW w:w="9368" w:type="dxa"/>
          <w:vAlign w:val="bottom"/>
        </w:tcPr>
        <w:p w14:paraId="4C0ED0A6" w14:textId="77777777" w:rsidR="00E70780" w:rsidRDefault="00E70780">
          <w:pPr>
            <w:pStyle w:val="LogoCaption"/>
          </w:pPr>
        </w:p>
      </w:tc>
      <w:tc>
        <w:tcPr>
          <w:tcW w:w="9368" w:type="dxa"/>
          <w:vAlign w:val="bottom"/>
        </w:tcPr>
        <w:p w14:paraId="6F675142" w14:textId="77777777" w:rsidR="00E70780" w:rsidRDefault="00E70780">
          <w:pPr>
            <w:pStyle w:val="Header"/>
          </w:pPr>
        </w:p>
      </w:tc>
    </w:tr>
    <w:tr w:rsidR="00E70780" w14:paraId="55930FD9" w14:textId="77777777">
      <w:trPr>
        <w:gridAfter w:val="2"/>
        <w:wAfter w:w="720" w:type="dxa"/>
        <w:trHeight w:hRule="exact" w:val="680"/>
      </w:trPr>
      <w:tc>
        <w:tcPr>
          <w:tcW w:w="9368" w:type="dxa"/>
          <w:vAlign w:val="bottom"/>
        </w:tcPr>
        <w:p w14:paraId="0667609E" w14:textId="77777777" w:rsidR="00E70780" w:rsidRDefault="00E70780">
          <w:pPr>
            <w:pStyle w:val="LogoCaption"/>
          </w:pPr>
        </w:p>
      </w:tc>
      <w:tc>
        <w:tcPr>
          <w:tcW w:w="9368" w:type="dxa"/>
          <w:vAlign w:val="bottom"/>
        </w:tcPr>
        <w:p w14:paraId="46F23975" w14:textId="77777777" w:rsidR="00E70780" w:rsidRDefault="00E70780">
          <w:pPr>
            <w:pStyle w:val="Header"/>
          </w:pPr>
        </w:p>
      </w:tc>
    </w:tr>
    <w:tr w:rsidR="00E70780" w14:paraId="00021C0C" w14:textId="77777777">
      <w:trPr>
        <w:gridAfter w:val="2"/>
        <w:wAfter w:w="720" w:type="dxa"/>
        <w:trHeight w:hRule="exact" w:val="680"/>
      </w:trPr>
      <w:tc>
        <w:tcPr>
          <w:tcW w:w="9368" w:type="dxa"/>
          <w:vAlign w:val="bottom"/>
        </w:tcPr>
        <w:p w14:paraId="05D3E994" w14:textId="77777777" w:rsidR="00E70780" w:rsidRDefault="00E70780">
          <w:pPr>
            <w:pStyle w:val="LogoCaption"/>
          </w:pPr>
        </w:p>
      </w:tc>
      <w:tc>
        <w:tcPr>
          <w:tcW w:w="9368" w:type="dxa"/>
          <w:vAlign w:val="bottom"/>
        </w:tcPr>
        <w:p w14:paraId="2DB47BE7" w14:textId="77777777" w:rsidR="00E70780" w:rsidRDefault="00E70780">
          <w:pPr>
            <w:pStyle w:val="Header"/>
          </w:pPr>
        </w:p>
      </w:tc>
    </w:tr>
    <w:tr w:rsidR="00E70780" w14:paraId="36C4CE55" w14:textId="77777777">
      <w:trPr>
        <w:gridAfter w:val="2"/>
        <w:wAfter w:w="720" w:type="dxa"/>
        <w:trHeight w:hRule="exact" w:val="680"/>
      </w:trPr>
      <w:tc>
        <w:tcPr>
          <w:tcW w:w="9368" w:type="dxa"/>
          <w:vAlign w:val="bottom"/>
        </w:tcPr>
        <w:p w14:paraId="6BFAA4A4" w14:textId="77777777" w:rsidR="00E70780" w:rsidRDefault="00E70780">
          <w:pPr>
            <w:pStyle w:val="LogoCaption"/>
          </w:pPr>
        </w:p>
      </w:tc>
      <w:tc>
        <w:tcPr>
          <w:tcW w:w="9368" w:type="dxa"/>
          <w:vAlign w:val="bottom"/>
        </w:tcPr>
        <w:p w14:paraId="098B0ED6" w14:textId="77777777" w:rsidR="00E70780" w:rsidRDefault="00E70780">
          <w:pPr>
            <w:pStyle w:val="Header"/>
          </w:pPr>
        </w:p>
      </w:tc>
    </w:tr>
    <w:tr w:rsidR="00E70780" w14:paraId="4B2B60D1" w14:textId="77777777">
      <w:trPr>
        <w:gridAfter w:val="2"/>
        <w:wAfter w:w="720" w:type="dxa"/>
        <w:trHeight w:hRule="exact" w:val="680"/>
      </w:trPr>
      <w:tc>
        <w:tcPr>
          <w:tcW w:w="9368" w:type="dxa"/>
          <w:vAlign w:val="bottom"/>
        </w:tcPr>
        <w:p w14:paraId="372C5B43" w14:textId="77777777" w:rsidR="00E70780" w:rsidRDefault="00E70780">
          <w:pPr>
            <w:pStyle w:val="LogoCaption"/>
          </w:pPr>
        </w:p>
      </w:tc>
      <w:tc>
        <w:tcPr>
          <w:tcW w:w="9368" w:type="dxa"/>
          <w:vAlign w:val="bottom"/>
        </w:tcPr>
        <w:p w14:paraId="3BB5DEA6" w14:textId="77777777" w:rsidR="00E70780" w:rsidRDefault="00E70780">
          <w:pPr>
            <w:pStyle w:val="Header"/>
          </w:pPr>
        </w:p>
      </w:tc>
    </w:tr>
    <w:tr w:rsidR="00E70780" w14:paraId="4950D626" w14:textId="77777777">
      <w:trPr>
        <w:gridAfter w:val="2"/>
        <w:wAfter w:w="720" w:type="dxa"/>
        <w:trHeight w:hRule="exact" w:val="680"/>
      </w:trPr>
      <w:tc>
        <w:tcPr>
          <w:tcW w:w="9368" w:type="dxa"/>
          <w:vAlign w:val="bottom"/>
        </w:tcPr>
        <w:p w14:paraId="5A2E1BF3" w14:textId="77777777" w:rsidR="00E70780" w:rsidRDefault="00E70780">
          <w:pPr>
            <w:pStyle w:val="LogoCaption"/>
          </w:pPr>
        </w:p>
      </w:tc>
      <w:tc>
        <w:tcPr>
          <w:tcW w:w="9368" w:type="dxa"/>
          <w:vAlign w:val="bottom"/>
        </w:tcPr>
        <w:p w14:paraId="35F313F1" w14:textId="77777777" w:rsidR="00E70780" w:rsidRDefault="00E70780">
          <w:pPr>
            <w:pStyle w:val="Header"/>
          </w:pPr>
        </w:p>
      </w:tc>
    </w:tr>
    <w:tr w:rsidR="00E70780" w14:paraId="04213D41" w14:textId="77777777">
      <w:trPr>
        <w:gridAfter w:val="2"/>
        <w:wAfter w:w="720" w:type="dxa"/>
        <w:trHeight w:hRule="exact" w:val="680"/>
      </w:trPr>
      <w:tc>
        <w:tcPr>
          <w:tcW w:w="9368" w:type="dxa"/>
          <w:vAlign w:val="bottom"/>
        </w:tcPr>
        <w:p w14:paraId="3D34423A" w14:textId="77777777" w:rsidR="00E70780" w:rsidRDefault="00E70780">
          <w:pPr>
            <w:pStyle w:val="LogoCaption"/>
          </w:pPr>
        </w:p>
      </w:tc>
      <w:tc>
        <w:tcPr>
          <w:tcW w:w="9368" w:type="dxa"/>
          <w:vAlign w:val="bottom"/>
        </w:tcPr>
        <w:p w14:paraId="18DD7D6B" w14:textId="77777777" w:rsidR="00E70780" w:rsidRDefault="00E70780">
          <w:pPr>
            <w:pStyle w:val="Header"/>
          </w:pPr>
        </w:p>
      </w:tc>
    </w:tr>
    <w:tr w:rsidR="00E70780" w14:paraId="60736F05" w14:textId="77777777">
      <w:trPr>
        <w:gridAfter w:val="2"/>
        <w:wAfter w:w="720" w:type="dxa"/>
        <w:trHeight w:hRule="exact" w:val="680"/>
      </w:trPr>
      <w:tc>
        <w:tcPr>
          <w:tcW w:w="9368" w:type="dxa"/>
          <w:vAlign w:val="bottom"/>
        </w:tcPr>
        <w:p w14:paraId="0A378FC1" w14:textId="77777777" w:rsidR="00E70780" w:rsidRDefault="00E70780">
          <w:pPr>
            <w:pStyle w:val="LogoCaption"/>
          </w:pPr>
        </w:p>
      </w:tc>
      <w:tc>
        <w:tcPr>
          <w:tcW w:w="9368" w:type="dxa"/>
          <w:vAlign w:val="bottom"/>
        </w:tcPr>
        <w:p w14:paraId="109287E1" w14:textId="77777777" w:rsidR="00E70780" w:rsidRDefault="00E70780">
          <w:pPr>
            <w:pStyle w:val="Header"/>
          </w:pPr>
        </w:p>
      </w:tc>
    </w:tr>
    <w:tr w:rsidR="00E70780" w14:paraId="33806F36" w14:textId="77777777">
      <w:trPr>
        <w:gridAfter w:val="2"/>
        <w:wAfter w:w="720" w:type="dxa"/>
        <w:trHeight w:hRule="exact" w:val="680"/>
      </w:trPr>
      <w:tc>
        <w:tcPr>
          <w:tcW w:w="9368" w:type="dxa"/>
          <w:vAlign w:val="bottom"/>
        </w:tcPr>
        <w:p w14:paraId="4776FA11" w14:textId="77777777" w:rsidR="00E70780" w:rsidRDefault="00E70780">
          <w:pPr>
            <w:pStyle w:val="LogoCaption"/>
          </w:pPr>
        </w:p>
      </w:tc>
      <w:tc>
        <w:tcPr>
          <w:tcW w:w="9368" w:type="dxa"/>
          <w:vAlign w:val="bottom"/>
        </w:tcPr>
        <w:p w14:paraId="3A64438E" w14:textId="77777777" w:rsidR="00E70780" w:rsidRDefault="00E70780">
          <w:pPr>
            <w:pStyle w:val="Header"/>
          </w:pPr>
        </w:p>
      </w:tc>
    </w:tr>
    <w:tr w:rsidR="00E70780" w14:paraId="7DF134C9" w14:textId="77777777">
      <w:trPr>
        <w:gridAfter w:val="2"/>
        <w:wAfter w:w="720" w:type="dxa"/>
        <w:trHeight w:hRule="exact" w:val="680"/>
      </w:trPr>
      <w:tc>
        <w:tcPr>
          <w:tcW w:w="9368" w:type="dxa"/>
          <w:vAlign w:val="bottom"/>
        </w:tcPr>
        <w:p w14:paraId="61372F2D" w14:textId="77777777" w:rsidR="00E70780" w:rsidRDefault="00E70780">
          <w:pPr>
            <w:pStyle w:val="LogoCaption"/>
          </w:pPr>
        </w:p>
      </w:tc>
      <w:tc>
        <w:tcPr>
          <w:tcW w:w="9368" w:type="dxa"/>
          <w:vAlign w:val="bottom"/>
        </w:tcPr>
        <w:p w14:paraId="1D19B2E8" w14:textId="77777777" w:rsidR="00E70780" w:rsidRDefault="00E70780">
          <w:pPr>
            <w:pStyle w:val="Header"/>
          </w:pPr>
        </w:p>
      </w:tc>
    </w:tr>
    <w:tr w:rsidR="00E70780" w14:paraId="5EE007E4" w14:textId="77777777">
      <w:trPr>
        <w:gridAfter w:val="2"/>
        <w:wAfter w:w="720" w:type="dxa"/>
        <w:trHeight w:hRule="exact" w:val="680"/>
      </w:trPr>
      <w:tc>
        <w:tcPr>
          <w:tcW w:w="9368" w:type="dxa"/>
          <w:vAlign w:val="bottom"/>
        </w:tcPr>
        <w:p w14:paraId="2983004D" w14:textId="77777777" w:rsidR="00E70780" w:rsidRDefault="00E70780">
          <w:pPr>
            <w:pStyle w:val="LogoCaption"/>
          </w:pPr>
        </w:p>
      </w:tc>
      <w:tc>
        <w:tcPr>
          <w:tcW w:w="9368" w:type="dxa"/>
          <w:vAlign w:val="bottom"/>
        </w:tcPr>
        <w:p w14:paraId="21AF586D" w14:textId="77777777" w:rsidR="00E70780" w:rsidRDefault="00E70780">
          <w:pPr>
            <w:pStyle w:val="Header"/>
          </w:pPr>
        </w:p>
      </w:tc>
    </w:tr>
    <w:tr w:rsidR="00E70780" w14:paraId="242D9B6D" w14:textId="77777777">
      <w:trPr>
        <w:gridAfter w:val="2"/>
        <w:wAfter w:w="720" w:type="dxa"/>
        <w:trHeight w:hRule="exact" w:val="680"/>
      </w:trPr>
      <w:tc>
        <w:tcPr>
          <w:tcW w:w="9368" w:type="dxa"/>
          <w:vAlign w:val="bottom"/>
        </w:tcPr>
        <w:p w14:paraId="539B9BCE" w14:textId="77777777" w:rsidR="00E70780" w:rsidRDefault="00E70780">
          <w:pPr>
            <w:pStyle w:val="LogoCaption"/>
          </w:pPr>
        </w:p>
      </w:tc>
      <w:tc>
        <w:tcPr>
          <w:tcW w:w="9368" w:type="dxa"/>
          <w:vAlign w:val="bottom"/>
        </w:tcPr>
        <w:p w14:paraId="13B50FD8" w14:textId="77777777" w:rsidR="00E70780" w:rsidRDefault="00E70780">
          <w:pPr>
            <w:pStyle w:val="Header"/>
          </w:pPr>
        </w:p>
      </w:tc>
    </w:tr>
    <w:tr w:rsidR="00E70780" w14:paraId="63D1E128" w14:textId="77777777">
      <w:trPr>
        <w:gridAfter w:val="2"/>
        <w:wAfter w:w="720" w:type="dxa"/>
        <w:trHeight w:hRule="exact" w:val="680"/>
      </w:trPr>
      <w:tc>
        <w:tcPr>
          <w:tcW w:w="9368" w:type="dxa"/>
          <w:vAlign w:val="bottom"/>
        </w:tcPr>
        <w:p w14:paraId="04B062CB" w14:textId="77777777" w:rsidR="00E70780" w:rsidRDefault="00E70780">
          <w:pPr>
            <w:pStyle w:val="LogoCaption"/>
          </w:pPr>
        </w:p>
      </w:tc>
      <w:tc>
        <w:tcPr>
          <w:tcW w:w="9368" w:type="dxa"/>
          <w:vAlign w:val="bottom"/>
        </w:tcPr>
        <w:p w14:paraId="7DCAB014" w14:textId="77777777" w:rsidR="00E70780" w:rsidRDefault="00E70780">
          <w:pPr>
            <w:pStyle w:val="Header"/>
          </w:pPr>
        </w:p>
      </w:tc>
    </w:tr>
    <w:tr w:rsidR="00E70780" w14:paraId="5654D237" w14:textId="77777777">
      <w:trPr>
        <w:gridAfter w:val="2"/>
        <w:wAfter w:w="360" w:type="dxa"/>
        <w:trHeight w:hRule="exact" w:val="680"/>
      </w:trPr>
      <w:tc>
        <w:tcPr>
          <w:tcW w:w="9368" w:type="dxa"/>
          <w:vAlign w:val="bottom"/>
        </w:tcPr>
        <w:p w14:paraId="05B798F9" w14:textId="77777777" w:rsidR="00E70780" w:rsidRDefault="00E70780">
          <w:pPr>
            <w:pStyle w:val="LogoCaption"/>
          </w:pPr>
        </w:p>
      </w:tc>
      <w:tc>
        <w:tcPr>
          <w:tcW w:w="9368" w:type="dxa"/>
          <w:vAlign w:val="bottom"/>
        </w:tcPr>
        <w:p w14:paraId="6F7428F9" w14:textId="77777777" w:rsidR="00E70780" w:rsidRDefault="00E70780">
          <w:pPr>
            <w:pStyle w:val="Header"/>
          </w:pPr>
        </w:p>
      </w:tc>
    </w:tr>
    <w:tr w:rsidR="00E70780" w14:paraId="2107F75B" w14:textId="77777777">
      <w:trPr>
        <w:gridAfter w:val="2"/>
        <w:wAfter w:w="720" w:type="dxa"/>
        <w:trHeight w:hRule="exact" w:val="680"/>
      </w:trPr>
      <w:tc>
        <w:tcPr>
          <w:tcW w:w="9368" w:type="dxa"/>
          <w:vAlign w:val="bottom"/>
        </w:tcPr>
        <w:p w14:paraId="0F116844" w14:textId="77777777" w:rsidR="00E70780" w:rsidRDefault="00E70780">
          <w:pPr>
            <w:pStyle w:val="LogoCaption"/>
          </w:pPr>
        </w:p>
      </w:tc>
      <w:tc>
        <w:tcPr>
          <w:tcW w:w="9368" w:type="dxa"/>
          <w:vAlign w:val="bottom"/>
        </w:tcPr>
        <w:p w14:paraId="29D9BBD7" w14:textId="77777777" w:rsidR="00E70780" w:rsidRDefault="00E70780">
          <w:pPr>
            <w:pStyle w:val="Header"/>
          </w:pPr>
        </w:p>
      </w:tc>
    </w:tr>
    <w:tr w:rsidR="00E70780" w14:paraId="35603660" w14:textId="77777777">
      <w:trPr>
        <w:gridAfter w:val="2"/>
        <w:wAfter w:w="720" w:type="dxa"/>
        <w:trHeight w:hRule="exact" w:val="680"/>
      </w:trPr>
      <w:tc>
        <w:tcPr>
          <w:tcW w:w="9368" w:type="dxa"/>
          <w:vAlign w:val="bottom"/>
        </w:tcPr>
        <w:p w14:paraId="49A92624" w14:textId="77777777" w:rsidR="00E70780" w:rsidRDefault="00E70780">
          <w:pPr>
            <w:pStyle w:val="LogoCaption"/>
          </w:pPr>
        </w:p>
      </w:tc>
      <w:tc>
        <w:tcPr>
          <w:tcW w:w="9368" w:type="dxa"/>
          <w:vAlign w:val="bottom"/>
        </w:tcPr>
        <w:p w14:paraId="792902E0" w14:textId="77777777" w:rsidR="00E70780" w:rsidRDefault="00E70780">
          <w:pPr>
            <w:pStyle w:val="Header"/>
          </w:pPr>
        </w:p>
      </w:tc>
    </w:tr>
    <w:tr w:rsidR="00E70780" w14:paraId="31B9AC1C" w14:textId="77777777">
      <w:trPr>
        <w:gridAfter w:val="2"/>
        <w:wAfter w:w="720" w:type="dxa"/>
        <w:trHeight w:hRule="exact" w:val="680"/>
      </w:trPr>
      <w:tc>
        <w:tcPr>
          <w:tcW w:w="9368" w:type="dxa"/>
          <w:vAlign w:val="bottom"/>
        </w:tcPr>
        <w:p w14:paraId="4712C309" w14:textId="77777777" w:rsidR="00E70780" w:rsidRDefault="00E70780">
          <w:pPr>
            <w:pStyle w:val="LogoCaption"/>
          </w:pPr>
        </w:p>
      </w:tc>
      <w:tc>
        <w:tcPr>
          <w:tcW w:w="9368" w:type="dxa"/>
          <w:vAlign w:val="bottom"/>
        </w:tcPr>
        <w:p w14:paraId="35D11905" w14:textId="77777777" w:rsidR="00E70780" w:rsidRDefault="00E70780">
          <w:pPr>
            <w:pStyle w:val="Header"/>
          </w:pPr>
        </w:p>
      </w:tc>
    </w:tr>
    <w:tr w:rsidR="00E70780" w14:paraId="43963DFD" w14:textId="77777777">
      <w:trPr>
        <w:gridAfter w:val="2"/>
        <w:wAfter w:w="720" w:type="dxa"/>
        <w:trHeight w:hRule="exact" w:val="680"/>
      </w:trPr>
      <w:tc>
        <w:tcPr>
          <w:tcW w:w="9368" w:type="dxa"/>
          <w:vAlign w:val="bottom"/>
        </w:tcPr>
        <w:p w14:paraId="3B0C791A" w14:textId="77777777" w:rsidR="00E70780" w:rsidRDefault="00E70780">
          <w:pPr>
            <w:pStyle w:val="LogoCaption"/>
          </w:pPr>
        </w:p>
      </w:tc>
      <w:tc>
        <w:tcPr>
          <w:tcW w:w="9368" w:type="dxa"/>
          <w:vAlign w:val="bottom"/>
        </w:tcPr>
        <w:p w14:paraId="688EA67F" w14:textId="77777777" w:rsidR="00E70780" w:rsidRDefault="00E70780">
          <w:pPr>
            <w:pStyle w:val="Header"/>
          </w:pPr>
        </w:p>
      </w:tc>
    </w:tr>
    <w:tr w:rsidR="00E70780" w14:paraId="29641167" w14:textId="77777777">
      <w:trPr>
        <w:gridAfter w:val="2"/>
        <w:wAfter w:w="720" w:type="dxa"/>
        <w:trHeight w:hRule="exact" w:val="680"/>
      </w:trPr>
      <w:tc>
        <w:tcPr>
          <w:tcW w:w="9368" w:type="dxa"/>
          <w:vAlign w:val="bottom"/>
        </w:tcPr>
        <w:p w14:paraId="75D4E34E" w14:textId="77777777" w:rsidR="00E70780" w:rsidRDefault="00E70780">
          <w:pPr>
            <w:pStyle w:val="LogoCaption"/>
          </w:pPr>
        </w:p>
      </w:tc>
      <w:tc>
        <w:tcPr>
          <w:tcW w:w="9368" w:type="dxa"/>
          <w:vAlign w:val="bottom"/>
        </w:tcPr>
        <w:p w14:paraId="032123B9" w14:textId="77777777" w:rsidR="00E70780" w:rsidRDefault="00E70780">
          <w:pPr>
            <w:pStyle w:val="Header"/>
          </w:pPr>
        </w:p>
      </w:tc>
    </w:tr>
    <w:tr w:rsidR="00E70780" w14:paraId="5CF5ACD7" w14:textId="77777777">
      <w:trPr>
        <w:gridAfter w:val="2"/>
        <w:wAfter w:w="720" w:type="dxa"/>
        <w:trHeight w:hRule="exact" w:val="680"/>
      </w:trPr>
      <w:tc>
        <w:tcPr>
          <w:tcW w:w="9368" w:type="dxa"/>
          <w:vAlign w:val="bottom"/>
        </w:tcPr>
        <w:p w14:paraId="7EFC61CD" w14:textId="77777777" w:rsidR="00E70780" w:rsidRDefault="00E70780">
          <w:pPr>
            <w:pStyle w:val="LogoCaption"/>
          </w:pPr>
        </w:p>
      </w:tc>
      <w:tc>
        <w:tcPr>
          <w:tcW w:w="9368" w:type="dxa"/>
          <w:vAlign w:val="bottom"/>
        </w:tcPr>
        <w:p w14:paraId="3340EDF5" w14:textId="77777777" w:rsidR="00E70780" w:rsidRDefault="00E70780">
          <w:pPr>
            <w:pStyle w:val="Header"/>
          </w:pPr>
        </w:p>
      </w:tc>
    </w:tr>
    <w:tr w:rsidR="00E70780" w14:paraId="349ED4EE" w14:textId="77777777">
      <w:trPr>
        <w:gridAfter w:val="2"/>
        <w:wAfter w:w="720" w:type="dxa"/>
        <w:trHeight w:hRule="exact" w:val="680"/>
      </w:trPr>
      <w:tc>
        <w:tcPr>
          <w:tcW w:w="9368" w:type="dxa"/>
          <w:vAlign w:val="bottom"/>
        </w:tcPr>
        <w:p w14:paraId="57F48FF7" w14:textId="77777777" w:rsidR="00E70780" w:rsidRDefault="00E70780">
          <w:pPr>
            <w:pStyle w:val="LogoCaption"/>
          </w:pPr>
        </w:p>
      </w:tc>
      <w:tc>
        <w:tcPr>
          <w:tcW w:w="9368" w:type="dxa"/>
          <w:vAlign w:val="bottom"/>
        </w:tcPr>
        <w:p w14:paraId="5C43EB18" w14:textId="77777777" w:rsidR="00E70780" w:rsidRDefault="00E70780">
          <w:pPr>
            <w:pStyle w:val="Header"/>
          </w:pPr>
        </w:p>
      </w:tc>
    </w:tr>
    <w:tr w:rsidR="00E70780" w14:paraId="72462484" w14:textId="77777777">
      <w:trPr>
        <w:gridAfter w:val="2"/>
        <w:wAfter w:w="720" w:type="dxa"/>
        <w:trHeight w:hRule="exact" w:val="680"/>
      </w:trPr>
      <w:tc>
        <w:tcPr>
          <w:tcW w:w="9368" w:type="dxa"/>
          <w:vAlign w:val="bottom"/>
        </w:tcPr>
        <w:p w14:paraId="4C5B86CD" w14:textId="77777777" w:rsidR="00E70780" w:rsidRDefault="00E70780">
          <w:pPr>
            <w:pStyle w:val="LogoCaption"/>
          </w:pPr>
        </w:p>
      </w:tc>
      <w:tc>
        <w:tcPr>
          <w:tcW w:w="9368" w:type="dxa"/>
          <w:vAlign w:val="bottom"/>
        </w:tcPr>
        <w:p w14:paraId="6E4F463A" w14:textId="77777777" w:rsidR="00E70780" w:rsidRDefault="00E70780">
          <w:pPr>
            <w:pStyle w:val="Header"/>
          </w:pPr>
        </w:p>
      </w:tc>
    </w:tr>
    <w:tr w:rsidR="00E70780" w14:paraId="3DD3BFEC" w14:textId="77777777">
      <w:trPr>
        <w:gridAfter w:val="2"/>
        <w:wAfter w:w="720" w:type="dxa"/>
        <w:trHeight w:hRule="exact" w:val="680"/>
      </w:trPr>
      <w:tc>
        <w:tcPr>
          <w:tcW w:w="9368" w:type="dxa"/>
          <w:vAlign w:val="bottom"/>
        </w:tcPr>
        <w:p w14:paraId="07F3C921" w14:textId="77777777" w:rsidR="00E70780" w:rsidRDefault="00E70780">
          <w:pPr>
            <w:pStyle w:val="LogoCaption"/>
          </w:pPr>
        </w:p>
      </w:tc>
      <w:tc>
        <w:tcPr>
          <w:tcW w:w="9368" w:type="dxa"/>
          <w:vAlign w:val="bottom"/>
        </w:tcPr>
        <w:p w14:paraId="2E779D21" w14:textId="77777777" w:rsidR="00E70780" w:rsidRDefault="00E70780">
          <w:pPr>
            <w:pStyle w:val="Header"/>
          </w:pPr>
        </w:p>
      </w:tc>
    </w:tr>
    <w:tr w:rsidR="00E70780" w14:paraId="4C269B52" w14:textId="77777777">
      <w:trPr>
        <w:gridAfter w:val="2"/>
        <w:wAfter w:w="720" w:type="dxa"/>
        <w:trHeight w:hRule="exact" w:val="680"/>
      </w:trPr>
      <w:tc>
        <w:tcPr>
          <w:tcW w:w="9368" w:type="dxa"/>
          <w:vAlign w:val="bottom"/>
        </w:tcPr>
        <w:p w14:paraId="7F769EC4" w14:textId="77777777" w:rsidR="00E70780" w:rsidRDefault="00E70780">
          <w:pPr>
            <w:pStyle w:val="LogoCaption"/>
          </w:pPr>
        </w:p>
      </w:tc>
      <w:tc>
        <w:tcPr>
          <w:tcW w:w="9368" w:type="dxa"/>
          <w:vAlign w:val="bottom"/>
        </w:tcPr>
        <w:p w14:paraId="04B5C3D6" w14:textId="77777777" w:rsidR="00E70780" w:rsidRDefault="00E70780">
          <w:pPr>
            <w:pStyle w:val="Header"/>
          </w:pPr>
        </w:p>
      </w:tc>
    </w:tr>
    <w:tr w:rsidR="00E70780" w14:paraId="378E4643" w14:textId="77777777">
      <w:trPr>
        <w:gridAfter w:val="2"/>
        <w:wAfter w:w="720" w:type="dxa"/>
        <w:trHeight w:hRule="exact" w:val="680"/>
      </w:trPr>
      <w:tc>
        <w:tcPr>
          <w:tcW w:w="9368" w:type="dxa"/>
          <w:vAlign w:val="bottom"/>
        </w:tcPr>
        <w:p w14:paraId="00216392" w14:textId="77777777" w:rsidR="00E70780" w:rsidRDefault="00E70780">
          <w:pPr>
            <w:pStyle w:val="LogoCaption"/>
          </w:pPr>
        </w:p>
      </w:tc>
      <w:tc>
        <w:tcPr>
          <w:tcW w:w="9368" w:type="dxa"/>
          <w:vAlign w:val="bottom"/>
        </w:tcPr>
        <w:p w14:paraId="1BF59628" w14:textId="77777777" w:rsidR="00E70780" w:rsidRDefault="00E70780">
          <w:pPr>
            <w:pStyle w:val="Header"/>
          </w:pPr>
        </w:p>
      </w:tc>
    </w:tr>
    <w:tr w:rsidR="00E70780" w14:paraId="337432DF" w14:textId="77777777">
      <w:trPr>
        <w:gridAfter w:val="2"/>
        <w:wAfter w:w="720" w:type="dxa"/>
        <w:trHeight w:hRule="exact" w:val="680"/>
      </w:trPr>
      <w:tc>
        <w:tcPr>
          <w:tcW w:w="9368" w:type="dxa"/>
          <w:vAlign w:val="bottom"/>
        </w:tcPr>
        <w:p w14:paraId="682A565F" w14:textId="77777777" w:rsidR="00E70780" w:rsidRDefault="00E70780">
          <w:pPr>
            <w:pStyle w:val="LogoCaption"/>
          </w:pPr>
        </w:p>
      </w:tc>
      <w:tc>
        <w:tcPr>
          <w:tcW w:w="9368" w:type="dxa"/>
          <w:vAlign w:val="bottom"/>
        </w:tcPr>
        <w:p w14:paraId="3B407924" w14:textId="77777777" w:rsidR="00E70780" w:rsidRDefault="00E70780">
          <w:pPr>
            <w:pStyle w:val="Header"/>
          </w:pPr>
        </w:p>
      </w:tc>
    </w:tr>
    <w:tr w:rsidR="00E70780" w14:paraId="4086745A" w14:textId="77777777">
      <w:trPr>
        <w:gridAfter w:val="2"/>
        <w:wAfter w:w="720" w:type="dxa"/>
        <w:trHeight w:hRule="exact" w:val="680"/>
      </w:trPr>
      <w:tc>
        <w:tcPr>
          <w:tcW w:w="9368" w:type="dxa"/>
          <w:vAlign w:val="bottom"/>
        </w:tcPr>
        <w:p w14:paraId="0BD051DB" w14:textId="77777777" w:rsidR="00E70780" w:rsidRDefault="00E70780">
          <w:pPr>
            <w:pStyle w:val="LogoCaption"/>
          </w:pPr>
        </w:p>
      </w:tc>
      <w:tc>
        <w:tcPr>
          <w:tcW w:w="9368" w:type="dxa"/>
          <w:vAlign w:val="bottom"/>
        </w:tcPr>
        <w:p w14:paraId="51E104EA" w14:textId="77777777" w:rsidR="00E70780" w:rsidRDefault="00E70780">
          <w:pPr>
            <w:pStyle w:val="Header"/>
          </w:pPr>
        </w:p>
      </w:tc>
    </w:tr>
    <w:tr w:rsidR="00E70780" w14:paraId="1E4F8809" w14:textId="77777777">
      <w:trPr>
        <w:gridAfter w:val="2"/>
        <w:wAfter w:w="720" w:type="dxa"/>
        <w:trHeight w:hRule="exact" w:val="680"/>
      </w:trPr>
      <w:tc>
        <w:tcPr>
          <w:tcW w:w="9368" w:type="dxa"/>
          <w:vAlign w:val="bottom"/>
        </w:tcPr>
        <w:p w14:paraId="012A7764" w14:textId="77777777" w:rsidR="00E70780" w:rsidRDefault="00E70780">
          <w:pPr>
            <w:pStyle w:val="LogoCaption"/>
          </w:pPr>
        </w:p>
      </w:tc>
      <w:tc>
        <w:tcPr>
          <w:tcW w:w="9368" w:type="dxa"/>
          <w:vAlign w:val="bottom"/>
        </w:tcPr>
        <w:p w14:paraId="5532F0DF" w14:textId="77777777" w:rsidR="00E70780" w:rsidRDefault="00E70780">
          <w:pPr>
            <w:pStyle w:val="Header"/>
          </w:pPr>
        </w:p>
      </w:tc>
    </w:tr>
    <w:tr w:rsidR="00E70780" w14:paraId="3D185130" w14:textId="77777777">
      <w:trPr>
        <w:gridAfter w:val="2"/>
        <w:wAfter w:w="720" w:type="dxa"/>
        <w:trHeight w:hRule="exact" w:val="680"/>
      </w:trPr>
      <w:tc>
        <w:tcPr>
          <w:tcW w:w="9368" w:type="dxa"/>
          <w:vAlign w:val="bottom"/>
        </w:tcPr>
        <w:p w14:paraId="6C228B39" w14:textId="77777777" w:rsidR="00E70780" w:rsidRDefault="00E70780">
          <w:pPr>
            <w:pStyle w:val="LogoCaption"/>
          </w:pPr>
        </w:p>
      </w:tc>
      <w:tc>
        <w:tcPr>
          <w:tcW w:w="9368" w:type="dxa"/>
          <w:vAlign w:val="bottom"/>
        </w:tcPr>
        <w:p w14:paraId="0443EE44" w14:textId="77777777" w:rsidR="00E70780" w:rsidRDefault="00E70780">
          <w:pPr>
            <w:pStyle w:val="Header"/>
          </w:pPr>
        </w:p>
      </w:tc>
    </w:tr>
    <w:tr w:rsidR="00E70780" w14:paraId="7E3F562A" w14:textId="77777777">
      <w:trPr>
        <w:gridAfter w:val="2"/>
        <w:wAfter w:w="720" w:type="dxa"/>
        <w:trHeight w:hRule="exact" w:val="680"/>
      </w:trPr>
      <w:tc>
        <w:tcPr>
          <w:tcW w:w="9368" w:type="dxa"/>
          <w:vAlign w:val="bottom"/>
        </w:tcPr>
        <w:p w14:paraId="68EF77E6" w14:textId="77777777" w:rsidR="00E70780" w:rsidRDefault="00E70780">
          <w:pPr>
            <w:pStyle w:val="LogoCaption"/>
          </w:pPr>
        </w:p>
      </w:tc>
      <w:tc>
        <w:tcPr>
          <w:tcW w:w="9368" w:type="dxa"/>
          <w:vAlign w:val="bottom"/>
        </w:tcPr>
        <w:p w14:paraId="45D7AE1D" w14:textId="77777777" w:rsidR="00E70780" w:rsidRDefault="00E70780">
          <w:pPr>
            <w:pStyle w:val="Header"/>
          </w:pPr>
        </w:p>
      </w:tc>
    </w:tr>
    <w:tr w:rsidR="00E70780" w14:paraId="3CA80413" w14:textId="77777777">
      <w:trPr>
        <w:gridAfter w:val="2"/>
        <w:wAfter w:w="720" w:type="dxa"/>
        <w:trHeight w:hRule="exact" w:val="680"/>
      </w:trPr>
      <w:tc>
        <w:tcPr>
          <w:tcW w:w="9368" w:type="dxa"/>
          <w:vAlign w:val="bottom"/>
        </w:tcPr>
        <w:p w14:paraId="5ED97BF9" w14:textId="77777777" w:rsidR="00E70780" w:rsidRDefault="00E70780">
          <w:pPr>
            <w:pStyle w:val="LogoCaption"/>
          </w:pPr>
        </w:p>
      </w:tc>
      <w:tc>
        <w:tcPr>
          <w:tcW w:w="9368" w:type="dxa"/>
          <w:vAlign w:val="bottom"/>
        </w:tcPr>
        <w:p w14:paraId="5875DCE4" w14:textId="77777777" w:rsidR="00E70780" w:rsidRDefault="00E70780">
          <w:pPr>
            <w:pStyle w:val="Header"/>
          </w:pPr>
        </w:p>
      </w:tc>
    </w:tr>
    <w:tr w:rsidR="00E70780" w14:paraId="70A0AB74" w14:textId="77777777">
      <w:trPr>
        <w:gridAfter w:val="2"/>
        <w:wAfter w:w="720" w:type="dxa"/>
        <w:trHeight w:hRule="exact" w:val="680"/>
      </w:trPr>
      <w:tc>
        <w:tcPr>
          <w:tcW w:w="9368" w:type="dxa"/>
          <w:vAlign w:val="bottom"/>
        </w:tcPr>
        <w:p w14:paraId="14B1204D" w14:textId="77777777" w:rsidR="00E70780" w:rsidRDefault="00E70780">
          <w:pPr>
            <w:pStyle w:val="LogoCaption"/>
          </w:pPr>
        </w:p>
      </w:tc>
      <w:tc>
        <w:tcPr>
          <w:tcW w:w="9368" w:type="dxa"/>
          <w:vAlign w:val="bottom"/>
        </w:tcPr>
        <w:p w14:paraId="6A30E3D1" w14:textId="77777777" w:rsidR="00E70780" w:rsidRDefault="00E70780">
          <w:pPr>
            <w:pStyle w:val="Header"/>
          </w:pPr>
        </w:p>
      </w:tc>
    </w:tr>
    <w:tr w:rsidR="00E70780" w14:paraId="5E9FA0B0" w14:textId="77777777">
      <w:trPr>
        <w:gridAfter w:val="2"/>
        <w:wAfter w:w="720" w:type="dxa"/>
        <w:trHeight w:hRule="exact" w:val="680"/>
      </w:trPr>
      <w:tc>
        <w:tcPr>
          <w:tcW w:w="9368" w:type="dxa"/>
          <w:vAlign w:val="bottom"/>
        </w:tcPr>
        <w:p w14:paraId="5EDE7BDF" w14:textId="77777777" w:rsidR="00E70780" w:rsidRDefault="00E70780">
          <w:pPr>
            <w:pStyle w:val="LogoCaption"/>
          </w:pPr>
        </w:p>
      </w:tc>
      <w:tc>
        <w:tcPr>
          <w:tcW w:w="9368" w:type="dxa"/>
          <w:vAlign w:val="bottom"/>
        </w:tcPr>
        <w:p w14:paraId="1843083C" w14:textId="77777777" w:rsidR="00E70780" w:rsidRDefault="00E70780">
          <w:pPr>
            <w:pStyle w:val="Header"/>
          </w:pPr>
        </w:p>
      </w:tc>
    </w:tr>
    <w:tr w:rsidR="00E70780" w14:paraId="423EEE0B" w14:textId="77777777">
      <w:trPr>
        <w:gridAfter w:val="2"/>
        <w:wAfter w:w="720" w:type="dxa"/>
        <w:trHeight w:hRule="exact" w:val="680"/>
      </w:trPr>
      <w:tc>
        <w:tcPr>
          <w:tcW w:w="9368" w:type="dxa"/>
          <w:vAlign w:val="bottom"/>
        </w:tcPr>
        <w:p w14:paraId="2CE4774D" w14:textId="77777777" w:rsidR="00E70780" w:rsidRDefault="00E70780">
          <w:pPr>
            <w:pStyle w:val="LogoCaption"/>
          </w:pPr>
        </w:p>
      </w:tc>
      <w:tc>
        <w:tcPr>
          <w:tcW w:w="9368" w:type="dxa"/>
          <w:vAlign w:val="bottom"/>
        </w:tcPr>
        <w:p w14:paraId="53C18602" w14:textId="77777777" w:rsidR="00E70780" w:rsidRDefault="00E70780">
          <w:pPr>
            <w:pStyle w:val="Header"/>
          </w:pPr>
        </w:p>
      </w:tc>
    </w:tr>
    <w:tr w:rsidR="00E70780" w14:paraId="18562F61" w14:textId="77777777">
      <w:trPr>
        <w:gridAfter w:val="2"/>
        <w:wAfter w:w="720" w:type="dxa"/>
        <w:trHeight w:hRule="exact" w:val="680"/>
      </w:trPr>
      <w:tc>
        <w:tcPr>
          <w:tcW w:w="9368" w:type="dxa"/>
          <w:vAlign w:val="bottom"/>
        </w:tcPr>
        <w:p w14:paraId="033EE462" w14:textId="77777777" w:rsidR="00E70780" w:rsidRDefault="00E70780">
          <w:pPr>
            <w:pStyle w:val="LogoCaption"/>
          </w:pPr>
        </w:p>
      </w:tc>
      <w:tc>
        <w:tcPr>
          <w:tcW w:w="9368" w:type="dxa"/>
          <w:vAlign w:val="bottom"/>
        </w:tcPr>
        <w:p w14:paraId="1ECC228D" w14:textId="77777777" w:rsidR="00E70780" w:rsidRDefault="00E70780">
          <w:pPr>
            <w:pStyle w:val="Header"/>
          </w:pPr>
        </w:p>
      </w:tc>
    </w:tr>
    <w:tr w:rsidR="00E70780" w14:paraId="6200CB5A" w14:textId="77777777">
      <w:trPr>
        <w:gridAfter w:val="2"/>
        <w:wAfter w:w="720" w:type="dxa"/>
        <w:trHeight w:hRule="exact" w:val="680"/>
      </w:trPr>
      <w:tc>
        <w:tcPr>
          <w:tcW w:w="9368" w:type="dxa"/>
          <w:vAlign w:val="bottom"/>
        </w:tcPr>
        <w:p w14:paraId="3D64508A" w14:textId="77777777" w:rsidR="00E70780" w:rsidRDefault="00E70780">
          <w:pPr>
            <w:pStyle w:val="LogoCaption"/>
          </w:pPr>
        </w:p>
      </w:tc>
      <w:tc>
        <w:tcPr>
          <w:tcW w:w="9368" w:type="dxa"/>
          <w:vAlign w:val="bottom"/>
        </w:tcPr>
        <w:p w14:paraId="4C728FBB" w14:textId="77777777" w:rsidR="00E70780" w:rsidRDefault="00E70780">
          <w:pPr>
            <w:pStyle w:val="Header"/>
          </w:pPr>
        </w:p>
      </w:tc>
    </w:tr>
    <w:tr w:rsidR="00E70780" w14:paraId="1F8B0565" w14:textId="77777777">
      <w:trPr>
        <w:gridAfter w:val="2"/>
        <w:wAfter w:w="720" w:type="dxa"/>
        <w:trHeight w:hRule="exact" w:val="680"/>
      </w:trPr>
      <w:tc>
        <w:tcPr>
          <w:tcW w:w="9368" w:type="dxa"/>
          <w:vAlign w:val="bottom"/>
        </w:tcPr>
        <w:p w14:paraId="53863467" w14:textId="77777777" w:rsidR="00E70780" w:rsidRDefault="00E70780">
          <w:pPr>
            <w:pStyle w:val="LogoCaption"/>
          </w:pPr>
        </w:p>
      </w:tc>
      <w:tc>
        <w:tcPr>
          <w:tcW w:w="9368" w:type="dxa"/>
          <w:vAlign w:val="bottom"/>
        </w:tcPr>
        <w:p w14:paraId="5E954528" w14:textId="77777777" w:rsidR="00E70780" w:rsidRDefault="00E70780">
          <w:pPr>
            <w:pStyle w:val="Header"/>
          </w:pPr>
        </w:p>
      </w:tc>
    </w:tr>
    <w:tr w:rsidR="00E70780" w14:paraId="19002E4B" w14:textId="77777777">
      <w:trPr>
        <w:gridAfter w:val="2"/>
        <w:wAfter w:w="720" w:type="dxa"/>
        <w:trHeight w:hRule="exact" w:val="680"/>
      </w:trPr>
      <w:tc>
        <w:tcPr>
          <w:tcW w:w="9368" w:type="dxa"/>
          <w:vAlign w:val="bottom"/>
        </w:tcPr>
        <w:p w14:paraId="335AC2D1" w14:textId="77777777" w:rsidR="00E70780" w:rsidRDefault="00E70780">
          <w:pPr>
            <w:pStyle w:val="LogoCaption"/>
          </w:pPr>
        </w:p>
      </w:tc>
      <w:tc>
        <w:tcPr>
          <w:tcW w:w="9368" w:type="dxa"/>
          <w:vAlign w:val="bottom"/>
        </w:tcPr>
        <w:p w14:paraId="3BF09E92" w14:textId="77777777" w:rsidR="00E70780" w:rsidRDefault="00E70780">
          <w:pPr>
            <w:pStyle w:val="Header"/>
          </w:pPr>
        </w:p>
      </w:tc>
    </w:tr>
    <w:tr w:rsidR="00E70780" w14:paraId="60ACBC4A" w14:textId="77777777">
      <w:trPr>
        <w:gridAfter w:val="2"/>
        <w:wAfter w:w="720" w:type="dxa"/>
        <w:trHeight w:hRule="exact" w:val="680"/>
      </w:trPr>
      <w:tc>
        <w:tcPr>
          <w:tcW w:w="9368" w:type="dxa"/>
          <w:vAlign w:val="bottom"/>
        </w:tcPr>
        <w:p w14:paraId="36FCB243" w14:textId="77777777" w:rsidR="00E70780" w:rsidRDefault="00E70780">
          <w:pPr>
            <w:pStyle w:val="LogoCaption"/>
          </w:pPr>
        </w:p>
      </w:tc>
      <w:tc>
        <w:tcPr>
          <w:tcW w:w="9368" w:type="dxa"/>
          <w:vAlign w:val="bottom"/>
        </w:tcPr>
        <w:p w14:paraId="174F84F7" w14:textId="77777777" w:rsidR="00E70780" w:rsidRDefault="00E70780">
          <w:pPr>
            <w:pStyle w:val="Header"/>
          </w:pPr>
        </w:p>
      </w:tc>
    </w:tr>
    <w:tr w:rsidR="00E70780" w14:paraId="27F469DE" w14:textId="77777777">
      <w:trPr>
        <w:gridAfter w:val="2"/>
        <w:wAfter w:w="720" w:type="dxa"/>
        <w:trHeight w:hRule="exact" w:val="680"/>
      </w:trPr>
      <w:tc>
        <w:tcPr>
          <w:tcW w:w="9368" w:type="dxa"/>
          <w:vAlign w:val="bottom"/>
        </w:tcPr>
        <w:p w14:paraId="5DC04470" w14:textId="77777777" w:rsidR="00E70780" w:rsidRDefault="00E70780">
          <w:pPr>
            <w:pStyle w:val="LogoCaption"/>
          </w:pPr>
        </w:p>
      </w:tc>
      <w:tc>
        <w:tcPr>
          <w:tcW w:w="9368" w:type="dxa"/>
          <w:vAlign w:val="bottom"/>
        </w:tcPr>
        <w:p w14:paraId="340E698F" w14:textId="77777777" w:rsidR="00E70780" w:rsidRDefault="00E70780">
          <w:pPr>
            <w:pStyle w:val="Header"/>
          </w:pPr>
        </w:p>
      </w:tc>
    </w:tr>
    <w:tr w:rsidR="00E70780" w14:paraId="34CEF3A3" w14:textId="77777777">
      <w:trPr>
        <w:gridAfter w:val="2"/>
        <w:wAfter w:w="720" w:type="dxa"/>
        <w:trHeight w:hRule="exact" w:val="680"/>
      </w:trPr>
      <w:tc>
        <w:tcPr>
          <w:tcW w:w="9368" w:type="dxa"/>
          <w:vAlign w:val="bottom"/>
        </w:tcPr>
        <w:p w14:paraId="668E3819" w14:textId="77777777" w:rsidR="00E70780" w:rsidRDefault="00E70780">
          <w:pPr>
            <w:pStyle w:val="LogoCaption"/>
          </w:pPr>
        </w:p>
      </w:tc>
      <w:tc>
        <w:tcPr>
          <w:tcW w:w="9368" w:type="dxa"/>
          <w:vAlign w:val="bottom"/>
        </w:tcPr>
        <w:p w14:paraId="790AF7BD" w14:textId="77777777" w:rsidR="00E70780" w:rsidRDefault="00E70780">
          <w:pPr>
            <w:pStyle w:val="Header"/>
          </w:pPr>
        </w:p>
      </w:tc>
    </w:tr>
    <w:tr w:rsidR="00E70780" w14:paraId="5624EBD7" w14:textId="77777777">
      <w:trPr>
        <w:gridAfter w:val="2"/>
        <w:wAfter w:w="720" w:type="dxa"/>
        <w:trHeight w:hRule="exact" w:val="680"/>
      </w:trPr>
      <w:tc>
        <w:tcPr>
          <w:tcW w:w="9368" w:type="dxa"/>
          <w:vAlign w:val="bottom"/>
        </w:tcPr>
        <w:p w14:paraId="0265964D" w14:textId="77777777" w:rsidR="00E70780" w:rsidRDefault="00E70780">
          <w:pPr>
            <w:pStyle w:val="LogoCaption"/>
          </w:pPr>
        </w:p>
      </w:tc>
      <w:tc>
        <w:tcPr>
          <w:tcW w:w="9368" w:type="dxa"/>
          <w:vAlign w:val="bottom"/>
        </w:tcPr>
        <w:p w14:paraId="0E43B289" w14:textId="77777777" w:rsidR="00E70780" w:rsidRDefault="00E70780">
          <w:pPr>
            <w:pStyle w:val="Header"/>
          </w:pPr>
        </w:p>
      </w:tc>
    </w:tr>
    <w:tr w:rsidR="00E70780" w14:paraId="1F987C1C" w14:textId="77777777">
      <w:trPr>
        <w:gridAfter w:val="2"/>
        <w:wAfter w:w="720" w:type="dxa"/>
        <w:trHeight w:hRule="exact" w:val="680"/>
      </w:trPr>
      <w:tc>
        <w:tcPr>
          <w:tcW w:w="9368" w:type="dxa"/>
          <w:vAlign w:val="bottom"/>
        </w:tcPr>
        <w:p w14:paraId="61787F2E" w14:textId="77777777" w:rsidR="00E70780" w:rsidRDefault="00E70780">
          <w:pPr>
            <w:pStyle w:val="LogoCaption"/>
          </w:pPr>
        </w:p>
      </w:tc>
      <w:tc>
        <w:tcPr>
          <w:tcW w:w="9368" w:type="dxa"/>
          <w:vAlign w:val="bottom"/>
        </w:tcPr>
        <w:p w14:paraId="66B3ED03" w14:textId="77777777" w:rsidR="00E70780" w:rsidRDefault="00E70780">
          <w:pPr>
            <w:pStyle w:val="Header"/>
          </w:pPr>
        </w:p>
      </w:tc>
    </w:tr>
    <w:tr w:rsidR="00E70780" w14:paraId="7F2FE544" w14:textId="77777777">
      <w:trPr>
        <w:gridAfter w:val="2"/>
        <w:wAfter w:w="720" w:type="dxa"/>
        <w:trHeight w:hRule="exact" w:val="680"/>
      </w:trPr>
      <w:tc>
        <w:tcPr>
          <w:tcW w:w="9368" w:type="dxa"/>
          <w:vAlign w:val="bottom"/>
        </w:tcPr>
        <w:p w14:paraId="37DE06DA" w14:textId="77777777" w:rsidR="00E70780" w:rsidRDefault="00E70780">
          <w:pPr>
            <w:pStyle w:val="LogoCaption"/>
          </w:pPr>
        </w:p>
      </w:tc>
      <w:tc>
        <w:tcPr>
          <w:tcW w:w="9368" w:type="dxa"/>
          <w:vAlign w:val="bottom"/>
        </w:tcPr>
        <w:p w14:paraId="5BB9BA60" w14:textId="77777777" w:rsidR="00E70780" w:rsidRDefault="00E70780">
          <w:pPr>
            <w:pStyle w:val="Header"/>
          </w:pPr>
        </w:p>
      </w:tc>
    </w:tr>
    <w:tr w:rsidR="00E70780" w14:paraId="012D6A28" w14:textId="77777777">
      <w:trPr>
        <w:gridAfter w:val="2"/>
        <w:wAfter w:w="720" w:type="dxa"/>
        <w:trHeight w:hRule="exact" w:val="680"/>
      </w:trPr>
      <w:tc>
        <w:tcPr>
          <w:tcW w:w="9368" w:type="dxa"/>
          <w:vAlign w:val="bottom"/>
        </w:tcPr>
        <w:p w14:paraId="6B7B4D39" w14:textId="77777777" w:rsidR="00E70780" w:rsidRDefault="00E70780">
          <w:pPr>
            <w:pStyle w:val="LogoCaption"/>
          </w:pPr>
        </w:p>
      </w:tc>
      <w:tc>
        <w:tcPr>
          <w:tcW w:w="9368" w:type="dxa"/>
          <w:vAlign w:val="bottom"/>
        </w:tcPr>
        <w:p w14:paraId="744E76B8" w14:textId="77777777" w:rsidR="00E70780" w:rsidRDefault="00E70780">
          <w:pPr>
            <w:pStyle w:val="Header"/>
          </w:pPr>
        </w:p>
      </w:tc>
    </w:tr>
    <w:tr w:rsidR="00E70780" w14:paraId="581F7389" w14:textId="77777777">
      <w:trPr>
        <w:gridAfter w:val="2"/>
        <w:wAfter w:w="720" w:type="dxa"/>
        <w:trHeight w:hRule="exact" w:val="680"/>
      </w:trPr>
      <w:tc>
        <w:tcPr>
          <w:tcW w:w="9368" w:type="dxa"/>
          <w:vAlign w:val="bottom"/>
        </w:tcPr>
        <w:p w14:paraId="464E3701" w14:textId="77777777" w:rsidR="00E70780" w:rsidRDefault="00E70780">
          <w:pPr>
            <w:pStyle w:val="LogoCaption"/>
          </w:pPr>
        </w:p>
      </w:tc>
      <w:tc>
        <w:tcPr>
          <w:tcW w:w="9368" w:type="dxa"/>
          <w:vAlign w:val="bottom"/>
        </w:tcPr>
        <w:p w14:paraId="41A0FD3A" w14:textId="77777777" w:rsidR="00E70780" w:rsidRDefault="00E70780">
          <w:pPr>
            <w:pStyle w:val="Header"/>
          </w:pPr>
        </w:p>
      </w:tc>
    </w:tr>
    <w:tr w:rsidR="00E70780" w14:paraId="05E5F624" w14:textId="77777777">
      <w:trPr>
        <w:gridAfter w:val="2"/>
        <w:wAfter w:w="720" w:type="dxa"/>
        <w:trHeight w:hRule="exact" w:val="680"/>
      </w:trPr>
      <w:tc>
        <w:tcPr>
          <w:tcW w:w="9368" w:type="dxa"/>
          <w:vAlign w:val="bottom"/>
        </w:tcPr>
        <w:p w14:paraId="49A023F6" w14:textId="77777777" w:rsidR="00E70780" w:rsidRDefault="00E70780">
          <w:pPr>
            <w:pStyle w:val="LogoCaption"/>
          </w:pPr>
        </w:p>
      </w:tc>
      <w:tc>
        <w:tcPr>
          <w:tcW w:w="9368" w:type="dxa"/>
          <w:vAlign w:val="bottom"/>
        </w:tcPr>
        <w:p w14:paraId="1F90825D" w14:textId="77777777" w:rsidR="00E70780" w:rsidRDefault="00E70780">
          <w:pPr>
            <w:pStyle w:val="Header"/>
          </w:pPr>
        </w:p>
      </w:tc>
    </w:tr>
    <w:tr w:rsidR="00E70780" w14:paraId="51B7E93A" w14:textId="77777777">
      <w:trPr>
        <w:gridAfter w:val="2"/>
        <w:wAfter w:w="720" w:type="dxa"/>
        <w:trHeight w:hRule="exact" w:val="680"/>
      </w:trPr>
      <w:tc>
        <w:tcPr>
          <w:tcW w:w="9368" w:type="dxa"/>
          <w:vAlign w:val="bottom"/>
        </w:tcPr>
        <w:p w14:paraId="62207A13" w14:textId="77777777" w:rsidR="00E70780" w:rsidRDefault="00E70780">
          <w:pPr>
            <w:pStyle w:val="LogoCaption"/>
          </w:pPr>
        </w:p>
      </w:tc>
      <w:tc>
        <w:tcPr>
          <w:tcW w:w="9368" w:type="dxa"/>
          <w:vAlign w:val="bottom"/>
        </w:tcPr>
        <w:p w14:paraId="12F8112F" w14:textId="77777777" w:rsidR="00E70780" w:rsidRDefault="00E70780">
          <w:pPr>
            <w:pStyle w:val="Header"/>
          </w:pPr>
        </w:p>
      </w:tc>
    </w:tr>
    <w:tr w:rsidR="00E70780" w14:paraId="79C44711" w14:textId="77777777">
      <w:trPr>
        <w:gridAfter w:val="2"/>
        <w:wAfter w:w="720" w:type="dxa"/>
        <w:trHeight w:hRule="exact" w:val="680"/>
      </w:trPr>
      <w:tc>
        <w:tcPr>
          <w:tcW w:w="9368" w:type="dxa"/>
          <w:vAlign w:val="bottom"/>
        </w:tcPr>
        <w:p w14:paraId="177B35E8" w14:textId="77777777" w:rsidR="00E70780" w:rsidRDefault="00E70780">
          <w:pPr>
            <w:pStyle w:val="LogoCaption"/>
          </w:pPr>
        </w:p>
      </w:tc>
      <w:tc>
        <w:tcPr>
          <w:tcW w:w="9368" w:type="dxa"/>
          <w:vAlign w:val="bottom"/>
        </w:tcPr>
        <w:p w14:paraId="6CCFC4F8" w14:textId="77777777" w:rsidR="00E70780" w:rsidRDefault="00E70780">
          <w:pPr>
            <w:pStyle w:val="Header"/>
          </w:pPr>
        </w:p>
      </w:tc>
    </w:tr>
    <w:tr w:rsidR="00E70780" w14:paraId="59329E10" w14:textId="77777777">
      <w:trPr>
        <w:gridAfter w:val="2"/>
        <w:wAfter w:w="720" w:type="dxa"/>
        <w:trHeight w:hRule="exact" w:val="680"/>
      </w:trPr>
      <w:tc>
        <w:tcPr>
          <w:tcW w:w="9368" w:type="dxa"/>
          <w:vAlign w:val="bottom"/>
        </w:tcPr>
        <w:p w14:paraId="79E74372" w14:textId="77777777" w:rsidR="00E70780" w:rsidRDefault="00E70780">
          <w:pPr>
            <w:pStyle w:val="LogoCaption"/>
          </w:pPr>
        </w:p>
      </w:tc>
      <w:tc>
        <w:tcPr>
          <w:tcW w:w="9368" w:type="dxa"/>
          <w:vAlign w:val="bottom"/>
        </w:tcPr>
        <w:p w14:paraId="38135863" w14:textId="77777777" w:rsidR="00E70780" w:rsidRDefault="00E70780">
          <w:pPr>
            <w:pStyle w:val="Header"/>
          </w:pPr>
        </w:p>
      </w:tc>
    </w:tr>
    <w:tr w:rsidR="00E70780" w14:paraId="714CB843" w14:textId="77777777">
      <w:trPr>
        <w:gridAfter w:val="2"/>
        <w:wAfter w:w="720" w:type="dxa"/>
        <w:trHeight w:hRule="exact" w:val="680"/>
      </w:trPr>
      <w:tc>
        <w:tcPr>
          <w:tcW w:w="9368" w:type="dxa"/>
          <w:vAlign w:val="bottom"/>
        </w:tcPr>
        <w:p w14:paraId="05E6AC53" w14:textId="77777777" w:rsidR="00E70780" w:rsidRDefault="00E70780">
          <w:pPr>
            <w:pStyle w:val="LogoCaption"/>
          </w:pPr>
        </w:p>
      </w:tc>
      <w:tc>
        <w:tcPr>
          <w:tcW w:w="9368" w:type="dxa"/>
          <w:vAlign w:val="bottom"/>
        </w:tcPr>
        <w:p w14:paraId="7D6D9DD4" w14:textId="77777777" w:rsidR="00E70780" w:rsidRDefault="00E70780">
          <w:pPr>
            <w:pStyle w:val="Header"/>
          </w:pPr>
        </w:p>
      </w:tc>
    </w:tr>
    <w:tr w:rsidR="00E70780" w14:paraId="3C28EAF0" w14:textId="77777777">
      <w:trPr>
        <w:gridAfter w:val="2"/>
        <w:wAfter w:w="720" w:type="dxa"/>
        <w:trHeight w:hRule="exact" w:val="680"/>
      </w:trPr>
      <w:tc>
        <w:tcPr>
          <w:tcW w:w="9368" w:type="dxa"/>
          <w:vAlign w:val="bottom"/>
        </w:tcPr>
        <w:p w14:paraId="2745D20F" w14:textId="77777777" w:rsidR="00E70780" w:rsidRDefault="00E70780">
          <w:pPr>
            <w:pStyle w:val="LogoCaption"/>
          </w:pPr>
        </w:p>
      </w:tc>
      <w:tc>
        <w:tcPr>
          <w:tcW w:w="9368" w:type="dxa"/>
          <w:vAlign w:val="bottom"/>
        </w:tcPr>
        <w:p w14:paraId="3C985CB2" w14:textId="77777777" w:rsidR="00E70780" w:rsidRDefault="00E70780">
          <w:pPr>
            <w:pStyle w:val="Header"/>
          </w:pPr>
        </w:p>
      </w:tc>
    </w:tr>
    <w:tr w:rsidR="00E70780" w14:paraId="1FA61BA4" w14:textId="77777777">
      <w:trPr>
        <w:gridAfter w:val="2"/>
        <w:wAfter w:w="360" w:type="dxa"/>
        <w:trHeight w:hRule="exact" w:val="680"/>
      </w:trPr>
      <w:tc>
        <w:tcPr>
          <w:tcW w:w="9368" w:type="dxa"/>
          <w:vAlign w:val="bottom"/>
        </w:tcPr>
        <w:p w14:paraId="08C9BD9A" w14:textId="77777777" w:rsidR="00E70780" w:rsidRDefault="00E70780">
          <w:pPr>
            <w:pStyle w:val="LogoCaption"/>
          </w:pPr>
        </w:p>
      </w:tc>
      <w:tc>
        <w:tcPr>
          <w:tcW w:w="9368" w:type="dxa"/>
          <w:vAlign w:val="bottom"/>
        </w:tcPr>
        <w:p w14:paraId="3E7B6A34" w14:textId="77777777" w:rsidR="00E70780" w:rsidRDefault="00E70780">
          <w:pPr>
            <w:pStyle w:val="Header"/>
          </w:pPr>
        </w:p>
      </w:tc>
    </w:tr>
    <w:tr w:rsidR="00E70780" w14:paraId="0AB0B73F" w14:textId="77777777">
      <w:trPr>
        <w:gridAfter w:val="2"/>
        <w:wAfter w:w="720" w:type="dxa"/>
        <w:trHeight w:hRule="exact" w:val="680"/>
      </w:trPr>
      <w:tc>
        <w:tcPr>
          <w:tcW w:w="9368" w:type="dxa"/>
          <w:vAlign w:val="bottom"/>
        </w:tcPr>
        <w:p w14:paraId="427F38BF" w14:textId="77777777" w:rsidR="00E70780" w:rsidRDefault="00E70780">
          <w:pPr>
            <w:pStyle w:val="LogoCaption"/>
          </w:pPr>
        </w:p>
      </w:tc>
      <w:tc>
        <w:tcPr>
          <w:tcW w:w="9368" w:type="dxa"/>
          <w:vAlign w:val="bottom"/>
        </w:tcPr>
        <w:p w14:paraId="25B0CCE2" w14:textId="77777777" w:rsidR="00E70780" w:rsidRDefault="00E70780">
          <w:pPr>
            <w:pStyle w:val="Header"/>
          </w:pPr>
        </w:p>
      </w:tc>
    </w:tr>
    <w:tr w:rsidR="00E70780" w14:paraId="3DACA9A6" w14:textId="77777777">
      <w:trPr>
        <w:gridAfter w:val="2"/>
        <w:wAfter w:w="720" w:type="dxa"/>
        <w:trHeight w:hRule="exact" w:val="680"/>
      </w:trPr>
      <w:tc>
        <w:tcPr>
          <w:tcW w:w="9368" w:type="dxa"/>
          <w:vAlign w:val="bottom"/>
        </w:tcPr>
        <w:p w14:paraId="3872A7C1" w14:textId="77777777" w:rsidR="00E70780" w:rsidRDefault="00E70780">
          <w:pPr>
            <w:pStyle w:val="LogoCaption"/>
          </w:pPr>
        </w:p>
      </w:tc>
      <w:tc>
        <w:tcPr>
          <w:tcW w:w="9368" w:type="dxa"/>
          <w:vAlign w:val="bottom"/>
        </w:tcPr>
        <w:p w14:paraId="219A75FA" w14:textId="77777777" w:rsidR="00E70780" w:rsidRDefault="00E70780">
          <w:pPr>
            <w:pStyle w:val="Header"/>
          </w:pPr>
        </w:p>
      </w:tc>
    </w:tr>
    <w:tr w:rsidR="00E70780" w14:paraId="67750F9F" w14:textId="77777777">
      <w:trPr>
        <w:gridAfter w:val="2"/>
        <w:wAfter w:w="720" w:type="dxa"/>
        <w:trHeight w:hRule="exact" w:val="680"/>
      </w:trPr>
      <w:tc>
        <w:tcPr>
          <w:tcW w:w="9368" w:type="dxa"/>
          <w:vAlign w:val="bottom"/>
        </w:tcPr>
        <w:p w14:paraId="23F51721" w14:textId="77777777" w:rsidR="00E70780" w:rsidRDefault="00E70780">
          <w:pPr>
            <w:pStyle w:val="LogoCaption"/>
          </w:pPr>
        </w:p>
      </w:tc>
      <w:tc>
        <w:tcPr>
          <w:tcW w:w="9368" w:type="dxa"/>
          <w:vAlign w:val="bottom"/>
        </w:tcPr>
        <w:p w14:paraId="0C850DF4" w14:textId="77777777" w:rsidR="00E70780" w:rsidRDefault="00E70780">
          <w:pPr>
            <w:pStyle w:val="Header"/>
          </w:pPr>
        </w:p>
      </w:tc>
    </w:tr>
    <w:tr w:rsidR="00E70780" w14:paraId="7790FF44" w14:textId="77777777">
      <w:trPr>
        <w:gridAfter w:val="2"/>
        <w:wAfter w:w="720" w:type="dxa"/>
        <w:trHeight w:hRule="exact" w:val="680"/>
      </w:trPr>
      <w:tc>
        <w:tcPr>
          <w:tcW w:w="9368" w:type="dxa"/>
          <w:vAlign w:val="bottom"/>
        </w:tcPr>
        <w:p w14:paraId="10E539A1" w14:textId="77777777" w:rsidR="00E70780" w:rsidRDefault="00E70780">
          <w:pPr>
            <w:pStyle w:val="LogoCaption"/>
          </w:pPr>
        </w:p>
      </w:tc>
      <w:tc>
        <w:tcPr>
          <w:tcW w:w="9368" w:type="dxa"/>
          <w:vAlign w:val="bottom"/>
        </w:tcPr>
        <w:p w14:paraId="44E09A6C" w14:textId="77777777" w:rsidR="00E70780" w:rsidRDefault="00E70780">
          <w:pPr>
            <w:pStyle w:val="Header"/>
          </w:pPr>
        </w:p>
      </w:tc>
    </w:tr>
    <w:tr w:rsidR="00E70780" w14:paraId="7D894610" w14:textId="77777777">
      <w:trPr>
        <w:gridAfter w:val="2"/>
        <w:wAfter w:w="720" w:type="dxa"/>
        <w:trHeight w:hRule="exact" w:val="680"/>
      </w:trPr>
      <w:tc>
        <w:tcPr>
          <w:tcW w:w="9368" w:type="dxa"/>
          <w:vAlign w:val="bottom"/>
        </w:tcPr>
        <w:p w14:paraId="109DD256" w14:textId="77777777" w:rsidR="00E70780" w:rsidRDefault="00E70780">
          <w:pPr>
            <w:pStyle w:val="LogoCaption"/>
          </w:pPr>
        </w:p>
      </w:tc>
      <w:tc>
        <w:tcPr>
          <w:tcW w:w="9368" w:type="dxa"/>
          <w:vAlign w:val="bottom"/>
        </w:tcPr>
        <w:p w14:paraId="119ADFD2" w14:textId="77777777" w:rsidR="00E70780" w:rsidRDefault="00E70780">
          <w:pPr>
            <w:pStyle w:val="Header"/>
          </w:pPr>
        </w:p>
      </w:tc>
    </w:tr>
    <w:tr w:rsidR="00E70780" w14:paraId="33A8945C" w14:textId="77777777">
      <w:trPr>
        <w:gridAfter w:val="2"/>
        <w:wAfter w:w="720" w:type="dxa"/>
        <w:trHeight w:hRule="exact" w:val="680"/>
      </w:trPr>
      <w:tc>
        <w:tcPr>
          <w:tcW w:w="9368" w:type="dxa"/>
          <w:vAlign w:val="bottom"/>
        </w:tcPr>
        <w:p w14:paraId="1651DEA8" w14:textId="77777777" w:rsidR="00E70780" w:rsidRDefault="00E70780">
          <w:pPr>
            <w:pStyle w:val="LogoCaption"/>
          </w:pPr>
        </w:p>
      </w:tc>
      <w:tc>
        <w:tcPr>
          <w:tcW w:w="9368" w:type="dxa"/>
          <w:vAlign w:val="bottom"/>
        </w:tcPr>
        <w:p w14:paraId="5DD79CD6" w14:textId="77777777" w:rsidR="00E70780" w:rsidRDefault="00E70780">
          <w:pPr>
            <w:pStyle w:val="Header"/>
          </w:pPr>
        </w:p>
      </w:tc>
    </w:tr>
    <w:tr w:rsidR="00E70780" w14:paraId="6CE220CA" w14:textId="77777777">
      <w:trPr>
        <w:gridAfter w:val="2"/>
        <w:wAfter w:w="720" w:type="dxa"/>
        <w:trHeight w:hRule="exact" w:val="680"/>
      </w:trPr>
      <w:tc>
        <w:tcPr>
          <w:tcW w:w="9368" w:type="dxa"/>
          <w:vAlign w:val="bottom"/>
        </w:tcPr>
        <w:p w14:paraId="6550665C" w14:textId="77777777" w:rsidR="00E70780" w:rsidRDefault="00E70780">
          <w:pPr>
            <w:pStyle w:val="LogoCaption"/>
          </w:pPr>
        </w:p>
      </w:tc>
      <w:tc>
        <w:tcPr>
          <w:tcW w:w="9368" w:type="dxa"/>
          <w:vAlign w:val="bottom"/>
        </w:tcPr>
        <w:p w14:paraId="5873C890" w14:textId="77777777" w:rsidR="00E70780" w:rsidRDefault="00E70780">
          <w:pPr>
            <w:pStyle w:val="Header"/>
          </w:pPr>
        </w:p>
      </w:tc>
    </w:tr>
    <w:tr w:rsidR="00E70780" w14:paraId="025F9F29" w14:textId="77777777">
      <w:trPr>
        <w:gridAfter w:val="2"/>
        <w:wAfter w:w="720" w:type="dxa"/>
        <w:trHeight w:hRule="exact" w:val="680"/>
      </w:trPr>
      <w:tc>
        <w:tcPr>
          <w:tcW w:w="9368" w:type="dxa"/>
          <w:vAlign w:val="bottom"/>
        </w:tcPr>
        <w:p w14:paraId="3A10D57A" w14:textId="77777777" w:rsidR="00E70780" w:rsidRDefault="00E70780">
          <w:pPr>
            <w:pStyle w:val="LogoCaption"/>
          </w:pPr>
        </w:p>
      </w:tc>
      <w:tc>
        <w:tcPr>
          <w:tcW w:w="9368" w:type="dxa"/>
          <w:vAlign w:val="bottom"/>
        </w:tcPr>
        <w:p w14:paraId="32DA78F8" w14:textId="77777777" w:rsidR="00E70780" w:rsidRDefault="00E70780">
          <w:pPr>
            <w:pStyle w:val="Header"/>
          </w:pPr>
        </w:p>
      </w:tc>
    </w:tr>
    <w:tr w:rsidR="00E70780" w14:paraId="5BAC8EFD" w14:textId="77777777">
      <w:trPr>
        <w:gridAfter w:val="2"/>
        <w:wAfter w:w="720" w:type="dxa"/>
        <w:trHeight w:hRule="exact" w:val="680"/>
      </w:trPr>
      <w:tc>
        <w:tcPr>
          <w:tcW w:w="9368" w:type="dxa"/>
          <w:vAlign w:val="bottom"/>
        </w:tcPr>
        <w:p w14:paraId="29698BF0" w14:textId="77777777" w:rsidR="00E70780" w:rsidRDefault="00E70780">
          <w:pPr>
            <w:pStyle w:val="LogoCaption"/>
          </w:pPr>
        </w:p>
      </w:tc>
      <w:tc>
        <w:tcPr>
          <w:tcW w:w="9368" w:type="dxa"/>
          <w:vAlign w:val="bottom"/>
        </w:tcPr>
        <w:p w14:paraId="512A37D4" w14:textId="77777777" w:rsidR="00E70780" w:rsidRDefault="00E70780">
          <w:pPr>
            <w:pStyle w:val="Header"/>
          </w:pPr>
        </w:p>
      </w:tc>
    </w:tr>
    <w:tr w:rsidR="00E70780" w14:paraId="2E06E77A" w14:textId="77777777">
      <w:trPr>
        <w:gridAfter w:val="2"/>
        <w:wAfter w:w="720" w:type="dxa"/>
        <w:trHeight w:hRule="exact" w:val="680"/>
      </w:trPr>
      <w:tc>
        <w:tcPr>
          <w:tcW w:w="9368" w:type="dxa"/>
          <w:vAlign w:val="bottom"/>
        </w:tcPr>
        <w:p w14:paraId="05F66AFD" w14:textId="77777777" w:rsidR="00E70780" w:rsidRDefault="00E70780">
          <w:pPr>
            <w:pStyle w:val="LogoCaption"/>
          </w:pPr>
        </w:p>
      </w:tc>
      <w:tc>
        <w:tcPr>
          <w:tcW w:w="9368" w:type="dxa"/>
          <w:vAlign w:val="bottom"/>
        </w:tcPr>
        <w:p w14:paraId="59730EAD" w14:textId="77777777" w:rsidR="00E70780" w:rsidRDefault="00E70780">
          <w:pPr>
            <w:pStyle w:val="Header"/>
          </w:pPr>
        </w:p>
      </w:tc>
    </w:tr>
    <w:tr w:rsidR="00E70780" w14:paraId="18B6283D" w14:textId="77777777">
      <w:trPr>
        <w:gridAfter w:val="2"/>
        <w:wAfter w:w="720" w:type="dxa"/>
        <w:trHeight w:hRule="exact" w:val="680"/>
      </w:trPr>
      <w:tc>
        <w:tcPr>
          <w:tcW w:w="9368" w:type="dxa"/>
          <w:vAlign w:val="bottom"/>
        </w:tcPr>
        <w:p w14:paraId="59EB0AFC" w14:textId="77777777" w:rsidR="00E70780" w:rsidRDefault="00E70780">
          <w:pPr>
            <w:pStyle w:val="LogoCaption"/>
          </w:pPr>
        </w:p>
      </w:tc>
      <w:tc>
        <w:tcPr>
          <w:tcW w:w="9368" w:type="dxa"/>
          <w:vAlign w:val="bottom"/>
        </w:tcPr>
        <w:p w14:paraId="29115352" w14:textId="77777777" w:rsidR="00E70780" w:rsidRDefault="00E70780">
          <w:pPr>
            <w:pStyle w:val="Header"/>
          </w:pPr>
        </w:p>
      </w:tc>
    </w:tr>
    <w:tr w:rsidR="00E70780" w14:paraId="60E9ABAC" w14:textId="77777777">
      <w:trPr>
        <w:gridAfter w:val="2"/>
        <w:wAfter w:w="720" w:type="dxa"/>
        <w:trHeight w:hRule="exact" w:val="680"/>
      </w:trPr>
      <w:tc>
        <w:tcPr>
          <w:tcW w:w="9368" w:type="dxa"/>
          <w:vAlign w:val="bottom"/>
        </w:tcPr>
        <w:p w14:paraId="1F326F86" w14:textId="77777777" w:rsidR="00E70780" w:rsidRDefault="00E70780">
          <w:pPr>
            <w:pStyle w:val="LogoCaption"/>
          </w:pPr>
        </w:p>
      </w:tc>
      <w:tc>
        <w:tcPr>
          <w:tcW w:w="9368" w:type="dxa"/>
          <w:vAlign w:val="bottom"/>
        </w:tcPr>
        <w:p w14:paraId="6CED2678" w14:textId="77777777" w:rsidR="00E70780" w:rsidRDefault="00E70780">
          <w:pPr>
            <w:pStyle w:val="Header"/>
          </w:pPr>
        </w:p>
      </w:tc>
    </w:tr>
    <w:tr w:rsidR="00E70780" w14:paraId="03FA04F8" w14:textId="77777777">
      <w:trPr>
        <w:gridAfter w:val="2"/>
        <w:wAfter w:w="720" w:type="dxa"/>
        <w:trHeight w:hRule="exact" w:val="680"/>
      </w:trPr>
      <w:tc>
        <w:tcPr>
          <w:tcW w:w="9368" w:type="dxa"/>
          <w:vAlign w:val="bottom"/>
        </w:tcPr>
        <w:p w14:paraId="7F6BDCD7" w14:textId="77777777" w:rsidR="00E70780" w:rsidRDefault="00E70780">
          <w:pPr>
            <w:pStyle w:val="LogoCaption"/>
          </w:pPr>
        </w:p>
      </w:tc>
      <w:tc>
        <w:tcPr>
          <w:tcW w:w="9368" w:type="dxa"/>
          <w:vAlign w:val="bottom"/>
        </w:tcPr>
        <w:p w14:paraId="680431DE" w14:textId="77777777" w:rsidR="00E70780" w:rsidRDefault="00E70780">
          <w:pPr>
            <w:pStyle w:val="Header"/>
          </w:pPr>
        </w:p>
      </w:tc>
    </w:tr>
    <w:tr w:rsidR="00E70780" w14:paraId="7F6A01FB" w14:textId="77777777">
      <w:trPr>
        <w:gridAfter w:val="2"/>
        <w:wAfter w:w="720" w:type="dxa"/>
        <w:trHeight w:hRule="exact" w:val="680"/>
      </w:trPr>
      <w:tc>
        <w:tcPr>
          <w:tcW w:w="9368" w:type="dxa"/>
          <w:vAlign w:val="bottom"/>
        </w:tcPr>
        <w:p w14:paraId="299D401D" w14:textId="77777777" w:rsidR="00E70780" w:rsidRDefault="00E70780">
          <w:pPr>
            <w:pStyle w:val="LogoCaption"/>
          </w:pPr>
        </w:p>
      </w:tc>
      <w:tc>
        <w:tcPr>
          <w:tcW w:w="9368" w:type="dxa"/>
          <w:vAlign w:val="bottom"/>
        </w:tcPr>
        <w:p w14:paraId="10B15DD9" w14:textId="77777777" w:rsidR="00E70780" w:rsidRDefault="00E70780">
          <w:pPr>
            <w:pStyle w:val="Header"/>
          </w:pPr>
        </w:p>
      </w:tc>
    </w:tr>
    <w:tr w:rsidR="00E70780" w14:paraId="0A13ABD8" w14:textId="77777777">
      <w:trPr>
        <w:gridAfter w:val="2"/>
        <w:wAfter w:w="720" w:type="dxa"/>
        <w:trHeight w:hRule="exact" w:val="680"/>
      </w:trPr>
      <w:tc>
        <w:tcPr>
          <w:tcW w:w="9368" w:type="dxa"/>
          <w:vAlign w:val="bottom"/>
        </w:tcPr>
        <w:p w14:paraId="20DAE436" w14:textId="77777777" w:rsidR="00E70780" w:rsidRDefault="00E70780">
          <w:pPr>
            <w:pStyle w:val="LogoCaption"/>
          </w:pPr>
        </w:p>
      </w:tc>
      <w:tc>
        <w:tcPr>
          <w:tcW w:w="9368" w:type="dxa"/>
          <w:vAlign w:val="bottom"/>
        </w:tcPr>
        <w:p w14:paraId="08719FFF" w14:textId="77777777" w:rsidR="00E70780" w:rsidRDefault="00E70780">
          <w:pPr>
            <w:pStyle w:val="Header"/>
          </w:pPr>
        </w:p>
      </w:tc>
    </w:tr>
    <w:tr w:rsidR="00E70780" w14:paraId="3AA3F1B8" w14:textId="77777777">
      <w:trPr>
        <w:gridAfter w:val="2"/>
        <w:wAfter w:w="720" w:type="dxa"/>
        <w:trHeight w:hRule="exact" w:val="680"/>
      </w:trPr>
      <w:tc>
        <w:tcPr>
          <w:tcW w:w="9368" w:type="dxa"/>
          <w:vAlign w:val="bottom"/>
        </w:tcPr>
        <w:p w14:paraId="2FB42568" w14:textId="77777777" w:rsidR="00E70780" w:rsidRDefault="00E70780">
          <w:pPr>
            <w:pStyle w:val="LogoCaption"/>
          </w:pPr>
        </w:p>
      </w:tc>
      <w:tc>
        <w:tcPr>
          <w:tcW w:w="9368" w:type="dxa"/>
          <w:vAlign w:val="bottom"/>
        </w:tcPr>
        <w:p w14:paraId="2D0BD981" w14:textId="77777777" w:rsidR="00E70780" w:rsidRDefault="00E70780">
          <w:pPr>
            <w:pStyle w:val="Header"/>
          </w:pPr>
        </w:p>
      </w:tc>
    </w:tr>
    <w:tr w:rsidR="00E70780" w14:paraId="0416BD75" w14:textId="77777777">
      <w:trPr>
        <w:gridAfter w:val="2"/>
        <w:wAfter w:w="720" w:type="dxa"/>
        <w:trHeight w:hRule="exact" w:val="680"/>
      </w:trPr>
      <w:tc>
        <w:tcPr>
          <w:tcW w:w="9368" w:type="dxa"/>
          <w:vAlign w:val="bottom"/>
        </w:tcPr>
        <w:p w14:paraId="3E7D011A" w14:textId="77777777" w:rsidR="00E70780" w:rsidRDefault="00E70780">
          <w:pPr>
            <w:pStyle w:val="LogoCaption"/>
          </w:pPr>
        </w:p>
      </w:tc>
      <w:tc>
        <w:tcPr>
          <w:tcW w:w="9368" w:type="dxa"/>
          <w:vAlign w:val="bottom"/>
        </w:tcPr>
        <w:p w14:paraId="5CA01371" w14:textId="77777777" w:rsidR="00E70780" w:rsidRDefault="00E70780">
          <w:pPr>
            <w:pStyle w:val="Header"/>
          </w:pPr>
        </w:p>
      </w:tc>
    </w:tr>
    <w:tr w:rsidR="00E70780" w14:paraId="21E97FE8" w14:textId="77777777">
      <w:trPr>
        <w:gridAfter w:val="2"/>
        <w:wAfter w:w="720" w:type="dxa"/>
        <w:trHeight w:hRule="exact" w:val="680"/>
      </w:trPr>
      <w:tc>
        <w:tcPr>
          <w:tcW w:w="9368" w:type="dxa"/>
          <w:vAlign w:val="bottom"/>
        </w:tcPr>
        <w:p w14:paraId="776ED817" w14:textId="77777777" w:rsidR="00E70780" w:rsidRDefault="00E70780">
          <w:pPr>
            <w:pStyle w:val="LogoCaption"/>
          </w:pPr>
        </w:p>
      </w:tc>
      <w:tc>
        <w:tcPr>
          <w:tcW w:w="9368" w:type="dxa"/>
          <w:vAlign w:val="bottom"/>
        </w:tcPr>
        <w:p w14:paraId="7264D919" w14:textId="77777777" w:rsidR="00E70780" w:rsidRDefault="00E70780">
          <w:pPr>
            <w:pStyle w:val="Header"/>
          </w:pPr>
        </w:p>
      </w:tc>
    </w:tr>
    <w:tr w:rsidR="00E70780" w14:paraId="0CF25BC4" w14:textId="77777777">
      <w:trPr>
        <w:gridAfter w:val="2"/>
        <w:wAfter w:w="720" w:type="dxa"/>
        <w:trHeight w:hRule="exact" w:val="680"/>
      </w:trPr>
      <w:tc>
        <w:tcPr>
          <w:tcW w:w="9368" w:type="dxa"/>
          <w:vAlign w:val="bottom"/>
        </w:tcPr>
        <w:p w14:paraId="15DCA972" w14:textId="77777777" w:rsidR="00E70780" w:rsidRDefault="00E70780">
          <w:pPr>
            <w:pStyle w:val="LogoCaption"/>
          </w:pPr>
        </w:p>
      </w:tc>
      <w:tc>
        <w:tcPr>
          <w:tcW w:w="9368" w:type="dxa"/>
          <w:vAlign w:val="bottom"/>
        </w:tcPr>
        <w:p w14:paraId="4D5D3CCD" w14:textId="77777777" w:rsidR="00E70780" w:rsidRDefault="00E70780">
          <w:pPr>
            <w:pStyle w:val="Header"/>
          </w:pPr>
        </w:p>
      </w:tc>
    </w:tr>
    <w:tr w:rsidR="00E70780" w14:paraId="7C64EC44" w14:textId="77777777">
      <w:trPr>
        <w:gridAfter w:val="2"/>
        <w:wAfter w:w="720" w:type="dxa"/>
        <w:trHeight w:hRule="exact" w:val="680"/>
      </w:trPr>
      <w:tc>
        <w:tcPr>
          <w:tcW w:w="9368" w:type="dxa"/>
          <w:vAlign w:val="bottom"/>
        </w:tcPr>
        <w:p w14:paraId="48B73922" w14:textId="77777777" w:rsidR="00E70780" w:rsidRDefault="00E70780">
          <w:pPr>
            <w:pStyle w:val="LogoCaption"/>
          </w:pPr>
        </w:p>
      </w:tc>
      <w:tc>
        <w:tcPr>
          <w:tcW w:w="9368" w:type="dxa"/>
          <w:vAlign w:val="bottom"/>
        </w:tcPr>
        <w:p w14:paraId="38179968" w14:textId="77777777" w:rsidR="00E70780" w:rsidRDefault="00E70780">
          <w:pPr>
            <w:pStyle w:val="Header"/>
          </w:pPr>
        </w:p>
      </w:tc>
    </w:tr>
    <w:tr w:rsidR="00E70780" w14:paraId="42F098AD" w14:textId="77777777">
      <w:trPr>
        <w:gridAfter w:val="2"/>
        <w:wAfter w:w="720" w:type="dxa"/>
        <w:trHeight w:hRule="exact" w:val="680"/>
      </w:trPr>
      <w:tc>
        <w:tcPr>
          <w:tcW w:w="9368" w:type="dxa"/>
          <w:vAlign w:val="bottom"/>
        </w:tcPr>
        <w:p w14:paraId="46C8E377" w14:textId="77777777" w:rsidR="00E70780" w:rsidRDefault="00E70780">
          <w:pPr>
            <w:pStyle w:val="LogoCaption"/>
          </w:pPr>
        </w:p>
      </w:tc>
      <w:tc>
        <w:tcPr>
          <w:tcW w:w="9368" w:type="dxa"/>
          <w:vAlign w:val="bottom"/>
        </w:tcPr>
        <w:p w14:paraId="23CB2253" w14:textId="77777777" w:rsidR="00E70780" w:rsidRDefault="00E70780">
          <w:pPr>
            <w:pStyle w:val="Header"/>
          </w:pPr>
        </w:p>
      </w:tc>
    </w:tr>
    <w:tr w:rsidR="00E70780" w14:paraId="455590F1" w14:textId="77777777">
      <w:trPr>
        <w:gridAfter w:val="2"/>
        <w:wAfter w:w="720" w:type="dxa"/>
        <w:trHeight w:hRule="exact" w:val="680"/>
      </w:trPr>
      <w:tc>
        <w:tcPr>
          <w:tcW w:w="9368" w:type="dxa"/>
          <w:vAlign w:val="bottom"/>
        </w:tcPr>
        <w:p w14:paraId="231E0C7A" w14:textId="77777777" w:rsidR="00E70780" w:rsidRDefault="00E70780">
          <w:pPr>
            <w:pStyle w:val="LogoCaption"/>
          </w:pPr>
        </w:p>
      </w:tc>
      <w:tc>
        <w:tcPr>
          <w:tcW w:w="9368" w:type="dxa"/>
          <w:vAlign w:val="bottom"/>
        </w:tcPr>
        <w:p w14:paraId="52D15FD0" w14:textId="77777777" w:rsidR="00E70780" w:rsidRDefault="00E70780">
          <w:pPr>
            <w:pStyle w:val="Header"/>
          </w:pPr>
        </w:p>
      </w:tc>
    </w:tr>
    <w:tr w:rsidR="00E70780" w14:paraId="3C4A14CD" w14:textId="77777777">
      <w:trPr>
        <w:gridAfter w:val="2"/>
        <w:wAfter w:w="720" w:type="dxa"/>
        <w:trHeight w:hRule="exact" w:val="680"/>
      </w:trPr>
      <w:tc>
        <w:tcPr>
          <w:tcW w:w="9368" w:type="dxa"/>
          <w:vAlign w:val="bottom"/>
        </w:tcPr>
        <w:p w14:paraId="7EA65A58" w14:textId="77777777" w:rsidR="00E70780" w:rsidRDefault="00E70780">
          <w:pPr>
            <w:pStyle w:val="LogoCaption"/>
          </w:pPr>
        </w:p>
      </w:tc>
      <w:tc>
        <w:tcPr>
          <w:tcW w:w="9368" w:type="dxa"/>
          <w:vAlign w:val="bottom"/>
        </w:tcPr>
        <w:p w14:paraId="4EE4D848" w14:textId="77777777" w:rsidR="00E70780" w:rsidRDefault="00E70780">
          <w:pPr>
            <w:pStyle w:val="Header"/>
          </w:pPr>
        </w:p>
      </w:tc>
    </w:tr>
    <w:tr w:rsidR="00E70780" w14:paraId="340DEC1E" w14:textId="77777777">
      <w:trPr>
        <w:gridAfter w:val="2"/>
        <w:wAfter w:w="720" w:type="dxa"/>
        <w:trHeight w:hRule="exact" w:val="680"/>
      </w:trPr>
      <w:tc>
        <w:tcPr>
          <w:tcW w:w="9368" w:type="dxa"/>
          <w:vAlign w:val="bottom"/>
        </w:tcPr>
        <w:p w14:paraId="010CE3BA" w14:textId="77777777" w:rsidR="00E70780" w:rsidRDefault="00E70780">
          <w:pPr>
            <w:pStyle w:val="LogoCaption"/>
          </w:pPr>
        </w:p>
      </w:tc>
      <w:tc>
        <w:tcPr>
          <w:tcW w:w="9368" w:type="dxa"/>
          <w:vAlign w:val="bottom"/>
        </w:tcPr>
        <w:p w14:paraId="66891595" w14:textId="77777777" w:rsidR="00E70780" w:rsidRDefault="00E70780">
          <w:pPr>
            <w:pStyle w:val="Header"/>
          </w:pPr>
        </w:p>
      </w:tc>
    </w:tr>
    <w:tr w:rsidR="00E70780" w14:paraId="45972E97" w14:textId="77777777">
      <w:trPr>
        <w:gridAfter w:val="2"/>
        <w:wAfter w:w="720" w:type="dxa"/>
        <w:trHeight w:hRule="exact" w:val="680"/>
      </w:trPr>
      <w:tc>
        <w:tcPr>
          <w:tcW w:w="9368" w:type="dxa"/>
          <w:vAlign w:val="bottom"/>
        </w:tcPr>
        <w:p w14:paraId="15280AED" w14:textId="77777777" w:rsidR="00E70780" w:rsidRDefault="00E70780">
          <w:pPr>
            <w:pStyle w:val="LogoCaption"/>
          </w:pPr>
        </w:p>
      </w:tc>
      <w:tc>
        <w:tcPr>
          <w:tcW w:w="9368" w:type="dxa"/>
          <w:vAlign w:val="bottom"/>
        </w:tcPr>
        <w:p w14:paraId="3C37D946" w14:textId="77777777" w:rsidR="00E70780" w:rsidRDefault="00E70780">
          <w:pPr>
            <w:pStyle w:val="Header"/>
          </w:pPr>
        </w:p>
      </w:tc>
    </w:tr>
    <w:tr w:rsidR="00E70780" w14:paraId="6BD3B73B" w14:textId="77777777">
      <w:trPr>
        <w:gridAfter w:val="2"/>
        <w:wAfter w:w="720" w:type="dxa"/>
        <w:trHeight w:hRule="exact" w:val="680"/>
      </w:trPr>
      <w:tc>
        <w:tcPr>
          <w:tcW w:w="9368" w:type="dxa"/>
          <w:vAlign w:val="bottom"/>
        </w:tcPr>
        <w:p w14:paraId="53E340BA" w14:textId="77777777" w:rsidR="00E70780" w:rsidRDefault="00E70780">
          <w:pPr>
            <w:pStyle w:val="LogoCaption"/>
          </w:pPr>
        </w:p>
      </w:tc>
      <w:tc>
        <w:tcPr>
          <w:tcW w:w="9368" w:type="dxa"/>
          <w:vAlign w:val="bottom"/>
        </w:tcPr>
        <w:p w14:paraId="503712A9" w14:textId="77777777" w:rsidR="00E70780" w:rsidRDefault="00E70780">
          <w:pPr>
            <w:pStyle w:val="Header"/>
          </w:pPr>
        </w:p>
      </w:tc>
    </w:tr>
    <w:tr w:rsidR="00E70780" w14:paraId="2EF06F84" w14:textId="77777777">
      <w:trPr>
        <w:gridAfter w:val="2"/>
        <w:wAfter w:w="720" w:type="dxa"/>
        <w:trHeight w:hRule="exact" w:val="680"/>
      </w:trPr>
      <w:tc>
        <w:tcPr>
          <w:tcW w:w="9368" w:type="dxa"/>
          <w:vAlign w:val="bottom"/>
        </w:tcPr>
        <w:p w14:paraId="34294A78" w14:textId="77777777" w:rsidR="00E70780" w:rsidRDefault="00E70780">
          <w:pPr>
            <w:pStyle w:val="LogoCaption"/>
          </w:pPr>
        </w:p>
      </w:tc>
      <w:tc>
        <w:tcPr>
          <w:tcW w:w="9368" w:type="dxa"/>
          <w:vAlign w:val="bottom"/>
        </w:tcPr>
        <w:p w14:paraId="2F1AB722" w14:textId="77777777" w:rsidR="00E70780" w:rsidRDefault="00E70780">
          <w:pPr>
            <w:pStyle w:val="Header"/>
          </w:pPr>
        </w:p>
      </w:tc>
    </w:tr>
    <w:tr w:rsidR="00E70780" w14:paraId="47CE5BD8" w14:textId="77777777">
      <w:trPr>
        <w:gridAfter w:val="2"/>
        <w:wAfter w:w="720" w:type="dxa"/>
        <w:trHeight w:hRule="exact" w:val="680"/>
      </w:trPr>
      <w:tc>
        <w:tcPr>
          <w:tcW w:w="9368" w:type="dxa"/>
          <w:vAlign w:val="bottom"/>
        </w:tcPr>
        <w:p w14:paraId="58F2DE76" w14:textId="77777777" w:rsidR="00E70780" w:rsidRDefault="00E70780">
          <w:pPr>
            <w:pStyle w:val="LogoCaption"/>
          </w:pPr>
        </w:p>
      </w:tc>
      <w:tc>
        <w:tcPr>
          <w:tcW w:w="9368" w:type="dxa"/>
          <w:vAlign w:val="bottom"/>
        </w:tcPr>
        <w:p w14:paraId="784D47F4" w14:textId="77777777" w:rsidR="00E70780" w:rsidRDefault="00E70780">
          <w:pPr>
            <w:pStyle w:val="Header"/>
          </w:pPr>
        </w:p>
      </w:tc>
    </w:tr>
    <w:tr w:rsidR="00E70780" w14:paraId="364430B6" w14:textId="77777777">
      <w:trPr>
        <w:gridAfter w:val="2"/>
        <w:wAfter w:w="720" w:type="dxa"/>
        <w:trHeight w:hRule="exact" w:val="680"/>
      </w:trPr>
      <w:tc>
        <w:tcPr>
          <w:tcW w:w="9368" w:type="dxa"/>
          <w:vAlign w:val="bottom"/>
        </w:tcPr>
        <w:p w14:paraId="52A63F37" w14:textId="77777777" w:rsidR="00E70780" w:rsidRDefault="00E70780">
          <w:pPr>
            <w:pStyle w:val="LogoCaption"/>
          </w:pPr>
        </w:p>
      </w:tc>
      <w:tc>
        <w:tcPr>
          <w:tcW w:w="9368" w:type="dxa"/>
          <w:vAlign w:val="bottom"/>
        </w:tcPr>
        <w:p w14:paraId="4ED40156" w14:textId="77777777" w:rsidR="00E70780" w:rsidRDefault="00E70780">
          <w:pPr>
            <w:pStyle w:val="Header"/>
          </w:pPr>
        </w:p>
      </w:tc>
    </w:tr>
    <w:tr w:rsidR="00E70780" w14:paraId="7937C351" w14:textId="77777777">
      <w:trPr>
        <w:gridAfter w:val="2"/>
        <w:wAfter w:w="720" w:type="dxa"/>
        <w:trHeight w:hRule="exact" w:val="680"/>
      </w:trPr>
      <w:tc>
        <w:tcPr>
          <w:tcW w:w="9368" w:type="dxa"/>
          <w:vAlign w:val="bottom"/>
        </w:tcPr>
        <w:p w14:paraId="710D823E" w14:textId="77777777" w:rsidR="00E70780" w:rsidRDefault="00E70780">
          <w:pPr>
            <w:pStyle w:val="LogoCaption"/>
          </w:pPr>
        </w:p>
      </w:tc>
      <w:tc>
        <w:tcPr>
          <w:tcW w:w="9368" w:type="dxa"/>
          <w:vAlign w:val="bottom"/>
        </w:tcPr>
        <w:p w14:paraId="2E4A7358" w14:textId="77777777" w:rsidR="00E70780" w:rsidRDefault="00E70780">
          <w:pPr>
            <w:pStyle w:val="Header"/>
          </w:pPr>
        </w:p>
      </w:tc>
    </w:tr>
    <w:tr w:rsidR="00E70780" w14:paraId="4C6062F6" w14:textId="77777777">
      <w:trPr>
        <w:gridAfter w:val="2"/>
        <w:wAfter w:w="720" w:type="dxa"/>
        <w:trHeight w:hRule="exact" w:val="680"/>
      </w:trPr>
      <w:tc>
        <w:tcPr>
          <w:tcW w:w="9368" w:type="dxa"/>
          <w:vAlign w:val="bottom"/>
        </w:tcPr>
        <w:p w14:paraId="6B4CFE26" w14:textId="77777777" w:rsidR="00E70780" w:rsidRDefault="00E70780">
          <w:pPr>
            <w:pStyle w:val="LogoCaption"/>
          </w:pPr>
        </w:p>
      </w:tc>
      <w:tc>
        <w:tcPr>
          <w:tcW w:w="9368" w:type="dxa"/>
          <w:vAlign w:val="bottom"/>
        </w:tcPr>
        <w:p w14:paraId="03BEDE3C" w14:textId="77777777" w:rsidR="00E70780" w:rsidRDefault="00E70780">
          <w:pPr>
            <w:pStyle w:val="Header"/>
          </w:pPr>
        </w:p>
      </w:tc>
    </w:tr>
    <w:tr w:rsidR="00E70780" w14:paraId="51707F99" w14:textId="77777777">
      <w:trPr>
        <w:gridAfter w:val="2"/>
        <w:wAfter w:w="720" w:type="dxa"/>
        <w:trHeight w:hRule="exact" w:val="680"/>
      </w:trPr>
      <w:tc>
        <w:tcPr>
          <w:tcW w:w="9368" w:type="dxa"/>
          <w:vAlign w:val="bottom"/>
        </w:tcPr>
        <w:p w14:paraId="28C155EE" w14:textId="77777777" w:rsidR="00E70780" w:rsidRDefault="00E70780">
          <w:pPr>
            <w:pStyle w:val="LogoCaption"/>
          </w:pPr>
        </w:p>
      </w:tc>
      <w:tc>
        <w:tcPr>
          <w:tcW w:w="9368" w:type="dxa"/>
          <w:vAlign w:val="bottom"/>
        </w:tcPr>
        <w:p w14:paraId="1C0A47C8" w14:textId="77777777" w:rsidR="00E70780" w:rsidRDefault="00E70780">
          <w:pPr>
            <w:pStyle w:val="Header"/>
          </w:pPr>
        </w:p>
      </w:tc>
    </w:tr>
    <w:tr w:rsidR="00E70780" w14:paraId="0827862E" w14:textId="77777777">
      <w:trPr>
        <w:gridAfter w:val="2"/>
        <w:wAfter w:w="720" w:type="dxa"/>
        <w:trHeight w:hRule="exact" w:val="680"/>
      </w:trPr>
      <w:tc>
        <w:tcPr>
          <w:tcW w:w="9368" w:type="dxa"/>
          <w:vAlign w:val="bottom"/>
        </w:tcPr>
        <w:p w14:paraId="63DBF668" w14:textId="77777777" w:rsidR="00E70780" w:rsidRDefault="00E70780">
          <w:pPr>
            <w:pStyle w:val="LogoCaption"/>
          </w:pPr>
        </w:p>
      </w:tc>
      <w:tc>
        <w:tcPr>
          <w:tcW w:w="9368" w:type="dxa"/>
          <w:vAlign w:val="bottom"/>
        </w:tcPr>
        <w:p w14:paraId="0888EE38" w14:textId="77777777" w:rsidR="00E70780" w:rsidRDefault="00E70780">
          <w:pPr>
            <w:pStyle w:val="Header"/>
          </w:pPr>
        </w:p>
      </w:tc>
    </w:tr>
    <w:tr w:rsidR="00E70780" w14:paraId="516D1C18" w14:textId="77777777">
      <w:trPr>
        <w:gridAfter w:val="2"/>
        <w:wAfter w:w="720" w:type="dxa"/>
        <w:trHeight w:hRule="exact" w:val="680"/>
      </w:trPr>
      <w:tc>
        <w:tcPr>
          <w:tcW w:w="9368" w:type="dxa"/>
          <w:vAlign w:val="bottom"/>
        </w:tcPr>
        <w:p w14:paraId="6F535026" w14:textId="77777777" w:rsidR="00E70780" w:rsidRDefault="00E70780">
          <w:pPr>
            <w:pStyle w:val="LogoCaption"/>
          </w:pPr>
        </w:p>
      </w:tc>
      <w:tc>
        <w:tcPr>
          <w:tcW w:w="9368" w:type="dxa"/>
          <w:vAlign w:val="bottom"/>
        </w:tcPr>
        <w:p w14:paraId="6A36BFE8" w14:textId="77777777" w:rsidR="00E70780" w:rsidRDefault="00E70780">
          <w:pPr>
            <w:pStyle w:val="Header"/>
          </w:pPr>
        </w:p>
      </w:tc>
    </w:tr>
    <w:tr w:rsidR="00E70780" w14:paraId="1A0C4234" w14:textId="77777777">
      <w:trPr>
        <w:gridAfter w:val="2"/>
        <w:wAfter w:w="720" w:type="dxa"/>
        <w:trHeight w:hRule="exact" w:val="680"/>
      </w:trPr>
      <w:tc>
        <w:tcPr>
          <w:tcW w:w="9368" w:type="dxa"/>
          <w:vAlign w:val="bottom"/>
        </w:tcPr>
        <w:p w14:paraId="61DBA560" w14:textId="77777777" w:rsidR="00E70780" w:rsidRDefault="00E70780">
          <w:pPr>
            <w:pStyle w:val="LogoCaption"/>
          </w:pPr>
        </w:p>
      </w:tc>
      <w:tc>
        <w:tcPr>
          <w:tcW w:w="9368" w:type="dxa"/>
          <w:vAlign w:val="bottom"/>
        </w:tcPr>
        <w:p w14:paraId="426439DA" w14:textId="77777777" w:rsidR="00E70780" w:rsidRDefault="00E70780">
          <w:pPr>
            <w:pStyle w:val="Header"/>
          </w:pPr>
        </w:p>
      </w:tc>
    </w:tr>
    <w:tr w:rsidR="00E70780" w14:paraId="0EAA8BE1" w14:textId="77777777">
      <w:trPr>
        <w:gridAfter w:val="2"/>
        <w:wAfter w:w="720" w:type="dxa"/>
        <w:trHeight w:hRule="exact" w:val="680"/>
      </w:trPr>
      <w:tc>
        <w:tcPr>
          <w:tcW w:w="9368" w:type="dxa"/>
          <w:vAlign w:val="bottom"/>
        </w:tcPr>
        <w:p w14:paraId="63548ED8" w14:textId="77777777" w:rsidR="00E70780" w:rsidRDefault="00E70780">
          <w:pPr>
            <w:pStyle w:val="LogoCaption"/>
          </w:pPr>
        </w:p>
      </w:tc>
      <w:tc>
        <w:tcPr>
          <w:tcW w:w="9368" w:type="dxa"/>
          <w:vAlign w:val="bottom"/>
        </w:tcPr>
        <w:p w14:paraId="3DF8D906" w14:textId="77777777" w:rsidR="00E70780" w:rsidRDefault="00E70780">
          <w:pPr>
            <w:pStyle w:val="Header"/>
          </w:pPr>
        </w:p>
      </w:tc>
    </w:tr>
    <w:tr w:rsidR="00E70780" w14:paraId="60AED3F5" w14:textId="77777777">
      <w:trPr>
        <w:gridAfter w:val="2"/>
        <w:wAfter w:w="720" w:type="dxa"/>
        <w:trHeight w:hRule="exact" w:val="680"/>
      </w:trPr>
      <w:tc>
        <w:tcPr>
          <w:tcW w:w="9368" w:type="dxa"/>
          <w:vAlign w:val="bottom"/>
        </w:tcPr>
        <w:p w14:paraId="3FC50244" w14:textId="77777777" w:rsidR="00E70780" w:rsidRDefault="00E70780">
          <w:pPr>
            <w:pStyle w:val="LogoCaption"/>
          </w:pPr>
        </w:p>
      </w:tc>
      <w:tc>
        <w:tcPr>
          <w:tcW w:w="9368" w:type="dxa"/>
          <w:vAlign w:val="bottom"/>
        </w:tcPr>
        <w:p w14:paraId="03F4C825" w14:textId="77777777" w:rsidR="00E70780" w:rsidRDefault="00E70780">
          <w:pPr>
            <w:pStyle w:val="Header"/>
          </w:pPr>
        </w:p>
      </w:tc>
    </w:tr>
    <w:tr w:rsidR="00E70780" w14:paraId="734512E3" w14:textId="77777777">
      <w:trPr>
        <w:gridAfter w:val="2"/>
        <w:wAfter w:w="720" w:type="dxa"/>
        <w:trHeight w:hRule="exact" w:val="680"/>
      </w:trPr>
      <w:tc>
        <w:tcPr>
          <w:tcW w:w="9368" w:type="dxa"/>
          <w:vAlign w:val="bottom"/>
        </w:tcPr>
        <w:p w14:paraId="2E0657C4" w14:textId="77777777" w:rsidR="00E70780" w:rsidRDefault="00E70780">
          <w:pPr>
            <w:pStyle w:val="LogoCaption"/>
          </w:pPr>
        </w:p>
      </w:tc>
      <w:tc>
        <w:tcPr>
          <w:tcW w:w="9368" w:type="dxa"/>
          <w:vAlign w:val="bottom"/>
        </w:tcPr>
        <w:p w14:paraId="4461B40C" w14:textId="77777777" w:rsidR="00E70780" w:rsidRDefault="00E70780">
          <w:pPr>
            <w:pStyle w:val="Header"/>
          </w:pPr>
        </w:p>
      </w:tc>
    </w:tr>
    <w:tr w:rsidR="00E70780" w14:paraId="51215DDC" w14:textId="77777777">
      <w:trPr>
        <w:gridAfter w:val="2"/>
        <w:wAfter w:w="360" w:type="dxa"/>
        <w:trHeight w:hRule="exact" w:val="680"/>
      </w:trPr>
      <w:tc>
        <w:tcPr>
          <w:tcW w:w="9368" w:type="dxa"/>
          <w:vAlign w:val="bottom"/>
        </w:tcPr>
        <w:p w14:paraId="3BF28933" w14:textId="77777777" w:rsidR="00E70780" w:rsidRDefault="00E70780">
          <w:pPr>
            <w:pStyle w:val="LogoCaption"/>
          </w:pPr>
        </w:p>
      </w:tc>
      <w:tc>
        <w:tcPr>
          <w:tcW w:w="9368" w:type="dxa"/>
          <w:vAlign w:val="bottom"/>
        </w:tcPr>
        <w:p w14:paraId="62863162" w14:textId="77777777" w:rsidR="00E70780" w:rsidRDefault="00E70780">
          <w:pPr>
            <w:pStyle w:val="Header"/>
          </w:pPr>
        </w:p>
      </w:tc>
    </w:tr>
    <w:tr w:rsidR="00E70780" w14:paraId="490237E1" w14:textId="77777777">
      <w:trPr>
        <w:gridAfter w:val="2"/>
        <w:wAfter w:w="720" w:type="dxa"/>
        <w:trHeight w:hRule="exact" w:val="680"/>
      </w:trPr>
      <w:tc>
        <w:tcPr>
          <w:tcW w:w="9368" w:type="dxa"/>
          <w:vAlign w:val="bottom"/>
        </w:tcPr>
        <w:p w14:paraId="081A91EC" w14:textId="77777777" w:rsidR="00E70780" w:rsidRDefault="00E70780">
          <w:pPr>
            <w:pStyle w:val="LogoCaption"/>
          </w:pPr>
        </w:p>
      </w:tc>
      <w:tc>
        <w:tcPr>
          <w:tcW w:w="9368" w:type="dxa"/>
          <w:vAlign w:val="bottom"/>
        </w:tcPr>
        <w:p w14:paraId="7E5CCBC5" w14:textId="77777777" w:rsidR="00E70780" w:rsidRDefault="00E70780">
          <w:pPr>
            <w:pStyle w:val="Header"/>
          </w:pPr>
        </w:p>
      </w:tc>
    </w:tr>
    <w:tr w:rsidR="00E70780" w14:paraId="2A52029D" w14:textId="77777777">
      <w:trPr>
        <w:gridAfter w:val="2"/>
        <w:wAfter w:w="720" w:type="dxa"/>
        <w:trHeight w:hRule="exact" w:val="680"/>
      </w:trPr>
      <w:tc>
        <w:tcPr>
          <w:tcW w:w="9368" w:type="dxa"/>
          <w:vAlign w:val="bottom"/>
        </w:tcPr>
        <w:p w14:paraId="7526A18E" w14:textId="77777777" w:rsidR="00E70780" w:rsidRDefault="00E70780">
          <w:pPr>
            <w:pStyle w:val="LogoCaption"/>
          </w:pPr>
        </w:p>
      </w:tc>
      <w:tc>
        <w:tcPr>
          <w:tcW w:w="9368" w:type="dxa"/>
          <w:vAlign w:val="bottom"/>
        </w:tcPr>
        <w:p w14:paraId="6610B739" w14:textId="77777777" w:rsidR="00E70780" w:rsidRDefault="00E70780">
          <w:pPr>
            <w:pStyle w:val="Header"/>
          </w:pPr>
        </w:p>
      </w:tc>
    </w:tr>
    <w:tr w:rsidR="00E70780" w14:paraId="7852983A" w14:textId="77777777">
      <w:trPr>
        <w:gridAfter w:val="2"/>
        <w:wAfter w:w="720" w:type="dxa"/>
        <w:trHeight w:hRule="exact" w:val="680"/>
      </w:trPr>
      <w:tc>
        <w:tcPr>
          <w:tcW w:w="9368" w:type="dxa"/>
          <w:vAlign w:val="bottom"/>
        </w:tcPr>
        <w:p w14:paraId="273B1302" w14:textId="77777777" w:rsidR="00E70780" w:rsidRDefault="00E70780">
          <w:pPr>
            <w:pStyle w:val="LogoCaption"/>
          </w:pPr>
        </w:p>
      </w:tc>
      <w:tc>
        <w:tcPr>
          <w:tcW w:w="9368" w:type="dxa"/>
          <w:vAlign w:val="bottom"/>
        </w:tcPr>
        <w:p w14:paraId="205502A1" w14:textId="77777777" w:rsidR="00E70780" w:rsidRDefault="00E70780">
          <w:pPr>
            <w:pStyle w:val="Header"/>
          </w:pPr>
        </w:p>
      </w:tc>
    </w:tr>
    <w:tr w:rsidR="00E70780" w14:paraId="0921C514" w14:textId="77777777">
      <w:trPr>
        <w:gridAfter w:val="2"/>
        <w:wAfter w:w="720" w:type="dxa"/>
        <w:trHeight w:hRule="exact" w:val="680"/>
      </w:trPr>
      <w:tc>
        <w:tcPr>
          <w:tcW w:w="9368" w:type="dxa"/>
          <w:vAlign w:val="bottom"/>
        </w:tcPr>
        <w:p w14:paraId="13A6DCB0" w14:textId="77777777" w:rsidR="00E70780" w:rsidRDefault="00E70780">
          <w:pPr>
            <w:pStyle w:val="LogoCaption"/>
          </w:pPr>
        </w:p>
      </w:tc>
      <w:tc>
        <w:tcPr>
          <w:tcW w:w="9368" w:type="dxa"/>
          <w:vAlign w:val="bottom"/>
        </w:tcPr>
        <w:p w14:paraId="036D09E8" w14:textId="77777777" w:rsidR="00E70780" w:rsidRDefault="00E70780">
          <w:pPr>
            <w:pStyle w:val="Header"/>
          </w:pPr>
        </w:p>
      </w:tc>
    </w:tr>
    <w:tr w:rsidR="00E70780" w14:paraId="794A41E5" w14:textId="77777777">
      <w:trPr>
        <w:gridAfter w:val="2"/>
        <w:wAfter w:w="720" w:type="dxa"/>
        <w:trHeight w:hRule="exact" w:val="680"/>
      </w:trPr>
      <w:tc>
        <w:tcPr>
          <w:tcW w:w="9368" w:type="dxa"/>
          <w:vAlign w:val="bottom"/>
        </w:tcPr>
        <w:p w14:paraId="6F9241CA" w14:textId="77777777" w:rsidR="00E70780" w:rsidRDefault="00E70780">
          <w:pPr>
            <w:pStyle w:val="LogoCaption"/>
          </w:pPr>
        </w:p>
      </w:tc>
      <w:tc>
        <w:tcPr>
          <w:tcW w:w="9368" w:type="dxa"/>
          <w:vAlign w:val="bottom"/>
        </w:tcPr>
        <w:p w14:paraId="58F2E50E" w14:textId="77777777" w:rsidR="00E70780" w:rsidRDefault="00E70780">
          <w:pPr>
            <w:pStyle w:val="Header"/>
          </w:pPr>
        </w:p>
      </w:tc>
    </w:tr>
    <w:tr w:rsidR="00E70780" w14:paraId="004B2815" w14:textId="77777777">
      <w:trPr>
        <w:gridAfter w:val="2"/>
        <w:wAfter w:w="720" w:type="dxa"/>
        <w:trHeight w:hRule="exact" w:val="680"/>
      </w:trPr>
      <w:tc>
        <w:tcPr>
          <w:tcW w:w="9368" w:type="dxa"/>
          <w:vAlign w:val="bottom"/>
        </w:tcPr>
        <w:p w14:paraId="30CED90A" w14:textId="77777777" w:rsidR="00E70780" w:rsidRDefault="00E70780">
          <w:pPr>
            <w:pStyle w:val="LogoCaption"/>
          </w:pPr>
        </w:p>
      </w:tc>
      <w:tc>
        <w:tcPr>
          <w:tcW w:w="9368" w:type="dxa"/>
          <w:vAlign w:val="bottom"/>
        </w:tcPr>
        <w:p w14:paraId="0A692F60" w14:textId="77777777" w:rsidR="00E70780" w:rsidRDefault="00E70780">
          <w:pPr>
            <w:pStyle w:val="Header"/>
          </w:pPr>
        </w:p>
      </w:tc>
    </w:tr>
    <w:tr w:rsidR="00E70780" w14:paraId="2510154D" w14:textId="77777777">
      <w:trPr>
        <w:gridAfter w:val="2"/>
        <w:wAfter w:w="720" w:type="dxa"/>
        <w:trHeight w:hRule="exact" w:val="680"/>
      </w:trPr>
      <w:tc>
        <w:tcPr>
          <w:tcW w:w="9368" w:type="dxa"/>
          <w:vAlign w:val="bottom"/>
        </w:tcPr>
        <w:p w14:paraId="5E4D5590" w14:textId="77777777" w:rsidR="00E70780" w:rsidRDefault="00E70780">
          <w:pPr>
            <w:pStyle w:val="LogoCaption"/>
          </w:pPr>
        </w:p>
      </w:tc>
      <w:tc>
        <w:tcPr>
          <w:tcW w:w="9368" w:type="dxa"/>
          <w:vAlign w:val="bottom"/>
        </w:tcPr>
        <w:p w14:paraId="57D86E66" w14:textId="77777777" w:rsidR="00E70780" w:rsidRDefault="00E70780">
          <w:pPr>
            <w:pStyle w:val="Header"/>
          </w:pPr>
        </w:p>
      </w:tc>
    </w:tr>
    <w:tr w:rsidR="00E70780" w14:paraId="4560966A" w14:textId="77777777">
      <w:trPr>
        <w:gridAfter w:val="2"/>
        <w:wAfter w:w="720" w:type="dxa"/>
        <w:trHeight w:hRule="exact" w:val="680"/>
      </w:trPr>
      <w:tc>
        <w:tcPr>
          <w:tcW w:w="9368" w:type="dxa"/>
          <w:vAlign w:val="bottom"/>
        </w:tcPr>
        <w:p w14:paraId="750DE111" w14:textId="77777777" w:rsidR="00E70780" w:rsidRDefault="00E70780">
          <w:pPr>
            <w:pStyle w:val="LogoCaption"/>
          </w:pPr>
        </w:p>
      </w:tc>
      <w:tc>
        <w:tcPr>
          <w:tcW w:w="9368" w:type="dxa"/>
          <w:vAlign w:val="bottom"/>
        </w:tcPr>
        <w:p w14:paraId="30804EED" w14:textId="77777777" w:rsidR="00E70780" w:rsidRDefault="00E70780">
          <w:pPr>
            <w:pStyle w:val="Header"/>
          </w:pPr>
        </w:p>
      </w:tc>
    </w:tr>
    <w:tr w:rsidR="00E70780" w14:paraId="3900CF66" w14:textId="77777777">
      <w:trPr>
        <w:gridAfter w:val="2"/>
        <w:wAfter w:w="720" w:type="dxa"/>
        <w:trHeight w:hRule="exact" w:val="680"/>
      </w:trPr>
      <w:tc>
        <w:tcPr>
          <w:tcW w:w="9368" w:type="dxa"/>
          <w:vAlign w:val="bottom"/>
        </w:tcPr>
        <w:p w14:paraId="257742D1" w14:textId="77777777" w:rsidR="00E70780" w:rsidRDefault="00E70780">
          <w:pPr>
            <w:pStyle w:val="LogoCaption"/>
          </w:pPr>
        </w:p>
      </w:tc>
      <w:tc>
        <w:tcPr>
          <w:tcW w:w="9368" w:type="dxa"/>
          <w:vAlign w:val="bottom"/>
        </w:tcPr>
        <w:p w14:paraId="6B4B0B63" w14:textId="77777777" w:rsidR="00E70780" w:rsidRDefault="00E70780">
          <w:pPr>
            <w:pStyle w:val="Header"/>
          </w:pPr>
        </w:p>
      </w:tc>
    </w:tr>
    <w:tr w:rsidR="00E70780" w14:paraId="2EC4B1C2" w14:textId="77777777">
      <w:trPr>
        <w:gridAfter w:val="2"/>
        <w:wAfter w:w="720" w:type="dxa"/>
        <w:trHeight w:hRule="exact" w:val="680"/>
      </w:trPr>
      <w:tc>
        <w:tcPr>
          <w:tcW w:w="9368" w:type="dxa"/>
          <w:vAlign w:val="bottom"/>
        </w:tcPr>
        <w:p w14:paraId="6F214E66" w14:textId="77777777" w:rsidR="00E70780" w:rsidRDefault="00E70780">
          <w:pPr>
            <w:pStyle w:val="LogoCaption"/>
          </w:pPr>
        </w:p>
      </w:tc>
      <w:tc>
        <w:tcPr>
          <w:tcW w:w="9368" w:type="dxa"/>
          <w:vAlign w:val="bottom"/>
        </w:tcPr>
        <w:p w14:paraId="6BC990CB" w14:textId="77777777" w:rsidR="00E70780" w:rsidRDefault="00E70780">
          <w:pPr>
            <w:pStyle w:val="Header"/>
          </w:pPr>
        </w:p>
      </w:tc>
    </w:tr>
    <w:tr w:rsidR="00E70780" w14:paraId="6DDF8DA8" w14:textId="77777777">
      <w:trPr>
        <w:gridAfter w:val="2"/>
        <w:wAfter w:w="720" w:type="dxa"/>
        <w:trHeight w:hRule="exact" w:val="680"/>
      </w:trPr>
      <w:tc>
        <w:tcPr>
          <w:tcW w:w="9368" w:type="dxa"/>
          <w:vAlign w:val="bottom"/>
        </w:tcPr>
        <w:p w14:paraId="4AE43C9D" w14:textId="77777777" w:rsidR="00E70780" w:rsidRDefault="00E70780">
          <w:pPr>
            <w:pStyle w:val="LogoCaption"/>
          </w:pPr>
        </w:p>
      </w:tc>
      <w:tc>
        <w:tcPr>
          <w:tcW w:w="9368" w:type="dxa"/>
          <w:vAlign w:val="bottom"/>
        </w:tcPr>
        <w:p w14:paraId="30F62469" w14:textId="77777777" w:rsidR="00E70780" w:rsidRDefault="00E70780">
          <w:pPr>
            <w:pStyle w:val="Header"/>
          </w:pPr>
        </w:p>
      </w:tc>
    </w:tr>
    <w:tr w:rsidR="00E70780" w14:paraId="445E00E0" w14:textId="77777777">
      <w:trPr>
        <w:gridAfter w:val="2"/>
        <w:wAfter w:w="720" w:type="dxa"/>
        <w:trHeight w:hRule="exact" w:val="680"/>
      </w:trPr>
      <w:tc>
        <w:tcPr>
          <w:tcW w:w="9368" w:type="dxa"/>
          <w:vAlign w:val="bottom"/>
        </w:tcPr>
        <w:p w14:paraId="344A6B1B" w14:textId="77777777" w:rsidR="00E70780" w:rsidRDefault="00E70780">
          <w:pPr>
            <w:pStyle w:val="LogoCaption"/>
          </w:pPr>
        </w:p>
      </w:tc>
      <w:tc>
        <w:tcPr>
          <w:tcW w:w="9368" w:type="dxa"/>
          <w:vAlign w:val="bottom"/>
        </w:tcPr>
        <w:p w14:paraId="25FBB510" w14:textId="77777777" w:rsidR="00E70780" w:rsidRDefault="00E70780">
          <w:pPr>
            <w:pStyle w:val="Header"/>
          </w:pPr>
        </w:p>
      </w:tc>
    </w:tr>
    <w:tr w:rsidR="00E70780" w14:paraId="040FA779" w14:textId="77777777">
      <w:trPr>
        <w:gridAfter w:val="2"/>
        <w:wAfter w:w="720" w:type="dxa"/>
        <w:trHeight w:hRule="exact" w:val="680"/>
      </w:trPr>
      <w:tc>
        <w:tcPr>
          <w:tcW w:w="9368" w:type="dxa"/>
          <w:vAlign w:val="bottom"/>
        </w:tcPr>
        <w:p w14:paraId="655477F3" w14:textId="77777777" w:rsidR="00E70780" w:rsidRDefault="00E70780">
          <w:pPr>
            <w:pStyle w:val="LogoCaption"/>
          </w:pPr>
        </w:p>
      </w:tc>
      <w:tc>
        <w:tcPr>
          <w:tcW w:w="9368" w:type="dxa"/>
          <w:vAlign w:val="bottom"/>
        </w:tcPr>
        <w:p w14:paraId="748A98AA" w14:textId="77777777" w:rsidR="00E70780" w:rsidRDefault="00E70780">
          <w:pPr>
            <w:pStyle w:val="Header"/>
          </w:pPr>
        </w:p>
      </w:tc>
    </w:tr>
    <w:tr w:rsidR="00E70780" w14:paraId="03D072EA" w14:textId="77777777">
      <w:trPr>
        <w:gridAfter w:val="2"/>
        <w:wAfter w:w="720" w:type="dxa"/>
        <w:trHeight w:hRule="exact" w:val="680"/>
      </w:trPr>
      <w:tc>
        <w:tcPr>
          <w:tcW w:w="9368" w:type="dxa"/>
          <w:vAlign w:val="bottom"/>
        </w:tcPr>
        <w:p w14:paraId="67988E38" w14:textId="77777777" w:rsidR="00E70780" w:rsidRDefault="00E70780">
          <w:pPr>
            <w:pStyle w:val="LogoCaption"/>
          </w:pPr>
        </w:p>
      </w:tc>
      <w:tc>
        <w:tcPr>
          <w:tcW w:w="9368" w:type="dxa"/>
          <w:vAlign w:val="bottom"/>
        </w:tcPr>
        <w:p w14:paraId="6294DC33" w14:textId="77777777" w:rsidR="00E70780" w:rsidRDefault="00E70780">
          <w:pPr>
            <w:pStyle w:val="Header"/>
          </w:pPr>
        </w:p>
      </w:tc>
    </w:tr>
    <w:tr w:rsidR="00E70780" w14:paraId="47CE76A0" w14:textId="77777777">
      <w:trPr>
        <w:gridAfter w:val="2"/>
        <w:wAfter w:w="720" w:type="dxa"/>
        <w:trHeight w:hRule="exact" w:val="680"/>
      </w:trPr>
      <w:tc>
        <w:tcPr>
          <w:tcW w:w="9368" w:type="dxa"/>
          <w:vAlign w:val="bottom"/>
        </w:tcPr>
        <w:p w14:paraId="6ED51B13" w14:textId="77777777" w:rsidR="00E70780" w:rsidRDefault="00E70780">
          <w:pPr>
            <w:pStyle w:val="LogoCaption"/>
          </w:pPr>
        </w:p>
      </w:tc>
      <w:tc>
        <w:tcPr>
          <w:tcW w:w="9368" w:type="dxa"/>
          <w:vAlign w:val="bottom"/>
        </w:tcPr>
        <w:p w14:paraId="007C9E38" w14:textId="77777777" w:rsidR="00E70780" w:rsidRDefault="00E70780">
          <w:pPr>
            <w:pStyle w:val="Header"/>
          </w:pPr>
        </w:p>
      </w:tc>
    </w:tr>
    <w:tr w:rsidR="00E70780" w14:paraId="60B17973" w14:textId="77777777">
      <w:trPr>
        <w:gridAfter w:val="2"/>
        <w:wAfter w:w="720" w:type="dxa"/>
        <w:trHeight w:hRule="exact" w:val="680"/>
      </w:trPr>
      <w:tc>
        <w:tcPr>
          <w:tcW w:w="9368" w:type="dxa"/>
          <w:vAlign w:val="bottom"/>
        </w:tcPr>
        <w:p w14:paraId="56A9BF60" w14:textId="77777777" w:rsidR="00E70780" w:rsidRDefault="00E70780">
          <w:pPr>
            <w:pStyle w:val="LogoCaption"/>
          </w:pPr>
        </w:p>
      </w:tc>
      <w:tc>
        <w:tcPr>
          <w:tcW w:w="9368" w:type="dxa"/>
          <w:vAlign w:val="bottom"/>
        </w:tcPr>
        <w:p w14:paraId="491FB6B7" w14:textId="77777777" w:rsidR="00E70780" w:rsidRDefault="00E70780">
          <w:pPr>
            <w:pStyle w:val="Header"/>
          </w:pPr>
        </w:p>
      </w:tc>
    </w:tr>
    <w:tr w:rsidR="00E70780" w14:paraId="79AA9A61" w14:textId="77777777">
      <w:trPr>
        <w:gridAfter w:val="2"/>
        <w:wAfter w:w="720" w:type="dxa"/>
        <w:trHeight w:hRule="exact" w:val="680"/>
      </w:trPr>
      <w:tc>
        <w:tcPr>
          <w:tcW w:w="9368" w:type="dxa"/>
          <w:vAlign w:val="bottom"/>
        </w:tcPr>
        <w:p w14:paraId="138D0AFE" w14:textId="77777777" w:rsidR="00E70780" w:rsidRDefault="00E70780">
          <w:pPr>
            <w:pStyle w:val="LogoCaption"/>
          </w:pPr>
        </w:p>
      </w:tc>
      <w:tc>
        <w:tcPr>
          <w:tcW w:w="9368" w:type="dxa"/>
          <w:vAlign w:val="bottom"/>
        </w:tcPr>
        <w:p w14:paraId="24EB806D" w14:textId="77777777" w:rsidR="00E70780" w:rsidRDefault="00E70780">
          <w:pPr>
            <w:pStyle w:val="Header"/>
          </w:pPr>
        </w:p>
      </w:tc>
    </w:tr>
    <w:tr w:rsidR="00E70780" w14:paraId="4A20FFAE" w14:textId="77777777">
      <w:trPr>
        <w:gridAfter w:val="2"/>
        <w:wAfter w:w="720" w:type="dxa"/>
        <w:trHeight w:hRule="exact" w:val="680"/>
      </w:trPr>
      <w:tc>
        <w:tcPr>
          <w:tcW w:w="9368" w:type="dxa"/>
          <w:vAlign w:val="bottom"/>
        </w:tcPr>
        <w:p w14:paraId="20F171B4" w14:textId="77777777" w:rsidR="00E70780" w:rsidRDefault="00E70780">
          <w:pPr>
            <w:pStyle w:val="LogoCaption"/>
          </w:pPr>
        </w:p>
      </w:tc>
      <w:tc>
        <w:tcPr>
          <w:tcW w:w="9368" w:type="dxa"/>
          <w:vAlign w:val="bottom"/>
        </w:tcPr>
        <w:p w14:paraId="69A3C09C" w14:textId="77777777" w:rsidR="00E70780" w:rsidRDefault="00E70780">
          <w:pPr>
            <w:pStyle w:val="Header"/>
          </w:pPr>
        </w:p>
      </w:tc>
    </w:tr>
    <w:tr w:rsidR="00E70780" w14:paraId="0E13164E" w14:textId="77777777">
      <w:trPr>
        <w:gridAfter w:val="2"/>
        <w:wAfter w:w="720" w:type="dxa"/>
        <w:trHeight w:hRule="exact" w:val="680"/>
      </w:trPr>
      <w:tc>
        <w:tcPr>
          <w:tcW w:w="9368" w:type="dxa"/>
          <w:vAlign w:val="bottom"/>
        </w:tcPr>
        <w:p w14:paraId="6EFD9C56" w14:textId="77777777" w:rsidR="00E70780" w:rsidRDefault="00E70780">
          <w:pPr>
            <w:pStyle w:val="LogoCaption"/>
          </w:pPr>
        </w:p>
      </w:tc>
      <w:tc>
        <w:tcPr>
          <w:tcW w:w="9368" w:type="dxa"/>
          <w:vAlign w:val="bottom"/>
        </w:tcPr>
        <w:p w14:paraId="12637F30" w14:textId="77777777" w:rsidR="00E70780" w:rsidRDefault="00E70780">
          <w:pPr>
            <w:pStyle w:val="Header"/>
          </w:pPr>
        </w:p>
      </w:tc>
    </w:tr>
    <w:tr w:rsidR="00E70780" w14:paraId="71D55A19" w14:textId="77777777">
      <w:trPr>
        <w:gridAfter w:val="2"/>
        <w:wAfter w:w="720" w:type="dxa"/>
        <w:trHeight w:hRule="exact" w:val="680"/>
      </w:trPr>
      <w:tc>
        <w:tcPr>
          <w:tcW w:w="9368" w:type="dxa"/>
          <w:vAlign w:val="bottom"/>
        </w:tcPr>
        <w:p w14:paraId="0D4B54DA" w14:textId="77777777" w:rsidR="00E70780" w:rsidRDefault="00E70780">
          <w:pPr>
            <w:pStyle w:val="LogoCaption"/>
          </w:pPr>
        </w:p>
      </w:tc>
      <w:tc>
        <w:tcPr>
          <w:tcW w:w="9368" w:type="dxa"/>
          <w:vAlign w:val="bottom"/>
        </w:tcPr>
        <w:p w14:paraId="1E02F09C" w14:textId="77777777" w:rsidR="00E70780" w:rsidRDefault="00E70780">
          <w:pPr>
            <w:pStyle w:val="Header"/>
          </w:pPr>
        </w:p>
      </w:tc>
    </w:tr>
    <w:tr w:rsidR="00E70780" w14:paraId="6641EB9F" w14:textId="77777777">
      <w:trPr>
        <w:gridAfter w:val="2"/>
        <w:wAfter w:w="720" w:type="dxa"/>
        <w:trHeight w:hRule="exact" w:val="680"/>
      </w:trPr>
      <w:tc>
        <w:tcPr>
          <w:tcW w:w="9368" w:type="dxa"/>
          <w:vAlign w:val="bottom"/>
        </w:tcPr>
        <w:p w14:paraId="20EE7196" w14:textId="77777777" w:rsidR="00E70780" w:rsidRDefault="00E70780">
          <w:pPr>
            <w:pStyle w:val="LogoCaption"/>
          </w:pPr>
        </w:p>
      </w:tc>
      <w:tc>
        <w:tcPr>
          <w:tcW w:w="9368" w:type="dxa"/>
          <w:vAlign w:val="bottom"/>
        </w:tcPr>
        <w:p w14:paraId="76884EBF" w14:textId="77777777" w:rsidR="00E70780" w:rsidRDefault="00E70780">
          <w:pPr>
            <w:pStyle w:val="Header"/>
          </w:pPr>
        </w:p>
      </w:tc>
    </w:tr>
    <w:tr w:rsidR="00E70780" w14:paraId="02B1285E" w14:textId="77777777">
      <w:trPr>
        <w:gridAfter w:val="2"/>
        <w:wAfter w:w="720" w:type="dxa"/>
        <w:trHeight w:hRule="exact" w:val="680"/>
      </w:trPr>
      <w:tc>
        <w:tcPr>
          <w:tcW w:w="9368" w:type="dxa"/>
          <w:vAlign w:val="bottom"/>
        </w:tcPr>
        <w:p w14:paraId="09F924E2" w14:textId="77777777" w:rsidR="00E70780" w:rsidRDefault="00E70780">
          <w:pPr>
            <w:pStyle w:val="LogoCaption"/>
          </w:pPr>
        </w:p>
      </w:tc>
      <w:tc>
        <w:tcPr>
          <w:tcW w:w="9368" w:type="dxa"/>
          <w:vAlign w:val="bottom"/>
        </w:tcPr>
        <w:p w14:paraId="360897B7" w14:textId="77777777" w:rsidR="00E70780" w:rsidRDefault="00E70780">
          <w:pPr>
            <w:pStyle w:val="Header"/>
          </w:pPr>
        </w:p>
      </w:tc>
    </w:tr>
    <w:tr w:rsidR="00E70780" w14:paraId="4A467C44" w14:textId="77777777">
      <w:trPr>
        <w:gridAfter w:val="2"/>
        <w:wAfter w:w="720" w:type="dxa"/>
        <w:trHeight w:hRule="exact" w:val="680"/>
      </w:trPr>
      <w:tc>
        <w:tcPr>
          <w:tcW w:w="9368" w:type="dxa"/>
          <w:vAlign w:val="bottom"/>
        </w:tcPr>
        <w:p w14:paraId="61664C4D" w14:textId="77777777" w:rsidR="00E70780" w:rsidRDefault="00E70780">
          <w:pPr>
            <w:pStyle w:val="LogoCaption"/>
          </w:pPr>
        </w:p>
      </w:tc>
      <w:tc>
        <w:tcPr>
          <w:tcW w:w="9368" w:type="dxa"/>
          <w:vAlign w:val="bottom"/>
        </w:tcPr>
        <w:p w14:paraId="2C8A21FC" w14:textId="77777777" w:rsidR="00E70780" w:rsidRDefault="00E70780">
          <w:pPr>
            <w:pStyle w:val="Header"/>
          </w:pPr>
        </w:p>
      </w:tc>
    </w:tr>
    <w:tr w:rsidR="00E70780" w14:paraId="27EEA606" w14:textId="77777777">
      <w:trPr>
        <w:gridAfter w:val="2"/>
        <w:wAfter w:w="720" w:type="dxa"/>
        <w:trHeight w:hRule="exact" w:val="680"/>
      </w:trPr>
      <w:tc>
        <w:tcPr>
          <w:tcW w:w="9368" w:type="dxa"/>
          <w:vAlign w:val="bottom"/>
        </w:tcPr>
        <w:p w14:paraId="0D1A0DA1" w14:textId="77777777" w:rsidR="00E70780" w:rsidRDefault="00E70780">
          <w:pPr>
            <w:pStyle w:val="LogoCaption"/>
          </w:pPr>
        </w:p>
      </w:tc>
      <w:tc>
        <w:tcPr>
          <w:tcW w:w="9368" w:type="dxa"/>
          <w:vAlign w:val="bottom"/>
        </w:tcPr>
        <w:p w14:paraId="3B89938F" w14:textId="77777777" w:rsidR="00E70780" w:rsidRDefault="00E70780">
          <w:pPr>
            <w:pStyle w:val="Header"/>
          </w:pPr>
        </w:p>
      </w:tc>
    </w:tr>
    <w:tr w:rsidR="00E70780" w14:paraId="1D01CDD3" w14:textId="77777777">
      <w:trPr>
        <w:gridAfter w:val="2"/>
        <w:wAfter w:w="720" w:type="dxa"/>
        <w:trHeight w:hRule="exact" w:val="680"/>
      </w:trPr>
      <w:tc>
        <w:tcPr>
          <w:tcW w:w="9368" w:type="dxa"/>
          <w:vAlign w:val="bottom"/>
        </w:tcPr>
        <w:p w14:paraId="0963FC30" w14:textId="77777777" w:rsidR="00E70780" w:rsidRDefault="00E70780">
          <w:pPr>
            <w:pStyle w:val="LogoCaption"/>
          </w:pPr>
        </w:p>
      </w:tc>
      <w:tc>
        <w:tcPr>
          <w:tcW w:w="9368" w:type="dxa"/>
          <w:vAlign w:val="bottom"/>
        </w:tcPr>
        <w:p w14:paraId="5BCE8644" w14:textId="77777777" w:rsidR="00E70780" w:rsidRDefault="00E70780">
          <w:pPr>
            <w:pStyle w:val="Header"/>
          </w:pPr>
        </w:p>
      </w:tc>
    </w:tr>
    <w:tr w:rsidR="00E70780" w14:paraId="069C67E8" w14:textId="77777777">
      <w:trPr>
        <w:gridAfter w:val="2"/>
        <w:wAfter w:w="720" w:type="dxa"/>
        <w:trHeight w:hRule="exact" w:val="680"/>
      </w:trPr>
      <w:tc>
        <w:tcPr>
          <w:tcW w:w="9368" w:type="dxa"/>
          <w:vAlign w:val="bottom"/>
        </w:tcPr>
        <w:p w14:paraId="6941D970" w14:textId="77777777" w:rsidR="00E70780" w:rsidRDefault="00E70780">
          <w:pPr>
            <w:pStyle w:val="LogoCaption"/>
          </w:pPr>
        </w:p>
      </w:tc>
      <w:tc>
        <w:tcPr>
          <w:tcW w:w="9368" w:type="dxa"/>
          <w:vAlign w:val="bottom"/>
        </w:tcPr>
        <w:p w14:paraId="1E3F89F6" w14:textId="77777777" w:rsidR="00E70780" w:rsidRDefault="00E70780">
          <w:pPr>
            <w:pStyle w:val="Header"/>
          </w:pPr>
        </w:p>
      </w:tc>
    </w:tr>
    <w:tr w:rsidR="00E70780" w14:paraId="162B29B0" w14:textId="77777777">
      <w:trPr>
        <w:gridAfter w:val="2"/>
        <w:wAfter w:w="720" w:type="dxa"/>
        <w:trHeight w:hRule="exact" w:val="680"/>
      </w:trPr>
      <w:tc>
        <w:tcPr>
          <w:tcW w:w="9368" w:type="dxa"/>
          <w:vAlign w:val="bottom"/>
        </w:tcPr>
        <w:p w14:paraId="394AD1F9" w14:textId="77777777" w:rsidR="00E70780" w:rsidRDefault="00E70780">
          <w:pPr>
            <w:pStyle w:val="LogoCaption"/>
          </w:pPr>
        </w:p>
      </w:tc>
      <w:tc>
        <w:tcPr>
          <w:tcW w:w="9368" w:type="dxa"/>
          <w:vAlign w:val="bottom"/>
        </w:tcPr>
        <w:p w14:paraId="06661B1F" w14:textId="77777777" w:rsidR="00E70780" w:rsidRDefault="00E70780">
          <w:pPr>
            <w:pStyle w:val="Header"/>
          </w:pPr>
        </w:p>
      </w:tc>
    </w:tr>
    <w:tr w:rsidR="00E70780" w14:paraId="6E97CF90" w14:textId="77777777">
      <w:trPr>
        <w:gridAfter w:val="2"/>
        <w:wAfter w:w="720" w:type="dxa"/>
        <w:trHeight w:hRule="exact" w:val="680"/>
      </w:trPr>
      <w:tc>
        <w:tcPr>
          <w:tcW w:w="9368" w:type="dxa"/>
          <w:vAlign w:val="bottom"/>
        </w:tcPr>
        <w:p w14:paraId="10EB0BF9" w14:textId="77777777" w:rsidR="00E70780" w:rsidRDefault="00E70780">
          <w:pPr>
            <w:pStyle w:val="LogoCaption"/>
          </w:pPr>
        </w:p>
      </w:tc>
      <w:tc>
        <w:tcPr>
          <w:tcW w:w="9368" w:type="dxa"/>
          <w:vAlign w:val="bottom"/>
        </w:tcPr>
        <w:p w14:paraId="24370A6D" w14:textId="77777777" w:rsidR="00E70780" w:rsidRDefault="00E70780">
          <w:pPr>
            <w:pStyle w:val="Header"/>
          </w:pPr>
        </w:p>
      </w:tc>
    </w:tr>
    <w:tr w:rsidR="00E70780" w14:paraId="27A2DD97" w14:textId="77777777">
      <w:trPr>
        <w:gridAfter w:val="2"/>
        <w:wAfter w:w="720" w:type="dxa"/>
        <w:trHeight w:hRule="exact" w:val="680"/>
      </w:trPr>
      <w:tc>
        <w:tcPr>
          <w:tcW w:w="9368" w:type="dxa"/>
          <w:vAlign w:val="bottom"/>
        </w:tcPr>
        <w:p w14:paraId="5102AA97" w14:textId="77777777" w:rsidR="00E70780" w:rsidRDefault="00E70780">
          <w:pPr>
            <w:pStyle w:val="LogoCaption"/>
          </w:pPr>
        </w:p>
      </w:tc>
      <w:tc>
        <w:tcPr>
          <w:tcW w:w="9368" w:type="dxa"/>
          <w:vAlign w:val="bottom"/>
        </w:tcPr>
        <w:p w14:paraId="6E57569E" w14:textId="77777777" w:rsidR="00E70780" w:rsidRDefault="00E70780">
          <w:pPr>
            <w:pStyle w:val="Header"/>
          </w:pPr>
        </w:p>
      </w:tc>
    </w:tr>
    <w:tr w:rsidR="00E70780" w14:paraId="639B8FB0" w14:textId="77777777">
      <w:trPr>
        <w:gridAfter w:val="2"/>
        <w:wAfter w:w="720" w:type="dxa"/>
        <w:trHeight w:hRule="exact" w:val="680"/>
      </w:trPr>
      <w:tc>
        <w:tcPr>
          <w:tcW w:w="9368" w:type="dxa"/>
          <w:vAlign w:val="bottom"/>
        </w:tcPr>
        <w:p w14:paraId="2E1BBCCD" w14:textId="77777777" w:rsidR="00E70780" w:rsidRDefault="00E70780">
          <w:pPr>
            <w:pStyle w:val="LogoCaption"/>
          </w:pPr>
        </w:p>
      </w:tc>
      <w:tc>
        <w:tcPr>
          <w:tcW w:w="9368" w:type="dxa"/>
          <w:vAlign w:val="bottom"/>
        </w:tcPr>
        <w:p w14:paraId="7926E13B" w14:textId="77777777" w:rsidR="00E70780" w:rsidRDefault="00E70780">
          <w:pPr>
            <w:pStyle w:val="Header"/>
          </w:pPr>
        </w:p>
      </w:tc>
    </w:tr>
    <w:tr w:rsidR="00E70780" w14:paraId="0F49374C" w14:textId="77777777">
      <w:trPr>
        <w:gridAfter w:val="2"/>
        <w:wAfter w:w="720" w:type="dxa"/>
        <w:trHeight w:hRule="exact" w:val="680"/>
      </w:trPr>
      <w:tc>
        <w:tcPr>
          <w:tcW w:w="9368" w:type="dxa"/>
          <w:vAlign w:val="bottom"/>
        </w:tcPr>
        <w:p w14:paraId="61E44B7F" w14:textId="77777777" w:rsidR="00E70780" w:rsidRDefault="00E70780">
          <w:pPr>
            <w:pStyle w:val="LogoCaption"/>
          </w:pPr>
        </w:p>
      </w:tc>
      <w:tc>
        <w:tcPr>
          <w:tcW w:w="9368" w:type="dxa"/>
          <w:vAlign w:val="bottom"/>
        </w:tcPr>
        <w:p w14:paraId="0E312AF2" w14:textId="77777777" w:rsidR="00E70780" w:rsidRDefault="00E70780">
          <w:pPr>
            <w:pStyle w:val="Header"/>
          </w:pPr>
        </w:p>
      </w:tc>
    </w:tr>
    <w:tr w:rsidR="00E70780" w14:paraId="7884B4DF" w14:textId="77777777">
      <w:trPr>
        <w:gridAfter w:val="2"/>
        <w:wAfter w:w="720" w:type="dxa"/>
        <w:trHeight w:hRule="exact" w:val="680"/>
      </w:trPr>
      <w:tc>
        <w:tcPr>
          <w:tcW w:w="9368" w:type="dxa"/>
          <w:vAlign w:val="bottom"/>
        </w:tcPr>
        <w:p w14:paraId="06DB06A0" w14:textId="77777777" w:rsidR="00E70780" w:rsidRDefault="00E70780">
          <w:pPr>
            <w:pStyle w:val="LogoCaption"/>
          </w:pPr>
        </w:p>
      </w:tc>
      <w:tc>
        <w:tcPr>
          <w:tcW w:w="9368" w:type="dxa"/>
          <w:vAlign w:val="bottom"/>
        </w:tcPr>
        <w:p w14:paraId="1B99DB74" w14:textId="77777777" w:rsidR="00E70780" w:rsidRDefault="00E70780">
          <w:pPr>
            <w:pStyle w:val="Header"/>
          </w:pPr>
        </w:p>
      </w:tc>
    </w:tr>
    <w:tr w:rsidR="00E70780" w14:paraId="334CBE8F" w14:textId="77777777">
      <w:trPr>
        <w:gridAfter w:val="2"/>
        <w:wAfter w:w="720" w:type="dxa"/>
        <w:trHeight w:hRule="exact" w:val="680"/>
      </w:trPr>
      <w:tc>
        <w:tcPr>
          <w:tcW w:w="9368" w:type="dxa"/>
          <w:vAlign w:val="bottom"/>
        </w:tcPr>
        <w:p w14:paraId="161BD702" w14:textId="77777777" w:rsidR="00E70780" w:rsidRDefault="00E70780">
          <w:pPr>
            <w:pStyle w:val="LogoCaption"/>
          </w:pPr>
        </w:p>
      </w:tc>
      <w:tc>
        <w:tcPr>
          <w:tcW w:w="9368" w:type="dxa"/>
          <w:vAlign w:val="bottom"/>
        </w:tcPr>
        <w:p w14:paraId="45143547" w14:textId="77777777" w:rsidR="00E70780" w:rsidRDefault="00E70780">
          <w:pPr>
            <w:pStyle w:val="Header"/>
          </w:pPr>
        </w:p>
      </w:tc>
    </w:tr>
    <w:tr w:rsidR="00E70780" w14:paraId="7FD5348F" w14:textId="77777777">
      <w:trPr>
        <w:gridAfter w:val="2"/>
        <w:wAfter w:w="720" w:type="dxa"/>
        <w:trHeight w:hRule="exact" w:val="680"/>
      </w:trPr>
      <w:tc>
        <w:tcPr>
          <w:tcW w:w="9368" w:type="dxa"/>
          <w:vAlign w:val="bottom"/>
        </w:tcPr>
        <w:p w14:paraId="22373EA8" w14:textId="77777777" w:rsidR="00E70780" w:rsidRDefault="00E70780">
          <w:pPr>
            <w:pStyle w:val="LogoCaption"/>
          </w:pPr>
        </w:p>
      </w:tc>
      <w:tc>
        <w:tcPr>
          <w:tcW w:w="9368" w:type="dxa"/>
          <w:vAlign w:val="bottom"/>
        </w:tcPr>
        <w:p w14:paraId="3C6B6A2E" w14:textId="77777777" w:rsidR="00E70780" w:rsidRDefault="00E70780">
          <w:pPr>
            <w:pStyle w:val="Header"/>
          </w:pPr>
        </w:p>
      </w:tc>
    </w:tr>
    <w:tr w:rsidR="00E70780" w14:paraId="305045A7" w14:textId="77777777">
      <w:trPr>
        <w:gridAfter w:val="2"/>
        <w:wAfter w:w="720" w:type="dxa"/>
        <w:trHeight w:hRule="exact" w:val="680"/>
      </w:trPr>
      <w:tc>
        <w:tcPr>
          <w:tcW w:w="9368" w:type="dxa"/>
          <w:vAlign w:val="bottom"/>
        </w:tcPr>
        <w:p w14:paraId="314E4796" w14:textId="77777777" w:rsidR="00E70780" w:rsidRDefault="00E70780">
          <w:pPr>
            <w:pStyle w:val="LogoCaption"/>
          </w:pPr>
        </w:p>
      </w:tc>
      <w:tc>
        <w:tcPr>
          <w:tcW w:w="9368" w:type="dxa"/>
          <w:vAlign w:val="bottom"/>
        </w:tcPr>
        <w:p w14:paraId="231D263A" w14:textId="77777777" w:rsidR="00E70780" w:rsidRDefault="00E70780">
          <w:pPr>
            <w:pStyle w:val="Header"/>
          </w:pPr>
        </w:p>
      </w:tc>
    </w:tr>
    <w:tr w:rsidR="00E70780" w14:paraId="71A37C0A" w14:textId="77777777">
      <w:trPr>
        <w:gridAfter w:val="2"/>
        <w:wAfter w:w="720" w:type="dxa"/>
        <w:trHeight w:hRule="exact" w:val="680"/>
      </w:trPr>
      <w:tc>
        <w:tcPr>
          <w:tcW w:w="9368" w:type="dxa"/>
          <w:vAlign w:val="bottom"/>
        </w:tcPr>
        <w:p w14:paraId="128CF58E" w14:textId="77777777" w:rsidR="00E70780" w:rsidRDefault="00E70780">
          <w:pPr>
            <w:pStyle w:val="LogoCaption"/>
          </w:pPr>
        </w:p>
      </w:tc>
      <w:tc>
        <w:tcPr>
          <w:tcW w:w="9368" w:type="dxa"/>
          <w:vAlign w:val="bottom"/>
        </w:tcPr>
        <w:p w14:paraId="44B512EA" w14:textId="77777777" w:rsidR="00E70780" w:rsidRDefault="00E70780">
          <w:pPr>
            <w:pStyle w:val="Header"/>
          </w:pPr>
        </w:p>
      </w:tc>
    </w:tr>
    <w:tr w:rsidR="00E70780" w14:paraId="7926DF0B" w14:textId="77777777">
      <w:trPr>
        <w:gridAfter w:val="2"/>
        <w:wAfter w:w="720" w:type="dxa"/>
        <w:trHeight w:hRule="exact" w:val="680"/>
      </w:trPr>
      <w:tc>
        <w:tcPr>
          <w:tcW w:w="9368" w:type="dxa"/>
          <w:vAlign w:val="bottom"/>
        </w:tcPr>
        <w:p w14:paraId="27DA6E17" w14:textId="77777777" w:rsidR="00E70780" w:rsidRDefault="00E70780">
          <w:pPr>
            <w:pStyle w:val="LogoCaption"/>
          </w:pPr>
        </w:p>
      </w:tc>
      <w:tc>
        <w:tcPr>
          <w:tcW w:w="9368" w:type="dxa"/>
          <w:vAlign w:val="bottom"/>
        </w:tcPr>
        <w:p w14:paraId="01BE35E9" w14:textId="77777777" w:rsidR="00E70780" w:rsidRDefault="00E70780">
          <w:pPr>
            <w:pStyle w:val="Header"/>
          </w:pPr>
        </w:p>
      </w:tc>
    </w:tr>
    <w:tr w:rsidR="00E70780" w14:paraId="6CF2F74C" w14:textId="77777777">
      <w:trPr>
        <w:gridAfter w:val="2"/>
        <w:wAfter w:w="720" w:type="dxa"/>
        <w:trHeight w:hRule="exact" w:val="680"/>
      </w:trPr>
      <w:tc>
        <w:tcPr>
          <w:tcW w:w="9368" w:type="dxa"/>
          <w:vAlign w:val="bottom"/>
        </w:tcPr>
        <w:p w14:paraId="63479A10" w14:textId="77777777" w:rsidR="00E70780" w:rsidRDefault="00E70780">
          <w:pPr>
            <w:pStyle w:val="LogoCaption"/>
          </w:pPr>
        </w:p>
      </w:tc>
      <w:tc>
        <w:tcPr>
          <w:tcW w:w="9368" w:type="dxa"/>
          <w:vAlign w:val="bottom"/>
        </w:tcPr>
        <w:p w14:paraId="4CEE4C53" w14:textId="77777777" w:rsidR="00E70780" w:rsidRDefault="00E70780">
          <w:pPr>
            <w:pStyle w:val="Header"/>
          </w:pPr>
        </w:p>
      </w:tc>
    </w:tr>
    <w:tr w:rsidR="00E70780" w14:paraId="2CD36846" w14:textId="77777777">
      <w:trPr>
        <w:gridAfter w:val="1"/>
        <w:wAfter w:w="1080" w:type="dxa"/>
        <w:trHeight w:hRule="exact" w:val="680"/>
      </w:trPr>
      <w:tc>
        <w:tcPr>
          <w:tcW w:w="9368" w:type="dxa"/>
          <w:gridSpan w:val="2"/>
          <w:vAlign w:val="bottom"/>
        </w:tcPr>
        <w:p w14:paraId="40061512" w14:textId="77777777" w:rsidR="00E70780" w:rsidRDefault="00E70780">
          <w:pPr>
            <w:pStyle w:val="LogoCaption"/>
          </w:pPr>
        </w:p>
      </w:tc>
      <w:tc>
        <w:tcPr>
          <w:tcW w:w="9368" w:type="dxa"/>
          <w:vAlign w:val="bottom"/>
        </w:tcPr>
        <w:p w14:paraId="4463341F" w14:textId="77777777" w:rsidR="00E70780" w:rsidRDefault="00E70780">
          <w:pPr>
            <w:pStyle w:val="Header"/>
          </w:pPr>
        </w:p>
      </w:tc>
    </w:tr>
    <w:tr w:rsidR="00E70780" w14:paraId="25BA191A" w14:textId="77777777">
      <w:trPr>
        <w:gridAfter w:val="1"/>
        <w:wAfter w:w="1080" w:type="dxa"/>
        <w:trHeight w:hRule="exact" w:val="680"/>
      </w:trPr>
      <w:tc>
        <w:tcPr>
          <w:tcW w:w="9368" w:type="dxa"/>
          <w:gridSpan w:val="2"/>
          <w:vAlign w:val="bottom"/>
        </w:tcPr>
        <w:p w14:paraId="45540532" w14:textId="77777777" w:rsidR="00E70780" w:rsidRDefault="00E70780">
          <w:pPr>
            <w:pStyle w:val="LogoCaption"/>
          </w:pPr>
        </w:p>
      </w:tc>
      <w:tc>
        <w:tcPr>
          <w:tcW w:w="9368" w:type="dxa"/>
          <w:vAlign w:val="bottom"/>
        </w:tcPr>
        <w:p w14:paraId="435818BE" w14:textId="77777777" w:rsidR="00E70780" w:rsidRDefault="00E70780">
          <w:pPr>
            <w:pStyle w:val="Header"/>
          </w:pPr>
        </w:p>
      </w:tc>
    </w:tr>
    <w:tr w:rsidR="00E70780" w14:paraId="2E16A085" w14:textId="77777777">
      <w:trPr>
        <w:gridAfter w:val="1"/>
        <w:wAfter w:w="1080" w:type="dxa"/>
        <w:trHeight w:hRule="exact" w:val="680"/>
      </w:trPr>
      <w:tc>
        <w:tcPr>
          <w:tcW w:w="9368" w:type="dxa"/>
          <w:gridSpan w:val="2"/>
          <w:vAlign w:val="bottom"/>
        </w:tcPr>
        <w:p w14:paraId="6F61B962" w14:textId="77777777" w:rsidR="00E70780" w:rsidRDefault="00E70780">
          <w:pPr>
            <w:pStyle w:val="LogoCaption"/>
          </w:pPr>
        </w:p>
      </w:tc>
      <w:tc>
        <w:tcPr>
          <w:tcW w:w="9368" w:type="dxa"/>
          <w:vAlign w:val="bottom"/>
        </w:tcPr>
        <w:p w14:paraId="1311D49F" w14:textId="77777777" w:rsidR="00E70780" w:rsidRDefault="00E70780">
          <w:pPr>
            <w:pStyle w:val="Header"/>
          </w:pPr>
        </w:p>
      </w:tc>
    </w:tr>
    <w:tr w:rsidR="00E70780" w14:paraId="21559561" w14:textId="77777777">
      <w:trPr>
        <w:gridAfter w:val="1"/>
        <w:wAfter w:w="1080" w:type="dxa"/>
        <w:trHeight w:hRule="exact" w:val="680"/>
      </w:trPr>
      <w:tc>
        <w:tcPr>
          <w:tcW w:w="9368" w:type="dxa"/>
          <w:gridSpan w:val="2"/>
          <w:vAlign w:val="bottom"/>
        </w:tcPr>
        <w:p w14:paraId="3518D01B" w14:textId="77777777" w:rsidR="00E70780" w:rsidRDefault="00E70780">
          <w:pPr>
            <w:pStyle w:val="LogoCaption"/>
          </w:pPr>
        </w:p>
      </w:tc>
      <w:tc>
        <w:tcPr>
          <w:tcW w:w="9368" w:type="dxa"/>
          <w:vAlign w:val="bottom"/>
        </w:tcPr>
        <w:p w14:paraId="13F461B8" w14:textId="77777777" w:rsidR="00E70780" w:rsidRDefault="00E70780">
          <w:pPr>
            <w:pStyle w:val="Header"/>
          </w:pPr>
        </w:p>
      </w:tc>
    </w:tr>
    <w:tr w:rsidR="00E70780" w14:paraId="7ADE5D37" w14:textId="77777777">
      <w:trPr>
        <w:gridAfter w:val="1"/>
        <w:wAfter w:w="1080" w:type="dxa"/>
        <w:trHeight w:hRule="exact" w:val="680"/>
      </w:trPr>
      <w:tc>
        <w:tcPr>
          <w:tcW w:w="9368" w:type="dxa"/>
          <w:gridSpan w:val="2"/>
          <w:vAlign w:val="bottom"/>
        </w:tcPr>
        <w:p w14:paraId="6B50734B" w14:textId="77777777" w:rsidR="00E70780" w:rsidRDefault="00E70780">
          <w:pPr>
            <w:pStyle w:val="LogoCaption"/>
          </w:pPr>
        </w:p>
      </w:tc>
      <w:tc>
        <w:tcPr>
          <w:tcW w:w="9368" w:type="dxa"/>
          <w:vAlign w:val="bottom"/>
        </w:tcPr>
        <w:p w14:paraId="0863E1E9" w14:textId="77777777" w:rsidR="00E70780" w:rsidRDefault="00E70780">
          <w:pPr>
            <w:pStyle w:val="Header"/>
          </w:pPr>
        </w:p>
      </w:tc>
    </w:tr>
    <w:tr w:rsidR="00E70780" w14:paraId="5EA0C09F" w14:textId="77777777">
      <w:trPr>
        <w:gridAfter w:val="1"/>
        <w:wAfter w:w="1080" w:type="dxa"/>
        <w:trHeight w:hRule="exact" w:val="680"/>
      </w:trPr>
      <w:tc>
        <w:tcPr>
          <w:tcW w:w="9368" w:type="dxa"/>
          <w:gridSpan w:val="2"/>
          <w:vAlign w:val="bottom"/>
        </w:tcPr>
        <w:p w14:paraId="3FAB0250" w14:textId="77777777" w:rsidR="00E70780" w:rsidRDefault="00E70780">
          <w:pPr>
            <w:pStyle w:val="LogoCaption"/>
          </w:pPr>
        </w:p>
      </w:tc>
      <w:tc>
        <w:tcPr>
          <w:tcW w:w="9368" w:type="dxa"/>
          <w:vAlign w:val="bottom"/>
        </w:tcPr>
        <w:p w14:paraId="1E84904E" w14:textId="77777777" w:rsidR="00E70780" w:rsidRDefault="00E70780">
          <w:pPr>
            <w:pStyle w:val="Header"/>
          </w:pPr>
        </w:p>
      </w:tc>
    </w:tr>
    <w:tr w:rsidR="00E70780" w14:paraId="6434D155" w14:textId="77777777">
      <w:trPr>
        <w:gridAfter w:val="1"/>
        <w:wAfter w:w="1080" w:type="dxa"/>
        <w:trHeight w:hRule="exact" w:val="680"/>
      </w:trPr>
      <w:tc>
        <w:tcPr>
          <w:tcW w:w="9368" w:type="dxa"/>
          <w:gridSpan w:val="2"/>
          <w:vAlign w:val="bottom"/>
        </w:tcPr>
        <w:p w14:paraId="580A8E1E" w14:textId="77777777" w:rsidR="00E70780" w:rsidRDefault="00E70780">
          <w:pPr>
            <w:pStyle w:val="LogoCaption"/>
          </w:pPr>
        </w:p>
      </w:tc>
      <w:tc>
        <w:tcPr>
          <w:tcW w:w="9368" w:type="dxa"/>
          <w:vAlign w:val="bottom"/>
        </w:tcPr>
        <w:p w14:paraId="27FB067E" w14:textId="77777777" w:rsidR="00E70780" w:rsidRDefault="00E70780">
          <w:pPr>
            <w:pStyle w:val="Header"/>
          </w:pPr>
        </w:p>
      </w:tc>
    </w:tr>
    <w:tr w:rsidR="00E70780" w14:paraId="5D89F1F8" w14:textId="77777777">
      <w:trPr>
        <w:gridAfter w:val="1"/>
        <w:wAfter w:w="1080" w:type="dxa"/>
        <w:trHeight w:hRule="exact" w:val="680"/>
      </w:trPr>
      <w:tc>
        <w:tcPr>
          <w:tcW w:w="9368" w:type="dxa"/>
          <w:gridSpan w:val="2"/>
          <w:vAlign w:val="bottom"/>
        </w:tcPr>
        <w:p w14:paraId="594FA79B" w14:textId="77777777" w:rsidR="00E70780" w:rsidRDefault="00E70780">
          <w:pPr>
            <w:pStyle w:val="LogoCaption"/>
          </w:pPr>
        </w:p>
      </w:tc>
      <w:tc>
        <w:tcPr>
          <w:tcW w:w="9368" w:type="dxa"/>
          <w:vAlign w:val="bottom"/>
        </w:tcPr>
        <w:p w14:paraId="5FDDDD91" w14:textId="77777777" w:rsidR="00E70780" w:rsidRDefault="00E70780">
          <w:pPr>
            <w:pStyle w:val="Header"/>
          </w:pPr>
        </w:p>
      </w:tc>
    </w:tr>
    <w:tr w:rsidR="00E70780" w14:paraId="271B3689" w14:textId="77777777">
      <w:trPr>
        <w:gridAfter w:val="1"/>
        <w:wAfter w:w="1080" w:type="dxa"/>
        <w:trHeight w:hRule="exact" w:val="680"/>
      </w:trPr>
      <w:tc>
        <w:tcPr>
          <w:tcW w:w="9368" w:type="dxa"/>
          <w:gridSpan w:val="2"/>
          <w:vAlign w:val="bottom"/>
        </w:tcPr>
        <w:p w14:paraId="10149F52" w14:textId="77777777" w:rsidR="00E70780" w:rsidRDefault="00E70780">
          <w:pPr>
            <w:pStyle w:val="LogoCaption"/>
          </w:pPr>
        </w:p>
      </w:tc>
      <w:tc>
        <w:tcPr>
          <w:tcW w:w="9368" w:type="dxa"/>
          <w:vAlign w:val="bottom"/>
        </w:tcPr>
        <w:p w14:paraId="0230D9AB" w14:textId="77777777" w:rsidR="00E70780" w:rsidRDefault="00E70780">
          <w:pPr>
            <w:pStyle w:val="Header"/>
          </w:pPr>
        </w:p>
      </w:tc>
    </w:tr>
    <w:tr w:rsidR="00E70780" w14:paraId="5C6C4C99" w14:textId="77777777">
      <w:trPr>
        <w:gridAfter w:val="1"/>
        <w:wAfter w:w="1080" w:type="dxa"/>
        <w:trHeight w:hRule="exact" w:val="680"/>
      </w:trPr>
      <w:tc>
        <w:tcPr>
          <w:tcW w:w="9368" w:type="dxa"/>
          <w:gridSpan w:val="2"/>
          <w:vAlign w:val="bottom"/>
        </w:tcPr>
        <w:p w14:paraId="5A07EF33" w14:textId="77777777" w:rsidR="00E70780" w:rsidRDefault="00E70780">
          <w:pPr>
            <w:pStyle w:val="LogoCaption"/>
          </w:pPr>
        </w:p>
      </w:tc>
      <w:tc>
        <w:tcPr>
          <w:tcW w:w="9368" w:type="dxa"/>
          <w:vAlign w:val="bottom"/>
        </w:tcPr>
        <w:p w14:paraId="7D7068AA" w14:textId="77777777" w:rsidR="00E70780" w:rsidRDefault="00E70780">
          <w:pPr>
            <w:pStyle w:val="Header"/>
          </w:pPr>
        </w:p>
      </w:tc>
    </w:tr>
    <w:tr w:rsidR="00E70780" w14:paraId="602F9C16" w14:textId="77777777">
      <w:trPr>
        <w:gridAfter w:val="1"/>
        <w:wAfter w:w="1080" w:type="dxa"/>
        <w:trHeight w:hRule="exact" w:val="680"/>
      </w:trPr>
      <w:tc>
        <w:tcPr>
          <w:tcW w:w="9368" w:type="dxa"/>
          <w:gridSpan w:val="2"/>
          <w:vAlign w:val="bottom"/>
        </w:tcPr>
        <w:p w14:paraId="41C379C0" w14:textId="77777777" w:rsidR="00E70780" w:rsidRDefault="00E70780">
          <w:pPr>
            <w:pStyle w:val="LogoCaption"/>
          </w:pPr>
        </w:p>
      </w:tc>
      <w:tc>
        <w:tcPr>
          <w:tcW w:w="9368" w:type="dxa"/>
          <w:vAlign w:val="bottom"/>
        </w:tcPr>
        <w:p w14:paraId="0322915F" w14:textId="77777777" w:rsidR="00E70780" w:rsidRDefault="00E70780">
          <w:pPr>
            <w:pStyle w:val="Header"/>
          </w:pPr>
        </w:p>
      </w:tc>
    </w:tr>
    <w:tr w:rsidR="00E70780" w14:paraId="0626AA69" w14:textId="77777777">
      <w:trPr>
        <w:gridAfter w:val="1"/>
        <w:wAfter w:w="1080" w:type="dxa"/>
        <w:trHeight w:hRule="exact" w:val="680"/>
      </w:trPr>
      <w:tc>
        <w:tcPr>
          <w:tcW w:w="9368" w:type="dxa"/>
          <w:gridSpan w:val="2"/>
          <w:vAlign w:val="bottom"/>
        </w:tcPr>
        <w:p w14:paraId="1D83E924" w14:textId="77777777" w:rsidR="00E70780" w:rsidRDefault="00E70780">
          <w:pPr>
            <w:pStyle w:val="LogoCaption"/>
          </w:pPr>
        </w:p>
      </w:tc>
      <w:tc>
        <w:tcPr>
          <w:tcW w:w="9368" w:type="dxa"/>
          <w:vAlign w:val="bottom"/>
        </w:tcPr>
        <w:p w14:paraId="6893B8D5" w14:textId="77777777" w:rsidR="00E70780" w:rsidRDefault="00E70780">
          <w:pPr>
            <w:pStyle w:val="Header"/>
          </w:pPr>
        </w:p>
      </w:tc>
    </w:tr>
    <w:tr w:rsidR="00E70780" w14:paraId="19613162" w14:textId="77777777">
      <w:trPr>
        <w:gridAfter w:val="1"/>
        <w:wAfter w:w="1080" w:type="dxa"/>
        <w:trHeight w:hRule="exact" w:val="680"/>
      </w:trPr>
      <w:tc>
        <w:tcPr>
          <w:tcW w:w="9368" w:type="dxa"/>
          <w:gridSpan w:val="2"/>
          <w:vAlign w:val="bottom"/>
        </w:tcPr>
        <w:p w14:paraId="14642842" w14:textId="77777777" w:rsidR="00E70780" w:rsidRDefault="00E70780">
          <w:pPr>
            <w:pStyle w:val="LogoCaption"/>
          </w:pPr>
        </w:p>
      </w:tc>
      <w:tc>
        <w:tcPr>
          <w:tcW w:w="9368" w:type="dxa"/>
          <w:vAlign w:val="bottom"/>
        </w:tcPr>
        <w:p w14:paraId="61692299" w14:textId="77777777" w:rsidR="00E70780" w:rsidRDefault="00E70780">
          <w:pPr>
            <w:pStyle w:val="Header"/>
          </w:pPr>
        </w:p>
      </w:tc>
    </w:tr>
    <w:tr w:rsidR="00E70780" w14:paraId="11B1FDE7" w14:textId="77777777">
      <w:trPr>
        <w:gridAfter w:val="1"/>
        <w:wAfter w:w="1080" w:type="dxa"/>
        <w:trHeight w:hRule="exact" w:val="680"/>
      </w:trPr>
      <w:tc>
        <w:tcPr>
          <w:tcW w:w="9368" w:type="dxa"/>
          <w:gridSpan w:val="2"/>
          <w:vAlign w:val="bottom"/>
        </w:tcPr>
        <w:p w14:paraId="40B0425C" w14:textId="77777777" w:rsidR="00E70780" w:rsidRDefault="00E70780">
          <w:pPr>
            <w:pStyle w:val="LogoCaption"/>
          </w:pPr>
        </w:p>
      </w:tc>
      <w:tc>
        <w:tcPr>
          <w:tcW w:w="9368" w:type="dxa"/>
          <w:vAlign w:val="bottom"/>
        </w:tcPr>
        <w:p w14:paraId="44EEA162" w14:textId="77777777" w:rsidR="00E70780" w:rsidRDefault="00E70780">
          <w:pPr>
            <w:pStyle w:val="Header"/>
          </w:pPr>
        </w:p>
      </w:tc>
    </w:tr>
    <w:tr w:rsidR="00E70780" w14:paraId="66D6ECC4" w14:textId="77777777">
      <w:trPr>
        <w:gridAfter w:val="1"/>
        <w:wAfter w:w="1080" w:type="dxa"/>
        <w:trHeight w:hRule="exact" w:val="680"/>
      </w:trPr>
      <w:tc>
        <w:tcPr>
          <w:tcW w:w="9368" w:type="dxa"/>
          <w:gridSpan w:val="2"/>
          <w:vAlign w:val="bottom"/>
        </w:tcPr>
        <w:p w14:paraId="74663D77" w14:textId="77777777" w:rsidR="00E70780" w:rsidRDefault="00E70780">
          <w:pPr>
            <w:pStyle w:val="LogoCaption"/>
          </w:pPr>
        </w:p>
      </w:tc>
      <w:tc>
        <w:tcPr>
          <w:tcW w:w="9368" w:type="dxa"/>
          <w:vAlign w:val="bottom"/>
        </w:tcPr>
        <w:p w14:paraId="1150E110" w14:textId="77777777" w:rsidR="00E70780" w:rsidRDefault="00E70780">
          <w:pPr>
            <w:pStyle w:val="Header"/>
          </w:pPr>
        </w:p>
      </w:tc>
    </w:tr>
    <w:tr w:rsidR="00E70780" w14:paraId="243537E1" w14:textId="77777777">
      <w:trPr>
        <w:gridAfter w:val="1"/>
        <w:wAfter w:w="1080" w:type="dxa"/>
        <w:trHeight w:hRule="exact" w:val="680"/>
      </w:trPr>
      <w:tc>
        <w:tcPr>
          <w:tcW w:w="9368" w:type="dxa"/>
          <w:gridSpan w:val="2"/>
          <w:vAlign w:val="bottom"/>
        </w:tcPr>
        <w:p w14:paraId="5E45FFC1" w14:textId="77777777" w:rsidR="00E70780" w:rsidRDefault="00E70780">
          <w:pPr>
            <w:pStyle w:val="LogoCaption"/>
          </w:pPr>
        </w:p>
      </w:tc>
      <w:tc>
        <w:tcPr>
          <w:tcW w:w="9368" w:type="dxa"/>
          <w:vAlign w:val="bottom"/>
        </w:tcPr>
        <w:p w14:paraId="3E71862D" w14:textId="77777777" w:rsidR="00E70780" w:rsidRDefault="00E70780">
          <w:pPr>
            <w:pStyle w:val="Header"/>
          </w:pPr>
        </w:p>
      </w:tc>
    </w:tr>
    <w:tr w:rsidR="00E70780" w14:paraId="4DAD43CF" w14:textId="77777777">
      <w:trPr>
        <w:gridAfter w:val="1"/>
        <w:wAfter w:w="1080" w:type="dxa"/>
        <w:trHeight w:hRule="exact" w:val="680"/>
      </w:trPr>
      <w:tc>
        <w:tcPr>
          <w:tcW w:w="9368" w:type="dxa"/>
          <w:gridSpan w:val="2"/>
          <w:vAlign w:val="bottom"/>
        </w:tcPr>
        <w:p w14:paraId="28AD69D0" w14:textId="77777777" w:rsidR="00E70780" w:rsidRDefault="00E70780">
          <w:pPr>
            <w:pStyle w:val="LogoCaption"/>
          </w:pPr>
        </w:p>
      </w:tc>
      <w:tc>
        <w:tcPr>
          <w:tcW w:w="9368" w:type="dxa"/>
          <w:vAlign w:val="bottom"/>
        </w:tcPr>
        <w:p w14:paraId="1FC11772" w14:textId="77777777" w:rsidR="00E70780" w:rsidRDefault="00E70780">
          <w:pPr>
            <w:pStyle w:val="Header"/>
          </w:pPr>
        </w:p>
      </w:tc>
    </w:tr>
    <w:tr w:rsidR="00E70780" w14:paraId="6082856E" w14:textId="77777777">
      <w:trPr>
        <w:gridAfter w:val="1"/>
        <w:wAfter w:w="1080" w:type="dxa"/>
        <w:trHeight w:hRule="exact" w:val="680"/>
      </w:trPr>
      <w:tc>
        <w:tcPr>
          <w:tcW w:w="9368" w:type="dxa"/>
          <w:gridSpan w:val="2"/>
          <w:vAlign w:val="bottom"/>
        </w:tcPr>
        <w:p w14:paraId="0B0F3C69" w14:textId="77777777" w:rsidR="00E70780" w:rsidRDefault="00E70780">
          <w:pPr>
            <w:pStyle w:val="LogoCaption"/>
          </w:pPr>
        </w:p>
      </w:tc>
      <w:tc>
        <w:tcPr>
          <w:tcW w:w="9368" w:type="dxa"/>
          <w:vAlign w:val="bottom"/>
        </w:tcPr>
        <w:p w14:paraId="628D444F" w14:textId="77777777" w:rsidR="00E70780" w:rsidRDefault="00E70780">
          <w:pPr>
            <w:pStyle w:val="Header"/>
          </w:pPr>
        </w:p>
      </w:tc>
    </w:tr>
    <w:tr w:rsidR="00E70780" w14:paraId="14E08B50" w14:textId="77777777">
      <w:trPr>
        <w:gridAfter w:val="1"/>
        <w:wAfter w:w="1080" w:type="dxa"/>
        <w:trHeight w:hRule="exact" w:val="680"/>
      </w:trPr>
      <w:tc>
        <w:tcPr>
          <w:tcW w:w="9368" w:type="dxa"/>
          <w:gridSpan w:val="2"/>
          <w:vAlign w:val="bottom"/>
        </w:tcPr>
        <w:p w14:paraId="0A45BB09" w14:textId="77777777" w:rsidR="00E70780" w:rsidRDefault="00E70780">
          <w:pPr>
            <w:pStyle w:val="LogoCaption"/>
          </w:pPr>
        </w:p>
      </w:tc>
      <w:tc>
        <w:tcPr>
          <w:tcW w:w="9368" w:type="dxa"/>
          <w:vAlign w:val="bottom"/>
        </w:tcPr>
        <w:p w14:paraId="3024F53A" w14:textId="77777777" w:rsidR="00E70780" w:rsidRDefault="00E70780">
          <w:pPr>
            <w:pStyle w:val="Header"/>
          </w:pPr>
        </w:p>
      </w:tc>
    </w:tr>
    <w:tr w:rsidR="00E70780" w14:paraId="4E867D87" w14:textId="77777777">
      <w:trPr>
        <w:gridAfter w:val="1"/>
        <w:wAfter w:w="1080" w:type="dxa"/>
        <w:trHeight w:hRule="exact" w:val="680"/>
      </w:trPr>
      <w:tc>
        <w:tcPr>
          <w:tcW w:w="9368" w:type="dxa"/>
          <w:gridSpan w:val="2"/>
          <w:vAlign w:val="bottom"/>
        </w:tcPr>
        <w:p w14:paraId="054D3C5B" w14:textId="77777777" w:rsidR="00E70780" w:rsidRDefault="00E70780">
          <w:pPr>
            <w:pStyle w:val="LogoCaption"/>
          </w:pPr>
        </w:p>
      </w:tc>
      <w:tc>
        <w:tcPr>
          <w:tcW w:w="9368" w:type="dxa"/>
          <w:vAlign w:val="bottom"/>
        </w:tcPr>
        <w:p w14:paraId="7F111CB0" w14:textId="77777777" w:rsidR="00E70780" w:rsidRDefault="00E70780">
          <w:pPr>
            <w:pStyle w:val="Header"/>
          </w:pPr>
        </w:p>
      </w:tc>
    </w:tr>
    <w:tr w:rsidR="00E70780" w14:paraId="2AD500C4" w14:textId="77777777">
      <w:trPr>
        <w:gridAfter w:val="1"/>
        <w:wAfter w:w="1080" w:type="dxa"/>
        <w:trHeight w:hRule="exact" w:val="680"/>
      </w:trPr>
      <w:tc>
        <w:tcPr>
          <w:tcW w:w="9368" w:type="dxa"/>
          <w:gridSpan w:val="2"/>
          <w:vAlign w:val="bottom"/>
        </w:tcPr>
        <w:p w14:paraId="188A8BF9" w14:textId="77777777" w:rsidR="00E70780" w:rsidRDefault="00E70780">
          <w:pPr>
            <w:pStyle w:val="LogoCaption"/>
          </w:pPr>
        </w:p>
      </w:tc>
      <w:tc>
        <w:tcPr>
          <w:tcW w:w="9368" w:type="dxa"/>
          <w:vAlign w:val="bottom"/>
        </w:tcPr>
        <w:p w14:paraId="16288077" w14:textId="77777777" w:rsidR="00E70780" w:rsidRDefault="00E70780">
          <w:pPr>
            <w:pStyle w:val="Header"/>
          </w:pPr>
        </w:p>
      </w:tc>
    </w:tr>
    <w:tr w:rsidR="00E70780" w14:paraId="66B999A4" w14:textId="77777777">
      <w:trPr>
        <w:gridAfter w:val="1"/>
        <w:wAfter w:w="1080" w:type="dxa"/>
        <w:trHeight w:hRule="exact" w:val="680"/>
      </w:trPr>
      <w:tc>
        <w:tcPr>
          <w:tcW w:w="9368" w:type="dxa"/>
          <w:gridSpan w:val="2"/>
          <w:vAlign w:val="bottom"/>
        </w:tcPr>
        <w:p w14:paraId="488B2722" w14:textId="77777777" w:rsidR="00E70780" w:rsidRDefault="00E70780">
          <w:pPr>
            <w:pStyle w:val="LogoCaption"/>
          </w:pPr>
        </w:p>
      </w:tc>
      <w:tc>
        <w:tcPr>
          <w:tcW w:w="9368" w:type="dxa"/>
          <w:vAlign w:val="bottom"/>
        </w:tcPr>
        <w:p w14:paraId="1D692B94" w14:textId="77777777" w:rsidR="00E70780" w:rsidRDefault="00E70780">
          <w:pPr>
            <w:pStyle w:val="Header"/>
          </w:pPr>
        </w:p>
      </w:tc>
    </w:tr>
    <w:tr w:rsidR="00E70780" w14:paraId="3D25618D" w14:textId="77777777">
      <w:trPr>
        <w:gridAfter w:val="1"/>
        <w:wAfter w:w="1080" w:type="dxa"/>
        <w:trHeight w:hRule="exact" w:val="680"/>
      </w:trPr>
      <w:tc>
        <w:tcPr>
          <w:tcW w:w="9368" w:type="dxa"/>
          <w:gridSpan w:val="2"/>
          <w:vAlign w:val="bottom"/>
        </w:tcPr>
        <w:p w14:paraId="7948105A" w14:textId="77777777" w:rsidR="00E70780" w:rsidRDefault="00E70780">
          <w:pPr>
            <w:pStyle w:val="LogoCaption"/>
          </w:pPr>
        </w:p>
      </w:tc>
      <w:tc>
        <w:tcPr>
          <w:tcW w:w="9368" w:type="dxa"/>
          <w:vAlign w:val="bottom"/>
        </w:tcPr>
        <w:p w14:paraId="5CA83C7D" w14:textId="77777777" w:rsidR="00E70780" w:rsidRDefault="00E70780">
          <w:pPr>
            <w:pStyle w:val="Header"/>
          </w:pPr>
        </w:p>
      </w:tc>
    </w:tr>
    <w:tr w:rsidR="00E70780" w14:paraId="70D362A9" w14:textId="77777777">
      <w:trPr>
        <w:gridAfter w:val="1"/>
        <w:wAfter w:w="1080" w:type="dxa"/>
        <w:trHeight w:hRule="exact" w:val="680"/>
      </w:trPr>
      <w:tc>
        <w:tcPr>
          <w:tcW w:w="9368" w:type="dxa"/>
          <w:gridSpan w:val="2"/>
          <w:vAlign w:val="bottom"/>
        </w:tcPr>
        <w:p w14:paraId="5E1C2567" w14:textId="77777777" w:rsidR="00E70780" w:rsidRDefault="00E70780">
          <w:pPr>
            <w:pStyle w:val="LogoCaption"/>
          </w:pPr>
        </w:p>
      </w:tc>
      <w:tc>
        <w:tcPr>
          <w:tcW w:w="9368" w:type="dxa"/>
          <w:vAlign w:val="bottom"/>
        </w:tcPr>
        <w:p w14:paraId="78D3CFAF" w14:textId="77777777" w:rsidR="00E70780" w:rsidRDefault="00E70780">
          <w:pPr>
            <w:pStyle w:val="Header"/>
          </w:pPr>
        </w:p>
      </w:tc>
    </w:tr>
    <w:tr w:rsidR="00E70780" w14:paraId="7613680E" w14:textId="77777777">
      <w:trPr>
        <w:gridAfter w:val="1"/>
        <w:wAfter w:w="1080" w:type="dxa"/>
        <w:trHeight w:hRule="exact" w:val="680"/>
      </w:trPr>
      <w:tc>
        <w:tcPr>
          <w:tcW w:w="9368" w:type="dxa"/>
          <w:gridSpan w:val="2"/>
          <w:vAlign w:val="bottom"/>
        </w:tcPr>
        <w:p w14:paraId="787CD16C" w14:textId="77777777" w:rsidR="00E70780" w:rsidRDefault="00E70780">
          <w:pPr>
            <w:pStyle w:val="LogoCaption"/>
          </w:pPr>
        </w:p>
      </w:tc>
      <w:tc>
        <w:tcPr>
          <w:tcW w:w="9368" w:type="dxa"/>
          <w:vAlign w:val="bottom"/>
        </w:tcPr>
        <w:p w14:paraId="677B08F4" w14:textId="77777777" w:rsidR="00E70780" w:rsidRDefault="00E70780">
          <w:pPr>
            <w:pStyle w:val="Header"/>
          </w:pPr>
        </w:p>
      </w:tc>
    </w:tr>
    <w:tr w:rsidR="00E70780" w14:paraId="323EEA24" w14:textId="77777777">
      <w:trPr>
        <w:gridAfter w:val="1"/>
        <w:wAfter w:w="1080" w:type="dxa"/>
        <w:trHeight w:hRule="exact" w:val="680"/>
      </w:trPr>
      <w:tc>
        <w:tcPr>
          <w:tcW w:w="9368" w:type="dxa"/>
          <w:gridSpan w:val="2"/>
          <w:vAlign w:val="bottom"/>
        </w:tcPr>
        <w:p w14:paraId="618BE51C" w14:textId="77777777" w:rsidR="00E70780" w:rsidRDefault="00E70780">
          <w:pPr>
            <w:pStyle w:val="LogoCaption"/>
          </w:pPr>
        </w:p>
      </w:tc>
      <w:tc>
        <w:tcPr>
          <w:tcW w:w="9368" w:type="dxa"/>
          <w:vAlign w:val="bottom"/>
        </w:tcPr>
        <w:p w14:paraId="4EE13F1C" w14:textId="77777777" w:rsidR="00E70780" w:rsidRDefault="00E70780">
          <w:pPr>
            <w:pStyle w:val="Header"/>
          </w:pPr>
        </w:p>
      </w:tc>
    </w:tr>
    <w:tr w:rsidR="00E70780" w14:paraId="493AE17B" w14:textId="77777777">
      <w:trPr>
        <w:gridAfter w:val="1"/>
        <w:wAfter w:w="1080" w:type="dxa"/>
        <w:trHeight w:hRule="exact" w:val="680"/>
      </w:trPr>
      <w:tc>
        <w:tcPr>
          <w:tcW w:w="9368" w:type="dxa"/>
          <w:gridSpan w:val="2"/>
          <w:vAlign w:val="bottom"/>
        </w:tcPr>
        <w:p w14:paraId="32A9402B" w14:textId="77777777" w:rsidR="00E70780" w:rsidRDefault="00E70780">
          <w:pPr>
            <w:pStyle w:val="LogoCaption"/>
          </w:pPr>
        </w:p>
      </w:tc>
      <w:tc>
        <w:tcPr>
          <w:tcW w:w="9368" w:type="dxa"/>
          <w:vAlign w:val="bottom"/>
        </w:tcPr>
        <w:p w14:paraId="220F8A57" w14:textId="77777777" w:rsidR="00E70780" w:rsidRDefault="00E70780">
          <w:pPr>
            <w:pStyle w:val="Header"/>
          </w:pPr>
        </w:p>
      </w:tc>
    </w:tr>
    <w:tr w:rsidR="00E70780" w14:paraId="06750594" w14:textId="77777777">
      <w:trPr>
        <w:gridAfter w:val="1"/>
        <w:wAfter w:w="1080" w:type="dxa"/>
        <w:trHeight w:hRule="exact" w:val="680"/>
      </w:trPr>
      <w:tc>
        <w:tcPr>
          <w:tcW w:w="9368" w:type="dxa"/>
          <w:gridSpan w:val="2"/>
          <w:vAlign w:val="bottom"/>
        </w:tcPr>
        <w:p w14:paraId="72E8F629" w14:textId="77777777" w:rsidR="00E70780" w:rsidRDefault="00E70780">
          <w:pPr>
            <w:pStyle w:val="LogoCaption"/>
          </w:pPr>
        </w:p>
      </w:tc>
      <w:tc>
        <w:tcPr>
          <w:tcW w:w="9368" w:type="dxa"/>
          <w:vAlign w:val="bottom"/>
        </w:tcPr>
        <w:p w14:paraId="6E3871DC" w14:textId="77777777" w:rsidR="00E70780" w:rsidRDefault="00E70780">
          <w:pPr>
            <w:pStyle w:val="Header"/>
          </w:pPr>
        </w:p>
      </w:tc>
    </w:tr>
    <w:tr w:rsidR="00E70780" w14:paraId="1DE7A056" w14:textId="77777777">
      <w:trPr>
        <w:gridAfter w:val="1"/>
        <w:wAfter w:w="1080" w:type="dxa"/>
        <w:trHeight w:hRule="exact" w:val="680"/>
      </w:trPr>
      <w:tc>
        <w:tcPr>
          <w:tcW w:w="9368" w:type="dxa"/>
          <w:gridSpan w:val="2"/>
          <w:vAlign w:val="bottom"/>
        </w:tcPr>
        <w:p w14:paraId="5263AD98" w14:textId="77777777" w:rsidR="00E70780" w:rsidRDefault="00E70780">
          <w:pPr>
            <w:pStyle w:val="LogoCaption"/>
          </w:pPr>
        </w:p>
      </w:tc>
      <w:tc>
        <w:tcPr>
          <w:tcW w:w="9368" w:type="dxa"/>
          <w:vAlign w:val="bottom"/>
        </w:tcPr>
        <w:p w14:paraId="55078E36" w14:textId="77777777" w:rsidR="00E70780" w:rsidRDefault="00E70780">
          <w:pPr>
            <w:pStyle w:val="Header"/>
          </w:pPr>
        </w:p>
      </w:tc>
    </w:tr>
    <w:tr w:rsidR="00E70780" w14:paraId="35ED4C34" w14:textId="77777777">
      <w:trPr>
        <w:gridAfter w:val="1"/>
        <w:wAfter w:w="1080" w:type="dxa"/>
        <w:trHeight w:hRule="exact" w:val="680"/>
      </w:trPr>
      <w:tc>
        <w:tcPr>
          <w:tcW w:w="9368" w:type="dxa"/>
          <w:gridSpan w:val="2"/>
          <w:vAlign w:val="bottom"/>
        </w:tcPr>
        <w:p w14:paraId="59FEBA3D" w14:textId="77777777" w:rsidR="00E70780" w:rsidRDefault="00E70780">
          <w:pPr>
            <w:pStyle w:val="LogoCaption"/>
          </w:pPr>
        </w:p>
      </w:tc>
      <w:tc>
        <w:tcPr>
          <w:tcW w:w="9368" w:type="dxa"/>
          <w:vAlign w:val="bottom"/>
        </w:tcPr>
        <w:p w14:paraId="1C3B9C71" w14:textId="77777777" w:rsidR="00E70780" w:rsidRDefault="00E70780">
          <w:pPr>
            <w:pStyle w:val="Header"/>
          </w:pPr>
        </w:p>
      </w:tc>
    </w:tr>
    <w:tr w:rsidR="00E70780" w14:paraId="70308619" w14:textId="77777777">
      <w:trPr>
        <w:gridAfter w:val="1"/>
        <w:wAfter w:w="1080" w:type="dxa"/>
        <w:trHeight w:hRule="exact" w:val="680"/>
      </w:trPr>
      <w:tc>
        <w:tcPr>
          <w:tcW w:w="9368" w:type="dxa"/>
          <w:gridSpan w:val="2"/>
          <w:vAlign w:val="bottom"/>
        </w:tcPr>
        <w:p w14:paraId="6B9146B9" w14:textId="77777777" w:rsidR="00E70780" w:rsidRDefault="00E70780">
          <w:pPr>
            <w:pStyle w:val="LogoCaption"/>
          </w:pPr>
        </w:p>
      </w:tc>
      <w:tc>
        <w:tcPr>
          <w:tcW w:w="9368" w:type="dxa"/>
          <w:vAlign w:val="bottom"/>
        </w:tcPr>
        <w:p w14:paraId="3F530D42" w14:textId="77777777" w:rsidR="00E70780" w:rsidRDefault="00E70780">
          <w:pPr>
            <w:pStyle w:val="Header"/>
          </w:pPr>
        </w:p>
      </w:tc>
    </w:tr>
    <w:tr w:rsidR="00E70780" w14:paraId="3F0B7ECA" w14:textId="77777777">
      <w:trPr>
        <w:gridAfter w:val="1"/>
        <w:wAfter w:w="1080" w:type="dxa"/>
        <w:trHeight w:hRule="exact" w:val="680"/>
      </w:trPr>
      <w:tc>
        <w:tcPr>
          <w:tcW w:w="9368" w:type="dxa"/>
          <w:gridSpan w:val="2"/>
          <w:vAlign w:val="bottom"/>
        </w:tcPr>
        <w:p w14:paraId="10956738" w14:textId="77777777" w:rsidR="00E70780" w:rsidRDefault="00E70780">
          <w:pPr>
            <w:pStyle w:val="LogoCaption"/>
          </w:pPr>
        </w:p>
      </w:tc>
      <w:tc>
        <w:tcPr>
          <w:tcW w:w="9368" w:type="dxa"/>
          <w:vAlign w:val="bottom"/>
        </w:tcPr>
        <w:p w14:paraId="4EA585D1" w14:textId="77777777" w:rsidR="00E70780" w:rsidRDefault="00E70780">
          <w:pPr>
            <w:pStyle w:val="Header"/>
          </w:pPr>
        </w:p>
      </w:tc>
    </w:tr>
    <w:tr w:rsidR="00E70780" w14:paraId="697840E7" w14:textId="77777777">
      <w:trPr>
        <w:gridAfter w:val="1"/>
        <w:wAfter w:w="1080" w:type="dxa"/>
        <w:trHeight w:hRule="exact" w:val="680"/>
      </w:trPr>
      <w:tc>
        <w:tcPr>
          <w:tcW w:w="9368" w:type="dxa"/>
          <w:gridSpan w:val="2"/>
          <w:vAlign w:val="bottom"/>
        </w:tcPr>
        <w:p w14:paraId="370BD962" w14:textId="77777777" w:rsidR="00E70780" w:rsidRDefault="00E70780">
          <w:pPr>
            <w:pStyle w:val="LogoCaption"/>
          </w:pPr>
        </w:p>
      </w:tc>
      <w:tc>
        <w:tcPr>
          <w:tcW w:w="9368" w:type="dxa"/>
          <w:vAlign w:val="bottom"/>
        </w:tcPr>
        <w:p w14:paraId="5C9F61D0" w14:textId="77777777" w:rsidR="00E70780" w:rsidRDefault="00E70780">
          <w:pPr>
            <w:pStyle w:val="Header"/>
          </w:pPr>
        </w:p>
      </w:tc>
    </w:tr>
    <w:tr w:rsidR="00E70780" w14:paraId="2655BB8F" w14:textId="77777777">
      <w:trPr>
        <w:gridAfter w:val="1"/>
        <w:wAfter w:w="1080" w:type="dxa"/>
        <w:trHeight w:hRule="exact" w:val="680"/>
      </w:trPr>
      <w:tc>
        <w:tcPr>
          <w:tcW w:w="9368" w:type="dxa"/>
          <w:gridSpan w:val="2"/>
          <w:vAlign w:val="bottom"/>
        </w:tcPr>
        <w:p w14:paraId="455EBDAD" w14:textId="77777777" w:rsidR="00E70780" w:rsidRDefault="00E70780">
          <w:pPr>
            <w:pStyle w:val="LogoCaption"/>
          </w:pPr>
        </w:p>
      </w:tc>
      <w:tc>
        <w:tcPr>
          <w:tcW w:w="9368" w:type="dxa"/>
          <w:vAlign w:val="bottom"/>
        </w:tcPr>
        <w:p w14:paraId="5E9F74EE" w14:textId="77777777" w:rsidR="00E70780" w:rsidRDefault="00E70780">
          <w:pPr>
            <w:pStyle w:val="Header"/>
          </w:pPr>
        </w:p>
      </w:tc>
    </w:tr>
    <w:tr w:rsidR="00E70780" w14:paraId="24693138" w14:textId="77777777">
      <w:trPr>
        <w:gridAfter w:val="1"/>
        <w:wAfter w:w="1080" w:type="dxa"/>
        <w:trHeight w:hRule="exact" w:val="680"/>
      </w:trPr>
      <w:tc>
        <w:tcPr>
          <w:tcW w:w="9368" w:type="dxa"/>
          <w:gridSpan w:val="2"/>
          <w:vAlign w:val="bottom"/>
        </w:tcPr>
        <w:p w14:paraId="42092268" w14:textId="77777777" w:rsidR="00E70780" w:rsidRDefault="00E70780">
          <w:pPr>
            <w:pStyle w:val="LogoCaption"/>
          </w:pPr>
        </w:p>
      </w:tc>
      <w:tc>
        <w:tcPr>
          <w:tcW w:w="9368" w:type="dxa"/>
          <w:vAlign w:val="bottom"/>
        </w:tcPr>
        <w:p w14:paraId="7379D83A" w14:textId="77777777" w:rsidR="00E70780" w:rsidRDefault="00E70780">
          <w:pPr>
            <w:pStyle w:val="Header"/>
          </w:pPr>
        </w:p>
      </w:tc>
    </w:tr>
    <w:tr w:rsidR="00E70780" w14:paraId="4D0B595A" w14:textId="77777777">
      <w:trPr>
        <w:gridAfter w:val="1"/>
        <w:wAfter w:w="1080" w:type="dxa"/>
        <w:trHeight w:hRule="exact" w:val="680"/>
      </w:trPr>
      <w:tc>
        <w:tcPr>
          <w:tcW w:w="9368" w:type="dxa"/>
          <w:gridSpan w:val="2"/>
          <w:vAlign w:val="bottom"/>
        </w:tcPr>
        <w:p w14:paraId="7291E677" w14:textId="77777777" w:rsidR="00E70780" w:rsidRDefault="00E70780">
          <w:pPr>
            <w:pStyle w:val="LogoCaption"/>
          </w:pPr>
        </w:p>
      </w:tc>
      <w:tc>
        <w:tcPr>
          <w:tcW w:w="9368" w:type="dxa"/>
          <w:vAlign w:val="bottom"/>
        </w:tcPr>
        <w:p w14:paraId="62435B1D" w14:textId="77777777" w:rsidR="00E70780" w:rsidRDefault="00E70780">
          <w:pPr>
            <w:pStyle w:val="Header"/>
          </w:pPr>
        </w:p>
      </w:tc>
    </w:tr>
    <w:tr w:rsidR="00E70780" w14:paraId="23FCC35D" w14:textId="77777777">
      <w:trPr>
        <w:gridAfter w:val="1"/>
        <w:wAfter w:w="1080" w:type="dxa"/>
        <w:trHeight w:hRule="exact" w:val="680"/>
      </w:trPr>
      <w:tc>
        <w:tcPr>
          <w:tcW w:w="9368" w:type="dxa"/>
          <w:gridSpan w:val="2"/>
          <w:vAlign w:val="bottom"/>
        </w:tcPr>
        <w:p w14:paraId="476FA82A" w14:textId="77777777" w:rsidR="00E70780" w:rsidRDefault="00E70780">
          <w:pPr>
            <w:pStyle w:val="LogoCaption"/>
          </w:pPr>
        </w:p>
      </w:tc>
      <w:tc>
        <w:tcPr>
          <w:tcW w:w="9368" w:type="dxa"/>
          <w:vAlign w:val="bottom"/>
        </w:tcPr>
        <w:p w14:paraId="21931E43" w14:textId="77777777" w:rsidR="00E70780" w:rsidRDefault="00E70780">
          <w:pPr>
            <w:pStyle w:val="Header"/>
          </w:pPr>
        </w:p>
      </w:tc>
    </w:tr>
    <w:tr w:rsidR="00E70780" w14:paraId="27DA9C0C" w14:textId="77777777">
      <w:trPr>
        <w:gridAfter w:val="1"/>
        <w:wAfter w:w="1080" w:type="dxa"/>
        <w:trHeight w:hRule="exact" w:val="680"/>
      </w:trPr>
      <w:tc>
        <w:tcPr>
          <w:tcW w:w="9368" w:type="dxa"/>
          <w:gridSpan w:val="2"/>
          <w:vAlign w:val="bottom"/>
        </w:tcPr>
        <w:p w14:paraId="32DF8427" w14:textId="77777777" w:rsidR="00E70780" w:rsidRDefault="00E70780">
          <w:pPr>
            <w:pStyle w:val="LogoCaption"/>
          </w:pPr>
        </w:p>
      </w:tc>
      <w:tc>
        <w:tcPr>
          <w:tcW w:w="9368" w:type="dxa"/>
          <w:vAlign w:val="bottom"/>
        </w:tcPr>
        <w:p w14:paraId="43DD9CF1" w14:textId="77777777" w:rsidR="00E70780" w:rsidRDefault="00E70780">
          <w:pPr>
            <w:pStyle w:val="Header"/>
          </w:pPr>
        </w:p>
      </w:tc>
    </w:tr>
    <w:tr w:rsidR="00E70780" w14:paraId="054DD8B0" w14:textId="77777777">
      <w:trPr>
        <w:gridAfter w:val="1"/>
        <w:wAfter w:w="1080" w:type="dxa"/>
        <w:trHeight w:hRule="exact" w:val="680"/>
      </w:trPr>
      <w:tc>
        <w:tcPr>
          <w:tcW w:w="9368" w:type="dxa"/>
          <w:gridSpan w:val="2"/>
          <w:vAlign w:val="bottom"/>
        </w:tcPr>
        <w:p w14:paraId="08A151AD" w14:textId="77777777" w:rsidR="00E70780" w:rsidRDefault="00E70780">
          <w:pPr>
            <w:pStyle w:val="LogoCaption"/>
          </w:pPr>
        </w:p>
      </w:tc>
      <w:tc>
        <w:tcPr>
          <w:tcW w:w="9368" w:type="dxa"/>
          <w:vAlign w:val="bottom"/>
        </w:tcPr>
        <w:p w14:paraId="2FC7211B" w14:textId="77777777" w:rsidR="00E70780" w:rsidRDefault="00E70780">
          <w:pPr>
            <w:pStyle w:val="Header"/>
          </w:pPr>
        </w:p>
      </w:tc>
    </w:tr>
    <w:tr w:rsidR="00E70780" w14:paraId="29F0ADE0" w14:textId="77777777">
      <w:trPr>
        <w:gridAfter w:val="2"/>
        <w:wAfter w:w="360" w:type="dxa"/>
        <w:trHeight w:hRule="exact" w:val="680"/>
      </w:trPr>
      <w:tc>
        <w:tcPr>
          <w:tcW w:w="9368" w:type="dxa"/>
          <w:vAlign w:val="bottom"/>
        </w:tcPr>
        <w:p w14:paraId="167E7D2E" w14:textId="77777777" w:rsidR="00E70780" w:rsidRDefault="00E70780">
          <w:pPr>
            <w:pStyle w:val="LogoCaption"/>
          </w:pPr>
        </w:p>
      </w:tc>
      <w:tc>
        <w:tcPr>
          <w:tcW w:w="9368" w:type="dxa"/>
          <w:vAlign w:val="bottom"/>
        </w:tcPr>
        <w:p w14:paraId="0D950BC1" w14:textId="77777777" w:rsidR="00E70780" w:rsidRDefault="00E70780">
          <w:pPr>
            <w:pStyle w:val="Header"/>
          </w:pPr>
        </w:p>
      </w:tc>
    </w:tr>
    <w:tr w:rsidR="00E70780" w14:paraId="0F0B35EB" w14:textId="77777777">
      <w:trPr>
        <w:gridAfter w:val="1"/>
        <w:wAfter w:w="1080" w:type="dxa"/>
        <w:trHeight w:hRule="exact" w:val="680"/>
      </w:trPr>
      <w:tc>
        <w:tcPr>
          <w:tcW w:w="9368" w:type="dxa"/>
          <w:vAlign w:val="bottom"/>
        </w:tcPr>
        <w:p w14:paraId="114B3E26" w14:textId="77777777" w:rsidR="00E70780" w:rsidRDefault="00E70780">
          <w:pPr>
            <w:pStyle w:val="LogoCaption"/>
          </w:pPr>
        </w:p>
      </w:tc>
      <w:tc>
        <w:tcPr>
          <w:tcW w:w="9368" w:type="dxa"/>
          <w:gridSpan w:val="2"/>
          <w:vAlign w:val="bottom"/>
        </w:tcPr>
        <w:p w14:paraId="0E9BEE22" w14:textId="77777777" w:rsidR="00E70780" w:rsidRDefault="00E70780">
          <w:pPr>
            <w:pStyle w:val="Header"/>
          </w:pPr>
        </w:p>
      </w:tc>
    </w:tr>
    <w:tr w:rsidR="00E70780" w14:paraId="12295481" w14:textId="77777777">
      <w:trPr>
        <w:gridAfter w:val="1"/>
        <w:wAfter w:w="1080" w:type="dxa"/>
        <w:trHeight w:hRule="exact" w:val="680"/>
      </w:trPr>
      <w:tc>
        <w:tcPr>
          <w:tcW w:w="9368" w:type="dxa"/>
          <w:vAlign w:val="bottom"/>
        </w:tcPr>
        <w:p w14:paraId="3C202840" w14:textId="77777777" w:rsidR="00E70780" w:rsidRDefault="00E70780">
          <w:pPr>
            <w:pStyle w:val="LogoCaption"/>
          </w:pPr>
        </w:p>
      </w:tc>
      <w:tc>
        <w:tcPr>
          <w:tcW w:w="9368" w:type="dxa"/>
          <w:gridSpan w:val="2"/>
          <w:vAlign w:val="bottom"/>
        </w:tcPr>
        <w:p w14:paraId="38B4FBB6" w14:textId="77777777" w:rsidR="00E70780" w:rsidRDefault="00E70780">
          <w:pPr>
            <w:pStyle w:val="Header"/>
          </w:pPr>
        </w:p>
      </w:tc>
    </w:tr>
    <w:tr w:rsidR="00E70780" w14:paraId="7AA95D63" w14:textId="77777777">
      <w:trPr>
        <w:gridAfter w:val="1"/>
        <w:wAfter w:w="1080" w:type="dxa"/>
        <w:trHeight w:hRule="exact" w:val="680"/>
      </w:trPr>
      <w:tc>
        <w:tcPr>
          <w:tcW w:w="9368" w:type="dxa"/>
          <w:vAlign w:val="bottom"/>
        </w:tcPr>
        <w:p w14:paraId="569B951B" w14:textId="77777777" w:rsidR="00E70780" w:rsidRDefault="00E70780">
          <w:pPr>
            <w:pStyle w:val="LogoCaption"/>
          </w:pPr>
        </w:p>
      </w:tc>
      <w:tc>
        <w:tcPr>
          <w:tcW w:w="9368" w:type="dxa"/>
          <w:gridSpan w:val="2"/>
          <w:vAlign w:val="bottom"/>
        </w:tcPr>
        <w:p w14:paraId="29B40826" w14:textId="77777777" w:rsidR="00E70780" w:rsidRDefault="00E70780">
          <w:pPr>
            <w:pStyle w:val="Header"/>
          </w:pPr>
        </w:p>
      </w:tc>
    </w:tr>
    <w:tr w:rsidR="00E70780" w14:paraId="574E3979" w14:textId="77777777">
      <w:trPr>
        <w:gridAfter w:val="1"/>
        <w:wAfter w:w="1080" w:type="dxa"/>
        <w:trHeight w:hRule="exact" w:val="680"/>
      </w:trPr>
      <w:tc>
        <w:tcPr>
          <w:tcW w:w="9368" w:type="dxa"/>
          <w:vAlign w:val="bottom"/>
        </w:tcPr>
        <w:p w14:paraId="4E709906" w14:textId="77777777" w:rsidR="00E70780" w:rsidRDefault="00E70780">
          <w:pPr>
            <w:pStyle w:val="LogoCaption"/>
          </w:pPr>
        </w:p>
      </w:tc>
      <w:tc>
        <w:tcPr>
          <w:tcW w:w="9368" w:type="dxa"/>
          <w:gridSpan w:val="2"/>
          <w:vAlign w:val="bottom"/>
        </w:tcPr>
        <w:p w14:paraId="50AB50F9" w14:textId="77777777" w:rsidR="00E70780" w:rsidRDefault="00E70780">
          <w:pPr>
            <w:pStyle w:val="Header"/>
          </w:pPr>
        </w:p>
      </w:tc>
    </w:tr>
    <w:tr w:rsidR="00E70780" w14:paraId="209C4D02" w14:textId="77777777">
      <w:trPr>
        <w:gridAfter w:val="1"/>
        <w:wAfter w:w="1080" w:type="dxa"/>
        <w:trHeight w:hRule="exact" w:val="680"/>
      </w:trPr>
      <w:tc>
        <w:tcPr>
          <w:tcW w:w="9368" w:type="dxa"/>
          <w:vAlign w:val="bottom"/>
        </w:tcPr>
        <w:p w14:paraId="6EFFA8B4" w14:textId="77777777" w:rsidR="00E70780" w:rsidRDefault="00E70780">
          <w:pPr>
            <w:pStyle w:val="LogoCaption"/>
          </w:pPr>
        </w:p>
      </w:tc>
      <w:tc>
        <w:tcPr>
          <w:tcW w:w="9368" w:type="dxa"/>
          <w:gridSpan w:val="2"/>
          <w:vAlign w:val="bottom"/>
        </w:tcPr>
        <w:p w14:paraId="60F7E1BF" w14:textId="77777777" w:rsidR="00E70780" w:rsidRDefault="00E70780">
          <w:pPr>
            <w:pStyle w:val="Header"/>
          </w:pPr>
        </w:p>
      </w:tc>
    </w:tr>
    <w:tr w:rsidR="00E70780" w14:paraId="5804D85F" w14:textId="77777777">
      <w:trPr>
        <w:gridAfter w:val="1"/>
        <w:wAfter w:w="1080" w:type="dxa"/>
        <w:trHeight w:hRule="exact" w:val="680"/>
      </w:trPr>
      <w:tc>
        <w:tcPr>
          <w:tcW w:w="9368" w:type="dxa"/>
          <w:vAlign w:val="bottom"/>
        </w:tcPr>
        <w:p w14:paraId="2742F96E" w14:textId="77777777" w:rsidR="00E70780" w:rsidRDefault="00E70780">
          <w:pPr>
            <w:pStyle w:val="LogoCaption"/>
          </w:pPr>
        </w:p>
      </w:tc>
      <w:tc>
        <w:tcPr>
          <w:tcW w:w="9368" w:type="dxa"/>
          <w:gridSpan w:val="2"/>
          <w:vAlign w:val="bottom"/>
        </w:tcPr>
        <w:p w14:paraId="4F67B12D" w14:textId="77777777" w:rsidR="00E70780" w:rsidRDefault="00E70780">
          <w:pPr>
            <w:pStyle w:val="Header"/>
          </w:pPr>
        </w:p>
      </w:tc>
    </w:tr>
    <w:tr w:rsidR="00E70780" w14:paraId="53E9A2DD" w14:textId="77777777">
      <w:trPr>
        <w:gridAfter w:val="1"/>
        <w:wAfter w:w="1080" w:type="dxa"/>
        <w:trHeight w:hRule="exact" w:val="680"/>
      </w:trPr>
      <w:tc>
        <w:tcPr>
          <w:tcW w:w="9368" w:type="dxa"/>
          <w:vAlign w:val="bottom"/>
        </w:tcPr>
        <w:p w14:paraId="4CEDAA39" w14:textId="77777777" w:rsidR="00E70780" w:rsidRDefault="00E70780">
          <w:pPr>
            <w:pStyle w:val="LogoCaption"/>
          </w:pPr>
        </w:p>
      </w:tc>
      <w:tc>
        <w:tcPr>
          <w:tcW w:w="9368" w:type="dxa"/>
          <w:gridSpan w:val="2"/>
          <w:vAlign w:val="bottom"/>
        </w:tcPr>
        <w:p w14:paraId="54A83442" w14:textId="77777777" w:rsidR="00E70780" w:rsidRDefault="00E70780">
          <w:pPr>
            <w:pStyle w:val="Header"/>
          </w:pPr>
        </w:p>
      </w:tc>
    </w:tr>
    <w:tr w:rsidR="00E70780" w14:paraId="59980F85" w14:textId="77777777">
      <w:trPr>
        <w:gridAfter w:val="1"/>
        <w:wAfter w:w="1080" w:type="dxa"/>
        <w:trHeight w:hRule="exact" w:val="680"/>
      </w:trPr>
      <w:tc>
        <w:tcPr>
          <w:tcW w:w="9368" w:type="dxa"/>
          <w:vAlign w:val="bottom"/>
        </w:tcPr>
        <w:p w14:paraId="4519DEC9" w14:textId="77777777" w:rsidR="00E70780" w:rsidRDefault="00E70780">
          <w:pPr>
            <w:pStyle w:val="LogoCaption"/>
          </w:pPr>
        </w:p>
      </w:tc>
      <w:tc>
        <w:tcPr>
          <w:tcW w:w="9368" w:type="dxa"/>
          <w:gridSpan w:val="2"/>
          <w:vAlign w:val="bottom"/>
        </w:tcPr>
        <w:p w14:paraId="0C84B172" w14:textId="77777777" w:rsidR="00E70780" w:rsidRDefault="00E70780">
          <w:pPr>
            <w:pStyle w:val="Header"/>
          </w:pPr>
        </w:p>
      </w:tc>
    </w:tr>
    <w:tr w:rsidR="00E70780" w14:paraId="09D527D2" w14:textId="77777777">
      <w:trPr>
        <w:gridAfter w:val="1"/>
        <w:wAfter w:w="1080" w:type="dxa"/>
        <w:trHeight w:hRule="exact" w:val="680"/>
      </w:trPr>
      <w:tc>
        <w:tcPr>
          <w:tcW w:w="9368" w:type="dxa"/>
          <w:vAlign w:val="bottom"/>
        </w:tcPr>
        <w:p w14:paraId="3998487E" w14:textId="77777777" w:rsidR="00E70780" w:rsidRDefault="00E70780">
          <w:pPr>
            <w:pStyle w:val="LogoCaption"/>
          </w:pPr>
        </w:p>
      </w:tc>
      <w:tc>
        <w:tcPr>
          <w:tcW w:w="9368" w:type="dxa"/>
          <w:gridSpan w:val="2"/>
          <w:vAlign w:val="bottom"/>
        </w:tcPr>
        <w:p w14:paraId="2221E82F" w14:textId="77777777" w:rsidR="00E70780" w:rsidRDefault="00E70780">
          <w:pPr>
            <w:pStyle w:val="Header"/>
          </w:pPr>
        </w:p>
      </w:tc>
    </w:tr>
    <w:tr w:rsidR="00E70780" w14:paraId="2F069E62" w14:textId="77777777">
      <w:trPr>
        <w:gridAfter w:val="1"/>
        <w:wAfter w:w="1080" w:type="dxa"/>
        <w:trHeight w:hRule="exact" w:val="680"/>
      </w:trPr>
      <w:tc>
        <w:tcPr>
          <w:tcW w:w="9368" w:type="dxa"/>
          <w:vAlign w:val="bottom"/>
        </w:tcPr>
        <w:p w14:paraId="51656779" w14:textId="77777777" w:rsidR="00E70780" w:rsidRDefault="00E70780">
          <w:pPr>
            <w:pStyle w:val="LogoCaption"/>
          </w:pPr>
        </w:p>
      </w:tc>
      <w:tc>
        <w:tcPr>
          <w:tcW w:w="9368" w:type="dxa"/>
          <w:gridSpan w:val="2"/>
          <w:vAlign w:val="bottom"/>
        </w:tcPr>
        <w:p w14:paraId="3A3F7209" w14:textId="77777777" w:rsidR="00E70780" w:rsidRDefault="00E70780">
          <w:pPr>
            <w:pStyle w:val="Header"/>
          </w:pPr>
        </w:p>
      </w:tc>
    </w:tr>
    <w:tr w:rsidR="00E70780" w14:paraId="72318097" w14:textId="77777777">
      <w:trPr>
        <w:gridAfter w:val="1"/>
        <w:wAfter w:w="1080" w:type="dxa"/>
        <w:trHeight w:hRule="exact" w:val="680"/>
      </w:trPr>
      <w:tc>
        <w:tcPr>
          <w:tcW w:w="9368" w:type="dxa"/>
          <w:vAlign w:val="bottom"/>
        </w:tcPr>
        <w:p w14:paraId="2BF6EAA6" w14:textId="77777777" w:rsidR="00E70780" w:rsidRDefault="00E70780">
          <w:pPr>
            <w:pStyle w:val="LogoCaption"/>
          </w:pPr>
        </w:p>
      </w:tc>
      <w:tc>
        <w:tcPr>
          <w:tcW w:w="9368" w:type="dxa"/>
          <w:gridSpan w:val="2"/>
          <w:vAlign w:val="bottom"/>
        </w:tcPr>
        <w:p w14:paraId="3A949C00" w14:textId="77777777" w:rsidR="00E70780" w:rsidRDefault="00E70780">
          <w:pPr>
            <w:pStyle w:val="Header"/>
          </w:pPr>
        </w:p>
      </w:tc>
    </w:tr>
    <w:tr w:rsidR="00E70780" w14:paraId="3F0BE2AE" w14:textId="77777777">
      <w:trPr>
        <w:gridAfter w:val="1"/>
        <w:wAfter w:w="1080" w:type="dxa"/>
        <w:trHeight w:hRule="exact" w:val="680"/>
      </w:trPr>
      <w:tc>
        <w:tcPr>
          <w:tcW w:w="9368" w:type="dxa"/>
          <w:vAlign w:val="bottom"/>
        </w:tcPr>
        <w:p w14:paraId="701F23D4" w14:textId="77777777" w:rsidR="00E70780" w:rsidRDefault="00E70780">
          <w:pPr>
            <w:pStyle w:val="LogoCaption"/>
          </w:pPr>
        </w:p>
      </w:tc>
      <w:tc>
        <w:tcPr>
          <w:tcW w:w="9368" w:type="dxa"/>
          <w:gridSpan w:val="2"/>
          <w:vAlign w:val="bottom"/>
        </w:tcPr>
        <w:p w14:paraId="75AE6955" w14:textId="77777777" w:rsidR="00E70780" w:rsidRDefault="00E70780">
          <w:pPr>
            <w:pStyle w:val="Header"/>
          </w:pPr>
        </w:p>
      </w:tc>
    </w:tr>
    <w:tr w:rsidR="00E70780" w14:paraId="3600F986" w14:textId="77777777">
      <w:trPr>
        <w:gridAfter w:val="1"/>
        <w:wAfter w:w="1080" w:type="dxa"/>
        <w:trHeight w:hRule="exact" w:val="680"/>
      </w:trPr>
      <w:tc>
        <w:tcPr>
          <w:tcW w:w="9368" w:type="dxa"/>
          <w:vAlign w:val="bottom"/>
        </w:tcPr>
        <w:p w14:paraId="46041057" w14:textId="77777777" w:rsidR="00E70780" w:rsidRDefault="00E70780">
          <w:pPr>
            <w:pStyle w:val="LogoCaption"/>
          </w:pPr>
        </w:p>
      </w:tc>
      <w:tc>
        <w:tcPr>
          <w:tcW w:w="9368" w:type="dxa"/>
          <w:gridSpan w:val="2"/>
          <w:vAlign w:val="bottom"/>
        </w:tcPr>
        <w:p w14:paraId="24F3BF5C" w14:textId="77777777" w:rsidR="00E70780" w:rsidRDefault="00E70780">
          <w:pPr>
            <w:pStyle w:val="Header"/>
          </w:pPr>
        </w:p>
      </w:tc>
    </w:tr>
    <w:tr w:rsidR="00E70780" w14:paraId="4DA27070" w14:textId="77777777">
      <w:trPr>
        <w:gridAfter w:val="1"/>
        <w:wAfter w:w="1080" w:type="dxa"/>
        <w:trHeight w:hRule="exact" w:val="680"/>
      </w:trPr>
      <w:tc>
        <w:tcPr>
          <w:tcW w:w="9368" w:type="dxa"/>
          <w:vAlign w:val="bottom"/>
        </w:tcPr>
        <w:p w14:paraId="5E715FFF" w14:textId="77777777" w:rsidR="00E70780" w:rsidRDefault="00E70780">
          <w:pPr>
            <w:pStyle w:val="LogoCaption"/>
          </w:pPr>
        </w:p>
      </w:tc>
      <w:tc>
        <w:tcPr>
          <w:tcW w:w="9368" w:type="dxa"/>
          <w:gridSpan w:val="2"/>
          <w:vAlign w:val="bottom"/>
        </w:tcPr>
        <w:p w14:paraId="3E7C9D11" w14:textId="77777777" w:rsidR="00E70780" w:rsidRDefault="00E70780">
          <w:pPr>
            <w:pStyle w:val="Header"/>
          </w:pPr>
        </w:p>
      </w:tc>
    </w:tr>
    <w:tr w:rsidR="00E70780" w14:paraId="300A7A88" w14:textId="77777777">
      <w:trPr>
        <w:gridAfter w:val="1"/>
        <w:wAfter w:w="1080" w:type="dxa"/>
        <w:trHeight w:hRule="exact" w:val="680"/>
      </w:trPr>
      <w:tc>
        <w:tcPr>
          <w:tcW w:w="9368" w:type="dxa"/>
          <w:vAlign w:val="bottom"/>
        </w:tcPr>
        <w:p w14:paraId="6BC05BAA" w14:textId="77777777" w:rsidR="00E70780" w:rsidRDefault="00E70780">
          <w:pPr>
            <w:pStyle w:val="LogoCaption"/>
          </w:pPr>
        </w:p>
      </w:tc>
      <w:tc>
        <w:tcPr>
          <w:tcW w:w="9368" w:type="dxa"/>
          <w:gridSpan w:val="2"/>
          <w:vAlign w:val="bottom"/>
        </w:tcPr>
        <w:p w14:paraId="4D8986F0" w14:textId="77777777" w:rsidR="00E70780" w:rsidRDefault="00E70780">
          <w:pPr>
            <w:pStyle w:val="Header"/>
          </w:pPr>
        </w:p>
      </w:tc>
    </w:tr>
    <w:tr w:rsidR="00E70780" w14:paraId="3A816292" w14:textId="77777777">
      <w:trPr>
        <w:gridAfter w:val="1"/>
        <w:wAfter w:w="1080" w:type="dxa"/>
        <w:trHeight w:hRule="exact" w:val="680"/>
      </w:trPr>
      <w:tc>
        <w:tcPr>
          <w:tcW w:w="9368" w:type="dxa"/>
          <w:vAlign w:val="bottom"/>
        </w:tcPr>
        <w:p w14:paraId="1D0B88FA" w14:textId="77777777" w:rsidR="00E70780" w:rsidRDefault="00E70780">
          <w:pPr>
            <w:pStyle w:val="LogoCaption"/>
          </w:pPr>
        </w:p>
      </w:tc>
      <w:tc>
        <w:tcPr>
          <w:tcW w:w="9368" w:type="dxa"/>
          <w:gridSpan w:val="2"/>
          <w:vAlign w:val="bottom"/>
        </w:tcPr>
        <w:p w14:paraId="5E92A2EE" w14:textId="77777777" w:rsidR="00E70780" w:rsidRDefault="00E70780">
          <w:pPr>
            <w:pStyle w:val="Header"/>
          </w:pPr>
        </w:p>
      </w:tc>
    </w:tr>
    <w:tr w:rsidR="00E70780" w14:paraId="1DD516AA" w14:textId="77777777">
      <w:trPr>
        <w:gridAfter w:val="1"/>
        <w:wAfter w:w="1080" w:type="dxa"/>
        <w:trHeight w:hRule="exact" w:val="680"/>
      </w:trPr>
      <w:tc>
        <w:tcPr>
          <w:tcW w:w="9368" w:type="dxa"/>
          <w:vAlign w:val="bottom"/>
        </w:tcPr>
        <w:p w14:paraId="10AF5A47" w14:textId="77777777" w:rsidR="00E70780" w:rsidRDefault="00E70780">
          <w:pPr>
            <w:pStyle w:val="LogoCaption"/>
          </w:pPr>
        </w:p>
      </w:tc>
      <w:tc>
        <w:tcPr>
          <w:tcW w:w="9368" w:type="dxa"/>
          <w:gridSpan w:val="2"/>
          <w:vAlign w:val="bottom"/>
        </w:tcPr>
        <w:p w14:paraId="3227041A" w14:textId="77777777" w:rsidR="00E70780" w:rsidRDefault="00E70780">
          <w:pPr>
            <w:pStyle w:val="Header"/>
          </w:pPr>
        </w:p>
      </w:tc>
    </w:tr>
    <w:tr w:rsidR="00E70780" w14:paraId="40B39692" w14:textId="77777777">
      <w:trPr>
        <w:gridAfter w:val="1"/>
        <w:wAfter w:w="1080" w:type="dxa"/>
        <w:trHeight w:hRule="exact" w:val="680"/>
      </w:trPr>
      <w:tc>
        <w:tcPr>
          <w:tcW w:w="9368" w:type="dxa"/>
          <w:vAlign w:val="bottom"/>
        </w:tcPr>
        <w:p w14:paraId="12D33A99" w14:textId="77777777" w:rsidR="00E70780" w:rsidRDefault="00E70780">
          <w:pPr>
            <w:pStyle w:val="LogoCaption"/>
          </w:pPr>
        </w:p>
      </w:tc>
      <w:tc>
        <w:tcPr>
          <w:tcW w:w="9368" w:type="dxa"/>
          <w:gridSpan w:val="2"/>
          <w:vAlign w:val="bottom"/>
        </w:tcPr>
        <w:p w14:paraId="4C7BB3F5" w14:textId="77777777" w:rsidR="00E70780" w:rsidRDefault="00E70780">
          <w:pPr>
            <w:pStyle w:val="Header"/>
          </w:pPr>
        </w:p>
      </w:tc>
    </w:tr>
    <w:tr w:rsidR="00E70780" w14:paraId="77469F5E" w14:textId="77777777">
      <w:trPr>
        <w:gridAfter w:val="1"/>
        <w:wAfter w:w="1080" w:type="dxa"/>
        <w:trHeight w:hRule="exact" w:val="680"/>
      </w:trPr>
      <w:tc>
        <w:tcPr>
          <w:tcW w:w="9368" w:type="dxa"/>
          <w:vAlign w:val="bottom"/>
        </w:tcPr>
        <w:p w14:paraId="44A42D57" w14:textId="77777777" w:rsidR="00E70780" w:rsidRDefault="00E70780">
          <w:pPr>
            <w:pStyle w:val="LogoCaption"/>
          </w:pPr>
        </w:p>
      </w:tc>
      <w:tc>
        <w:tcPr>
          <w:tcW w:w="9368" w:type="dxa"/>
          <w:gridSpan w:val="2"/>
          <w:vAlign w:val="bottom"/>
        </w:tcPr>
        <w:p w14:paraId="696C3553" w14:textId="77777777" w:rsidR="00E70780" w:rsidRDefault="00E70780">
          <w:pPr>
            <w:pStyle w:val="Header"/>
          </w:pPr>
        </w:p>
      </w:tc>
    </w:tr>
    <w:tr w:rsidR="00E70780" w14:paraId="3F995988" w14:textId="77777777">
      <w:trPr>
        <w:gridAfter w:val="1"/>
        <w:wAfter w:w="1080" w:type="dxa"/>
        <w:trHeight w:hRule="exact" w:val="680"/>
      </w:trPr>
      <w:tc>
        <w:tcPr>
          <w:tcW w:w="9368" w:type="dxa"/>
          <w:vAlign w:val="bottom"/>
        </w:tcPr>
        <w:p w14:paraId="6B5CE0C4" w14:textId="77777777" w:rsidR="00E70780" w:rsidRDefault="00E70780">
          <w:pPr>
            <w:pStyle w:val="LogoCaption"/>
          </w:pPr>
        </w:p>
      </w:tc>
      <w:tc>
        <w:tcPr>
          <w:tcW w:w="9368" w:type="dxa"/>
          <w:gridSpan w:val="2"/>
          <w:vAlign w:val="bottom"/>
        </w:tcPr>
        <w:p w14:paraId="6527B6B6" w14:textId="77777777" w:rsidR="00E70780" w:rsidRDefault="00E70780">
          <w:pPr>
            <w:pStyle w:val="Header"/>
          </w:pPr>
        </w:p>
      </w:tc>
    </w:tr>
    <w:tr w:rsidR="00E70780" w14:paraId="17352415" w14:textId="77777777">
      <w:trPr>
        <w:gridAfter w:val="1"/>
        <w:wAfter w:w="1080" w:type="dxa"/>
        <w:trHeight w:hRule="exact" w:val="680"/>
      </w:trPr>
      <w:tc>
        <w:tcPr>
          <w:tcW w:w="9368" w:type="dxa"/>
          <w:vAlign w:val="bottom"/>
        </w:tcPr>
        <w:p w14:paraId="790C8215" w14:textId="77777777" w:rsidR="00E70780" w:rsidRDefault="00E70780">
          <w:pPr>
            <w:pStyle w:val="LogoCaption"/>
          </w:pPr>
        </w:p>
      </w:tc>
      <w:tc>
        <w:tcPr>
          <w:tcW w:w="9368" w:type="dxa"/>
          <w:gridSpan w:val="2"/>
          <w:vAlign w:val="bottom"/>
        </w:tcPr>
        <w:p w14:paraId="6FE74B00" w14:textId="77777777" w:rsidR="00E70780" w:rsidRDefault="00E70780">
          <w:pPr>
            <w:pStyle w:val="Header"/>
          </w:pPr>
        </w:p>
      </w:tc>
    </w:tr>
    <w:tr w:rsidR="00E70780" w14:paraId="2FD1181B" w14:textId="77777777">
      <w:trPr>
        <w:gridAfter w:val="1"/>
        <w:wAfter w:w="1080" w:type="dxa"/>
        <w:trHeight w:hRule="exact" w:val="680"/>
      </w:trPr>
      <w:tc>
        <w:tcPr>
          <w:tcW w:w="9368" w:type="dxa"/>
          <w:vAlign w:val="bottom"/>
        </w:tcPr>
        <w:p w14:paraId="6CB5EE73" w14:textId="77777777" w:rsidR="00E70780" w:rsidRDefault="00E70780">
          <w:pPr>
            <w:pStyle w:val="LogoCaption"/>
          </w:pPr>
        </w:p>
      </w:tc>
      <w:tc>
        <w:tcPr>
          <w:tcW w:w="9368" w:type="dxa"/>
          <w:gridSpan w:val="2"/>
          <w:vAlign w:val="bottom"/>
        </w:tcPr>
        <w:p w14:paraId="1A89B428" w14:textId="77777777" w:rsidR="00E70780" w:rsidRDefault="00E70780">
          <w:pPr>
            <w:pStyle w:val="Header"/>
          </w:pPr>
        </w:p>
      </w:tc>
    </w:tr>
    <w:tr w:rsidR="00E70780" w14:paraId="3672FF51" w14:textId="77777777">
      <w:trPr>
        <w:gridAfter w:val="1"/>
        <w:wAfter w:w="1080" w:type="dxa"/>
        <w:trHeight w:hRule="exact" w:val="680"/>
      </w:trPr>
      <w:tc>
        <w:tcPr>
          <w:tcW w:w="9368" w:type="dxa"/>
          <w:vAlign w:val="bottom"/>
        </w:tcPr>
        <w:p w14:paraId="039698C8" w14:textId="77777777" w:rsidR="00E70780" w:rsidRDefault="00E70780">
          <w:pPr>
            <w:pStyle w:val="LogoCaption"/>
          </w:pPr>
        </w:p>
      </w:tc>
      <w:tc>
        <w:tcPr>
          <w:tcW w:w="9368" w:type="dxa"/>
          <w:gridSpan w:val="2"/>
          <w:vAlign w:val="bottom"/>
        </w:tcPr>
        <w:p w14:paraId="436FE362" w14:textId="77777777" w:rsidR="00E70780" w:rsidRDefault="00E70780">
          <w:pPr>
            <w:pStyle w:val="Header"/>
          </w:pPr>
        </w:p>
      </w:tc>
    </w:tr>
    <w:tr w:rsidR="00E70780" w14:paraId="366ED2EB" w14:textId="77777777">
      <w:trPr>
        <w:gridAfter w:val="1"/>
        <w:wAfter w:w="1080" w:type="dxa"/>
        <w:trHeight w:hRule="exact" w:val="680"/>
      </w:trPr>
      <w:tc>
        <w:tcPr>
          <w:tcW w:w="9368" w:type="dxa"/>
          <w:vAlign w:val="bottom"/>
        </w:tcPr>
        <w:p w14:paraId="74B9A2A9" w14:textId="77777777" w:rsidR="00E70780" w:rsidRDefault="00E70780">
          <w:pPr>
            <w:pStyle w:val="LogoCaption"/>
          </w:pPr>
        </w:p>
      </w:tc>
      <w:tc>
        <w:tcPr>
          <w:tcW w:w="9368" w:type="dxa"/>
          <w:gridSpan w:val="2"/>
          <w:vAlign w:val="bottom"/>
        </w:tcPr>
        <w:p w14:paraId="10A21E3D" w14:textId="77777777" w:rsidR="00E70780" w:rsidRDefault="00E70780">
          <w:pPr>
            <w:pStyle w:val="Header"/>
          </w:pPr>
        </w:p>
      </w:tc>
    </w:tr>
    <w:tr w:rsidR="00E70780" w14:paraId="04804160" w14:textId="77777777">
      <w:trPr>
        <w:gridAfter w:val="1"/>
        <w:wAfter w:w="1080" w:type="dxa"/>
        <w:trHeight w:hRule="exact" w:val="680"/>
      </w:trPr>
      <w:tc>
        <w:tcPr>
          <w:tcW w:w="9368" w:type="dxa"/>
          <w:vAlign w:val="bottom"/>
        </w:tcPr>
        <w:p w14:paraId="549E4328" w14:textId="77777777" w:rsidR="00E70780" w:rsidRDefault="00E70780">
          <w:pPr>
            <w:pStyle w:val="LogoCaption"/>
          </w:pPr>
        </w:p>
      </w:tc>
      <w:tc>
        <w:tcPr>
          <w:tcW w:w="9368" w:type="dxa"/>
          <w:gridSpan w:val="2"/>
          <w:vAlign w:val="bottom"/>
        </w:tcPr>
        <w:p w14:paraId="568341CD" w14:textId="77777777" w:rsidR="00E70780" w:rsidRDefault="00E70780">
          <w:pPr>
            <w:pStyle w:val="Header"/>
          </w:pPr>
        </w:p>
      </w:tc>
    </w:tr>
    <w:tr w:rsidR="00E70780" w14:paraId="6B6C2907" w14:textId="77777777">
      <w:trPr>
        <w:gridAfter w:val="1"/>
        <w:wAfter w:w="1080" w:type="dxa"/>
        <w:trHeight w:hRule="exact" w:val="680"/>
      </w:trPr>
      <w:tc>
        <w:tcPr>
          <w:tcW w:w="9368" w:type="dxa"/>
          <w:vAlign w:val="bottom"/>
        </w:tcPr>
        <w:p w14:paraId="4758A291" w14:textId="77777777" w:rsidR="00E70780" w:rsidRDefault="00E70780">
          <w:pPr>
            <w:pStyle w:val="LogoCaption"/>
          </w:pPr>
        </w:p>
      </w:tc>
      <w:tc>
        <w:tcPr>
          <w:tcW w:w="9368" w:type="dxa"/>
          <w:gridSpan w:val="2"/>
          <w:vAlign w:val="bottom"/>
        </w:tcPr>
        <w:p w14:paraId="2E617256" w14:textId="77777777" w:rsidR="00E70780" w:rsidRDefault="00E70780">
          <w:pPr>
            <w:pStyle w:val="Header"/>
          </w:pPr>
        </w:p>
      </w:tc>
    </w:tr>
    <w:tr w:rsidR="00E70780" w14:paraId="75E18C47" w14:textId="77777777">
      <w:trPr>
        <w:gridAfter w:val="1"/>
        <w:wAfter w:w="1080" w:type="dxa"/>
        <w:trHeight w:hRule="exact" w:val="680"/>
      </w:trPr>
      <w:tc>
        <w:tcPr>
          <w:tcW w:w="9368" w:type="dxa"/>
          <w:vAlign w:val="bottom"/>
        </w:tcPr>
        <w:p w14:paraId="2F6EDEF1" w14:textId="77777777" w:rsidR="00E70780" w:rsidRDefault="00E70780">
          <w:pPr>
            <w:pStyle w:val="LogoCaption"/>
          </w:pPr>
        </w:p>
      </w:tc>
      <w:tc>
        <w:tcPr>
          <w:tcW w:w="9368" w:type="dxa"/>
          <w:gridSpan w:val="2"/>
          <w:vAlign w:val="bottom"/>
        </w:tcPr>
        <w:p w14:paraId="4B6B7E85" w14:textId="77777777" w:rsidR="00E70780" w:rsidRDefault="00E70780">
          <w:pPr>
            <w:pStyle w:val="Header"/>
          </w:pPr>
        </w:p>
      </w:tc>
    </w:tr>
    <w:tr w:rsidR="00E70780" w14:paraId="132B4D30" w14:textId="77777777">
      <w:trPr>
        <w:gridAfter w:val="1"/>
        <w:wAfter w:w="1080" w:type="dxa"/>
        <w:trHeight w:hRule="exact" w:val="680"/>
      </w:trPr>
      <w:tc>
        <w:tcPr>
          <w:tcW w:w="9368" w:type="dxa"/>
          <w:vAlign w:val="bottom"/>
        </w:tcPr>
        <w:p w14:paraId="68CF896F" w14:textId="77777777" w:rsidR="00E70780" w:rsidRDefault="00E70780">
          <w:pPr>
            <w:pStyle w:val="LogoCaption"/>
          </w:pPr>
        </w:p>
      </w:tc>
      <w:tc>
        <w:tcPr>
          <w:tcW w:w="9368" w:type="dxa"/>
          <w:gridSpan w:val="2"/>
          <w:vAlign w:val="bottom"/>
        </w:tcPr>
        <w:p w14:paraId="7CD85B16" w14:textId="77777777" w:rsidR="00E70780" w:rsidRDefault="00E70780">
          <w:pPr>
            <w:pStyle w:val="Header"/>
          </w:pPr>
        </w:p>
      </w:tc>
    </w:tr>
    <w:tr w:rsidR="00E70780" w14:paraId="2EBC7DD0" w14:textId="77777777">
      <w:trPr>
        <w:gridAfter w:val="1"/>
        <w:wAfter w:w="1080" w:type="dxa"/>
        <w:trHeight w:hRule="exact" w:val="680"/>
      </w:trPr>
      <w:tc>
        <w:tcPr>
          <w:tcW w:w="9368" w:type="dxa"/>
          <w:vAlign w:val="bottom"/>
        </w:tcPr>
        <w:p w14:paraId="7F3CD704" w14:textId="77777777" w:rsidR="00E70780" w:rsidRDefault="00E70780">
          <w:pPr>
            <w:pStyle w:val="LogoCaption"/>
          </w:pPr>
        </w:p>
      </w:tc>
      <w:tc>
        <w:tcPr>
          <w:tcW w:w="9368" w:type="dxa"/>
          <w:gridSpan w:val="2"/>
          <w:vAlign w:val="bottom"/>
        </w:tcPr>
        <w:p w14:paraId="5C11B794" w14:textId="77777777" w:rsidR="00E70780" w:rsidRDefault="00E70780">
          <w:pPr>
            <w:pStyle w:val="Header"/>
          </w:pPr>
        </w:p>
      </w:tc>
    </w:tr>
    <w:tr w:rsidR="00E70780" w14:paraId="1C91D3A7" w14:textId="77777777">
      <w:trPr>
        <w:gridAfter w:val="1"/>
        <w:wAfter w:w="1080" w:type="dxa"/>
        <w:trHeight w:hRule="exact" w:val="680"/>
      </w:trPr>
      <w:tc>
        <w:tcPr>
          <w:tcW w:w="9368" w:type="dxa"/>
          <w:vAlign w:val="bottom"/>
        </w:tcPr>
        <w:p w14:paraId="10334E43" w14:textId="77777777" w:rsidR="00E70780" w:rsidRDefault="00E70780">
          <w:pPr>
            <w:pStyle w:val="LogoCaption"/>
          </w:pPr>
        </w:p>
      </w:tc>
      <w:tc>
        <w:tcPr>
          <w:tcW w:w="9368" w:type="dxa"/>
          <w:gridSpan w:val="2"/>
          <w:vAlign w:val="bottom"/>
        </w:tcPr>
        <w:p w14:paraId="1B4E0E93" w14:textId="77777777" w:rsidR="00E70780" w:rsidRDefault="00E70780">
          <w:pPr>
            <w:pStyle w:val="Header"/>
          </w:pPr>
        </w:p>
      </w:tc>
    </w:tr>
    <w:tr w:rsidR="00E70780" w14:paraId="7FB0AF7E" w14:textId="77777777">
      <w:trPr>
        <w:gridAfter w:val="1"/>
        <w:wAfter w:w="1080" w:type="dxa"/>
        <w:trHeight w:hRule="exact" w:val="680"/>
      </w:trPr>
      <w:tc>
        <w:tcPr>
          <w:tcW w:w="9368" w:type="dxa"/>
          <w:vAlign w:val="bottom"/>
        </w:tcPr>
        <w:p w14:paraId="217174A1" w14:textId="77777777" w:rsidR="00E70780" w:rsidRDefault="00E70780">
          <w:pPr>
            <w:pStyle w:val="LogoCaption"/>
          </w:pPr>
        </w:p>
      </w:tc>
      <w:tc>
        <w:tcPr>
          <w:tcW w:w="9368" w:type="dxa"/>
          <w:gridSpan w:val="2"/>
          <w:vAlign w:val="bottom"/>
        </w:tcPr>
        <w:p w14:paraId="1893F87E" w14:textId="77777777" w:rsidR="00E70780" w:rsidRDefault="00E70780">
          <w:pPr>
            <w:pStyle w:val="Header"/>
          </w:pPr>
        </w:p>
      </w:tc>
    </w:tr>
    <w:tr w:rsidR="00E70780" w14:paraId="0AAC03F0" w14:textId="77777777">
      <w:trPr>
        <w:gridAfter w:val="1"/>
        <w:wAfter w:w="1080" w:type="dxa"/>
        <w:trHeight w:hRule="exact" w:val="680"/>
      </w:trPr>
      <w:tc>
        <w:tcPr>
          <w:tcW w:w="9368" w:type="dxa"/>
          <w:vAlign w:val="bottom"/>
        </w:tcPr>
        <w:p w14:paraId="38497E0B" w14:textId="77777777" w:rsidR="00E70780" w:rsidRDefault="00E70780">
          <w:pPr>
            <w:pStyle w:val="LogoCaption"/>
          </w:pPr>
        </w:p>
      </w:tc>
      <w:tc>
        <w:tcPr>
          <w:tcW w:w="9368" w:type="dxa"/>
          <w:gridSpan w:val="2"/>
          <w:vAlign w:val="bottom"/>
        </w:tcPr>
        <w:p w14:paraId="76753CD7" w14:textId="77777777" w:rsidR="00E70780" w:rsidRDefault="00E70780">
          <w:pPr>
            <w:pStyle w:val="Header"/>
          </w:pPr>
        </w:p>
      </w:tc>
    </w:tr>
    <w:tr w:rsidR="00E70780" w14:paraId="7C134BE8" w14:textId="77777777">
      <w:trPr>
        <w:gridAfter w:val="1"/>
        <w:wAfter w:w="1080" w:type="dxa"/>
        <w:trHeight w:hRule="exact" w:val="680"/>
      </w:trPr>
      <w:tc>
        <w:tcPr>
          <w:tcW w:w="9368" w:type="dxa"/>
          <w:vAlign w:val="bottom"/>
        </w:tcPr>
        <w:p w14:paraId="041FBD2C" w14:textId="77777777" w:rsidR="00E70780" w:rsidRDefault="00E70780">
          <w:pPr>
            <w:pStyle w:val="LogoCaption"/>
          </w:pPr>
        </w:p>
      </w:tc>
      <w:tc>
        <w:tcPr>
          <w:tcW w:w="9368" w:type="dxa"/>
          <w:gridSpan w:val="2"/>
          <w:vAlign w:val="bottom"/>
        </w:tcPr>
        <w:p w14:paraId="50A8F030" w14:textId="77777777" w:rsidR="00E70780" w:rsidRDefault="00E70780">
          <w:pPr>
            <w:pStyle w:val="Header"/>
          </w:pPr>
        </w:p>
      </w:tc>
    </w:tr>
    <w:tr w:rsidR="00E70780" w14:paraId="548F6900" w14:textId="77777777">
      <w:trPr>
        <w:gridAfter w:val="1"/>
        <w:wAfter w:w="1080" w:type="dxa"/>
        <w:trHeight w:hRule="exact" w:val="680"/>
      </w:trPr>
      <w:tc>
        <w:tcPr>
          <w:tcW w:w="9368" w:type="dxa"/>
          <w:vAlign w:val="bottom"/>
        </w:tcPr>
        <w:p w14:paraId="0B5407C2" w14:textId="77777777" w:rsidR="00E70780" w:rsidRDefault="00E70780">
          <w:pPr>
            <w:pStyle w:val="LogoCaption"/>
          </w:pPr>
        </w:p>
      </w:tc>
      <w:tc>
        <w:tcPr>
          <w:tcW w:w="9368" w:type="dxa"/>
          <w:gridSpan w:val="2"/>
          <w:vAlign w:val="bottom"/>
        </w:tcPr>
        <w:p w14:paraId="31BA5659" w14:textId="77777777" w:rsidR="00E70780" w:rsidRDefault="00E70780">
          <w:pPr>
            <w:pStyle w:val="Header"/>
          </w:pPr>
        </w:p>
      </w:tc>
    </w:tr>
    <w:tr w:rsidR="00E70780" w14:paraId="05BF2479" w14:textId="77777777">
      <w:trPr>
        <w:gridAfter w:val="1"/>
        <w:wAfter w:w="1080" w:type="dxa"/>
        <w:trHeight w:hRule="exact" w:val="680"/>
      </w:trPr>
      <w:tc>
        <w:tcPr>
          <w:tcW w:w="9368" w:type="dxa"/>
          <w:vAlign w:val="bottom"/>
        </w:tcPr>
        <w:p w14:paraId="1CBC0895" w14:textId="77777777" w:rsidR="00E70780" w:rsidRDefault="00E70780">
          <w:pPr>
            <w:pStyle w:val="LogoCaption"/>
          </w:pPr>
        </w:p>
      </w:tc>
      <w:tc>
        <w:tcPr>
          <w:tcW w:w="9368" w:type="dxa"/>
          <w:gridSpan w:val="2"/>
          <w:vAlign w:val="bottom"/>
        </w:tcPr>
        <w:p w14:paraId="74A1FEF6" w14:textId="77777777" w:rsidR="00E70780" w:rsidRDefault="00E70780">
          <w:pPr>
            <w:pStyle w:val="Header"/>
          </w:pPr>
        </w:p>
      </w:tc>
    </w:tr>
    <w:tr w:rsidR="00E70780" w14:paraId="05E329C8" w14:textId="77777777">
      <w:trPr>
        <w:gridAfter w:val="1"/>
        <w:wAfter w:w="1080" w:type="dxa"/>
        <w:trHeight w:hRule="exact" w:val="680"/>
      </w:trPr>
      <w:tc>
        <w:tcPr>
          <w:tcW w:w="9368" w:type="dxa"/>
          <w:vAlign w:val="bottom"/>
        </w:tcPr>
        <w:p w14:paraId="10E6E83D" w14:textId="77777777" w:rsidR="00E70780" w:rsidRDefault="00E70780">
          <w:pPr>
            <w:pStyle w:val="LogoCaption"/>
          </w:pPr>
        </w:p>
      </w:tc>
      <w:tc>
        <w:tcPr>
          <w:tcW w:w="9368" w:type="dxa"/>
          <w:gridSpan w:val="2"/>
          <w:vAlign w:val="bottom"/>
        </w:tcPr>
        <w:p w14:paraId="05681B12" w14:textId="77777777" w:rsidR="00E70780" w:rsidRDefault="00E70780">
          <w:pPr>
            <w:pStyle w:val="Header"/>
          </w:pPr>
        </w:p>
      </w:tc>
    </w:tr>
    <w:tr w:rsidR="00E70780" w14:paraId="689D6656" w14:textId="77777777">
      <w:trPr>
        <w:gridAfter w:val="1"/>
        <w:wAfter w:w="1080" w:type="dxa"/>
        <w:trHeight w:hRule="exact" w:val="680"/>
      </w:trPr>
      <w:tc>
        <w:tcPr>
          <w:tcW w:w="9368" w:type="dxa"/>
          <w:vAlign w:val="bottom"/>
        </w:tcPr>
        <w:p w14:paraId="76C67F85" w14:textId="77777777" w:rsidR="00E70780" w:rsidRDefault="00E70780">
          <w:pPr>
            <w:pStyle w:val="LogoCaption"/>
          </w:pPr>
        </w:p>
      </w:tc>
      <w:tc>
        <w:tcPr>
          <w:tcW w:w="9368" w:type="dxa"/>
          <w:gridSpan w:val="2"/>
          <w:vAlign w:val="bottom"/>
        </w:tcPr>
        <w:p w14:paraId="3817156A" w14:textId="77777777" w:rsidR="00E70780" w:rsidRDefault="00E70780">
          <w:pPr>
            <w:pStyle w:val="Header"/>
          </w:pPr>
        </w:p>
      </w:tc>
    </w:tr>
    <w:tr w:rsidR="00E70780" w14:paraId="7A4E2EBE" w14:textId="77777777">
      <w:trPr>
        <w:gridAfter w:val="1"/>
        <w:wAfter w:w="1080" w:type="dxa"/>
        <w:trHeight w:hRule="exact" w:val="680"/>
      </w:trPr>
      <w:tc>
        <w:tcPr>
          <w:tcW w:w="9368" w:type="dxa"/>
          <w:vAlign w:val="bottom"/>
        </w:tcPr>
        <w:p w14:paraId="796BE17B" w14:textId="77777777" w:rsidR="00E70780" w:rsidRDefault="00E70780">
          <w:pPr>
            <w:pStyle w:val="LogoCaption"/>
          </w:pPr>
        </w:p>
      </w:tc>
      <w:tc>
        <w:tcPr>
          <w:tcW w:w="9368" w:type="dxa"/>
          <w:gridSpan w:val="2"/>
          <w:vAlign w:val="bottom"/>
        </w:tcPr>
        <w:p w14:paraId="3AB62FA2" w14:textId="77777777" w:rsidR="00E70780" w:rsidRDefault="00E70780">
          <w:pPr>
            <w:pStyle w:val="Header"/>
          </w:pPr>
        </w:p>
      </w:tc>
    </w:tr>
    <w:tr w:rsidR="00E70780" w14:paraId="5F4CD8AC" w14:textId="77777777">
      <w:trPr>
        <w:gridAfter w:val="2"/>
        <w:wAfter w:w="360" w:type="dxa"/>
        <w:trHeight w:hRule="exact" w:val="680"/>
      </w:trPr>
      <w:tc>
        <w:tcPr>
          <w:tcW w:w="9368" w:type="dxa"/>
          <w:vAlign w:val="bottom"/>
        </w:tcPr>
        <w:p w14:paraId="24642783" w14:textId="77777777" w:rsidR="00E70780" w:rsidRDefault="00E70780">
          <w:pPr>
            <w:pStyle w:val="LogoCaption"/>
          </w:pPr>
        </w:p>
      </w:tc>
      <w:tc>
        <w:tcPr>
          <w:tcW w:w="9368" w:type="dxa"/>
          <w:vAlign w:val="bottom"/>
        </w:tcPr>
        <w:p w14:paraId="314C8310" w14:textId="77777777" w:rsidR="00E70780" w:rsidRDefault="00E70780">
          <w:pPr>
            <w:pStyle w:val="Header"/>
          </w:pPr>
        </w:p>
      </w:tc>
    </w:tr>
    <w:tr w:rsidR="00E70780" w14:paraId="53115A56" w14:textId="77777777">
      <w:trPr>
        <w:gridAfter w:val="1"/>
        <w:wAfter w:w="1080" w:type="dxa"/>
        <w:trHeight w:hRule="exact" w:val="680"/>
      </w:trPr>
      <w:tc>
        <w:tcPr>
          <w:tcW w:w="9368" w:type="dxa"/>
          <w:vAlign w:val="bottom"/>
        </w:tcPr>
        <w:p w14:paraId="222132DA" w14:textId="77777777" w:rsidR="00E70780" w:rsidRDefault="00E70780">
          <w:pPr>
            <w:pStyle w:val="LogoCaption"/>
          </w:pPr>
        </w:p>
      </w:tc>
      <w:tc>
        <w:tcPr>
          <w:tcW w:w="9368" w:type="dxa"/>
          <w:gridSpan w:val="2"/>
          <w:vAlign w:val="bottom"/>
        </w:tcPr>
        <w:p w14:paraId="6EA88C0A" w14:textId="77777777" w:rsidR="00E70780" w:rsidRDefault="00E70780">
          <w:pPr>
            <w:pStyle w:val="Header"/>
          </w:pPr>
        </w:p>
      </w:tc>
    </w:tr>
    <w:tr w:rsidR="00E70780" w14:paraId="6AF55C9D" w14:textId="77777777">
      <w:trPr>
        <w:gridAfter w:val="1"/>
        <w:wAfter w:w="1080" w:type="dxa"/>
        <w:trHeight w:hRule="exact" w:val="680"/>
      </w:trPr>
      <w:tc>
        <w:tcPr>
          <w:tcW w:w="9368" w:type="dxa"/>
          <w:vAlign w:val="bottom"/>
        </w:tcPr>
        <w:p w14:paraId="5BC37513" w14:textId="77777777" w:rsidR="00E70780" w:rsidRDefault="00E70780">
          <w:pPr>
            <w:pStyle w:val="LogoCaption"/>
          </w:pPr>
        </w:p>
      </w:tc>
      <w:tc>
        <w:tcPr>
          <w:tcW w:w="9368" w:type="dxa"/>
          <w:gridSpan w:val="2"/>
          <w:vAlign w:val="bottom"/>
        </w:tcPr>
        <w:p w14:paraId="746F3FF4" w14:textId="77777777" w:rsidR="00E70780" w:rsidRDefault="00E70780">
          <w:pPr>
            <w:pStyle w:val="Header"/>
          </w:pPr>
        </w:p>
      </w:tc>
    </w:tr>
    <w:tr w:rsidR="00E70780" w14:paraId="3A6169B9" w14:textId="77777777">
      <w:trPr>
        <w:gridAfter w:val="1"/>
        <w:wAfter w:w="1080" w:type="dxa"/>
        <w:trHeight w:hRule="exact" w:val="680"/>
      </w:trPr>
      <w:tc>
        <w:tcPr>
          <w:tcW w:w="9368" w:type="dxa"/>
          <w:vAlign w:val="bottom"/>
        </w:tcPr>
        <w:p w14:paraId="61EEDF4E" w14:textId="77777777" w:rsidR="00E70780" w:rsidRDefault="00E70780">
          <w:pPr>
            <w:pStyle w:val="LogoCaption"/>
          </w:pPr>
        </w:p>
      </w:tc>
      <w:tc>
        <w:tcPr>
          <w:tcW w:w="9368" w:type="dxa"/>
          <w:gridSpan w:val="2"/>
          <w:vAlign w:val="bottom"/>
        </w:tcPr>
        <w:p w14:paraId="23F99F4F" w14:textId="77777777" w:rsidR="00E70780" w:rsidRDefault="00E70780">
          <w:pPr>
            <w:pStyle w:val="Header"/>
          </w:pPr>
        </w:p>
      </w:tc>
    </w:tr>
    <w:tr w:rsidR="00E70780" w14:paraId="1F0942BC" w14:textId="77777777">
      <w:trPr>
        <w:gridAfter w:val="1"/>
        <w:wAfter w:w="1080" w:type="dxa"/>
        <w:trHeight w:hRule="exact" w:val="680"/>
      </w:trPr>
      <w:tc>
        <w:tcPr>
          <w:tcW w:w="9368" w:type="dxa"/>
          <w:vAlign w:val="bottom"/>
        </w:tcPr>
        <w:p w14:paraId="4621B7BF" w14:textId="77777777" w:rsidR="00E70780" w:rsidRDefault="00E70780">
          <w:pPr>
            <w:pStyle w:val="LogoCaption"/>
          </w:pPr>
        </w:p>
      </w:tc>
      <w:tc>
        <w:tcPr>
          <w:tcW w:w="9368" w:type="dxa"/>
          <w:gridSpan w:val="2"/>
          <w:vAlign w:val="bottom"/>
        </w:tcPr>
        <w:p w14:paraId="1692F68D" w14:textId="77777777" w:rsidR="00E70780" w:rsidRDefault="00E70780">
          <w:pPr>
            <w:pStyle w:val="Header"/>
          </w:pPr>
        </w:p>
      </w:tc>
    </w:tr>
    <w:tr w:rsidR="00E70780" w14:paraId="104B1C7E" w14:textId="77777777">
      <w:trPr>
        <w:gridAfter w:val="1"/>
        <w:wAfter w:w="1080" w:type="dxa"/>
        <w:trHeight w:hRule="exact" w:val="680"/>
      </w:trPr>
      <w:tc>
        <w:tcPr>
          <w:tcW w:w="9368" w:type="dxa"/>
          <w:vAlign w:val="bottom"/>
        </w:tcPr>
        <w:p w14:paraId="4151F306" w14:textId="77777777" w:rsidR="00E70780" w:rsidRDefault="00E70780">
          <w:pPr>
            <w:pStyle w:val="LogoCaption"/>
          </w:pPr>
        </w:p>
      </w:tc>
      <w:tc>
        <w:tcPr>
          <w:tcW w:w="9368" w:type="dxa"/>
          <w:gridSpan w:val="2"/>
          <w:vAlign w:val="bottom"/>
        </w:tcPr>
        <w:p w14:paraId="7FE50704" w14:textId="77777777" w:rsidR="00E70780" w:rsidRDefault="00E70780">
          <w:pPr>
            <w:pStyle w:val="Header"/>
          </w:pPr>
        </w:p>
      </w:tc>
    </w:tr>
    <w:tr w:rsidR="00E70780" w14:paraId="67CEE08F" w14:textId="77777777">
      <w:trPr>
        <w:gridAfter w:val="1"/>
        <w:wAfter w:w="1080" w:type="dxa"/>
        <w:trHeight w:hRule="exact" w:val="680"/>
      </w:trPr>
      <w:tc>
        <w:tcPr>
          <w:tcW w:w="9368" w:type="dxa"/>
          <w:vAlign w:val="bottom"/>
        </w:tcPr>
        <w:p w14:paraId="2C90C0F3" w14:textId="77777777" w:rsidR="00E70780" w:rsidRDefault="00E70780">
          <w:pPr>
            <w:pStyle w:val="LogoCaption"/>
          </w:pPr>
        </w:p>
      </w:tc>
      <w:tc>
        <w:tcPr>
          <w:tcW w:w="9368" w:type="dxa"/>
          <w:gridSpan w:val="2"/>
          <w:vAlign w:val="bottom"/>
        </w:tcPr>
        <w:p w14:paraId="48470670" w14:textId="77777777" w:rsidR="00E70780" w:rsidRDefault="00E70780">
          <w:pPr>
            <w:pStyle w:val="Header"/>
          </w:pPr>
        </w:p>
      </w:tc>
    </w:tr>
    <w:tr w:rsidR="00E70780" w14:paraId="6530D1A0" w14:textId="77777777">
      <w:trPr>
        <w:gridAfter w:val="1"/>
        <w:wAfter w:w="1080" w:type="dxa"/>
        <w:trHeight w:hRule="exact" w:val="680"/>
      </w:trPr>
      <w:tc>
        <w:tcPr>
          <w:tcW w:w="9368" w:type="dxa"/>
          <w:vAlign w:val="bottom"/>
        </w:tcPr>
        <w:p w14:paraId="0689C10B" w14:textId="77777777" w:rsidR="00E70780" w:rsidRDefault="00E70780">
          <w:pPr>
            <w:pStyle w:val="LogoCaption"/>
          </w:pPr>
        </w:p>
      </w:tc>
      <w:tc>
        <w:tcPr>
          <w:tcW w:w="9368" w:type="dxa"/>
          <w:gridSpan w:val="2"/>
          <w:vAlign w:val="bottom"/>
        </w:tcPr>
        <w:p w14:paraId="6DBF7678" w14:textId="77777777" w:rsidR="00E70780" w:rsidRDefault="00E70780">
          <w:pPr>
            <w:pStyle w:val="Header"/>
          </w:pPr>
        </w:p>
      </w:tc>
    </w:tr>
    <w:tr w:rsidR="00E70780" w14:paraId="027B8A45" w14:textId="77777777">
      <w:trPr>
        <w:gridAfter w:val="1"/>
        <w:wAfter w:w="1080" w:type="dxa"/>
        <w:trHeight w:hRule="exact" w:val="680"/>
      </w:trPr>
      <w:tc>
        <w:tcPr>
          <w:tcW w:w="9368" w:type="dxa"/>
          <w:vAlign w:val="bottom"/>
        </w:tcPr>
        <w:p w14:paraId="1CE6E708" w14:textId="77777777" w:rsidR="00E70780" w:rsidRDefault="00E70780">
          <w:pPr>
            <w:pStyle w:val="LogoCaption"/>
          </w:pPr>
        </w:p>
      </w:tc>
      <w:tc>
        <w:tcPr>
          <w:tcW w:w="9368" w:type="dxa"/>
          <w:gridSpan w:val="2"/>
          <w:vAlign w:val="bottom"/>
        </w:tcPr>
        <w:p w14:paraId="6139D3B4" w14:textId="77777777" w:rsidR="00E70780" w:rsidRDefault="00E70780">
          <w:pPr>
            <w:pStyle w:val="Header"/>
          </w:pPr>
        </w:p>
      </w:tc>
    </w:tr>
    <w:tr w:rsidR="00E70780" w14:paraId="1E80D926" w14:textId="77777777">
      <w:trPr>
        <w:gridAfter w:val="1"/>
        <w:wAfter w:w="1080" w:type="dxa"/>
        <w:trHeight w:hRule="exact" w:val="680"/>
      </w:trPr>
      <w:tc>
        <w:tcPr>
          <w:tcW w:w="9368" w:type="dxa"/>
          <w:vAlign w:val="bottom"/>
        </w:tcPr>
        <w:p w14:paraId="58741F6E" w14:textId="77777777" w:rsidR="00E70780" w:rsidRDefault="00E70780">
          <w:pPr>
            <w:pStyle w:val="LogoCaption"/>
          </w:pPr>
        </w:p>
      </w:tc>
      <w:tc>
        <w:tcPr>
          <w:tcW w:w="9368" w:type="dxa"/>
          <w:gridSpan w:val="2"/>
          <w:vAlign w:val="bottom"/>
        </w:tcPr>
        <w:p w14:paraId="79E698CD" w14:textId="77777777" w:rsidR="00E70780" w:rsidRDefault="00E70780">
          <w:pPr>
            <w:pStyle w:val="Header"/>
          </w:pPr>
        </w:p>
      </w:tc>
    </w:tr>
    <w:tr w:rsidR="00E70780" w14:paraId="07FC2134" w14:textId="77777777">
      <w:trPr>
        <w:gridAfter w:val="1"/>
        <w:wAfter w:w="1080" w:type="dxa"/>
        <w:trHeight w:hRule="exact" w:val="680"/>
      </w:trPr>
      <w:tc>
        <w:tcPr>
          <w:tcW w:w="9368" w:type="dxa"/>
          <w:vAlign w:val="bottom"/>
        </w:tcPr>
        <w:p w14:paraId="50175734" w14:textId="77777777" w:rsidR="00E70780" w:rsidRDefault="00E70780">
          <w:pPr>
            <w:pStyle w:val="LogoCaption"/>
          </w:pPr>
        </w:p>
      </w:tc>
      <w:tc>
        <w:tcPr>
          <w:tcW w:w="9368" w:type="dxa"/>
          <w:gridSpan w:val="2"/>
          <w:vAlign w:val="bottom"/>
        </w:tcPr>
        <w:p w14:paraId="2A793BE9" w14:textId="77777777" w:rsidR="00E70780" w:rsidRDefault="00E70780">
          <w:pPr>
            <w:pStyle w:val="Header"/>
          </w:pPr>
        </w:p>
      </w:tc>
    </w:tr>
    <w:tr w:rsidR="00E70780" w14:paraId="20CAABA0" w14:textId="77777777">
      <w:trPr>
        <w:gridAfter w:val="1"/>
        <w:wAfter w:w="1080" w:type="dxa"/>
        <w:trHeight w:hRule="exact" w:val="680"/>
      </w:trPr>
      <w:tc>
        <w:tcPr>
          <w:tcW w:w="9368" w:type="dxa"/>
          <w:vAlign w:val="bottom"/>
        </w:tcPr>
        <w:p w14:paraId="6E928D46" w14:textId="77777777" w:rsidR="00E70780" w:rsidRDefault="00E70780">
          <w:pPr>
            <w:pStyle w:val="LogoCaption"/>
          </w:pPr>
        </w:p>
      </w:tc>
      <w:tc>
        <w:tcPr>
          <w:tcW w:w="9368" w:type="dxa"/>
          <w:gridSpan w:val="2"/>
          <w:vAlign w:val="bottom"/>
        </w:tcPr>
        <w:p w14:paraId="074297EA" w14:textId="77777777" w:rsidR="00E70780" w:rsidRDefault="00E70780">
          <w:pPr>
            <w:pStyle w:val="Header"/>
          </w:pPr>
        </w:p>
      </w:tc>
    </w:tr>
    <w:tr w:rsidR="00E70780" w14:paraId="2039F9DF" w14:textId="77777777">
      <w:trPr>
        <w:gridAfter w:val="1"/>
        <w:wAfter w:w="1080" w:type="dxa"/>
        <w:trHeight w:hRule="exact" w:val="680"/>
      </w:trPr>
      <w:tc>
        <w:tcPr>
          <w:tcW w:w="9368" w:type="dxa"/>
          <w:vAlign w:val="bottom"/>
        </w:tcPr>
        <w:p w14:paraId="1A26D4C5" w14:textId="77777777" w:rsidR="00E70780" w:rsidRDefault="00E70780">
          <w:pPr>
            <w:pStyle w:val="LogoCaption"/>
          </w:pPr>
        </w:p>
      </w:tc>
      <w:tc>
        <w:tcPr>
          <w:tcW w:w="9368" w:type="dxa"/>
          <w:gridSpan w:val="2"/>
          <w:vAlign w:val="bottom"/>
        </w:tcPr>
        <w:p w14:paraId="5EBD5385" w14:textId="77777777" w:rsidR="00E70780" w:rsidRDefault="00E70780">
          <w:pPr>
            <w:pStyle w:val="Header"/>
          </w:pPr>
        </w:p>
      </w:tc>
    </w:tr>
    <w:tr w:rsidR="00E70780" w14:paraId="0FBEF461" w14:textId="77777777">
      <w:trPr>
        <w:gridAfter w:val="1"/>
        <w:wAfter w:w="1080" w:type="dxa"/>
        <w:trHeight w:hRule="exact" w:val="680"/>
      </w:trPr>
      <w:tc>
        <w:tcPr>
          <w:tcW w:w="9368" w:type="dxa"/>
          <w:vAlign w:val="bottom"/>
        </w:tcPr>
        <w:p w14:paraId="6B33B0B5" w14:textId="77777777" w:rsidR="00E70780" w:rsidRDefault="00E70780">
          <w:pPr>
            <w:pStyle w:val="LogoCaption"/>
          </w:pPr>
        </w:p>
      </w:tc>
      <w:tc>
        <w:tcPr>
          <w:tcW w:w="9368" w:type="dxa"/>
          <w:gridSpan w:val="2"/>
          <w:vAlign w:val="bottom"/>
        </w:tcPr>
        <w:p w14:paraId="390F01A5" w14:textId="77777777" w:rsidR="00E70780" w:rsidRDefault="00E70780">
          <w:pPr>
            <w:pStyle w:val="Header"/>
          </w:pPr>
        </w:p>
      </w:tc>
    </w:tr>
    <w:tr w:rsidR="00E70780" w14:paraId="442B393D" w14:textId="77777777">
      <w:trPr>
        <w:gridAfter w:val="1"/>
        <w:wAfter w:w="1080" w:type="dxa"/>
        <w:trHeight w:hRule="exact" w:val="680"/>
      </w:trPr>
      <w:tc>
        <w:tcPr>
          <w:tcW w:w="9368" w:type="dxa"/>
          <w:vAlign w:val="bottom"/>
        </w:tcPr>
        <w:p w14:paraId="2BB1F41F" w14:textId="77777777" w:rsidR="00E70780" w:rsidRDefault="00E70780">
          <w:pPr>
            <w:pStyle w:val="LogoCaption"/>
          </w:pPr>
        </w:p>
      </w:tc>
      <w:tc>
        <w:tcPr>
          <w:tcW w:w="9368" w:type="dxa"/>
          <w:gridSpan w:val="2"/>
          <w:vAlign w:val="bottom"/>
        </w:tcPr>
        <w:p w14:paraId="64EF1CA8" w14:textId="77777777" w:rsidR="00E70780" w:rsidRDefault="00E70780">
          <w:pPr>
            <w:pStyle w:val="Header"/>
          </w:pPr>
        </w:p>
      </w:tc>
    </w:tr>
    <w:tr w:rsidR="00E70780" w14:paraId="64E71330" w14:textId="77777777">
      <w:trPr>
        <w:gridAfter w:val="1"/>
        <w:wAfter w:w="1080" w:type="dxa"/>
        <w:trHeight w:hRule="exact" w:val="680"/>
      </w:trPr>
      <w:tc>
        <w:tcPr>
          <w:tcW w:w="9368" w:type="dxa"/>
          <w:vAlign w:val="bottom"/>
        </w:tcPr>
        <w:p w14:paraId="493FBBB1" w14:textId="77777777" w:rsidR="00E70780" w:rsidRDefault="00E70780">
          <w:pPr>
            <w:pStyle w:val="LogoCaption"/>
          </w:pPr>
        </w:p>
      </w:tc>
      <w:tc>
        <w:tcPr>
          <w:tcW w:w="9368" w:type="dxa"/>
          <w:gridSpan w:val="2"/>
          <w:vAlign w:val="bottom"/>
        </w:tcPr>
        <w:p w14:paraId="2D1049AC" w14:textId="77777777" w:rsidR="00E70780" w:rsidRDefault="00E70780">
          <w:pPr>
            <w:pStyle w:val="Header"/>
          </w:pPr>
        </w:p>
      </w:tc>
    </w:tr>
    <w:tr w:rsidR="00E70780" w14:paraId="6D1EFD26" w14:textId="77777777">
      <w:trPr>
        <w:gridAfter w:val="1"/>
        <w:wAfter w:w="1080" w:type="dxa"/>
        <w:trHeight w:hRule="exact" w:val="680"/>
      </w:trPr>
      <w:tc>
        <w:tcPr>
          <w:tcW w:w="9368" w:type="dxa"/>
          <w:vAlign w:val="bottom"/>
        </w:tcPr>
        <w:p w14:paraId="0FD81220" w14:textId="77777777" w:rsidR="00E70780" w:rsidRDefault="00E70780">
          <w:pPr>
            <w:pStyle w:val="LogoCaption"/>
          </w:pPr>
        </w:p>
      </w:tc>
      <w:tc>
        <w:tcPr>
          <w:tcW w:w="9368" w:type="dxa"/>
          <w:gridSpan w:val="2"/>
          <w:vAlign w:val="bottom"/>
        </w:tcPr>
        <w:p w14:paraId="6F3C0880" w14:textId="77777777" w:rsidR="00E70780" w:rsidRDefault="00E70780">
          <w:pPr>
            <w:pStyle w:val="Header"/>
          </w:pPr>
        </w:p>
      </w:tc>
    </w:tr>
    <w:tr w:rsidR="00E70780" w14:paraId="5FCA2B9F" w14:textId="77777777">
      <w:trPr>
        <w:gridAfter w:val="1"/>
        <w:wAfter w:w="1080" w:type="dxa"/>
        <w:trHeight w:hRule="exact" w:val="680"/>
      </w:trPr>
      <w:tc>
        <w:tcPr>
          <w:tcW w:w="9368" w:type="dxa"/>
          <w:vAlign w:val="bottom"/>
        </w:tcPr>
        <w:p w14:paraId="58E29550" w14:textId="77777777" w:rsidR="00E70780" w:rsidRDefault="00E70780">
          <w:pPr>
            <w:pStyle w:val="LogoCaption"/>
          </w:pPr>
        </w:p>
      </w:tc>
      <w:tc>
        <w:tcPr>
          <w:tcW w:w="9368" w:type="dxa"/>
          <w:gridSpan w:val="2"/>
          <w:vAlign w:val="bottom"/>
        </w:tcPr>
        <w:p w14:paraId="0786F74E" w14:textId="77777777" w:rsidR="00E70780" w:rsidRDefault="00E70780">
          <w:pPr>
            <w:pStyle w:val="Header"/>
          </w:pPr>
        </w:p>
      </w:tc>
    </w:tr>
    <w:tr w:rsidR="00E70780" w14:paraId="769BE855" w14:textId="77777777">
      <w:trPr>
        <w:gridAfter w:val="1"/>
        <w:wAfter w:w="1080" w:type="dxa"/>
        <w:trHeight w:hRule="exact" w:val="680"/>
      </w:trPr>
      <w:tc>
        <w:tcPr>
          <w:tcW w:w="9368" w:type="dxa"/>
          <w:vAlign w:val="bottom"/>
        </w:tcPr>
        <w:p w14:paraId="69F86D1E" w14:textId="77777777" w:rsidR="00E70780" w:rsidRDefault="00E70780">
          <w:pPr>
            <w:pStyle w:val="LogoCaption"/>
          </w:pPr>
        </w:p>
      </w:tc>
      <w:tc>
        <w:tcPr>
          <w:tcW w:w="9368" w:type="dxa"/>
          <w:gridSpan w:val="2"/>
          <w:vAlign w:val="bottom"/>
        </w:tcPr>
        <w:p w14:paraId="7A7F097D" w14:textId="77777777" w:rsidR="00E70780" w:rsidRDefault="00E70780">
          <w:pPr>
            <w:pStyle w:val="Header"/>
          </w:pPr>
        </w:p>
      </w:tc>
    </w:tr>
    <w:tr w:rsidR="00E70780" w14:paraId="26CEAEBC" w14:textId="77777777">
      <w:trPr>
        <w:gridAfter w:val="1"/>
        <w:wAfter w:w="1080" w:type="dxa"/>
        <w:trHeight w:hRule="exact" w:val="680"/>
      </w:trPr>
      <w:tc>
        <w:tcPr>
          <w:tcW w:w="9368" w:type="dxa"/>
          <w:vAlign w:val="bottom"/>
        </w:tcPr>
        <w:p w14:paraId="562D02AF" w14:textId="77777777" w:rsidR="00E70780" w:rsidRDefault="00E70780">
          <w:pPr>
            <w:pStyle w:val="LogoCaption"/>
          </w:pPr>
        </w:p>
      </w:tc>
      <w:tc>
        <w:tcPr>
          <w:tcW w:w="9368" w:type="dxa"/>
          <w:gridSpan w:val="2"/>
          <w:vAlign w:val="bottom"/>
        </w:tcPr>
        <w:p w14:paraId="17CCCC84" w14:textId="77777777" w:rsidR="00E70780" w:rsidRDefault="00E70780">
          <w:pPr>
            <w:pStyle w:val="Header"/>
          </w:pPr>
        </w:p>
      </w:tc>
    </w:tr>
    <w:tr w:rsidR="00E70780" w14:paraId="77E38FCE" w14:textId="77777777">
      <w:trPr>
        <w:gridAfter w:val="1"/>
        <w:wAfter w:w="1080" w:type="dxa"/>
        <w:trHeight w:hRule="exact" w:val="680"/>
      </w:trPr>
      <w:tc>
        <w:tcPr>
          <w:tcW w:w="9368" w:type="dxa"/>
          <w:vAlign w:val="bottom"/>
        </w:tcPr>
        <w:p w14:paraId="62122069" w14:textId="77777777" w:rsidR="00E70780" w:rsidRDefault="00E70780">
          <w:pPr>
            <w:pStyle w:val="LogoCaption"/>
          </w:pPr>
        </w:p>
      </w:tc>
      <w:tc>
        <w:tcPr>
          <w:tcW w:w="9368" w:type="dxa"/>
          <w:gridSpan w:val="2"/>
          <w:vAlign w:val="bottom"/>
        </w:tcPr>
        <w:p w14:paraId="6C724C3C" w14:textId="77777777" w:rsidR="00E70780" w:rsidRDefault="00E70780">
          <w:pPr>
            <w:pStyle w:val="Header"/>
          </w:pPr>
        </w:p>
      </w:tc>
    </w:tr>
    <w:tr w:rsidR="00E70780" w14:paraId="19ADEBDD" w14:textId="77777777">
      <w:trPr>
        <w:gridAfter w:val="1"/>
        <w:wAfter w:w="1080" w:type="dxa"/>
        <w:trHeight w:hRule="exact" w:val="680"/>
      </w:trPr>
      <w:tc>
        <w:tcPr>
          <w:tcW w:w="9368" w:type="dxa"/>
          <w:vAlign w:val="bottom"/>
        </w:tcPr>
        <w:p w14:paraId="7010D555" w14:textId="77777777" w:rsidR="00E70780" w:rsidRDefault="00E70780">
          <w:pPr>
            <w:pStyle w:val="LogoCaption"/>
          </w:pPr>
        </w:p>
      </w:tc>
      <w:tc>
        <w:tcPr>
          <w:tcW w:w="9368" w:type="dxa"/>
          <w:gridSpan w:val="2"/>
          <w:vAlign w:val="bottom"/>
        </w:tcPr>
        <w:p w14:paraId="50D515B0" w14:textId="77777777" w:rsidR="00E70780" w:rsidRDefault="00E70780">
          <w:pPr>
            <w:pStyle w:val="Header"/>
          </w:pPr>
        </w:p>
      </w:tc>
    </w:tr>
    <w:tr w:rsidR="00E70780" w14:paraId="3F7A67B8" w14:textId="77777777">
      <w:trPr>
        <w:gridAfter w:val="1"/>
        <w:wAfter w:w="1080" w:type="dxa"/>
        <w:trHeight w:hRule="exact" w:val="680"/>
      </w:trPr>
      <w:tc>
        <w:tcPr>
          <w:tcW w:w="9368" w:type="dxa"/>
          <w:vAlign w:val="bottom"/>
        </w:tcPr>
        <w:p w14:paraId="403E387B" w14:textId="77777777" w:rsidR="00E70780" w:rsidRDefault="00E70780">
          <w:pPr>
            <w:pStyle w:val="LogoCaption"/>
          </w:pPr>
        </w:p>
      </w:tc>
      <w:tc>
        <w:tcPr>
          <w:tcW w:w="9368" w:type="dxa"/>
          <w:gridSpan w:val="2"/>
          <w:vAlign w:val="bottom"/>
        </w:tcPr>
        <w:p w14:paraId="2E098D31" w14:textId="77777777" w:rsidR="00E70780" w:rsidRDefault="00E70780">
          <w:pPr>
            <w:pStyle w:val="Header"/>
          </w:pPr>
        </w:p>
      </w:tc>
    </w:tr>
    <w:tr w:rsidR="00E70780" w14:paraId="4B6D38E5" w14:textId="77777777">
      <w:trPr>
        <w:gridAfter w:val="1"/>
        <w:wAfter w:w="1080" w:type="dxa"/>
        <w:trHeight w:hRule="exact" w:val="680"/>
      </w:trPr>
      <w:tc>
        <w:tcPr>
          <w:tcW w:w="9368" w:type="dxa"/>
          <w:vAlign w:val="bottom"/>
        </w:tcPr>
        <w:p w14:paraId="55E9CC4B" w14:textId="77777777" w:rsidR="00E70780" w:rsidRDefault="00E70780">
          <w:pPr>
            <w:pStyle w:val="LogoCaption"/>
          </w:pPr>
        </w:p>
      </w:tc>
      <w:tc>
        <w:tcPr>
          <w:tcW w:w="9368" w:type="dxa"/>
          <w:gridSpan w:val="2"/>
          <w:vAlign w:val="bottom"/>
        </w:tcPr>
        <w:p w14:paraId="054F39E8" w14:textId="77777777" w:rsidR="00E70780" w:rsidRDefault="00E70780">
          <w:pPr>
            <w:pStyle w:val="Header"/>
          </w:pPr>
        </w:p>
      </w:tc>
    </w:tr>
    <w:tr w:rsidR="00E70780" w14:paraId="2C776C3D" w14:textId="77777777">
      <w:trPr>
        <w:gridAfter w:val="1"/>
        <w:wAfter w:w="1080" w:type="dxa"/>
        <w:trHeight w:hRule="exact" w:val="680"/>
      </w:trPr>
      <w:tc>
        <w:tcPr>
          <w:tcW w:w="9368" w:type="dxa"/>
          <w:vAlign w:val="bottom"/>
        </w:tcPr>
        <w:p w14:paraId="382C8B33" w14:textId="77777777" w:rsidR="00E70780" w:rsidRDefault="00E70780">
          <w:pPr>
            <w:pStyle w:val="LogoCaption"/>
          </w:pPr>
        </w:p>
      </w:tc>
      <w:tc>
        <w:tcPr>
          <w:tcW w:w="9368" w:type="dxa"/>
          <w:gridSpan w:val="2"/>
          <w:vAlign w:val="bottom"/>
        </w:tcPr>
        <w:p w14:paraId="1FE4ED7C" w14:textId="77777777" w:rsidR="00E70780" w:rsidRDefault="00E70780">
          <w:pPr>
            <w:pStyle w:val="Header"/>
          </w:pPr>
        </w:p>
      </w:tc>
    </w:tr>
    <w:tr w:rsidR="00E70780" w14:paraId="79C5A036" w14:textId="77777777">
      <w:trPr>
        <w:gridAfter w:val="1"/>
        <w:wAfter w:w="1080" w:type="dxa"/>
        <w:trHeight w:hRule="exact" w:val="680"/>
      </w:trPr>
      <w:tc>
        <w:tcPr>
          <w:tcW w:w="9368" w:type="dxa"/>
          <w:vAlign w:val="bottom"/>
        </w:tcPr>
        <w:p w14:paraId="7C8030DB" w14:textId="77777777" w:rsidR="00E70780" w:rsidRDefault="00E70780">
          <w:pPr>
            <w:pStyle w:val="LogoCaption"/>
          </w:pPr>
        </w:p>
      </w:tc>
      <w:tc>
        <w:tcPr>
          <w:tcW w:w="9368" w:type="dxa"/>
          <w:gridSpan w:val="2"/>
          <w:vAlign w:val="bottom"/>
        </w:tcPr>
        <w:p w14:paraId="5CDF3373" w14:textId="77777777" w:rsidR="00E70780" w:rsidRDefault="00E70780">
          <w:pPr>
            <w:pStyle w:val="Header"/>
          </w:pPr>
        </w:p>
      </w:tc>
    </w:tr>
    <w:tr w:rsidR="00E70780" w14:paraId="35F38429" w14:textId="77777777">
      <w:trPr>
        <w:gridAfter w:val="1"/>
        <w:wAfter w:w="1080" w:type="dxa"/>
        <w:trHeight w:hRule="exact" w:val="680"/>
      </w:trPr>
      <w:tc>
        <w:tcPr>
          <w:tcW w:w="9368" w:type="dxa"/>
          <w:vAlign w:val="bottom"/>
        </w:tcPr>
        <w:p w14:paraId="2DA024DD" w14:textId="77777777" w:rsidR="00E70780" w:rsidRDefault="00E70780">
          <w:pPr>
            <w:pStyle w:val="LogoCaption"/>
          </w:pPr>
        </w:p>
      </w:tc>
      <w:tc>
        <w:tcPr>
          <w:tcW w:w="9368" w:type="dxa"/>
          <w:gridSpan w:val="2"/>
          <w:vAlign w:val="bottom"/>
        </w:tcPr>
        <w:p w14:paraId="73B305D4" w14:textId="77777777" w:rsidR="00E70780" w:rsidRDefault="00E70780">
          <w:pPr>
            <w:pStyle w:val="Header"/>
          </w:pPr>
        </w:p>
      </w:tc>
    </w:tr>
    <w:tr w:rsidR="00E70780" w14:paraId="63283D9B" w14:textId="77777777">
      <w:trPr>
        <w:gridAfter w:val="1"/>
        <w:wAfter w:w="1080" w:type="dxa"/>
        <w:trHeight w:hRule="exact" w:val="680"/>
      </w:trPr>
      <w:tc>
        <w:tcPr>
          <w:tcW w:w="9368" w:type="dxa"/>
          <w:vAlign w:val="bottom"/>
        </w:tcPr>
        <w:p w14:paraId="5A21F355" w14:textId="77777777" w:rsidR="00E70780" w:rsidRDefault="00E70780">
          <w:pPr>
            <w:pStyle w:val="LogoCaption"/>
          </w:pPr>
        </w:p>
      </w:tc>
      <w:tc>
        <w:tcPr>
          <w:tcW w:w="9368" w:type="dxa"/>
          <w:gridSpan w:val="2"/>
          <w:vAlign w:val="bottom"/>
        </w:tcPr>
        <w:p w14:paraId="6380E6EF" w14:textId="77777777" w:rsidR="00E70780" w:rsidRDefault="00E70780">
          <w:pPr>
            <w:pStyle w:val="Header"/>
          </w:pPr>
        </w:p>
      </w:tc>
    </w:tr>
    <w:tr w:rsidR="00E70780" w14:paraId="3805D44E" w14:textId="77777777">
      <w:trPr>
        <w:gridAfter w:val="1"/>
        <w:wAfter w:w="1080" w:type="dxa"/>
        <w:trHeight w:hRule="exact" w:val="680"/>
      </w:trPr>
      <w:tc>
        <w:tcPr>
          <w:tcW w:w="9368" w:type="dxa"/>
          <w:vAlign w:val="bottom"/>
        </w:tcPr>
        <w:p w14:paraId="19D05AE6" w14:textId="77777777" w:rsidR="00E70780" w:rsidRDefault="00E70780">
          <w:pPr>
            <w:pStyle w:val="LogoCaption"/>
          </w:pPr>
        </w:p>
      </w:tc>
      <w:tc>
        <w:tcPr>
          <w:tcW w:w="9368" w:type="dxa"/>
          <w:gridSpan w:val="2"/>
          <w:vAlign w:val="bottom"/>
        </w:tcPr>
        <w:p w14:paraId="693BD922" w14:textId="77777777" w:rsidR="00E70780" w:rsidRDefault="00E70780">
          <w:pPr>
            <w:pStyle w:val="Header"/>
          </w:pPr>
        </w:p>
      </w:tc>
    </w:tr>
    <w:tr w:rsidR="00E70780" w14:paraId="2C763B0B" w14:textId="77777777">
      <w:trPr>
        <w:gridAfter w:val="1"/>
        <w:wAfter w:w="1080" w:type="dxa"/>
        <w:trHeight w:hRule="exact" w:val="680"/>
      </w:trPr>
      <w:tc>
        <w:tcPr>
          <w:tcW w:w="9368" w:type="dxa"/>
          <w:vAlign w:val="bottom"/>
        </w:tcPr>
        <w:p w14:paraId="52AE7DD7" w14:textId="77777777" w:rsidR="00E70780" w:rsidRDefault="00E70780">
          <w:pPr>
            <w:pStyle w:val="LogoCaption"/>
          </w:pPr>
        </w:p>
      </w:tc>
      <w:tc>
        <w:tcPr>
          <w:tcW w:w="9368" w:type="dxa"/>
          <w:gridSpan w:val="2"/>
          <w:vAlign w:val="bottom"/>
        </w:tcPr>
        <w:p w14:paraId="0B1E8237" w14:textId="77777777" w:rsidR="00E70780" w:rsidRDefault="00E70780">
          <w:pPr>
            <w:pStyle w:val="Header"/>
          </w:pPr>
        </w:p>
      </w:tc>
    </w:tr>
    <w:tr w:rsidR="00E70780" w14:paraId="01DFA711" w14:textId="77777777">
      <w:trPr>
        <w:gridAfter w:val="1"/>
        <w:wAfter w:w="1080" w:type="dxa"/>
        <w:trHeight w:hRule="exact" w:val="680"/>
      </w:trPr>
      <w:tc>
        <w:tcPr>
          <w:tcW w:w="9368" w:type="dxa"/>
          <w:vAlign w:val="bottom"/>
        </w:tcPr>
        <w:p w14:paraId="4EC3DE46" w14:textId="77777777" w:rsidR="00E70780" w:rsidRDefault="00E70780">
          <w:pPr>
            <w:pStyle w:val="LogoCaption"/>
          </w:pPr>
        </w:p>
      </w:tc>
      <w:tc>
        <w:tcPr>
          <w:tcW w:w="9368" w:type="dxa"/>
          <w:gridSpan w:val="2"/>
          <w:vAlign w:val="bottom"/>
        </w:tcPr>
        <w:p w14:paraId="4B3315FF" w14:textId="77777777" w:rsidR="00E70780" w:rsidRDefault="00E70780">
          <w:pPr>
            <w:pStyle w:val="Header"/>
          </w:pPr>
        </w:p>
      </w:tc>
    </w:tr>
    <w:tr w:rsidR="00E70780" w14:paraId="57518DE0" w14:textId="77777777">
      <w:trPr>
        <w:gridAfter w:val="1"/>
        <w:wAfter w:w="1080" w:type="dxa"/>
        <w:trHeight w:hRule="exact" w:val="680"/>
      </w:trPr>
      <w:tc>
        <w:tcPr>
          <w:tcW w:w="9368" w:type="dxa"/>
          <w:vAlign w:val="bottom"/>
        </w:tcPr>
        <w:p w14:paraId="7C18D8F7" w14:textId="77777777" w:rsidR="00E70780" w:rsidRDefault="00E70780">
          <w:pPr>
            <w:pStyle w:val="LogoCaption"/>
          </w:pPr>
        </w:p>
      </w:tc>
      <w:tc>
        <w:tcPr>
          <w:tcW w:w="9368" w:type="dxa"/>
          <w:gridSpan w:val="2"/>
          <w:vAlign w:val="bottom"/>
        </w:tcPr>
        <w:p w14:paraId="604878DD" w14:textId="77777777" w:rsidR="00E70780" w:rsidRDefault="00E70780">
          <w:pPr>
            <w:pStyle w:val="Header"/>
          </w:pPr>
        </w:p>
      </w:tc>
    </w:tr>
    <w:tr w:rsidR="00E70780" w14:paraId="2ACCA638" w14:textId="77777777">
      <w:trPr>
        <w:gridAfter w:val="1"/>
        <w:wAfter w:w="1080" w:type="dxa"/>
        <w:trHeight w:hRule="exact" w:val="680"/>
      </w:trPr>
      <w:tc>
        <w:tcPr>
          <w:tcW w:w="9368" w:type="dxa"/>
          <w:vAlign w:val="bottom"/>
        </w:tcPr>
        <w:p w14:paraId="6EBCB12D" w14:textId="77777777" w:rsidR="00E70780" w:rsidRDefault="00E70780">
          <w:pPr>
            <w:pStyle w:val="LogoCaption"/>
          </w:pPr>
        </w:p>
      </w:tc>
      <w:tc>
        <w:tcPr>
          <w:tcW w:w="9368" w:type="dxa"/>
          <w:gridSpan w:val="2"/>
          <w:vAlign w:val="bottom"/>
        </w:tcPr>
        <w:p w14:paraId="57E5ED47" w14:textId="77777777" w:rsidR="00E70780" w:rsidRDefault="00E70780">
          <w:pPr>
            <w:pStyle w:val="Header"/>
          </w:pPr>
        </w:p>
      </w:tc>
    </w:tr>
    <w:tr w:rsidR="00E70780" w14:paraId="6F61E6F0" w14:textId="77777777">
      <w:trPr>
        <w:gridAfter w:val="1"/>
        <w:wAfter w:w="1080" w:type="dxa"/>
        <w:trHeight w:hRule="exact" w:val="680"/>
      </w:trPr>
      <w:tc>
        <w:tcPr>
          <w:tcW w:w="9368" w:type="dxa"/>
          <w:vAlign w:val="bottom"/>
        </w:tcPr>
        <w:p w14:paraId="08117BA1" w14:textId="77777777" w:rsidR="00E70780" w:rsidRDefault="00E70780">
          <w:pPr>
            <w:pStyle w:val="LogoCaption"/>
          </w:pPr>
        </w:p>
      </w:tc>
      <w:tc>
        <w:tcPr>
          <w:tcW w:w="9368" w:type="dxa"/>
          <w:gridSpan w:val="2"/>
          <w:vAlign w:val="bottom"/>
        </w:tcPr>
        <w:p w14:paraId="21C07554" w14:textId="77777777" w:rsidR="00E70780" w:rsidRDefault="00E70780">
          <w:pPr>
            <w:pStyle w:val="Header"/>
          </w:pPr>
        </w:p>
      </w:tc>
    </w:tr>
    <w:tr w:rsidR="00E70780" w14:paraId="6F3A5E10" w14:textId="77777777">
      <w:trPr>
        <w:gridAfter w:val="1"/>
        <w:wAfter w:w="1080" w:type="dxa"/>
        <w:trHeight w:hRule="exact" w:val="680"/>
      </w:trPr>
      <w:tc>
        <w:tcPr>
          <w:tcW w:w="9368" w:type="dxa"/>
          <w:vAlign w:val="bottom"/>
        </w:tcPr>
        <w:p w14:paraId="19E573B6" w14:textId="77777777" w:rsidR="00E70780" w:rsidRDefault="00E70780">
          <w:pPr>
            <w:pStyle w:val="LogoCaption"/>
          </w:pPr>
        </w:p>
      </w:tc>
      <w:tc>
        <w:tcPr>
          <w:tcW w:w="9368" w:type="dxa"/>
          <w:gridSpan w:val="2"/>
          <w:vAlign w:val="bottom"/>
        </w:tcPr>
        <w:p w14:paraId="1294BD99" w14:textId="77777777" w:rsidR="00E70780" w:rsidRDefault="00E70780">
          <w:pPr>
            <w:pStyle w:val="Header"/>
          </w:pPr>
        </w:p>
      </w:tc>
    </w:tr>
    <w:tr w:rsidR="00E70780" w14:paraId="3B23EBE7" w14:textId="77777777">
      <w:trPr>
        <w:gridAfter w:val="1"/>
        <w:wAfter w:w="1080" w:type="dxa"/>
        <w:trHeight w:hRule="exact" w:val="680"/>
      </w:trPr>
      <w:tc>
        <w:tcPr>
          <w:tcW w:w="9368" w:type="dxa"/>
          <w:vAlign w:val="bottom"/>
        </w:tcPr>
        <w:p w14:paraId="2D377098" w14:textId="77777777" w:rsidR="00E70780" w:rsidRDefault="00E70780">
          <w:pPr>
            <w:pStyle w:val="LogoCaption"/>
          </w:pPr>
        </w:p>
      </w:tc>
      <w:tc>
        <w:tcPr>
          <w:tcW w:w="9368" w:type="dxa"/>
          <w:gridSpan w:val="2"/>
          <w:vAlign w:val="bottom"/>
        </w:tcPr>
        <w:p w14:paraId="42E73689" w14:textId="77777777" w:rsidR="00E70780" w:rsidRDefault="00E70780">
          <w:pPr>
            <w:pStyle w:val="Header"/>
          </w:pPr>
        </w:p>
      </w:tc>
    </w:tr>
    <w:tr w:rsidR="00E70780" w14:paraId="37C0B478" w14:textId="77777777">
      <w:trPr>
        <w:gridAfter w:val="1"/>
        <w:wAfter w:w="1080" w:type="dxa"/>
        <w:trHeight w:hRule="exact" w:val="680"/>
      </w:trPr>
      <w:tc>
        <w:tcPr>
          <w:tcW w:w="9368" w:type="dxa"/>
          <w:vAlign w:val="bottom"/>
        </w:tcPr>
        <w:p w14:paraId="6C1DD75B" w14:textId="77777777" w:rsidR="00E70780" w:rsidRDefault="00E70780">
          <w:pPr>
            <w:pStyle w:val="LogoCaption"/>
          </w:pPr>
        </w:p>
      </w:tc>
      <w:tc>
        <w:tcPr>
          <w:tcW w:w="9368" w:type="dxa"/>
          <w:gridSpan w:val="2"/>
          <w:vAlign w:val="bottom"/>
        </w:tcPr>
        <w:p w14:paraId="4FDBA11D" w14:textId="77777777" w:rsidR="00E70780" w:rsidRDefault="00E70780">
          <w:pPr>
            <w:pStyle w:val="Header"/>
          </w:pPr>
        </w:p>
      </w:tc>
    </w:tr>
    <w:tr w:rsidR="00E70780" w14:paraId="6258F656" w14:textId="77777777">
      <w:trPr>
        <w:gridAfter w:val="1"/>
        <w:wAfter w:w="1080" w:type="dxa"/>
        <w:trHeight w:hRule="exact" w:val="680"/>
      </w:trPr>
      <w:tc>
        <w:tcPr>
          <w:tcW w:w="9368" w:type="dxa"/>
          <w:vAlign w:val="bottom"/>
        </w:tcPr>
        <w:p w14:paraId="76D83EC0" w14:textId="77777777" w:rsidR="00E70780" w:rsidRDefault="00E70780">
          <w:pPr>
            <w:pStyle w:val="LogoCaption"/>
          </w:pPr>
        </w:p>
      </w:tc>
      <w:tc>
        <w:tcPr>
          <w:tcW w:w="9368" w:type="dxa"/>
          <w:gridSpan w:val="2"/>
          <w:vAlign w:val="bottom"/>
        </w:tcPr>
        <w:p w14:paraId="60EC3FD0" w14:textId="77777777" w:rsidR="00E70780" w:rsidRDefault="00E70780">
          <w:pPr>
            <w:pStyle w:val="Header"/>
          </w:pPr>
        </w:p>
      </w:tc>
    </w:tr>
    <w:tr w:rsidR="00E70780" w14:paraId="7DD18353" w14:textId="77777777">
      <w:trPr>
        <w:gridAfter w:val="1"/>
        <w:wAfter w:w="1080" w:type="dxa"/>
        <w:trHeight w:hRule="exact" w:val="680"/>
      </w:trPr>
      <w:tc>
        <w:tcPr>
          <w:tcW w:w="9368" w:type="dxa"/>
          <w:vAlign w:val="bottom"/>
        </w:tcPr>
        <w:p w14:paraId="09EF310A" w14:textId="77777777" w:rsidR="00E70780" w:rsidRDefault="00E70780">
          <w:pPr>
            <w:pStyle w:val="LogoCaption"/>
          </w:pPr>
        </w:p>
      </w:tc>
      <w:tc>
        <w:tcPr>
          <w:tcW w:w="9368" w:type="dxa"/>
          <w:gridSpan w:val="2"/>
          <w:vAlign w:val="bottom"/>
        </w:tcPr>
        <w:p w14:paraId="38390069" w14:textId="77777777" w:rsidR="00E70780" w:rsidRDefault="00E70780">
          <w:pPr>
            <w:pStyle w:val="Header"/>
          </w:pPr>
        </w:p>
      </w:tc>
    </w:tr>
    <w:tr w:rsidR="00E70780" w14:paraId="41EEE6E7" w14:textId="77777777">
      <w:trPr>
        <w:gridAfter w:val="2"/>
        <w:wAfter w:w="360" w:type="dxa"/>
        <w:trHeight w:hRule="exact" w:val="680"/>
      </w:trPr>
      <w:tc>
        <w:tcPr>
          <w:tcW w:w="9368" w:type="dxa"/>
          <w:vAlign w:val="bottom"/>
        </w:tcPr>
        <w:p w14:paraId="69A7F66B" w14:textId="77777777" w:rsidR="00E70780" w:rsidRDefault="00E70780">
          <w:pPr>
            <w:pStyle w:val="LogoCaption"/>
          </w:pPr>
        </w:p>
      </w:tc>
      <w:tc>
        <w:tcPr>
          <w:tcW w:w="9368" w:type="dxa"/>
          <w:vAlign w:val="bottom"/>
        </w:tcPr>
        <w:p w14:paraId="6BA55D08" w14:textId="77777777" w:rsidR="00E70780" w:rsidRDefault="00E70780">
          <w:pPr>
            <w:pStyle w:val="Header"/>
          </w:pPr>
        </w:p>
      </w:tc>
    </w:tr>
    <w:tr w:rsidR="00E70780" w14:paraId="4A855EC4" w14:textId="77777777">
      <w:trPr>
        <w:gridAfter w:val="1"/>
        <w:wAfter w:w="1080" w:type="dxa"/>
        <w:trHeight w:hRule="exact" w:val="680"/>
      </w:trPr>
      <w:tc>
        <w:tcPr>
          <w:tcW w:w="9368" w:type="dxa"/>
          <w:vAlign w:val="bottom"/>
        </w:tcPr>
        <w:p w14:paraId="051D1472" w14:textId="77777777" w:rsidR="00E70780" w:rsidRDefault="00E70780">
          <w:pPr>
            <w:pStyle w:val="LogoCaption"/>
          </w:pPr>
        </w:p>
      </w:tc>
      <w:tc>
        <w:tcPr>
          <w:tcW w:w="9368" w:type="dxa"/>
          <w:gridSpan w:val="2"/>
          <w:vAlign w:val="bottom"/>
        </w:tcPr>
        <w:p w14:paraId="47A61BCD" w14:textId="77777777" w:rsidR="00E70780" w:rsidRDefault="00E70780">
          <w:pPr>
            <w:pStyle w:val="Header"/>
          </w:pPr>
        </w:p>
      </w:tc>
    </w:tr>
    <w:tr w:rsidR="00E70780" w14:paraId="039BFB59" w14:textId="77777777">
      <w:trPr>
        <w:gridAfter w:val="1"/>
        <w:wAfter w:w="1080" w:type="dxa"/>
        <w:trHeight w:hRule="exact" w:val="680"/>
      </w:trPr>
      <w:tc>
        <w:tcPr>
          <w:tcW w:w="9368" w:type="dxa"/>
          <w:vAlign w:val="bottom"/>
        </w:tcPr>
        <w:p w14:paraId="79915021" w14:textId="77777777" w:rsidR="00E70780" w:rsidRDefault="00E70780">
          <w:pPr>
            <w:pStyle w:val="LogoCaption"/>
          </w:pPr>
        </w:p>
      </w:tc>
      <w:tc>
        <w:tcPr>
          <w:tcW w:w="9368" w:type="dxa"/>
          <w:gridSpan w:val="2"/>
          <w:vAlign w:val="bottom"/>
        </w:tcPr>
        <w:p w14:paraId="56BBF467" w14:textId="77777777" w:rsidR="00E70780" w:rsidRDefault="00E70780">
          <w:pPr>
            <w:pStyle w:val="Header"/>
          </w:pPr>
        </w:p>
      </w:tc>
    </w:tr>
    <w:tr w:rsidR="00E70780" w14:paraId="4B055402" w14:textId="77777777">
      <w:trPr>
        <w:gridAfter w:val="1"/>
        <w:wAfter w:w="1080" w:type="dxa"/>
        <w:trHeight w:hRule="exact" w:val="680"/>
      </w:trPr>
      <w:tc>
        <w:tcPr>
          <w:tcW w:w="9368" w:type="dxa"/>
          <w:vAlign w:val="bottom"/>
        </w:tcPr>
        <w:p w14:paraId="12063657" w14:textId="77777777" w:rsidR="00E70780" w:rsidRDefault="00E70780">
          <w:pPr>
            <w:pStyle w:val="LogoCaption"/>
          </w:pPr>
        </w:p>
      </w:tc>
      <w:tc>
        <w:tcPr>
          <w:tcW w:w="9368" w:type="dxa"/>
          <w:gridSpan w:val="2"/>
          <w:vAlign w:val="bottom"/>
        </w:tcPr>
        <w:p w14:paraId="135F5324" w14:textId="77777777" w:rsidR="00E70780" w:rsidRDefault="00E70780">
          <w:pPr>
            <w:pStyle w:val="Header"/>
          </w:pPr>
        </w:p>
      </w:tc>
    </w:tr>
    <w:tr w:rsidR="00E70780" w14:paraId="7559F0BA" w14:textId="77777777">
      <w:trPr>
        <w:gridAfter w:val="1"/>
        <w:wAfter w:w="1080" w:type="dxa"/>
        <w:trHeight w:hRule="exact" w:val="680"/>
      </w:trPr>
      <w:tc>
        <w:tcPr>
          <w:tcW w:w="9368" w:type="dxa"/>
          <w:vAlign w:val="bottom"/>
        </w:tcPr>
        <w:p w14:paraId="2674B8F4" w14:textId="77777777" w:rsidR="00E70780" w:rsidRDefault="00E70780">
          <w:pPr>
            <w:pStyle w:val="LogoCaption"/>
          </w:pPr>
        </w:p>
      </w:tc>
      <w:tc>
        <w:tcPr>
          <w:tcW w:w="9368" w:type="dxa"/>
          <w:gridSpan w:val="2"/>
          <w:vAlign w:val="bottom"/>
        </w:tcPr>
        <w:p w14:paraId="66E83584" w14:textId="77777777" w:rsidR="00E70780" w:rsidRDefault="00E70780">
          <w:pPr>
            <w:pStyle w:val="Header"/>
          </w:pPr>
        </w:p>
      </w:tc>
    </w:tr>
    <w:tr w:rsidR="00E70780" w14:paraId="30E08748" w14:textId="77777777">
      <w:trPr>
        <w:gridAfter w:val="1"/>
        <w:wAfter w:w="1080" w:type="dxa"/>
        <w:trHeight w:hRule="exact" w:val="680"/>
      </w:trPr>
      <w:tc>
        <w:tcPr>
          <w:tcW w:w="9368" w:type="dxa"/>
          <w:vAlign w:val="bottom"/>
        </w:tcPr>
        <w:p w14:paraId="1674FF5E" w14:textId="77777777" w:rsidR="00E70780" w:rsidRDefault="00E70780">
          <w:pPr>
            <w:pStyle w:val="LogoCaption"/>
          </w:pPr>
        </w:p>
      </w:tc>
      <w:tc>
        <w:tcPr>
          <w:tcW w:w="9368" w:type="dxa"/>
          <w:gridSpan w:val="2"/>
          <w:vAlign w:val="bottom"/>
        </w:tcPr>
        <w:p w14:paraId="21756CED" w14:textId="77777777" w:rsidR="00E70780" w:rsidRDefault="00E70780">
          <w:pPr>
            <w:pStyle w:val="Header"/>
          </w:pPr>
        </w:p>
      </w:tc>
    </w:tr>
    <w:tr w:rsidR="00E70780" w14:paraId="2E69BACD" w14:textId="77777777">
      <w:trPr>
        <w:gridAfter w:val="1"/>
        <w:wAfter w:w="1080" w:type="dxa"/>
        <w:trHeight w:hRule="exact" w:val="680"/>
      </w:trPr>
      <w:tc>
        <w:tcPr>
          <w:tcW w:w="9368" w:type="dxa"/>
          <w:vAlign w:val="bottom"/>
        </w:tcPr>
        <w:p w14:paraId="30B29E10" w14:textId="77777777" w:rsidR="00E70780" w:rsidRDefault="00E70780">
          <w:pPr>
            <w:pStyle w:val="LogoCaption"/>
          </w:pPr>
        </w:p>
      </w:tc>
      <w:tc>
        <w:tcPr>
          <w:tcW w:w="9368" w:type="dxa"/>
          <w:gridSpan w:val="2"/>
          <w:vAlign w:val="bottom"/>
        </w:tcPr>
        <w:p w14:paraId="4F669B89" w14:textId="77777777" w:rsidR="00E70780" w:rsidRDefault="00E70780">
          <w:pPr>
            <w:pStyle w:val="Header"/>
          </w:pPr>
        </w:p>
      </w:tc>
    </w:tr>
    <w:tr w:rsidR="00E70780" w14:paraId="71562A38" w14:textId="77777777">
      <w:trPr>
        <w:gridAfter w:val="1"/>
        <w:wAfter w:w="1080" w:type="dxa"/>
        <w:trHeight w:hRule="exact" w:val="680"/>
      </w:trPr>
      <w:tc>
        <w:tcPr>
          <w:tcW w:w="9368" w:type="dxa"/>
          <w:vAlign w:val="bottom"/>
        </w:tcPr>
        <w:p w14:paraId="293010C2" w14:textId="77777777" w:rsidR="00E70780" w:rsidRDefault="00E70780">
          <w:pPr>
            <w:pStyle w:val="LogoCaption"/>
          </w:pPr>
        </w:p>
      </w:tc>
      <w:tc>
        <w:tcPr>
          <w:tcW w:w="9368" w:type="dxa"/>
          <w:gridSpan w:val="2"/>
          <w:vAlign w:val="bottom"/>
        </w:tcPr>
        <w:p w14:paraId="33FFA47D" w14:textId="77777777" w:rsidR="00E70780" w:rsidRDefault="00E70780">
          <w:pPr>
            <w:pStyle w:val="Header"/>
          </w:pPr>
        </w:p>
      </w:tc>
    </w:tr>
    <w:tr w:rsidR="00E70780" w14:paraId="07B8FC5C" w14:textId="77777777">
      <w:trPr>
        <w:gridAfter w:val="1"/>
        <w:wAfter w:w="1080" w:type="dxa"/>
        <w:trHeight w:hRule="exact" w:val="680"/>
      </w:trPr>
      <w:tc>
        <w:tcPr>
          <w:tcW w:w="9368" w:type="dxa"/>
          <w:vAlign w:val="bottom"/>
        </w:tcPr>
        <w:p w14:paraId="119EAC3E" w14:textId="77777777" w:rsidR="00E70780" w:rsidRDefault="00E70780">
          <w:pPr>
            <w:pStyle w:val="LogoCaption"/>
          </w:pPr>
        </w:p>
      </w:tc>
      <w:tc>
        <w:tcPr>
          <w:tcW w:w="9368" w:type="dxa"/>
          <w:gridSpan w:val="2"/>
          <w:vAlign w:val="bottom"/>
        </w:tcPr>
        <w:p w14:paraId="0F4290C8" w14:textId="77777777" w:rsidR="00E70780" w:rsidRDefault="00E70780">
          <w:pPr>
            <w:pStyle w:val="Header"/>
          </w:pPr>
        </w:p>
      </w:tc>
    </w:tr>
    <w:tr w:rsidR="00E70780" w14:paraId="73AFA8DF" w14:textId="77777777">
      <w:trPr>
        <w:gridAfter w:val="1"/>
        <w:wAfter w:w="1080" w:type="dxa"/>
        <w:trHeight w:hRule="exact" w:val="680"/>
      </w:trPr>
      <w:tc>
        <w:tcPr>
          <w:tcW w:w="9368" w:type="dxa"/>
          <w:vAlign w:val="bottom"/>
        </w:tcPr>
        <w:p w14:paraId="5EB615A2" w14:textId="77777777" w:rsidR="00E70780" w:rsidRDefault="00E70780">
          <w:pPr>
            <w:pStyle w:val="LogoCaption"/>
          </w:pPr>
        </w:p>
      </w:tc>
      <w:tc>
        <w:tcPr>
          <w:tcW w:w="9368" w:type="dxa"/>
          <w:gridSpan w:val="2"/>
          <w:vAlign w:val="bottom"/>
        </w:tcPr>
        <w:p w14:paraId="0A68DB3F" w14:textId="77777777" w:rsidR="00E70780" w:rsidRDefault="00E70780">
          <w:pPr>
            <w:pStyle w:val="Header"/>
          </w:pPr>
        </w:p>
      </w:tc>
    </w:tr>
    <w:tr w:rsidR="00E70780" w14:paraId="40AD47C5" w14:textId="77777777">
      <w:trPr>
        <w:gridAfter w:val="1"/>
        <w:wAfter w:w="1080" w:type="dxa"/>
        <w:trHeight w:hRule="exact" w:val="680"/>
      </w:trPr>
      <w:tc>
        <w:tcPr>
          <w:tcW w:w="9368" w:type="dxa"/>
          <w:vAlign w:val="bottom"/>
        </w:tcPr>
        <w:p w14:paraId="34EE5A90" w14:textId="77777777" w:rsidR="00E70780" w:rsidRDefault="00E70780">
          <w:pPr>
            <w:pStyle w:val="LogoCaption"/>
          </w:pPr>
        </w:p>
      </w:tc>
      <w:tc>
        <w:tcPr>
          <w:tcW w:w="9368" w:type="dxa"/>
          <w:gridSpan w:val="2"/>
          <w:vAlign w:val="bottom"/>
        </w:tcPr>
        <w:p w14:paraId="3715215A" w14:textId="77777777" w:rsidR="00E70780" w:rsidRDefault="00E70780">
          <w:pPr>
            <w:pStyle w:val="Header"/>
          </w:pPr>
        </w:p>
      </w:tc>
    </w:tr>
    <w:tr w:rsidR="00E70780" w14:paraId="42F0B571" w14:textId="77777777">
      <w:trPr>
        <w:gridAfter w:val="1"/>
        <w:wAfter w:w="1080" w:type="dxa"/>
        <w:trHeight w:hRule="exact" w:val="680"/>
      </w:trPr>
      <w:tc>
        <w:tcPr>
          <w:tcW w:w="9368" w:type="dxa"/>
          <w:vAlign w:val="bottom"/>
        </w:tcPr>
        <w:p w14:paraId="52A734BF" w14:textId="77777777" w:rsidR="00E70780" w:rsidRDefault="00E70780">
          <w:pPr>
            <w:pStyle w:val="LogoCaption"/>
          </w:pPr>
        </w:p>
      </w:tc>
      <w:tc>
        <w:tcPr>
          <w:tcW w:w="9368" w:type="dxa"/>
          <w:gridSpan w:val="2"/>
          <w:vAlign w:val="bottom"/>
        </w:tcPr>
        <w:p w14:paraId="739F579A" w14:textId="77777777" w:rsidR="00E70780" w:rsidRDefault="00E70780">
          <w:pPr>
            <w:pStyle w:val="Header"/>
          </w:pPr>
        </w:p>
      </w:tc>
    </w:tr>
    <w:tr w:rsidR="00E70780" w14:paraId="55591244" w14:textId="77777777">
      <w:trPr>
        <w:gridAfter w:val="1"/>
        <w:wAfter w:w="1080" w:type="dxa"/>
        <w:trHeight w:hRule="exact" w:val="680"/>
      </w:trPr>
      <w:tc>
        <w:tcPr>
          <w:tcW w:w="9368" w:type="dxa"/>
          <w:vAlign w:val="bottom"/>
        </w:tcPr>
        <w:p w14:paraId="276D8BB1" w14:textId="77777777" w:rsidR="00E70780" w:rsidRDefault="00E70780">
          <w:pPr>
            <w:pStyle w:val="LogoCaption"/>
          </w:pPr>
        </w:p>
      </w:tc>
      <w:tc>
        <w:tcPr>
          <w:tcW w:w="9368" w:type="dxa"/>
          <w:gridSpan w:val="2"/>
          <w:vAlign w:val="bottom"/>
        </w:tcPr>
        <w:p w14:paraId="3094BE66" w14:textId="77777777" w:rsidR="00E70780" w:rsidRDefault="00E70780">
          <w:pPr>
            <w:pStyle w:val="Header"/>
          </w:pPr>
        </w:p>
      </w:tc>
    </w:tr>
    <w:tr w:rsidR="00E70780" w14:paraId="359652D7" w14:textId="77777777">
      <w:trPr>
        <w:gridAfter w:val="1"/>
        <w:wAfter w:w="1080" w:type="dxa"/>
        <w:trHeight w:hRule="exact" w:val="680"/>
      </w:trPr>
      <w:tc>
        <w:tcPr>
          <w:tcW w:w="9368" w:type="dxa"/>
          <w:vAlign w:val="bottom"/>
        </w:tcPr>
        <w:p w14:paraId="551E91EB" w14:textId="77777777" w:rsidR="00E70780" w:rsidRDefault="00E70780">
          <w:pPr>
            <w:pStyle w:val="LogoCaption"/>
          </w:pPr>
        </w:p>
      </w:tc>
      <w:tc>
        <w:tcPr>
          <w:tcW w:w="9368" w:type="dxa"/>
          <w:gridSpan w:val="2"/>
          <w:vAlign w:val="bottom"/>
        </w:tcPr>
        <w:p w14:paraId="10D0CEB3" w14:textId="77777777" w:rsidR="00E70780" w:rsidRDefault="00E70780">
          <w:pPr>
            <w:pStyle w:val="Header"/>
          </w:pPr>
        </w:p>
      </w:tc>
    </w:tr>
    <w:tr w:rsidR="00E70780" w14:paraId="7B4067F6" w14:textId="77777777">
      <w:trPr>
        <w:gridAfter w:val="1"/>
        <w:wAfter w:w="1080" w:type="dxa"/>
        <w:trHeight w:hRule="exact" w:val="680"/>
      </w:trPr>
      <w:tc>
        <w:tcPr>
          <w:tcW w:w="9368" w:type="dxa"/>
          <w:vAlign w:val="bottom"/>
        </w:tcPr>
        <w:p w14:paraId="62F4C337" w14:textId="77777777" w:rsidR="00E70780" w:rsidRDefault="00E70780">
          <w:pPr>
            <w:pStyle w:val="LogoCaption"/>
          </w:pPr>
        </w:p>
      </w:tc>
      <w:tc>
        <w:tcPr>
          <w:tcW w:w="9368" w:type="dxa"/>
          <w:gridSpan w:val="2"/>
          <w:vAlign w:val="bottom"/>
        </w:tcPr>
        <w:p w14:paraId="62F20F43" w14:textId="77777777" w:rsidR="00E70780" w:rsidRDefault="00E70780">
          <w:pPr>
            <w:pStyle w:val="Header"/>
          </w:pPr>
        </w:p>
      </w:tc>
    </w:tr>
    <w:tr w:rsidR="00E70780" w14:paraId="6840CCBB" w14:textId="77777777">
      <w:trPr>
        <w:gridAfter w:val="1"/>
        <w:wAfter w:w="1080" w:type="dxa"/>
        <w:trHeight w:hRule="exact" w:val="680"/>
      </w:trPr>
      <w:tc>
        <w:tcPr>
          <w:tcW w:w="9368" w:type="dxa"/>
          <w:vAlign w:val="bottom"/>
        </w:tcPr>
        <w:p w14:paraId="70E13469" w14:textId="77777777" w:rsidR="00E70780" w:rsidRDefault="00E70780">
          <w:pPr>
            <w:pStyle w:val="LogoCaption"/>
          </w:pPr>
        </w:p>
      </w:tc>
      <w:tc>
        <w:tcPr>
          <w:tcW w:w="9368" w:type="dxa"/>
          <w:gridSpan w:val="2"/>
          <w:vAlign w:val="bottom"/>
        </w:tcPr>
        <w:p w14:paraId="0AA49DA7" w14:textId="77777777" w:rsidR="00E70780" w:rsidRDefault="00E70780">
          <w:pPr>
            <w:pStyle w:val="Header"/>
          </w:pPr>
        </w:p>
      </w:tc>
    </w:tr>
    <w:tr w:rsidR="00E70780" w14:paraId="318D0D47" w14:textId="77777777">
      <w:trPr>
        <w:gridAfter w:val="1"/>
        <w:wAfter w:w="1080" w:type="dxa"/>
        <w:trHeight w:hRule="exact" w:val="680"/>
      </w:trPr>
      <w:tc>
        <w:tcPr>
          <w:tcW w:w="9368" w:type="dxa"/>
          <w:vAlign w:val="bottom"/>
        </w:tcPr>
        <w:p w14:paraId="18FB2390" w14:textId="77777777" w:rsidR="00E70780" w:rsidRDefault="00E70780">
          <w:pPr>
            <w:pStyle w:val="LogoCaption"/>
          </w:pPr>
        </w:p>
      </w:tc>
      <w:tc>
        <w:tcPr>
          <w:tcW w:w="9368" w:type="dxa"/>
          <w:gridSpan w:val="2"/>
          <w:vAlign w:val="bottom"/>
        </w:tcPr>
        <w:p w14:paraId="759007ED" w14:textId="77777777" w:rsidR="00E70780" w:rsidRDefault="00E70780">
          <w:pPr>
            <w:pStyle w:val="Header"/>
          </w:pPr>
        </w:p>
      </w:tc>
    </w:tr>
    <w:tr w:rsidR="00E70780" w14:paraId="614D3AA1" w14:textId="77777777">
      <w:trPr>
        <w:gridAfter w:val="1"/>
        <w:wAfter w:w="1080" w:type="dxa"/>
        <w:trHeight w:hRule="exact" w:val="680"/>
      </w:trPr>
      <w:tc>
        <w:tcPr>
          <w:tcW w:w="9368" w:type="dxa"/>
          <w:vAlign w:val="bottom"/>
        </w:tcPr>
        <w:p w14:paraId="0B433224" w14:textId="77777777" w:rsidR="00E70780" w:rsidRDefault="00E70780">
          <w:pPr>
            <w:pStyle w:val="LogoCaption"/>
          </w:pPr>
        </w:p>
      </w:tc>
      <w:tc>
        <w:tcPr>
          <w:tcW w:w="9368" w:type="dxa"/>
          <w:gridSpan w:val="2"/>
          <w:vAlign w:val="bottom"/>
        </w:tcPr>
        <w:p w14:paraId="2BE73E49" w14:textId="77777777" w:rsidR="00E70780" w:rsidRDefault="00E70780">
          <w:pPr>
            <w:pStyle w:val="Header"/>
          </w:pPr>
        </w:p>
      </w:tc>
    </w:tr>
    <w:tr w:rsidR="00E70780" w14:paraId="72D8D2AB" w14:textId="77777777">
      <w:trPr>
        <w:gridAfter w:val="1"/>
        <w:wAfter w:w="1080" w:type="dxa"/>
        <w:trHeight w:hRule="exact" w:val="680"/>
      </w:trPr>
      <w:tc>
        <w:tcPr>
          <w:tcW w:w="9368" w:type="dxa"/>
          <w:vAlign w:val="bottom"/>
        </w:tcPr>
        <w:p w14:paraId="6ACF1099" w14:textId="77777777" w:rsidR="00E70780" w:rsidRDefault="00E70780">
          <w:pPr>
            <w:pStyle w:val="LogoCaption"/>
          </w:pPr>
        </w:p>
      </w:tc>
      <w:tc>
        <w:tcPr>
          <w:tcW w:w="9368" w:type="dxa"/>
          <w:gridSpan w:val="2"/>
          <w:vAlign w:val="bottom"/>
        </w:tcPr>
        <w:p w14:paraId="24BC9CD1" w14:textId="77777777" w:rsidR="00E70780" w:rsidRDefault="00E70780">
          <w:pPr>
            <w:pStyle w:val="Header"/>
          </w:pPr>
        </w:p>
      </w:tc>
    </w:tr>
    <w:tr w:rsidR="00E70780" w14:paraId="23470463" w14:textId="77777777">
      <w:trPr>
        <w:gridAfter w:val="1"/>
        <w:wAfter w:w="1080" w:type="dxa"/>
        <w:trHeight w:hRule="exact" w:val="680"/>
      </w:trPr>
      <w:tc>
        <w:tcPr>
          <w:tcW w:w="9368" w:type="dxa"/>
          <w:vAlign w:val="bottom"/>
        </w:tcPr>
        <w:p w14:paraId="0316D4AC" w14:textId="77777777" w:rsidR="00E70780" w:rsidRDefault="00E70780">
          <w:pPr>
            <w:pStyle w:val="LogoCaption"/>
          </w:pPr>
        </w:p>
      </w:tc>
      <w:tc>
        <w:tcPr>
          <w:tcW w:w="9368" w:type="dxa"/>
          <w:gridSpan w:val="2"/>
          <w:vAlign w:val="bottom"/>
        </w:tcPr>
        <w:p w14:paraId="1DE9895A" w14:textId="77777777" w:rsidR="00E70780" w:rsidRDefault="00E70780">
          <w:pPr>
            <w:pStyle w:val="Header"/>
          </w:pPr>
        </w:p>
      </w:tc>
    </w:tr>
    <w:tr w:rsidR="00E70780" w14:paraId="7552FB20" w14:textId="77777777">
      <w:trPr>
        <w:gridAfter w:val="1"/>
        <w:wAfter w:w="1080" w:type="dxa"/>
        <w:trHeight w:hRule="exact" w:val="680"/>
      </w:trPr>
      <w:tc>
        <w:tcPr>
          <w:tcW w:w="9368" w:type="dxa"/>
          <w:vAlign w:val="bottom"/>
        </w:tcPr>
        <w:p w14:paraId="76800767" w14:textId="77777777" w:rsidR="00E70780" w:rsidRDefault="00E70780">
          <w:pPr>
            <w:pStyle w:val="LogoCaption"/>
          </w:pPr>
        </w:p>
      </w:tc>
      <w:tc>
        <w:tcPr>
          <w:tcW w:w="9368" w:type="dxa"/>
          <w:gridSpan w:val="2"/>
          <w:vAlign w:val="bottom"/>
        </w:tcPr>
        <w:p w14:paraId="28A8F886" w14:textId="77777777" w:rsidR="00E70780" w:rsidRDefault="00E70780">
          <w:pPr>
            <w:pStyle w:val="Header"/>
          </w:pPr>
        </w:p>
      </w:tc>
    </w:tr>
    <w:tr w:rsidR="00E70780" w14:paraId="2439651F" w14:textId="77777777">
      <w:trPr>
        <w:gridAfter w:val="1"/>
        <w:wAfter w:w="1080" w:type="dxa"/>
        <w:trHeight w:hRule="exact" w:val="680"/>
      </w:trPr>
      <w:tc>
        <w:tcPr>
          <w:tcW w:w="9368" w:type="dxa"/>
          <w:vAlign w:val="bottom"/>
        </w:tcPr>
        <w:p w14:paraId="0B7901A6" w14:textId="77777777" w:rsidR="00E70780" w:rsidRDefault="00E70780">
          <w:pPr>
            <w:pStyle w:val="LogoCaption"/>
          </w:pPr>
        </w:p>
      </w:tc>
      <w:tc>
        <w:tcPr>
          <w:tcW w:w="9368" w:type="dxa"/>
          <w:gridSpan w:val="2"/>
          <w:vAlign w:val="bottom"/>
        </w:tcPr>
        <w:p w14:paraId="3C40FD12" w14:textId="77777777" w:rsidR="00E70780" w:rsidRDefault="00E70780">
          <w:pPr>
            <w:pStyle w:val="Header"/>
          </w:pPr>
        </w:p>
      </w:tc>
    </w:tr>
    <w:tr w:rsidR="00E70780" w14:paraId="6E43527E" w14:textId="77777777">
      <w:trPr>
        <w:gridAfter w:val="1"/>
        <w:wAfter w:w="1080" w:type="dxa"/>
        <w:trHeight w:hRule="exact" w:val="680"/>
      </w:trPr>
      <w:tc>
        <w:tcPr>
          <w:tcW w:w="9368" w:type="dxa"/>
          <w:vAlign w:val="bottom"/>
        </w:tcPr>
        <w:p w14:paraId="48E917F9" w14:textId="77777777" w:rsidR="00E70780" w:rsidRDefault="00E70780">
          <w:pPr>
            <w:pStyle w:val="LogoCaption"/>
          </w:pPr>
        </w:p>
      </w:tc>
      <w:tc>
        <w:tcPr>
          <w:tcW w:w="9368" w:type="dxa"/>
          <w:gridSpan w:val="2"/>
          <w:vAlign w:val="bottom"/>
        </w:tcPr>
        <w:p w14:paraId="314990C3" w14:textId="77777777" w:rsidR="00E70780" w:rsidRDefault="00E70780">
          <w:pPr>
            <w:pStyle w:val="Header"/>
          </w:pPr>
        </w:p>
      </w:tc>
    </w:tr>
    <w:tr w:rsidR="00E70780" w14:paraId="57A22CF1" w14:textId="77777777">
      <w:trPr>
        <w:gridAfter w:val="1"/>
        <w:wAfter w:w="1080" w:type="dxa"/>
        <w:trHeight w:hRule="exact" w:val="680"/>
      </w:trPr>
      <w:tc>
        <w:tcPr>
          <w:tcW w:w="9368" w:type="dxa"/>
          <w:vAlign w:val="bottom"/>
        </w:tcPr>
        <w:p w14:paraId="27C09AD2" w14:textId="77777777" w:rsidR="00E70780" w:rsidRDefault="00E70780">
          <w:pPr>
            <w:pStyle w:val="LogoCaption"/>
          </w:pPr>
        </w:p>
      </w:tc>
      <w:tc>
        <w:tcPr>
          <w:tcW w:w="9368" w:type="dxa"/>
          <w:gridSpan w:val="2"/>
          <w:vAlign w:val="bottom"/>
        </w:tcPr>
        <w:p w14:paraId="23002542" w14:textId="77777777" w:rsidR="00E70780" w:rsidRDefault="00E70780">
          <w:pPr>
            <w:pStyle w:val="Header"/>
          </w:pPr>
        </w:p>
      </w:tc>
    </w:tr>
    <w:tr w:rsidR="00E70780" w14:paraId="50BA989D" w14:textId="77777777">
      <w:trPr>
        <w:gridAfter w:val="1"/>
        <w:wAfter w:w="1080" w:type="dxa"/>
        <w:trHeight w:hRule="exact" w:val="680"/>
      </w:trPr>
      <w:tc>
        <w:tcPr>
          <w:tcW w:w="9368" w:type="dxa"/>
          <w:vAlign w:val="bottom"/>
        </w:tcPr>
        <w:p w14:paraId="03A2FCD6" w14:textId="77777777" w:rsidR="00E70780" w:rsidRDefault="00E70780">
          <w:pPr>
            <w:pStyle w:val="LogoCaption"/>
          </w:pPr>
        </w:p>
      </w:tc>
      <w:tc>
        <w:tcPr>
          <w:tcW w:w="9368" w:type="dxa"/>
          <w:gridSpan w:val="2"/>
          <w:vAlign w:val="bottom"/>
        </w:tcPr>
        <w:p w14:paraId="1ECA44B5" w14:textId="77777777" w:rsidR="00E70780" w:rsidRDefault="00E70780">
          <w:pPr>
            <w:pStyle w:val="Header"/>
          </w:pPr>
        </w:p>
      </w:tc>
    </w:tr>
    <w:tr w:rsidR="00E70780" w14:paraId="5A41A6CB" w14:textId="77777777">
      <w:trPr>
        <w:gridAfter w:val="1"/>
        <w:wAfter w:w="1080" w:type="dxa"/>
        <w:trHeight w:hRule="exact" w:val="680"/>
      </w:trPr>
      <w:tc>
        <w:tcPr>
          <w:tcW w:w="9368" w:type="dxa"/>
          <w:vAlign w:val="bottom"/>
        </w:tcPr>
        <w:p w14:paraId="217D961B" w14:textId="77777777" w:rsidR="00E70780" w:rsidRDefault="00E70780">
          <w:pPr>
            <w:pStyle w:val="LogoCaption"/>
          </w:pPr>
        </w:p>
      </w:tc>
      <w:tc>
        <w:tcPr>
          <w:tcW w:w="9368" w:type="dxa"/>
          <w:gridSpan w:val="2"/>
          <w:vAlign w:val="bottom"/>
        </w:tcPr>
        <w:p w14:paraId="69F43FD4" w14:textId="77777777" w:rsidR="00E70780" w:rsidRDefault="00E70780">
          <w:pPr>
            <w:pStyle w:val="Header"/>
          </w:pPr>
        </w:p>
      </w:tc>
    </w:tr>
    <w:tr w:rsidR="00E70780" w14:paraId="6C5F50D7" w14:textId="77777777">
      <w:trPr>
        <w:gridAfter w:val="1"/>
        <w:wAfter w:w="1080" w:type="dxa"/>
        <w:trHeight w:hRule="exact" w:val="680"/>
      </w:trPr>
      <w:tc>
        <w:tcPr>
          <w:tcW w:w="9368" w:type="dxa"/>
          <w:vAlign w:val="bottom"/>
        </w:tcPr>
        <w:p w14:paraId="23A8A07A" w14:textId="77777777" w:rsidR="00E70780" w:rsidRDefault="00E70780">
          <w:pPr>
            <w:pStyle w:val="LogoCaption"/>
          </w:pPr>
        </w:p>
      </w:tc>
      <w:tc>
        <w:tcPr>
          <w:tcW w:w="9368" w:type="dxa"/>
          <w:gridSpan w:val="2"/>
          <w:vAlign w:val="bottom"/>
        </w:tcPr>
        <w:p w14:paraId="17211CEC" w14:textId="77777777" w:rsidR="00E70780" w:rsidRDefault="00E70780">
          <w:pPr>
            <w:pStyle w:val="Header"/>
          </w:pPr>
        </w:p>
      </w:tc>
    </w:tr>
    <w:tr w:rsidR="00E70780" w14:paraId="3777B2C8" w14:textId="77777777">
      <w:trPr>
        <w:gridAfter w:val="1"/>
        <w:wAfter w:w="1080" w:type="dxa"/>
        <w:trHeight w:hRule="exact" w:val="680"/>
      </w:trPr>
      <w:tc>
        <w:tcPr>
          <w:tcW w:w="9368" w:type="dxa"/>
          <w:vAlign w:val="bottom"/>
        </w:tcPr>
        <w:p w14:paraId="1FAD3068" w14:textId="77777777" w:rsidR="00E70780" w:rsidRDefault="00E70780">
          <w:pPr>
            <w:pStyle w:val="LogoCaption"/>
          </w:pPr>
        </w:p>
      </w:tc>
      <w:tc>
        <w:tcPr>
          <w:tcW w:w="9368" w:type="dxa"/>
          <w:gridSpan w:val="2"/>
          <w:vAlign w:val="bottom"/>
        </w:tcPr>
        <w:p w14:paraId="5226D9A0" w14:textId="77777777" w:rsidR="00E70780" w:rsidRDefault="00E70780">
          <w:pPr>
            <w:pStyle w:val="Header"/>
          </w:pPr>
        </w:p>
      </w:tc>
    </w:tr>
    <w:tr w:rsidR="00E70780" w14:paraId="6F268AFC" w14:textId="77777777">
      <w:trPr>
        <w:gridAfter w:val="1"/>
        <w:wAfter w:w="1080" w:type="dxa"/>
        <w:trHeight w:hRule="exact" w:val="680"/>
      </w:trPr>
      <w:tc>
        <w:tcPr>
          <w:tcW w:w="9368" w:type="dxa"/>
          <w:vAlign w:val="bottom"/>
        </w:tcPr>
        <w:p w14:paraId="06126C77" w14:textId="77777777" w:rsidR="00E70780" w:rsidRDefault="00E70780">
          <w:pPr>
            <w:pStyle w:val="LogoCaption"/>
          </w:pPr>
        </w:p>
      </w:tc>
      <w:tc>
        <w:tcPr>
          <w:tcW w:w="9368" w:type="dxa"/>
          <w:gridSpan w:val="2"/>
          <w:vAlign w:val="bottom"/>
        </w:tcPr>
        <w:p w14:paraId="0BD7C17D" w14:textId="77777777" w:rsidR="00E70780" w:rsidRDefault="00E70780">
          <w:pPr>
            <w:pStyle w:val="Header"/>
          </w:pPr>
        </w:p>
      </w:tc>
    </w:tr>
    <w:tr w:rsidR="00E70780" w14:paraId="67C24C57" w14:textId="77777777">
      <w:trPr>
        <w:gridAfter w:val="1"/>
        <w:wAfter w:w="1080" w:type="dxa"/>
        <w:trHeight w:hRule="exact" w:val="680"/>
      </w:trPr>
      <w:tc>
        <w:tcPr>
          <w:tcW w:w="9368" w:type="dxa"/>
          <w:vAlign w:val="bottom"/>
        </w:tcPr>
        <w:p w14:paraId="34AED6B1" w14:textId="77777777" w:rsidR="00E70780" w:rsidRDefault="00E70780">
          <w:pPr>
            <w:pStyle w:val="LogoCaption"/>
          </w:pPr>
        </w:p>
      </w:tc>
      <w:tc>
        <w:tcPr>
          <w:tcW w:w="9368" w:type="dxa"/>
          <w:gridSpan w:val="2"/>
          <w:vAlign w:val="bottom"/>
        </w:tcPr>
        <w:p w14:paraId="326F0291" w14:textId="77777777" w:rsidR="00E70780" w:rsidRDefault="00E70780">
          <w:pPr>
            <w:pStyle w:val="Header"/>
          </w:pPr>
        </w:p>
      </w:tc>
    </w:tr>
    <w:tr w:rsidR="00E70780" w14:paraId="3176CE4D" w14:textId="77777777">
      <w:trPr>
        <w:gridAfter w:val="1"/>
        <w:wAfter w:w="1080" w:type="dxa"/>
        <w:trHeight w:hRule="exact" w:val="680"/>
      </w:trPr>
      <w:tc>
        <w:tcPr>
          <w:tcW w:w="9368" w:type="dxa"/>
          <w:vAlign w:val="bottom"/>
        </w:tcPr>
        <w:p w14:paraId="23F79361" w14:textId="77777777" w:rsidR="00E70780" w:rsidRDefault="00E70780">
          <w:pPr>
            <w:pStyle w:val="LogoCaption"/>
          </w:pPr>
        </w:p>
      </w:tc>
      <w:tc>
        <w:tcPr>
          <w:tcW w:w="9368" w:type="dxa"/>
          <w:gridSpan w:val="2"/>
          <w:vAlign w:val="bottom"/>
        </w:tcPr>
        <w:p w14:paraId="6BDDA7AF" w14:textId="77777777" w:rsidR="00E70780" w:rsidRDefault="00E70780">
          <w:pPr>
            <w:pStyle w:val="Header"/>
          </w:pPr>
        </w:p>
      </w:tc>
    </w:tr>
    <w:tr w:rsidR="00E70780" w14:paraId="2518988D" w14:textId="77777777">
      <w:trPr>
        <w:gridAfter w:val="1"/>
        <w:wAfter w:w="1080" w:type="dxa"/>
        <w:trHeight w:hRule="exact" w:val="680"/>
      </w:trPr>
      <w:tc>
        <w:tcPr>
          <w:tcW w:w="9368" w:type="dxa"/>
          <w:vAlign w:val="bottom"/>
        </w:tcPr>
        <w:p w14:paraId="35D51ED7" w14:textId="77777777" w:rsidR="00E70780" w:rsidRDefault="00E70780">
          <w:pPr>
            <w:pStyle w:val="LogoCaption"/>
          </w:pPr>
        </w:p>
      </w:tc>
      <w:tc>
        <w:tcPr>
          <w:tcW w:w="9368" w:type="dxa"/>
          <w:gridSpan w:val="2"/>
          <w:vAlign w:val="bottom"/>
        </w:tcPr>
        <w:p w14:paraId="4C0CE0CB" w14:textId="77777777" w:rsidR="00E70780" w:rsidRDefault="00E70780">
          <w:pPr>
            <w:pStyle w:val="Header"/>
          </w:pPr>
        </w:p>
      </w:tc>
    </w:tr>
    <w:tr w:rsidR="00E70780" w14:paraId="15C92440" w14:textId="77777777">
      <w:trPr>
        <w:gridAfter w:val="1"/>
        <w:wAfter w:w="1080" w:type="dxa"/>
        <w:trHeight w:hRule="exact" w:val="680"/>
      </w:trPr>
      <w:tc>
        <w:tcPr>
          <w:tcW w:w="9368" w:type="dxa"/>
          <w:vAlign w:val="bottom"/>
        </w:tcPr>
        <w:p w14:paraId="3BA113AB" w14:textId="77777777" w:rsidR="00E70780" w:rsidRDefault="00E70780">
          <w:pPr>
            <w:pStyle w:val="LogoCaption"/>
          </w:pPr>
        </w:p>
      </w:tc>
      <w:tc>
        <w:tcPr>
          <w:tcW w:w="9368" w:type="dxa"/>
          <w:gridSpan w:val="2"/>
          <w:vAlign w:val="bottom"/>
        </w:tcPr>
        <w:p w14:paraId="2D7C54AC" w14:textId="77777777" w:rsidR="00E70780" w:rsidRDefault="00E70780">
          <w:pPr>
            <w:pStyle w:val="Header"/>
          </w:pPr>
        </w:p>
      </w:tc>
    </w:tr>
    <w:tr w:rsidR="00E70780" w14:paraId="38987905" w14:textId="77777777">
      <w:trPr>
        <w:gridAfter w:val="1"/>
        <w:wAfter w:w="1080" w:type="dxa"/>
        <w:trHeight w:hRule="exact" w:val="680"/>
      </w:trPr>
      <w:tc>
        <w:tcPr>
          <w:tcW w:w="9368" w:type="dxa"/>
          <w:vAlign w:val="bottom"/>
        </w:tcPr>
        <w:p w14:paraId="608075F4" w14:textId="77777777" w:rsidR="00E70780" w:rsidRDefault="00E70780">
          <w:pPr>
            <w:pStyle w:val="LogoCaption"/>
          </w:pPr>
        </w:p>
      </w:tc>
      <w:tc>
        <w:tcPr>
          <w:tcW w:w="9368" w:type="dxa"/>
          <w:gridSpan w:val="2"/>
          <w:vAlign w:val="bottom"/>
        </w:tcPr>
        <w:p w14:paraId="3B39EF27" w14:textId="77777777" w:rsidR="00E70780" w:rsidRDefault="00E70780">
          <w:pPr>
            <w:pStyle w:val="Header"/>
          </w:pPr>
        </w:p>
      </w:tc>
    </w:tr>
    <w:tr w:rsidR="00E70780" w14:paraId="42054432" w14:textId="77777777">
      <w:trPr>
        <w:gridAfter w:val="1"/>
        <w:wAfter w:w="1080" w:type="dxa"/>
        <w:trHeight w:hRule="exact" w:val="680"/>
      </w:trPr>
      <w:tc>
        <w:tcPr>
          <w:tcW w:w="9368" w:type="dxa"/>
          <w:vAlign w:val="bottom"/>
        </w:tcPr>
        <w:p w14:paraId="4C678417" w14:textId="77777777" w:rsidR="00E70780" w:rsidRDefault="00E70780">
          <w:pPr>
            <w:pStyle w:val="LogoCaption"/>
          </w:pPr>
        </w:p>
      </w:tc>
      <w:tc>
        <w:tcPr>
          <w:tcW w:w="9368" w:type="dxa"/>
          <w:gridSpan w:val="2"/>
          <w:vAlign w:val="bottom"/>
        </w:tcPr>
        <w:p w14:paraId="3A4346F0" w14:textId="77777777" w:rsidR="00E70780" w:rsidRDefault="00E70780">
          <w:pPr>
            <w:pStyle w:val="Header"/>
          </w:pPr>
        </w:p>
      </w:tc>
    </w:tr>
    <w:tr w:rsidR="00E70780" w14:paraId="63DB8CBA" w14:textId="77777777">
      <w:trPr>
        <w:gridAfter w:val="1"/>
        <w:wAfter w:w="1080" w:type="dxa"/>
        <w:trHeight w:hRule="exact" w:val="680"/>
      </w:trPr>
      <w:tc>
        <w:tcPr>
          <w:tcW w:w="9368" w:type="dxa"/>
          <w:vAlign w:val="bottom"/>
        </w:tcPr>
        <w:p w14:paraId="5F16184A" w14:textId="77777777" w:rsidR="00E70780" w:rsidRDefault="00E70780">
          <w:pPr>
            <w:pStyle w:val="LogoCaption"/>
          </w:pPr>
        </w:p>
      </w:tc>
      <w:tc>
        <w:tcPr>
          <w:tcW w:w="9368" w:type="dxa"/>
          <w:gridSpan w:val="2"/>
          <w:vAlign w:val="bottom"/>
        </w:tcPr>
        <w:p w14:paraId="6DAEBED3" w14:textId="77777777" w:rsidR="00E70780" w:rsidRDefault="00E70780">
          <w:pPr>
            <w:pStyle w:val="Header"/>
          </w:pPr>
        </w:p>
      </w:tc>
    </w:tr>
    <w:tr w:rsidR="00E70780" w14:paraId="4F0D147A" w14:textId="77777777">
      <w:trPr>
        <w:gridAfter w:val="1"/>
        <w:wAfter w:w="1080" w:type="dxa"/>
        <w:trHeight w:hRule="exact" w:val="680"/>
      </w:trPr>
      <w:tc>
        <w:tcPr>
          <w:tcW w:w="9368" w:type="dxa"/>
          <w:vAlign w:val="bottom"/>
        </w:tcPr>
        <w:p w14:paraId="78B2A0F2" w14:textId="77777777" w:rsidR="00E70780" w:rsidRDefault="00E70780">
          <w:pPr>
            <w:pStyle w:val="LogoCaption"/>
          </w:pPr>
        </w:p>
      </w:tc>
      <w:tc>
        <w:tcPr>
          <w:tcW w:w="9368" w:type="dxa"/>
          <w:gridSpan w:val="2"/>
          <w:vAlign w:val="bottom"/>
        </w:tcPr>
        <w:p w14:paraId="77D55AE6" w14:textId="77777777" w:rsidR="00E70780" w:rsidRDefault="00E70780">
          <w:pPr>
            <w:pStyle w:val="Header"/>
          </w:pPr>
        </w:p>
      </w:tc>
    </w:tr>
    <w:tr w:rsidR="00E70780" w14:paraId="72920CB1" w14:textId="77777777">
      <w:trPr>
        <w:gridAfter w:val="1"/>
        <w:wAfter w:w="1080" w:type="dxa"/>
        <w:trHeight w:hRule="exact" w:val="680"/>
      </w:trPr>
      <w:tc>
        <w:tcPr>
          <w:tcW w:w="9368" w:type="dxa"/>
          <w:vAlign w:val="bottom"/>
        </w:tcPr>
        <w:p w14:paraId="43D76DF4" w14:textId="77777777" w:rsidR="00E70780" w:rsidRDefault="00E70780">
          <w:pPr>
            <w:pStyle w:val="LogoCaption"/>
          </w:pPr>
        </w:p>
      </w:tc>
      <w:tc>
        <w:tcPr>
          <w:tcW w:w="9368" w:type="dxa"/>
          <w:gridSpan w:val="2"/>
          <w:vAlign w:val="bottom"/>
        </w:tcPr>
        <w:p w14:paraId="3AA1F71E" w14:textId="77777777" w:rsidR="00E70780" w:rsidRDefault="00E70780">
          <w:pPr>
            <w:pStyle w:val="Header"/>
          </w:pPr>
        </w:p>
      </w:tc>
    </w:tr>
    <w:tr w:rsidR="00E70780" w14:paraId="1D34D33C" w14:textId="77777777">
      <w:trPr>
        <w:gridAfter w:val="1"/>
        <w:wAfter w:w="1080" w:type="dxa"/>
        <w:trHeight w:hRule="exact" w:val="680"/>
      </w:trPr>
      <w:tc>
        <w:tcPr>
          <w:tcW w:w="9368" w:type="dxa"/>
          <w:vAlign w:val="bottom"/>
        </w:tcPr>
        <w:p w14:paraId="67FDD77D" w14:textId="77777777" w:rsidR="00E70780" w:rsidRDefault="00E70780">
          <w:pPr>
            <w:pStyle w:val="LogoCaption"/>
          </w:pPr>
        </w:p>
      </w:tc>
      <w:tc>
        <w:tcPr>
          <w:tcW w:w="9368" w:type="dxa"/>
          <w:gridSpan w:val="2"/>
          <w:vAlign w:val="bottom"/>
        </w:tcPr>
        <w:p w14:paraId="1040B38D" w14:textId="77777777" w:rsidR="00E70780" w:rsidRDefault="00E70780">
          <w:pPr>
            <w:pStyle w:val="Header"/>
          </w:pPr>
        </w:p>
      </w:tc>
    </w:tr>
    <w:tr w:rsidR="00E70780" w14:paraId="37B2F72F" w14:textId="77777777">
      <w:trPr>
        <w:gridAfter w:val="2"/>
        <w:wAfter w:w="360" w:type="dxa"/>
        <w:trHeight w:hRule="exact" w:val="680"/>
      </w:trPr>
      <w:tc>
        <w:tcPr>
          <w:tcW w:w="9368" w:type="dxa"/>
          <w:vAlign w:val="bottom"/>
        </w:tcPr>
        <w:p w14:paraId="0E986251" w14:textId="77777777" w:rsidR="00E70780" w:rsidRDefault="00E70780">
          <w:pPr>
            <w:pStyle w:val="LogoCaption"/>
          </w:pPr>
        </w:p>
      </w:tc>
      <w:tc>
        <w:tcPr>
          <w:tcW w:w="9368" w:type="dxa"/>
          <w:vAlign w:val="bottom"/>
        </w:tcPr>
        <w:p w14:paraId="070075C7" w14:textId="77777777" w:rsidR="00E70780" w:rsidRDefault="00E70780">
          <w:pPr>
            <w:pStyle w:val="Header"/>
          </w:pPr>
        </w:p>
      </w:tc>
    </w:tr>
    <w:tr w:rsidR="00E70780" w14:paraId="6C541B45" w14:textId="77777777">
      <w:trPr>
        <w:gridAfter w:val="1"/>
        <w:wAfter w:w="1080" w:type="dxa"/>
        <w:trHeight w:hRule="exact" w:val="680"/>
      </w:trPr>
      <w:tc>
        <w:tcPr>
          <w:tcW w:w="9368" w:type="dxa"/>
          <w:vAlign w:val="bottom"/>
        </w:tcPr>
        <w:p w14:paraId="67C1A023" w14:textId="77777777" w:rsidR="00E70780" w:rsidRDefault="00E70780">
          <w:pPr>
            <w:pStyle w:val="LogoCaption"/>
          </w:pPr>
        </w:p>
      </w:tc>
      <w:tc>
        <w:tcPr>
          <w:tcW w:w="9368" w:type="dxa"/>
          <w:gridSpan w:val="2"/>
          <w:vAlign w:val="bottom"/>
        </w:tcPr>
        <w:p w14:paraId="0A29454C" w14:textId="77777777" w:rsidR="00E70780" w:rsidRDefault="00E70780">
          <w:pPr>
            <w:pStyle w:val="Header"/>
          </w:pPr>
        </w:p>
      </w:tc>
    </w:tr>
    <w:tr w:rsidR="00E70780" w14:paraId="114E814E" w14:textId="77777777">
      <w:trPr>
        <w:gridAfter w:val="1"/>
        <w:wAfter w:w="1080" w:type="dxa"/>
        <w:trHeight w:hRule="exact" w:val="680"/>
      </w:trPr>
      <w:tc>
        <w:tcPr>
          <w:tcW w:w="9368" w:type="dxa"/>
          <w:vAlign w:val="bottom"/>
        </w:tcPr>
        <w:p w14:paraId="71A71BC7" w14:textId="77777777" w:rsidR="00E70780" w:rsidRDefault="00E70780">
          <w:pPr>
            <w:pStyle w:val="LogoCaption"/>
          </w:pPr>
        </w:p>
      </w:tc>
      <w:tc>
        <w:tcPr>
          <w:tcW w:w="9368" w:type="dxa"/>
          <w:gridSpan w:val="2"/>
          <w:vAlign w:val="bottom"/>
        </w:tcPr>
        <w:p w14:paraId="32E188EC" w14:textId="77777777" w:rsidR="00E70780" w:rsidRDefault="00E70780">
          <w:pPr>
            <w:pStyle w:val="Header"/>
          </w:pPr>
        </w:p>
      </w:tc>
    </w:tr>
    <w:tr w:rsidR="00E70780" w14:paraId="4F1B9F8E" w14:textId="77777777">
      <w:trPr>
        <w:gridAfter w:val="1"/>
        <w:wAfter w:w="1080" w:type="dxa"/>
        <w:trHeight w:hRule="exact" w:val="680"/>
      </w:trPr>
      <w:tc>
        <w:tcPr>
          <w:tcW w:w="9368" w:type="dxa"/>
          <w:vAlign w:val="bottom"/>
        </w:tcPr>
        <w:p w14:paraId="0BC35053" w14:textId="77777777" w:rsidR="00E70780" w:rsidRDefault="00E70780">
          <w:pPr>
            <w:pStyle w:val="LogoCaption"/>
          </w:pPr>
        </w:p>
      </w:tc>
      <w:tc>
        <w:tcPr>
          <w:tcW w:w="9368" w:type="dxa"/>
          <w:gridSpan w:val="2"/>
          <w:vAlign w:val="bottom"/>
        </w:tcPr>
        <w:p w14:paraId="5EED4276" w14:textId="77777777" w:rsidR="00E70780" w:rsidRDefault="00E70780">
          <w:pPr>
            <w:pStyle w:val="Header"/>
          </w:pPr>
        </w:p>
      </w:tc>
    </w:tr>
    <w:tr w:rsidR="00E70780" w14:paraId="0CC7CF5B" w14:textId="77777777">
      <w:trPr>
        <w:gridAfter w:val="1"/>
        <w:wAfter w:w="1080" w:type="dxa"/>
        <w:trHeight w:hRule="exact" w:val="680"/>
      </w:trPr>
      <w:tc>
        <w:tcPr>
          <w:tcW w:w="9368" w:type="dxa"/>
          <w:vAlign w:val="bottom"/>
        </w:tcPr>
        <w:p w14:paraId="71C4D9A2" w14:textId="77777777" w:rsidR="00E70780" w:rsidRDefault="00E70780">
          <w:pPr>
            <w:pStyle w:val="LogoCaption"/>
          </w:pPr>
        </w:p>
      </w:tc>
      <w:tc>
        <w:tcPr>
          <w:tcW w:w="9368" w:type="dxa"/>
          <w:gridSpan w:val="2"/>
          <w:vAlign w:val="bottom"/>
        </w:tcPr>
        <w:p w14:paraId="27DE0DE5" w14:textId="77777777" w:rsidR="00E70780" w:rsidRDefault="00E70780">
          <w:pPr>
            <w:pStyle w:val="Header"/>
          </w:pPr>
        </w:p>
      </w:tc>
    </w:tr>
    <w:tr w:rsidR="00E70780" w14:paraId="048C77CC" w14:textId="77777777">
      <w:trPr>
        <w:gridAfter w:val="1"/>
        <w:wAfter w:w="1080" w:type="dxa"/>
        <w:trHeight w:hRule="exact" w:val="680"/>
      </w:trPr>
      <w:tc>
        <w:tcPr>
          <w:tcW w:w="9368" w:type="dxa"/>
          <w:vAlign w:val="bottom"/>
        </w:tcPr>
        <w:p w14:paraId="686A7C45" w14:textId="77777777" w:rsidR="00E70780" w:rsidRDefault="00E70780">
          <w:pPr>
            <w:pStyle w:val="LogoCaption"/>
          </w:pPr>
        </w:p>
      </w:tc>
      <w:tc>
        <w:tcPr>
          <w:tcW w:w="9368" w:type="dxa"/>
          <w:gridSpan w:val="2"/>
          <w:vAlign w:val="bottom"/>
        </w:tcPr>
        <w:p w14:paraId="582E5555" w14:textId="77777777" w:rsidR="00E70780" w:rsidRDefault="00E70780">
          <w:pPr>
            <w:pStyle w:val="Header"/>
          </w:pPr>
        </w:p>
      </w:tc>
    </w:tr>
    <w:tr w:rsidR="00E70780" w14:paraId="7A67A265" w14:textId="77777777">
      <w:trPr>
        <w:gridAfter w:val="1"/>
        <w:wAfter w:w="1080" w:type="dxa"/>
        <w:trHeight w:hRule="exact" w:val="680"/>
      </w:trPr>
      <w:tc>
        <w:tcPr>
          <w:tcW w:w="9368" w:type="dxa"/>
          <w:vAlign w:val="bottom"/>
        </w:tcPr>
        <w:p w14:paraId="1BDC7F64" w14:textId="77777777" w:rsidR="00E70780" w:rsidRDefault="00E70780">
          <w:pPr>
            <w:pStyle w:val="LogoCaption"/>
          </w:pPr>
        </w:p>
      </w:tc>
      <w:tc>
        <w:tcPr>
          <w:tcW w:w="9368" w:type="dxa"/>
          <w:gridSpan w:val="2"/>
          <w:vAlign w:val="bottom"/>
        </w:tcPr>
        <w:p w14:paraId="750FCE3B" w14:textId="77777777" w:rsidR="00E70780" w:rsidRDefault="00E70780">
          <w:pPr>
            <w:pStyle w:val="Header"/>
          </w:pPr>
        </w:p>
      </w:tc>
    </w:tr>
    <w:tr w:rsidR="00E70780" w14:paraId="7AC64334" w14:textId="77777777">
      <w:trPr>
        <w:gridAfter w:val="1"/>
        <w:wAfter w:w="1080" w:type="dxa"/>
        <w:trHeight w:hRule="exact" w:val="680"/>
      </w:trPr>
      <w:tc>
        <w:tcPr>
          <w:tcW w:w="9368" w:type="dxa"/>
          <w:vAlign w:val="bottom"/>
        </w:tcPr>
        <w:p w14:paraId="74CDEB5C" w14:textId="77777777" w:rsidR="00E70780" w:rsidRDefault="00E70780">
          <w:pPr>
            <w:pStyle w:val="LogoCaption"/>
          </w:pPr>
        </w:p>
      </w:tc>
      <w:tc>
        <w:tcPr>
          <w:tcW w:w="9368" w:type="dxa"/>
          <w:gridSpan w:val="2"/>
          <w:vAlign w:val="bottom"/>
        </w:tcPr>
        <w:p w14:paraId="1ACB0D34" w14:textId="77777777" w:rsidR="00E70780" w:rsidRDefault="00E70780">
          <w:pPr>
            <w:pStyle w:val="Header"/>
          </w:pPr>
        </w:p>
      </w:tc>
    </w:tr>
    <w:tr w:rsidR="00E70780" w14:paraId="2AE1407A" w14:textId="77777777">
      <w:trPr>
        <w:gridAfter w:val="1"/>
        <w:wAfter w:w="1080" w:type="dxa"/>
        <w:trHeight w:hRule="exact" w:val="680"/>
      </w:trPr>
      <w:tc>
        <w:tcPr>
          <w:tcW w:w="9368" w:type="dxa"/>
          <w:vAlign w:val="bottom"/>
        </w:tcPr>
        <w:p w14:paraId="230D0E64" w14:textId="77777777" w:rsidR="00E70780" w:rsidRDefault="00E70780">
          <w:pPr>
            <w:pStyle w:val="LogoCaption"/>
          </w:pPr>
        </w:p>
      </w:tc>
      <w:tc>
        <w:tcPr>
          <w:tcW w:w="9368" w:type="dxa"/>
          <w:gridSpan w:val="2"/>
          <w:vAlign w:val="bottom"/>
        </w:tcPr>
        <w:p w14:paraId="46EDC667" w14:textId="77777777" w:rsidR="00E70780" w:rsidRDefault="00E70780">
          <w:pPr>
            <w:pStyle w:val="Header"/>
          </w:pPr>
        </w:p>
      </w:tc>
    </w:tr>
    <w:tr w:rsidR="00E70780" w14:paraId="58CF68D4" w14:textId="77777777">
      <w:trPr>
        <w:gridAfter w:val="1"/>
        <w:wAfter w:w="1080" w:type="dxa"/>
        <w:trHeight w:hRule="exact" w:val="680"/>
      </w:trPr>
      <w:tc>
        <w:tcPr>
          <w:tcW w:w="9368" w:type="dxa"/>
          <w:vAlign w:val="bottom"/>
        </w:tcPr>
        <w:p w14:paraId="1E7340BE" w14:textId="77777777" w:rsidR="00E70780" w:rsidRDefault="00E70780">
          <w:pPr>
            <w:pStyle w:val="LogoCaption"/>
          </w:pPr>
        </w:p>
      </w:tc>
      <w:tc>
        <w:tcPr>
          <w:tcW w:w="9368" w:type="dxa"/>
          <w:gridSpan w:val="2"/>
          <w:vAlign w:val="bottom"/>
        </w:tcPr>
        <w:p w14:paraId="46878A3F" w14:textId="77777777" w:rsidR="00E70780" w:rsidRDefault="00E70780">
          <w:pPr>
            <w:pStyle w:val="Header"/>
          </w:pPr>
        </w:p>
      </w:tc>
    </w:tr>
    <w:tr w:rsidR="00E70780" w14:paraId="48F960B0" w14:textId="77777777">
      <w:trPr>
        <w:gridAfter w:val="1"/>
        <w:wAfter w:w="1080" w:type="dxa"/>
        <w:trHeight w:hRule="exact" w:val="680"/>
      </w:trPr>
      <w:tc>
        <w:tcPr>
          <w:tcW w:w="9368" w:type="dxa"/>
          <w:vAlign w:val="bottom"/>
        </w:tcPr>
        <w:p w14:paraId="27F573F8" w14:textId="77777777" w:rsidR="00E70780" w:rsidRDefault="00E70780">
          <w:pPr>
            <w:pStyle w:val="LogoCaption"/>
          </w:pPr>
        </w:p>
      </w:tc>
      <w:tc>
        <w:tcPr>
          <w:tcW w:w="9368" w:type="dxa"/>
          <w:gridSpan w:val="2"/>
          <w:vAlign w:val="bottom"/>
        </w:tcPr>
        <w:p w14:paraId="0E6EBA9A" w14:textId="77777777" w:rsidR="00E70780" w:rsidRDefault="00E70780">
          <w:pPr>
            <w:pStyle w:val="Header"/>
          </w:pPr>
        </w:p>
      </w:tc>
    </w:tr>
    <w:tr w:rsidR="00E70780" w14:paraId="14D6BE61" w14:textId="77777777">
      <w:trPr>
        <w:gridAfter w:val="1"/>
        <w:wAfter w:w="1080" w:type="dxa"/>
        <w:trHeight w:hRule="exact" w:val="680"/>
      </w:trPr>
      <w:tc>
        <w:tcPr>
          <w:tcW w:w="9368" w:type="dxa"/>
          <w:vAlign w:val="bottom"/>
        </w:tcPr>
        <w:p w14:paraId="21FF295D" w14:textId="77777777" w:rsidR="00E70780" w:rsidRDefault="00E70780">
          <w:pPr>
            <w:pStyle w:val="LogoCaption"/>
          </w:pPr>
        </w:p>
      </w:tc>
      <w:tc>
        <w:tcPr>
          <w:tcW w:w="9368" w:type="dxa"/>
          <w:gridSpan w:val="2"/>
          <w:vAlign w:val="bottom"/>
        </w:tcPr>
        <w:p w14:paraId="54E29E10" w14:textId="77777777" w:rsidR="00E70780" w:rsidRDefault="00E70780">
          <w:pPr>
            <w:pStyle w:val="Header"/>
          </w:pPr>
        </w:p>
      </w:tc>
    </w:tr>
    <w:tr w:rsidR="00E70780" w14:paraId="0CCD52C7" w14:textId="77777777">
      <w:trPr>
        <w:gridAfter w:val="1"/>
        <w:wAfter w:w="1080" w:type="dxa"/>
        <w:trHeight w:hRule="exact" w:val="680"/>
      </w:trPr>
      <w:tc>
        <w:tcPr>
          <w:tcW w:w="9368" w:type="dxa"/>
          <w:vAlign w:val="bottom"/>
        </w:tcPr>
        <w:p w14:paraId="0D525EAA" w14:textId="77777777" w:rsidR="00E70780" w:rsidRDefault="00E70780">
          <w:pPr>
            <w:pStyle w:val="LogoCaption"/>
          </w:pPr>
        </w:p>
      </w:tc>
      <w:tc>
        <w:tcPr>
          <w:tcW w:w="9368" w:type="dxa"/>
          <w:gridSpan w:val="2"/>
          <w:vAlign w:val="bottom"/>
        </w:tcPr>
        <w:p w14:paraId="2C0667EA" w14:textId="77777777" w:rsidR="00E70780" w:rsidRDefault="00E70780">
          <w:pPr>
            <w:pStyle w:val="Header"/>
          </w:pPr>
        </w:p>
      </w:tc>
    </w:tr>
    <w:tr w:rsidR="00E70780" w14:paraId="67E39886" w14:textId="77777777">
      <w:trPr>
        <w:gridAfter w:val="1"/>
        <w:wAfter w:w="1080" w:type="dxa"/>
        <w:trHeight w:hRule="exact" w:val="680"/>
      </w:trPr>
      <w:tc>
        <w:tcPr>
          <w:tcW w:w="9368" w:type="dxa"/>
          <w:vAlign w:val="bottom"/>
        </w:tcPr>
        <w:p w14:paraId="3BED5CCF" w14:textId="77777777" w:rsidR="00E70780" w:rsidRDefault="00E70780">
          <w:pPr>
            <w:pStyle w:val="LogoCaption"/>
          </w:pPr>
        </w:p>
      </w:tc>
      <w:tc>
        <w:tcPr>
          <w:tcW w:w="9368" w:type="dxa"/>
          <w:gridSpan w:val="2"/>
          <w:vAlign w:val="bottom"/>
        </w:tcPr>
        <w:p w14:paraId="1C0E33BD" w14:textId="77777777" w:rsidR="00E70780" w:rsidRDefault="00E70780">
          <w:pPr>
            <w:pStyle w:val="Header"/>
          </w:pPr>
        </w:p>
      </w:tc>
    </w:tr>
    <w:tr w:rsidR="00E70780" w14:paraId="110AF41B" w14:textId="77777777">
      <w:trPr>
        <w:gridAfter w:val="1"/>
        <w:wAfter w:w="1080" w:type="dxa"/>
        <w:trHeight w:hRule="exact" w:val="680"/>
      </w:trPr>
      <w:tc>
        <w:tcPr>
          <w:tcW w:w="9368" w:type="dxa"/>
          <w:vAlign w:val="bottom"/>
        </w:tcPr>
        <w:p w14:paraId="215F35BB" w14:textId="77777777" w:rsidR="00E70780" w:rsidRDefault="00E70780">
          <w:pPr>
            <w:pStyle w:val="LogoCaption"/>
          </w:pPr>
        </w:p>
      </w:tc>
      <w:tc>
        <w:tcPr>
          <w:tcW w:w="9368" w:type="dxa"/>
          <w:gridSpan w:val="2"/>
          <w:vAlign w:val="bottom"/>
        </w:tcPr>
        <w:p w14:paraId="5C9D13BC" w14:textId="77777777" w:rsidR="00E70780" w:rsidRDefault="00E70780">
          <w:pPr>
            <w:pStyle w:val="Header"/>
          </w:pPr>
        </w:p>
      </w:tc>
    </w:tr>
    <w:tr w:rsidR="00E70780" w14:paraId="7F39584A" w14:textId="77777777">
      <w:trPr>
        <w:gridAfter w:val="1"/>
        <w:wAfter w:w="1080" w:type="dxa"/>
        <w:trHeight w:hRule="exact" w:val="680"/>
      </w:trPr>
      <w:tc>
        <w:tcPr>
          <w:tcW w:w="9368" w:type="dxa"/>
          <w:vAlign w:val="bottom"/>
        </w:tcPr>
        <w:p w14:paraId="6C437D5B" w14:textId="77777777" w:rsidR="00E70780" w:rsidRDefault="00E70780">
          <w:pPr>
            <w:pStyle w:val="LogoCaption"/>
          </w:pPr>
        </w:p>
      </w:tc>
      <w:tc>
        <w:tcPr>
          <w:tcW w:w="9368" w:type="dxa"/>
          <w:gridSpan w:val="2"/>
          <w:vAlign w:val="bottom"/>
        </w:tcPr>
        <w:p w14:paraId="742D0C2F" w14:textId="77777777" w:rsidR="00E70780" w:rsidRDefault="00E70780">
          <w:pPr>
            <w:pStyle w:val="Header"/>
          </w:pPr>
        </w:p>
      </w:tc>
    </w:tr>
    <w:tr w:rsidR="00E70780" w14:paraId="792B5931" w14:textId="77777777">
      <w:trPr>
        <w:gridAfter w:val="1"/>
        <w:wAfter w:w="1080" w:type="dxa"/>
        <w:trHeight w:hRule="exact" w:val="680"/>
      </w:trPr>
      <w:tc>
        <w:tcPr>
          <w:tcW w:w="9368" w:type="dxa"/>
          <w:vAlign w:val="bottom"/>
        </w:tcPr>
        <w:p w14:paraId="55FCFA67" w14:textId="77777777" w:rsidR="00E70780" w:rsidRDefault="00E70780">
          <w:pPr>
            <w:pStyle w:val="LogoCaption"/>
          </w:pPr>
        </w:p>
      </w:tc>
      <w:tc>
        <w:tcPr>
          <w:tcW w:w="9368" w:type="dxa"/>
          <w:gridSpan w:val="2"/>
          <w:vAlign w:val="bottom"/>
        </w:tcPr>
        <w:p w14:paraId="651F346E" w14:textId="77777777" w:rsidR="00E70780" w:rsidRDefault="00E70780">
          <w:pPr>
            <w:pStyle w:val="Header"/>
          </w:pPr>
        </w:p>
      </w:tc>
    </w:tr>
    <w:tr w:rsidR="00E70780" w14:paraId="1F0EA970" w14:textId="77777777">
      <w:trPr>
        <w:gridAfter w:val="1"/>
        <w:wAfter w:w="1080" w:type="dxa"/>
        <w:trHeight w:hRule="exact" w:val="680"/>
      </w:trPr>
      <w:tc>
        <w:tcPr>
          <w:tcW w:w="9368" w:type="dxa"/>
          <w:vAlign w:val="bottom"/>
        </w:tcPr>
        <w:p w14:paraId="0F09A8F6" w14:textId="77777777" w:rsidR="00E70780" w:rsidRDefault="00E70780">
          <w:pPr>
            <w:pStyle w:val="LogoCaption"/>
          </w:pPr>
        </w:p>
      </w:tc>
      <w:tc>
        <w:tcPr>
          <w:tcW w:w="9368" w:type="dxa"/>
          <w:gridSpan w:val="2"/>
          <w:vAlign w:val="bottom"/>
        </w:tcPr>
        <w:p w14:paraId="00A39819" w14:textId="77777777" w:rsidR="00E70780" w:rsidRDefault="00E70780">
          <w:pPr>
            <w:pStyle w:val="Header"/>
          </w:pPr>
        </w:p>
      </w:tc>
    </w:tr>
    <w:tr w:rsidR="00E70780" w14:paraId="7ED3D17F" w14:textId="77777777">
      <w:trPr>
        <w:gridAfter w:val="1"/>
        <w:wAfter w:w="1080" w:type="dxa"/>
        <w:trHeight w:hRule="exact" w:val="680"/>
      </w:trPr>
      <w:tc>
        <w:tcPr>
          <w:tcW w:w="9368" w:type="dxa"/>
          <w:vAlign w:val="bottom"/>
        </w:tcPr>
        <w:p w14:paraId="1086E391" w14:textId="77777777" w:rsidR="00E70780" w:rsidRDefault="00E70780">
          <w:pPr>
            <w:pStyle w:val="LogoCaption"/>
          </w:pPr>
        </w:p>
      </w:tc>
      <w:tc>
        <w:tcPr>
          <w:tcW w:w="9368" w:type="dxa"/>
          <w:gridSpan w:val="2"/>
          <w:vAlign w:val="bottom"/>
        </w:tcPr>
        <w:p w14:paraId="21D4E14B" w14:textId="77777777" w:rsidR="00E70780" w:rsidRDefault="00E70780">
          <w:pPr>
            <w:pStyle w:val="Header"/>
          </w:pPr>
        </w:p>
      </w:tc>
    </w:tr>
    <w:tr w:rsidR="00E70780" w14:paraId="725C30F8" w14:textId="77777777">
      <w:trPr>
        <w:gridAfter w:val="1"/>
        <w:wAfter w:w="1080" w:type="dxa"/>
        <w:trHeight w:hRule="exact" w:val="680"/>
      </w:trPr>
      <w:tc>
        <w:tcPr>
          <w:tcW w:w="9368" w:type="dxa"/>
          <w:vAlign w:val="bottom"/>
        </w:tcPr>
        <w:p w14:paraId="1F18F621" w14:textId="77777777" w:rsidR="00E70780" w:rsidRDefault="00E70780">
          <w:pPr>
            <w:pStyle w:val="LogoCaption"/>
          </w:pPr>
        </w:p>
      </w:tc>
      <w:tc>
        <w:tcPr>
          <w:tcW w:w="9368" w:type="dxa"/>
          <w:gridSpan w:val="2"/>
          <w:vAlign w:val="bottom"/>
        </w:tcPr>
        <w:p w14:paraId="1BA70AF6" w14:textId="77777777" w:rsidR="00E70780" w:rsidRDefault="00E70780">
          <w:pPr>
            <w:pStyle w:val="Header"/>
          </w:pPr>
        </w:p>
      </w:tc>
    </w:tr>
    <w:tr w:rsidR="00E70780" w14:paraId="4F4A049F" w14:textId="77777777">
      <w:trPr>
        <w:gridAfter w:val="1"/>
        <w:wAfter w:w="1080" w:type="dxa"/>
        <w:trHeight w:hRule="exact" w:val="680"/>
      </w:trPr>
      <w:tc>
        <w:tcPr>
          <w:tcW w:w="9368" w:type="dxa"/>
          <w:vAlign w:val="bottom"/>
        </w:tcPr>
        <w:p w14:paraId="55CF7D5F" w14:textId="77777777" w:rsidR="00E70780" w:rsidRDefault="00E70780">
          <w:pPr>
            <w:pStyle w:val="LogoCaption"/>
          </w:pPr>
        </w:p>
      </w:tc>
      <w:tc>
        <w:tcPr>
          <w:tcW w:w="9368" w:type="dxa"/>
          <w:gridSpan w:val="2"/>
          <w:vAlign w:val="bottom"/>
        </w:tcPr>
        <w:p w14:paraId="14099947" w14:textId="77777777" w:rsidR="00E70780" w:rsidRDefault="00E70780">
          <w:pPr>
            <w:pStyle w:val="Header"/>
          </w:pPr>
        </w:p>
      </w:tc>
    </w:tr>
    <w:tr w:rsidR="00E70780" w14:paraId="4BF592D9" w14:textId="77777777">
      <w:trPr>
        <w:gridAfter w:val="1"/>
        <w:wAfter w:w="1080" w:type="dxa"/>
        <w:trHeight w:hRule="exact" w:val="680"/>
      </w:trPr>
      <w:tc>
        <w:tcPr>
          <w:tcW w:w="9368" w:type="dxa"/>
          <w:vAlign w:val="bottom"/>
        </w:tcPr>
        <w:p w14:paraId="65A01AB5" w14:textId="77777777" w:rsidR="00E70780" w:rsidRDefault="00E70780">
          <w:pPr>
            <w:pStyle w:val="LogoCaption"/>
          </w:pPr>
        </w:p>
      </w:tc>
      <w:tc>
        <w:tcPr>
          <w:tcW w:w="9368" w:type="dxa"/>
          <w:gridSpan w:val="2"/>
          <w:vAlign w:val="bottom"/>
        </w:tcPr>
        <w:p w14:paraId="4A2D6E84" w14:textId="77777777" w:rsidR="00E70780" w:rsidRDefault="00E70780">
          <w:pPr>
            <w:pStyle w:val="Header"/>
          </w:pPr>
        </w:p>
      </w:tc>
    </w:tr>
    <w:tr w:rsidR="00E70780" w14:paraId="77341D2E" w14:textId="77777777">
      <w:trPr>
        <w:gridAfter w:val="1"/>
        <w:wAfter w:w="1080" w:type="dxa"/>
        <w:trHeight w:hRule="exact" w:val="680"/>
      </w:trPr>
      <w:tc>
        <w:tcPr>
          <w:tcW w:w="9368" w:type="dxa"/>
          <w:vAlign w:val="bottom"/>
        </w:tcPr>
        <w:p w14:paraId="270F60F5" w14:textId="77777777" w:rsidR="00E70780" w:rsidRDefault="00E70780">
          <w:pPr>
            <w:pStyle w:val="LogoCaption"/>
          </w:pPr>
        </w:p>
      </w:tc>
      <w:tc>
        <w:tcPr>
          <w:tcW w:w="9368" w:type="dxa"/>
          <w:gridSpan w:val="2"/>
          <w:vAlign w:val="bottom"/>
        </w:tcPr>
        <w:p w14:paraId="14074D7B" w14:textId="77777777" w:rsidR="00E70780" w:rsidRDefault="00E70780">
          <w:pPr>
            <w:pStyle w:val="Header"/>
          </w:pPr>
        </w:p>
      </w:tc>
    </w:tr>
    <w:tr w:rsidR="00E70780" w14:paraId="074420C0" w14:textId="77777777">
      <w:trPr>
        <w:gridAfter w:val="1"/>
        <w:wAfter w:w="1080" w:type="dxa"/>
        <w:trHeight w:hRule="exact" w:val="680"/>
      </w:trPr>
      <w:tc>
        <w:tcPr>
          <w:tcW w:w="9368" w:type="dxa"/>
          <w:vAlign w:val="bottom"/>
        </w:tcPr>
        <w:p w14:paraId="25506214" w14:textId="77777777" w:rsidR="00E70780" w:rsidRDefault="00E70780">
          <w:pPr>
            <w:pStyle w:val="LogoCaption"/>
          </w:pPr>
        </w:p>
      </w:tc>
      <w:tc>
        <w:tcPr>
          <w:tcW w:w="9368" w:type="dxa"/>
          <w:gridSpan w:val="2"/>
          <w:vAlign w:val="bottom"/>
        </w:tcPr>
        <w:p w14:paraId="17CF5031" w14:textId="77777777" w:rsidR="00E70780" w:rsidRDefault="00E70780">
          <w:pPr>
            <w:pStyle w:val="Header"/>
          </w:pPr>
        </w:p>
      </w:tc>
    </w:tr>
    <w:tr w:rsidR="00E70780" w14:paraId="70191AC9" w14:textId="77777777">
      <w:trPr>
        <w:gridAfter w:val="1"/>
        <w:wAfter w:w="1080" w:type="dxa"/>
        <w:trHeight w:hRule="exact" w:val="680"/>
      </w:trPr>
      <w:tc>
        <w:tcPr>
          <w:tcW w:w="9368" w:type="dxa"/>
          <w:vAlign w:val="bottom"/>
        </w:tcPr>
        <w:p w14:paraId="5BA91B06" w14:textId="77777777" w:rsidR="00E70780" w:rsidRDefault="00E70780">
          <w:pPr>
            <w:pStyle w:val="LogoCaption"/>
          </w:pPr>
        </w:p>
      </w:tc>
      <w:tc>
        <w:tcPr>
          <w:tcW w:w="9368" w:type="dxa"/>
          <w:gridSpan w:val="2"/>
          <w:vAlign w:val="bottom"/>
        </w:tcPr>
        <w:p w14:paraId="017E94A4" w14:textId="77777777" w:rsidR="00E70780" w:rsidRDefault="00E70780">
          <w:pPr>
            <w:pStyle w:val="Header"/>
          </w:pPr>
        </w:p>
      </w:tc>
    </w:tr>
    <w:tr w:rsidR="00E70780" w14:paraId="122BD98B" w14:textId="77777777">
      <w:trPr>
        <w:gridAfter w:val="1"/>
        <w:wAfter w:w="1080" w:type="dxa"/>
        <w:trHeight w:hRule="exact" w:val="680"/>
      </w:trPr>
      <w:tc>
        <w:tcPr>
          <w:tcW w:w="9368" w:type="dxa"/>
          <w:vAlign w:val="bottom"/>
        </w:tcPr>
        <w:p w14:paraId="0E258E9B" w14:textId="77777777" w:rsidR="00E70780" w:rsidRDefault="00E70780">
          <w:pPr>
            <w:pStyle w:val="LogoCaption"/>
          </w:pPr>
        </w:p>
      </w:tc>
      <w:tc>
        <w:tcPr>
          <w:tcW w:w="9368" w:type="dxa"/>
          <w:gridSpan w:val="2"/>
          <w:vAlign w:val="bottom"/>
        </w:tcPr>
        <w:p w14:paraId="51DC7972" w14:textId="77777777" w:rsidR="00E70780" w:rsidRDefault="00E70780">
          <w:pPr>
            <w:pStyle w:val="Header"/>
          </w:pPr>
        </w:p>
      </w:tc>
    </w:tr>
    <w:tr w:rsidR="00E70780" w14:paraId="514DABE0" w14:textId="77777777">
      <w:trPr>
        <w:gridAfter w:val="1"/>
        <w:wAfter w:w="1080" w:type="dxa"/>
        <w:trHeight w:hRule="exact" w:val="680"/>
      </w:trPr>
      <w:tc>
        <w:tcPr>
          <w:tcW w:w="9368" w:type="dxa"/>
          <w:vAlign w:val="bottom"/>
        </w:tcPr>
        <w:p w14:paraId="374555C8" w14:textId="77777777" w:rsidR="00E70780" w:rsidRDefault="00E70780">
          <w:pPr>
            <w:pStyle w:val="LogoCaption"/>
          </w:pPr>
        </w:p>
      </w:tc>
      <w:tc>
        <w:tcPr>
          <w:tcW w:w="9368" w:type="dxa"/>
          <w:gridSpan w:val="2"/>
          <w:vAlign w:val="bottom"/>
        </w:tcPr>
        <w:p w14:paraId="79F89A8A" w14:textId="77777777" w:rsidR="00E70780" w:rsidRDefault="00E70780">
          <w:pPr>
            <w:pStyle w:val="Header"/>
          </w:pPr>
        </w:p>
      </w:tc>
    </w:tr>
    <w:tr w:rsidR="00E70780" w14:paraId="2B053666" w14:textId="77777777">
      <w:trPr>
        <w:gridAfter w:val="1"/>
        <w:wAfter w:w="1080" w:type="dxa"/>
        <w:trHeight w:hRule="exact" w:val="680"/>
      </w:trPr>
      <w:tc>
        <w:tcPr>
          <w:tcW w:w="9368" w:type="dxa"/>
          <w:vAlign w:val="bottom"/>
        </w:tcPr>
        <w:p w14:paraId="2BC78113" w14:textId="77777777" w:rsidR="00E70780" w:rsidRDefault="00E70780">
          <w:pPr>
            <w:pStyle w:val="LogoCaption"/>
          </w:pPr>
        </w:p>
      </w:tc>
      <w:tc>
        <w:tcPr>
          <w:tcW w:w="9368" w:type="dxa"/>
          <w:gridSpan w:val="2"/>
          <w:vAlign w:val="bottom"/>
        </w:tcPr>
        <w:p w14:paraId="1FAF816F" w14:textId="77777777" w:rsidR="00E70780" w:rsidRDefault="00E70780">
          <w:pPr>
            <w:pStyle w:val="Header"/>
          </w:pPr>
        </w:p>
      </w:tc>
    </w:tr>
    <w:tr w:rsidR="00E70780" w14:paraId="563D6B57" w14:textId="77777777">
      <w:trPr>
        <w:gridAfter w:val="1"/>
        <w:wAfter w:w="1080" w:type="dxa"/>
        <w:trHeight w:hRule="exact" w:val="680"/>
      </w:trPr>
      <w:tc>
        <w:tcPr>
          <w:tcW w:w="9368" w:type="dxa"/>
          <w:vAlign w:val="bottom"/>
        </w:tcPr>
        <w:p w14:paraId="0204ADF1" w14:textId="77777777" w:rsidR="00E70780" w:rsidRDefault="00E70780">
          <w:pPr>
            <w:pStyle w:val="LogoCaption"/>
          </w:pPr>
        </w:p>
      </w:tc>
      <w:tc>
        <w:tcPr>
          <w:tcW w:w="9368" w:type="dxa"/>
          <w:gridSpan w:val="2"/>
          <w:vAlign w:val="bottom"/>
        </w:tcPr>
        <w:p w14:paraId="0891A396" w14:textId="77777777" w:rsidR="00E70780" w:rsidRDefault="00E70780">
          <w:pPr>
            <w:pStyle w:val="Header"/>
          </w:pPr>
        </w:p>
      </w:tc>
    </w:tr>
    <w:tr w:rsidR="00E70780" w14:paraId="1DA7B0ED" w14:textId="77777777">
      <w:trPr>
        <w:gridAfter w:val="1"/>
        <w:wAfter w:w="1080" w:type="dxa"/>
        <w:trHeight w:hRule="exact" w:val="680"/>
      </w:trPr>
      <w:tc>
        <w:tcPr>
          <w:tcW w:w="9368" w:type="dxa"/>
          <w:vAlign w:val="bottom"/>
        </w:tcPr>
        <w:p w14:paraId="0D4BBBC5" w14:textId="77777777" w:rsidR="00E70780" w:rsidRDefault="00E70780">
          <w:pPr>
            <w:pStyle w:val="LogoCaption"/>
          </w:pPr>
        </w:p>
      </w:tc>
      <w:tc>
        <w:tcPr>
          <w:tcW w:w="9368" w:type="dxa"/>
          <w:gridSpan w:val="2"/>
          <w:vAlign w:val="bottom"/>
        </w:tcPr>
        <w:p w14:paraId="2D6F3096" w14:textId="77777777" w:rsidR="00E70780" w:rsidRDefault="00E70780">
          <w:pPr>
            <w:pStyle w:val="Header"/>
          </w:pPr>
        </w:p>
      </w:tc>
    </w:tr>
    <w:tr w:rsidR="00E70780" w14:paraId="73B054BE" w14:textId="77777777">
      <w:trPr>
        <w:gridAfter w:val="1"/>
        <w:wAfter w:w="1080" w:type="dxa"/>
        <w:trHeight w:hRule="exact" w:val="680"/>
      </w:trPr>
      <w:tc>
        <w:tcPr>
          <w:tcW w:w="9368" w:type="dxa"/>
          <w:vAlign w:val="bottom"/>
        </w:tcPr>
        <w:p w14:paraId="453B440C" w14:textId="77777777" w:rsidR="00E70780" w:rsidRDefault="00E70780">
          <w:pPr>
            <w:pStyle w:val="LogoCaption"/>
          </w:pPr>
        </w:p>
      </w:tc>
      <w:tc>
        <w:tcPr>
          <w:tcW w:w="9368" w:type="dxa"/>
          <w:gridSpan w:val="2"/>
          <w:vAlign w:val="bottom"/>
        </w:tcPr>
        <w:p w14:paraId="0DAE52EF" w14:textId="77777777" w:rsidR="00E70780" w:rsidRDefault="00E70780">
          <w:pPr>
            <w:pStyle w:val="Header"/>
          </w:pPr>
        </w:p>
      </w:tc>
    </w:tr>
    <w:tr w:rsidR="00E70780" w14:paraId="16E4DC8B" w14:textId="77777777">
      <w:trPr>
        <w:gridAfter w:val="1"/>
        <w:wAfter w:w="1080" w:type="dxa"/>
        <w:trHeight w:hRule="exact" w:val="680"/>
      </w:trPr>
      <w:tc>
        <w:tcPr>
          <w:tcW w:w="9368" w:type="dxa"/>
          <w:vAlign w:val="bottom"/>
        </w:tcPr>
        <w:p w14:paraId="4EAFE686" w14:textId="77777777" w:rsidR="00E70780" w:rsidRDefault="00E70780">
          <w:pPr>
            <w:pStyle w:val="LogoCaption"/>
          </w:pPr>
        </w:p>
      </w:tc>
      <w:tc>
        <w:tcPr>
          <w:tcW w:w="9368" w:type="dxa"/>
          <w:gridSpan w:val="2"/>
          <w:vAlign w:val="bottom"/>
        </w:tcPr>
        <w:p w14:paraId="4D2B72ED" w14:textId="77777777" w:rsidR="00E70780" w:rsidRDefault="00E70780">
          <w:pPr>
            <w:pStyle w:val="Header"/>
          </w:pPr>
        </w:p>
      </w:tc>
    </w:tr>
    <w:tr w:rsidR="00E70780" w14:paraId="1AA2CB0D" w14:textId="77777777">
      <w:trPr>
        <w:gridAfter w:val="1"/>
        <w:wAfter w:w="1080" w:type="dxa"/>
        <w:trHeight w:hRule="exact" w:val="680"/>
      </w:trPr>
      <w:tc>
        <w:tcPr>
          <w:tcW w:w="9368" w:type="dxa"/>
          <w:vAlign w:val="bottom"/>
        </w:tcPr>
        <w:p w14:paraId="64ED904B" w14:textId="77777777" w:rsidR="00E70780" w:rsidRDefault="00E70780">
          <w:pPr>
            <w:pStyle w:val="LogoCaption"/>
          </w:pPr>
        </w:p>
      </w:tc>
      <w:tc>
        <w:tcPr>
          <w:tcW w:w="9368" w:type="dxa"/>
          <w:gridSpan w:val="2"/>
          <w:vAlign w:val="bottom"/>
        </w:tcPr>
        <w:p w14:paraId="08C5783F" w14:textId="77777777" w:rsidR="00E70780" w:rsidRDefault="00E70780">
          <w:pPr>
            <w:pStyle w:val="Header"/>
          </w:pPr>
        </w:p>
      </w:tc>
    </w:tr>
    <w:tr w:rsidR="00E70780" w14:paraId="2197F93C" w14:textId="77777777">
      <w:trPr>
        <w:gridAfter w:val="1"/>
        <w:wAfter w:w="1080" w:type="dxa"/>
        <w:trHeight w:hRule="exact" w:val="680"/>
      </w:trPr>
      <w:tc>
        <w:tcPr>
          <w:tcW w:w="9368" w:type="dxa"/>
          <w:vAlign w:val="bottom"/>
        </w:tcPr>
        <w:p w14:paraId="7254741B" w14:textId="77777777" w:rsidR="00E70780" w:rsidRDefault="00E70780">
          <w:pPr>
            <w:pStyle w:val="LogoCaption"/>
          </w:pPr>
        </w:p>
      </w:tc>
      <w:tc>
        <w:tcPr>
          <w:tcW w:w="9368" w:type="dxa"/>
          <w:gridSpan w:val="2"/>
          <w:vAlign w:val="bottom"/>
        </w:tcPr>
        <w:p w14:paraId="2CF72D77" w14:textId="77777777" w:rsidR="00E70780" w:rsidRDefault="00E70780">
          <w:pPr>
            <w:pStyle w:val="Header"/>
          </w:pPr>
        </w:p>
      </w:tc>
    </w:tr>
    <w:tr w:rsidR="00E70780" w14:paraId="36436BCE" w14:textId="77777777">
      <w:trPr>
        <w:gridAfter w:val="1"/>
        <w:wAfter w:w="1080" w:type="dxa"/>
        <w:trHeight w:hRule="exact" w:val="680"/>
      </w:trPr>
      <w:tc>
        <w:tcPr>
          <w:tcW w:w="9368" w:type="dxa"/>
          <w:vAlign w:val="bottom"/>
        </w:tcPr>
        <w:p w14:paraId="5E4145D1" w14:textId="77777777" w:rsidR="00E70780" w:rsidRDefault="00E70780">
          <w:pPr>
            <w:pStyle w:val="LogoCaption"/>
          </w:pPr>
        </w:p>
      </w:tc>
      <w:tc>
        <w:tcPr>
          <w:tcW w:w="9368" w:type="dxa"/>
          <w:gridSpan w:val="2"/>
          <w:vAlign w:val="bottom"/>
        </w:tcPr>
        <w:p w14:paraId="092046A9" w14:textId="77777777" w:rsidR="00E70780" w:rsidRDefault="00E70780">
          <w:pPr>
            <w:pStyle w:val="Header"/>
          </w:pPr>
        </w:p>
      </w:tc>
    </w:tr>
    <w:tr w:rsidR="00E70780" w14:paraId="5187D36C" w14:textId="77777777">
      <w:trPr>
        <w:gridAfter w:val="1"/>
        <w:wAfter w:w="1080" w:type="dxa"/>
        <w:trHeight w:hRule="exact" w:val="680"/>
      </w:trPr>
      <w:tc>
        <w:tcPr>
          <w:tcW w:w="9368" w:type="dxa"/>
          <w:vAlign w:val="bottom"/>
        </w:tcPr>
        <w:p w14:paraId="538B9055" w14:textId="77777777" w:rsidR="00E70780" w:rsidRDefault="00E70780">
          <w:pPr>
            <w:pStyle w:val="LogoCaption"/>
          </w:pPr>
        </w:p>
      </w:tc>
      <w:tc>
        <w:tcPr>
          <w:tcW w:w="9368" w:type="dxa"/>
          <w:gridSpan w:val="2"/>
          <w:vAlign w:val="bottom"/>
        </w:tcPr>
        <w:p w14:paraId="2C2CE632" w14:textId="77777777" w:rsidR="00E70780" w:rsidRDefault="00E70780">
          <w:pPr>
            <w:pStyle w:val="Header"/>
          </w:pPr>
        </w:p>
      </w:tc>
    </w:tr>
    <w:tr w:rsidR="00E70780" w14:paraId="066ACF56" w14:textId="77777777">
      <w:trPr>
        <w:gridAfter w:val="1"/>
        <w:wAfter w:w="1080" w:type="dxa"/>
        <w:trHeight w:hRule="exact" w:val="680"/>
      </w:trPr>
      <w:tc>
        <w:tcPr>
          <w:tcW w:w="9368" w:type="dxa"/>
          <w:vAlign w:val="bottom"/>
        </w:tcPr>
        <w:p w14:paraId="62C6A61B" w14:textId="77777777" w:rsidR="00E70780" w:rsidRDefault="00E70780">
          <w:pPr>
            <w:pStyle w:val="LogoCaption"/>
          </w:pPr>
        </w:p>
      </w:tc>
      <w:tc>
        <w:tcPr>
          <w:tcW w:w="9368" w:type="dxa"/>
          <w:gridSpan w:val="2"/>
          <w:vAlign w:val="bottom"/>
        </w:tcPr>
        <w:p w14:paraId="79DF4BC5" w14:textId="77777777" w:rsidR="00E70780" w:rsidRDefault="00E70780">
          <w:pPr>
            <w:pStyle w:val="Header"/>
          </w:pPr>
        </w:p>
      </w:tc>
    </w:tr>
    <w:tr w:rsidR="00E70780" w14:paraId="1B64280A" w14:textId="77777777">
      <w:trPr>
        <w:gridAfter w:val="1"/>
        <w:wAfter w:w="1080" w:type="dxa"/>
        <w:trHeight w:hRule="exact" w:val="680"/>
      </w:trPr>
      <w:tc>
        <w:tcPr>
          <w:tcW w:w="9368" w:type="dxa"/>
          <w:vAlign w:val="bottom"/>
        </w:tcPr>
        <w:p w14:paraId="4AA0D901" w14:textId="77777777" w:rsidR="00E70780" w:rsidRDefault="00E70780">
          <w:pPr>
            <w:pStyle w:val="LogoCaption"/>
          </w:pPr>
        </w:p>
      </w:tc>
      <w:tc>
        <w:tcPr>
          <w:tcW w:w="9368" w:type="dxa"/>
          <w:gridSpan w:val="2"/>
          <w:vAlign w:val="bottom"/>
        </w:tcPr>
        <w:p w14:paraId="17B1CF23" w14:textId="77777777" w:rsidR="00E70780" w:rsidRDefault="00E70780">
          <w:pPr>
            <w:pStyle w:val="Header"/>
          </w:pPr>
        </w:p>
      </w:tc>
    </w:tr>
    <w:tr w:rsidR="00E70780" w14:paraId="0CE72557" w14:textId="77777777">
      <w:trPr>
        <w:gridAfter w:val="1"/>
        <w:wAfter w:w="1080" w:type="dxa"/>
        <w:trHeight w:hRule="exact" w:val="680"/>
      </w:trPr>
      <w:tc>
        <w:tcPr>
          <w:tcW w:w="9368" w:type="dxa"/>
          <w:vAlign w:val="bottom"/>
        </w:tcPr>
        <w:p w14:paraId="6C60D58E" w14:textId="77777777" w:rsidR="00E70780" w:rsidRDefault="00E70780">
          <w:pPr>
            <w:pStyle w:val="LogoCaption"/>
          </w:pPr>
        </w:p>
      </w:tc>
      <w:tc>
        <w:tcPr>
          <w:tcW w:w="9368" w:type="dxa"/>
          <w:gridSpan w:val="2"/>
          <w:vAlign w:val="bottom"/>
        </w:tcPr>
        <w:p w14:paraId="59EDA531" w14:textId="77777777" w:rsidR="00E70780" w:rsidRDefault="00E70780">
          <w:pPr>
            <w:pStyle w:val="Header"/>
          </w:pPr>
        </w:p>
      </w:tc>
    </w:tr>
    <w:tr w:rsidR="00E70780" w14:paraId="5DA8501A" w14:textId="77777777">
      <w:trPr>
        <w:gridAfter w:val="2"/>
        <w:wAfter w:w="360" w:type="dxa"/>
        <w:trHeight w:hRule="exact" w:val="680"/>
      </w:trPr>
      <w:tc>
        <w:tcPr>
          <w:tcW w:w="9368" w:type="dxa"/>
          <w:vAlign w:val="bottom"/>
        </w:tcPr>
        <w:p w14:paraId="1A903A99" w14:textId="77777777" w:rsidR="00E70780" w:rsidRDefault="00E70780">
          <w:pPr>
            <w:pStyle w:val="LogoCaption"/>
          </w:pPr>
        </w:p>
      </w:tc>
      <w:tc>
        <w:tcPr>
          <w:tcW w:w="9368" w:type="dxa"/>
          <w:vAlign w:val="bottom"/>
        </w:tcPr>
        <w:p w14:paraId="2A24B7B4" w14:textId="77777777" w:rsidR="00E70780" w:rsidRDefault="00E70780">
          <w:pPr>
            <w:pStyle w:val="Header"/>
          </w:pPr>
        </w:p>
      </w:tc>
    </w:tr>
    <w:tr w:rsidR="00E70780" w14:paraId="38A9AFD3" w14:textId="77777777">
      <w:trPr>
        <w:gridAfter w:val="1"/>
        <w:wAfter w:w="1080" w:type="dxa"/>
        <w:trHeight w:hRule="exact" w:val="680"/>
      </w:trPr>
      <w:tc>
        <w:tcPr>
          <w:tcW w:w="9368" w:type="dxa"/>
          <w:vAlign w:val="bottom"/>
        </w:tcPr>
        <w:p w14:paraId="1D15DBE0" w14:textId="77777777" w:rsidR="00E70780" w:rsidRDefault="00E70780">
          <w:pPr>
            <w:pStyle w:val="LogoCaption"/>
          </w:pPr>
        </w:p>
      </w:tc>
      <w:tc>
        <w:tcPr>
          <w:tcW w:w="9368" w:type="dxa"/>
          <w:gridSpan w:val="2"/>
          <w:vAlign w:val="bottom"/>
        </w:tcPr>
        <w:p w14:paraId="6AA0DF76" w14:textId="77777777" w:rsidR="00E70780" w:rsidRDefault="00E70780">
          <w:pPr>
            <w:pStyle w:val="Header"/>
          </w:pPr>
        </w:p>
      </w:tc>
    </w:tr>
    <w:tr w:rsidR="00E70780" w14:paraId="3E805FDE" w14:textId="77777777">
      <w:trPr>
        <w:gridAfter w:val="1"/>
        <w:wAfter w:w="1080" w:type="dxa"/>
        <w:trHeight w:hRule="exact" w:val="680"/>
      </w:trPr>
      <w:tc>
        <w:tcPr>
          <w:tcW w:w="9368" w:type="dxa"/>
          <w:vAlign w:val="bottom"/>
        </w:tcPr>
        <w:p w14:paraId="60CAF217" w14:textId="77777777" w:rsidR="00E70780" w:rsidRDefault="00E70780">
          <w:pPr>
            <w:pStyle w:val="LogoCaption"/>
          </w:pPr>
        </w:p>
      </w:tc>
      <w:tc>
        <w:tcPr>
          <w:tcW w:w="9368" w:type="dxa"/>
          <w:gridSpan w:val="2"/>
          <w:vAlign w:val="bottom"/>
        </w:tcPr>
        <w:p w14:paraId="64B63E49" w14:textId="77777777" w:rsidR="00E70780" w:rsidRDefault="00E70780">
          <w:pPr>
            <w:pStyle w:val="Header"/>
          </w:pPr>
        </w:p>
      </w:tc>
    </w:tr>
    <w:tr w:rsidR="00E70780" w14:paraId="03FF8760" w14:textId="77777777">
      <w:trPr>
        <w:gridAfter w:val="1"/>
        <w:wAfter w:w="1080" w:type="dxa"/>
        <w:trHeight w:hRule="exact" w:val="680"/>
      </w:trPr>
      <w:tc>
        <w:tcPr>
          <w:tcW w:w="9368" w:type="dxa"/>
          <w:vAlign w:val="bottom"/>
        </w:tcPr>
        <w:p w14:paraId="5DEAB052" w14:textId="77777777" w:rsidR="00E70780" w:rsidRDefault="00E70780">
          <w:pPr>
            <w:pStyle w:val="LogoCaption"/>
          </w:pPr>
        </w:p>
      </w:tc>
      <w:tc>
        <w:tcPr>
          <w:tcW w:w="9368" w:type="dxa"/>
          <w:gridSpan w:val="2"/>
          <w:vAlign w:val="bottom"/>
        </w:tcPr>
        <w:p w14:paraId="0F7B307B" w14:textId="77777777" w:rsidR="00E70780" w:rsidRDefault="00E70780">
          <w:pPr>
            <w:pStyle w:val="Header"/>
          </w:pPr>
        </w:p>
      </w:tc>
    </w:tr>
    <w:tr w:rsidR="00E70780" w14:paraId="1D390148" w14:textId="77777777">
      <w:trPr>
        <w:gridAfter w:val="1"/>
        <w:wAfter w:w="1080" w:type="dxa"/>
        <w:trHeight w:hRule="exact" w:val="680"/>
      </w:trPr>
      <w:tc>
        <w:tcPr>
          <w:tcW w:w="9368" w:type="dxa"/>
          <w:vAlign w:val="bottom"/>
        </w:tcPr>
        <w:p w14:paraId="7CF91330" w14:textId="77777777" w:rsidR="00E70780" w:rsidRDefault="00E70780">
          <w:pPr>
            <w:pStyle w:val="LogoCaption"/>
          </w:pPr>
        </w:p>
      </w:tc>
      <w:tc>
        <w:tcPr>
          <w:tcW w:w="9368" w:type="dxa"/>
          <w:gridSpan w:val="2"/>
          <w:vAlign w:val="bottom"/>
        </w:tcPr>
        <w:p w14:paraId="7A6203CE" w14:textId="77777777" w:rsidR="00E70780" w:rsidRDefault="00E70780">
          <w:pPr>
            <w:pStyle w:val="Header"/>
          </w:pPr>
        </w:p>
      </w:tc>
    </w:tr>
    <w:tr w:rsidR="00E70780" w14:paraId="07BD421B" w14:textId="77777777">
      <w:trPr>
        <w:gridAfter w:val="1"/>
        <w:wAfter w:w="1080" w:type="dxa"/>
        <w:trHeight w:hRule="exact" w:val="680"/>
      </w:trPr>
      <w:tc>
        <w:tcPr>
          <w:tcW w:w="9368" w:type="dxa"/>
          <w:vAlign w:val="bottom"/>
        </w:tcPr>
        <w:p w14:paraId="2EF2DBFB" w14:textId="77777777" w:rsidR="00E70780" w:rsidRDefault="00E70780">
          <w:pPr>
            <w:pStyle w:val="LogoCaption"/>
          </w:pPr>
        </w:p>
      </w:tc>
      <w:tc>
        <w:tcPr>
          <w:tcW w:w="9368" w:type="dxa"/>
          <w:gridSpan w:val="2"/>
          <w:vAlign w:val="bottom"/>
        </w:tcPr>
        <w:p w14:paraId="35EE0832" w14:textId="77777777" w:rsidR="00E70780" w:rsidRDefault="00E70780">
          <w:pPr>
            <w:pStyle w:val="Header"/>
          </w:pPr>
        </w:p>
      </w:tc>
    </w:tr>
    <w:tr w:rsidR="00E70780" w14:paraId="000C094E" w14:textId="77777777">
      <w:trPr>
        <w:gridAfter w:val="1"/>
        <w:wAfter w:w="1080" w:type="dxa"/>
        <w:trHeight w:hRule="exact" w:val="680"/>
      </w:trPr>
      <w:tc>
        <w:tcPr>
          <w:tcW w:w="9368" w:type="dxa"/>
          <w:vAlign w:val="bottom"/>
        </w:tcPr>
        <w:p w14:paraId="029DB46B" w14:textId="77777777" w:rsidR="00E70780" w:rsidRDefault="00E70780">
          <w:pPr>
            <w:pStyle w:val="LogoCaption"/>
          </w:pPr>
        </w:p>
      </w:tc>
      <w:tc>
        <w:tcPr>
          <w:tcW w:w="9368" w:type="dxa"/>
          <w:gridSpan w:val="2"/>
          <w:vAlign w:val="bottom"/>
        </w:tcPr>
        <w:p w14:paraId="771F1F98" w14:textId="77777777" w:rsidR="00E70780" w:rsidRDefault="00E70780">
          <w:pPr>
            <w:pStyle w:val="Header"/>
          </w:pPr>
        </w:p>
      </w:tc>
    </w:tr>
    <w:tr w:rsidR="00E70780" w14:paraId="60D090A1" w14:textId="77777777">
      <w:trPr>
        <w:gridAfter w:val="1"/>
        <w:wAfter w:w="1080" w:type="dxa"/>
        <w:trHeight w:hRule="exact" w:val="680"/>
      </w:trPr>
      <w:tc>
        <w:tcPr>
          <w:tcW w:w="9368" w:type="dxa"/>
          <w:vAlign w:val="bottom"/>
        </w:tcPr>
        <w:p w14:paraId="68CD9BEC" w14:textId="77777777" w:rsidR="00E70780" w:rsidRDefault="00E70780">
          <w:pPr>
            <w:pStyle w:val="LogoCaption"/>
          </w:pPr>
        </w:p>
      </w:tc>
      <w:tc>
        <w:tcPr>
          <w:tcW w:w="9368" w:type="dxa"/>
          <w:gridSpan w:val="2"/>
          <w:vAlign w:val="bottom"/>
        </w:tcPr>
        <w:p w14:paraId="32E39B7B" w14:textId="77777777" w:rsidR="00E70780" w:rsidRDefault="00E70780">
          <w:pPr>
            <w:pStyle w:val="Header"/>
          </w:pPr>
        </w:p>
      </w:tc>
    </w:tr>
    <w:tr w:rsidR="00E70780" w14:paraId="2CA60E90" w14:textId="77777777">
      <w:trPr>
        <w:gridAfter w:val="1"/>
        <w:wAfter w:w="1080" w:type="dxa"/>
        <w:trHeight w:hRule="exact" w:val="680"/>
      </w:trPr>
      <w:tc>
        <w:tcPr>
          <w:tcW w:w="9368" w:type="dxa"/>
          <w:vAlign w:val="bottom"/>
        </w:tcPr>
        <w:p w14:paraId="3C494D40" w14:textId="77777777" w:rsidR="00E70780" w:rsidRDefault="00E70780">
          <w:pPr>
            <w:pStyle w:val="LogoCaption"/>
          </w:pPr>
        </w:p>
      </w:tc>
      <w:tc>
        <w:tcPr>
          <w:tcW w:w="9368" w:type="dxa"/>
          <w:gridSpan w:val="2"/>
          <w:vAlign w:val="bottom"/>
        </w:tcPr>
        <w:p w14:paraId="63256524" w14:textId="77777777" w:rsidR="00E70780" w:rsidRDefault="00E70780">
          <w:pPr>
            <w:pStyle w:val="Header"/>
          </w:pPr>
        </w:p>
      </w:tc>
    </w:tr>
    <w:tr w:rsidR="00E70780" w14:paraId="6077A645" w14:textId="77777777">
      <w:trPr>
        <w:gridAfter w:val="1"/>
        <w:wAfter w:w="1080" w:type="dxa"/>
        <w:trHeight w:hRule="exact" w:val="680"/>
      </w:trPr>
      <w:tc>
        <w:tcPr>
          <w:tcW w:w="9368" w:type="dxa"/>
          <w:vAlign w:val="bottom"/>
        </w:tcPr>
        <w:p w14:paraId="79898725" w14:textId="77777777" w:rsidR="00E70780" w:rsidRDefault="00E70780">
          <w:pPr>
            <w:pStyle w:val="LogoCaption"/>
          </w:pPr>
        </w:p>
      </w:tc>
      <w:tc>
        <w:tcPr>
          <w:tcW w:w="9368" w:type="dxa"/>
          <w:gridSpan w:val="2"/>
          <w:vAlign w:val="bottom"/>
        </w:tcPr>
        <w:p w14:paraId="2C1298AB" w14:textId="77777777" w:rsidR="00E70780" w:rsidRDefault="00E70780">
          <w:pPr>
            <w:pStyle w:val="Header"/>
          </w:pPr>
        </w:p>
      </w:tc>
    </w:tr>
    <w:tr w:rsidR="00E70780" w14:paraId="6ECD05C5" w14:textId="77777777">
      <w:trPr>
        <w:gridAfter w:val="1"/>
        <w:wAfter w:w="1080" w:type="dxa"/>
        <w:trHeight w:hRule="exact" w:val="680"/>
      </w:trPr>
      <w:tc>
        <w:tcPr>
          <w:tcW w:w="9368" w:type="dxa"/>
          <w:vAlign w:val="bottom"/>
        </w:tcPr>
        <w:p w14:paraId="69329036" w14:textId="77777777" w:rsidR="00E70780" w:rsidRDefault="00E70780">
          <w:pPr>
            <w:pStyle w:val="LogoCaption"/>
          </w:pPr>
        </w:p>
      </w:tc>
      <w:tc>
        <w:tcPr>
          <w:tcW w:w="9368" w:type="dxa"/>
          <w:gridSpan w:val="2"/>
          <w:vAlign w:val="bottom"/>
        </w:tcPr>
        <w:p w14:paraId="53D35E14" w14:textId="77777777" w:rsidR="00E70780" w:rsidRDefault="00E70780">
          <w:pPr>
            <w:pStyle w:val="Header"/>
          </w:pPr>
        </w:p>
      </w:tc>
    </w:tr>
    <w:tr w:rsidR="00E70780" w14:paraId="5447110B" w14:textId="77777777">
      <w:trPr>
        <w:gridAfter w:val="1"/>
        <w:wAfter w:w="1080" w:type="dxa"/>
        <w:trHeight w:hRule="exact" w:val="680"/>
      </w:trPr>
      <w:tc>
        <w:tcPr>
          <w:tcW w:w="9368" w:type="dxa"/>
          <w:vAlign w:val="bottom"/>
        </w:tcPr>
        <w:p w14:paraId="4A6354F8" w14:textId="77777777" w:rsidR="00E70780" w:rsidRDefault="00E70780">
          <w:pPr>
            <w:pStyle w:val="LogoCaption"/>
          </w:pPr>
        </w:p>
      </w:tc>
      <w:tc>
        <w:tcPr>
          <w:tcW w:w="9368" w:type="dxa"/>
          <w:gridSpan w:val="2"/>
          <w:vAlign w:val="bottom"/>
        </w:tcPr>
        <w:p w14:paraId="5FBF986A" w14:textId="77777777" w:rsidR="00E70780" w:rsidRDefault="00E70780">
          <w:pPr>
            <w:pStyle w:val="Header"/>
          </w:pPr>
        </w:p>
      </w:tc>
    </w:tr>
    <w:tr w:rsidR="00E70780" w14:paraId="6AFC86FF" w14:textId="77777777">
      <w:trPr>
        <w:gridAfter w:val="1"/>
        <w:wAfter w:w="1080" w:type="dxa"/>
        <w:trHeight w:hRule="exact" w:val="680"/>
      </w:trPr>
      <w:tc>
        <w:tcPr>
          <w:tcW w:w="9368" w:type="dxa"/>
          <w:vAlign w:val="bottom"/>
        </w:tcPr>
        <w:p w14:paraId="4565BA79" w14:textId="77777777" w:rsidR="00E70780" w:rsidRDefault="00E70780">
          <w:pPr>
            <w:pStyle w:val="LogoCaption"/>
          </w:pPr>
        </w:p>
      </w:tc>
      <w:tc>
        <w:tcPr>
          <w:tcW w:w="9368" w:type="dxa"/>
          <w:gridSpan w:val="2"/>
          <w:vAlign w:val="bottom"/>
        </w:tcPr>
        <w:p w14:paraId="6AAF87E0" w14:textId="77777777" w:rsidR="00E70780" w:rsidRDefault="00E70780">
          <w:pPr>
            <w:pStyle w:val="Header"/>
          </w:pPr>
        </w:p>
      </w:tc>
    </w:tr>
    <w:tr w:rsidR="00E70780" w14:paraId="0F976FEA" w14:textId="77777777">
      <w:trPr>
        <w:gridAfter w:val="1"/>
        <w:wAfter w:w="1080" w:type="dxa"/>
        <w:trHeight w:hRule="exact" w:val="680"/>
      </w:trPr>
      <w:tc>
        <w:tcPr>
          <w:tcW w:w="9368" w:type="dxa"/>
          <w:vAlign w:val="bottom"/>
        </w:tcPr>
        <w:p w14:paraId="74D3D0AE" w14:textId="77777777" w:rsidR="00E70780" w:rsidRDefault="00E70780">
          <w:pPr>
            <w:pStyle w:val="LogoCaption"/>
          </w:pPr>
        </w:p>
      </w:tc>
      <w:tc>
        <w:tcPr>
          <w:tcW w:w="9368" w:type="dxa"/>
          <w:gridSpan w:val="2"/>
          <w:vAlign w:val="bottom"/>
        </w:tcPr>
        <w:p w14:paraId="7CF9A0B6" w14:textId="77777777" w:rsidR="00E70780" w:rsidRDefault="00E70780">
          <w:pPr>
            <w:pStyle w:val="Header"/>
          </w:pPr>
        </w:p>
      </w:tc>
    </w:tr>
    <w:tr w:rsidR="00E70780" w14:paraId="2E16CF0C" w14:textId="77777777">
      <w:trPr>
        <w:gridAfter w:val="1"/>
        <w:wAfter w:w="1080" w:type="dxa"/>
        <w:trHeight w:hRule="exact" w:val="680"/>
      </w:trPr>
      <w:tc>
        <w:tcPr>
          <w:tcW w:w="9368" w:type="dxa"/>
          <w:vAlign w:val="bottom"/>
        </w:tcPr>
        <w:p w14:paraId="3FAD18FC" w14:textId="77777777" w:rsidR="00E70780" w:rsidRDefault="00E70780">
          <w:pPr>
            <w:pStyle w:val="LogoCaption"/>
          </w:pPr>
        </w:p>
      </w:tc>
      <w:tc>
        <w:tcPr>
          <w:tcW w:w="9368" w:type="dxa"/>
          <w:gridSpan w:val="2"/>
          <w:vAlign w:val="bottom"/>
        </w:tcPr>
        <w:p w14:paraId="6EA43F21" w14:textId="77777777" w:rsidR="00E70780" w:rsidRDefault="00E70780">
          <w:pPr>
            <w:pStyle w:val="Header"/>
          </w:pPr>
        </w:p>
      </w:tc>
    </w:tr>
    <w:tr w:rsidR="00E70780" w14:paraId="766566D1" w14:textId="77777777">
      <w:trPr>
        <w:gridAfter w:val="1"/>
        <w:wAfter w:w="1080" w:type="dxa"/>
        <w:trHeight w:hRule="exact" w:val="680"/>
      </w:trPr>
      <w:tc>
        <w:tcPr>
          <w:tcW w:w="9368" w:type="dxa"/>
          <w:vAlign w:val="bottom"/>
        </w:tcPr>
        <w:p w14:paraId="3C11D527" w14:textId="77777777" w:rsidR="00E70780" w:rsidRDefault="00E70780">
          <w:pPr>
            <w:pStyle w:val="LogoCaption"/>
          </w:pPr>
        </w:p>
      </w:tc>
      <w:tc>
        <w:tcPr>
          <w:tcW w:w="9368" w:type="dxa"/>
          <w:gridSpan w:val="2"/>
          <w:vAlign w:val="bottom"/>
        </w:tcPr>
        <w:p w14:paraId="132B1230" w14:textId="77777777" w:rsidR="00E70780" w:rsidRDefault="00E70780">
          <w:pPr>
            <w:pStyle w:val="Header"/>
          </w:pPr>
        </w:p>
      </w:tc>
    </w:tr>
    <w:tr w:rsidR="00E70780" w14:paraId="63812003" w14:textId="77777777">
      <w:trPr>
        <w:gridAfter w:val="1"/>
        <w:wAfter w:w="1080" w:type="dxa"/>
        <w:trHeight w:hRule="exact" w:val="680"/>
      </w:trPr>
      <w:tc>
        <w:tcPr>
          <w:tcW w:w="9368" w:type="dxa"/>
          <w:vAlign w:val="bottom"/>
        </w:tcPr>
        <w:p w14:paraId="2B2666A6" w14:textId="77777777" w:rsidR="00E70780" w:rsidRDefault="00E70780">
          <w:pPr>
            <w:pStyle w:val="LogoCaption"/>
          </w:pPr>
        </w:p>
      </w:tc>
      <w:tc>
        <w:tcPr>
          <w:tcW w:w="9368" w:type="dxa"/>
          <w:gridSpan w:val="2"/>
          <w:vAlign w:val="bottom"/>
        </w:tcPr>
        <w:p w14:paraId="7B3CB88E" w14:textId="77777777" w:rsidR="00E70780" w:rsidRDefault="00E70780">
          <w:pPr>
            <w:pStyle w:val="Header"/>
          </w:pPr>
        </w:p>
      </w:tc>
    </w:tr>
    <w:tr w:rsidR="00E70780" w14:paraId="3A786F16" w14:textId="77777777">
      <w:trPr>
        <w:gridAfter w:val="1"/>
        <w:wAfter w:w="1080" w:type="dxa"/>
        <w:trHeight w:hRule="exact" w:val="680"/>
      </w:trPr>
      <w:tc>
        <w:tcPr>
          <w:tcW w:w="9368" w:type="dxa"/>
          <w:vAlign w:val="bottom"/>
        </w:tcPr>
        <w:p w14:paraId="6BB5F9D0" w14:textId="77777777" w:rsidR="00E70780" w:rsidRDefault="00E70780">
          <w:pPr>
            <w:pStyle w:val="LogoCaption"/>
          </w:pPr>
        </w:p>
      </w:tc>
      <w:tc>
        <w:tcPr>
          <w:tcW w:w="9368" w:type="dxa"/>
          <w:gridSpan w:val="2"/>
          <w:vAlign w:val="bottom"/>
        </w:tcPr>
        <w:p w14:paraId="3F3DA1E4" w14:textId="77777777" w:rsidR="00E70780" w:rsidRDefault="00E70780">
          <w:pPr>
            <w:pStyle w:val="Header"/>
          </w:pPr>
        </w:p>
      </w:tc>
    </w:tr>
    <w:tr w:rsidR="00E70780" w14:paraId="51D8A9A7" w14:textId="77777777">
      <w:trPr>
        <w:gridAfter w:val="1"/>
        <w:wAfter w:w="1080" w:type="dxa"/>
        <w:trHeight w:hRule="exact" w:val="680"/>
      </w:trPr>
      <w:tc>
        <w:tcPr>
          <w:tcW w:w="9368" w:type="dxa"/>
          <w:vAlign w:val="bottom"/>
        </w:tcPr>
        <w:p w14:paraId="394A6EDE" w14:textId="77777777" w:rsidR="00E70780" w:rsidRDefault="00E70780">
          <w:pPr>
            <w:pStyle w:val="LogoCaption"/>
          </w:pPr>
        </w:p>
      </w:tc>
      <w:tc>
        <w:tcPr>
          <w:tcW w:w="9368" w:type="dxa"/>
          <w:gridSpan w:val="2"/>
          <w:vAlign w:val="bottom"/>
        </w:tcPr>
        <w:p w14:paraId="778C063F" w14:textId="77777777" w:rsidR="00E70780" w:rsidRDefault="00E70780">
          <w:pPr>
            <w:pStyle w:val="Header"/>
          </w:pPr>
        </w:p>
      </w:tc>
    </w:tr>
    <w:tr w:rsidR="00E70780" w14:paraId="30AF7BCA" w14:textId="77777777">
      <w:trPr>
        <w:gridAfter w:val="1"/>
        <w:wAfter w:w="1080" w:type="dxa"/>
        <w:trHeight w:hRule="exact" w:val="680"/>
      </w:trPr>
      <w:tc>
        <w:tcPr>
          <w:tcW w:w="9368" w:type="dxa"/>
          <w:vAlign w:val="bottom"/>
        </w:tcPr>
        <w:p w14:paraId="7FF154CA" w14:textId="77777777" w:rsidR="00E70780" w:rsidRDefault="00E70780">
          <w:pPr>
            <w:pStyle w:val="LogoCaption"/>
          </w:pPr>
        </w:p>
      </w:tc>
      <w:tc>
        <w:tcPr>
          <w:tcW w:w="9368" w:type="dxa"/>
          <w:gridSpan w:val="2"/>
          <w:vAlign w:val="bottom"/>
        </w:tcPr>
        <w:p w14:paraId="684EC384" w14:textId="77777777" w:rsidR="00E70780" w:rsidRDefault="00E70780">
          <w:pPr>
            <w:pStyle w:val="Header"/>
          </w:pPr>
        </w:p>
      </w:tc>
    </w:tr>
    <w:tr w:rsidR="00E70780" w14:paraId="7736B7AC" w14:textId="77777777">
      <w:trPr>
        <w:gridAfter w:val="1"/>
        <w:wAfter w:w="1080" w:type="dxa"/>
        <w:trHeight w:hRule="exact" w:val="680"/>
      </w:trPr>
      <w:tc>
        <w:tcPr>
          <w:tcW w:w="9368" w:type="dxa"/>
          <w:vAlign w:val="bottom"/>
        </w:tcPr>
        <w:p w14:paraId="572CD03E" w14:textId="77777777" w:rsidR="00E70780" w:rsidRDefault="00E70780">
          <w:pPr>
            <w:pStyle w:val="LogoCaption"/>
          </w:pPr>
        </w:p>
      </w:tc>
      <w:tc>
        <w:tcPr>
          <w:tcW w:w="9368" w:type="dxa"/>
          <w:gridSpan w:val="2"/>
          <w:vAlign w:val="bottom"/>
        </w:tcPr>
        <w:p w14:paraId="6D3DCEE2" w14:textId="77777777" w:rsidR="00E70780" w:rsidRDefault="00E70780">
          <w:pPr>
            <w:pStyle w:val="Header"/>
          </w:pPr>
        </w:p>
      </w:tc>
    </w:tr>
    <w:tr w:rsidR="00E70780" w14:paraId="3FD2AA1E" w14:textId="77777777">
      <w:trPr>
        <w:gridAfter w:val="1"/>
        <w:wAfter w:w="1080" w:type="dxa"/>
        <w:trHeight w:hRule="exact" w:val="680"/>
      </w:trPr>
      <w:tc>
        <w:tcPr>
          <w:tcW w:w="9368" w:type="dxa"/>
          <w:vAlign w:val="bottom"/>
        </w:tcPr>
        <w:p w14:paraId="09314031" w14:textId="77777777" w:rsidR="00E70780" w:rsidRDefault="00E70780">
          <w:pPr>
            <w:pStyle w:val="LogoCaption"/>
          </w:pPr>
        </w:p>
      </w:tc>
      <w:tc>
        <w:tcPr>
          <w:tcW w:w="9368" w:type="dxa"/>
          <w:gridSpan w:val="2"/>
          <w:vAlign w:val="bottom"/>
        </w:tcPr>
        <w:p w14:paraId="41785145" w14:textId="77777777" w:rsidR="00E70780" w:rsidRDefault="00E70780">
          <w:pPr>
            <w:pStyle w:val="Header"/>
          </w:pPr>
        </w:p>
      </w:tc>
    </w:tr>
    <w:tr w:rsidR="00E70780" w14:paraId="4076A22F" w14:textId="77777777">
      <w:trPr>
        <w:gridAfter w:val="1"/>
        <w:wAfter w:w="1080" w:type="dxa"/>
        <w:trHeight w:hRule="exact" w:val="680"/>
      </w:trPr>
      <w:tc>
        <w:tcPr>
          <w:tcW w:w="9368" w:type="dxa"/>
          <w:vAlign w:val="bottom"/>
        </w:tcPr>
        <w:p w14:paraId="0FD529E0" w14:textId="77777777" w:rsidR="00E70780" w:rsidRDefault="00E70780">
          <w:pPr>
            <w:pStyle w:val="LogoCaption"/>
          </w:pPr>
        </w:p>
      </w:tc>
      <w:tc>
        <w:tcPr>
          <w:tcW w:w="9368" w:type="dxa"/>
          <w:gridSpan w:val="2"/>
          <w:vAlign w:val="bottom"/>
        </w:tcPr>
        <w:p w14:paraId="7FB43C34" w14:textId="77777777" w:rsidR="00E70780" w:rsidRDefault="00E70780">
          <w:pPr>
            <w:pStyle w:val="Header"/>
          </w:pPr>
        </w:p>
      </w:tc>
    </w:tr>
    <w:tr w:rsidR="00E70780" w14:paraId="3DB5B6F8" w14:textId="77777777">
      <w:trPr>
        <w:gridAfter w:val="1"/>
        <w:wAfter w:w="1080" w:type="dxa"/>
        <w:trHeight w:hRule="exact" w:val="680"/>
      </w:trPr>
      <w:tc>
        <w:tcPr>
          <w:tcW w:w="9368" w:type="dxa"/>
          <w:vAlign w:val="bottom"/>
        </w:tcPr>
        <w:p w14:paraId="2238B254" w14:textId="77777777" w:rsidR="00E70780" w:rsidRDefault="00E70780">
          <w:pPr>
            <w:pStyle w:val="LogoCaption"/>
          </w:pPr>
        </w:p>
      </w:tc>
      <w:tc>
        <w:tcPr>
          <w:tcW w:w="9368" w:type="dxa"/>
          <w:gridSpan w:val="2"/>
          <w:vAlign w:val="bottom"/>
        </w:tcPr>
        <w:p w14:paraId="741DFE67" w14:textId="77777777" w:rsidR="00E70780" w:rsidRDefault="00E70780">
          <w:pPr>
            <w:pStyle w:val="Header"/>
          </w:pPr>
        </w:p>
      </w:tc>
    </w:tr>
    <w:tr w:rsidR="00E70780" w14:paraId="504F0D3F" w14:textId="77777777">
      <w:trPr>
        <w:gridAfter w:val="1"/>
        <w:wAfter w:w="1080" w:type="dxa"/>
        <w:trHeight w:hRule="exact" w:val="680"/>
      </w:trPr>
      <w:tc>
        <w:tcPr>
          <w:tcW w:w="9368" w:type="dxa"/>
          <w:vAlign w:val="bottom"/>
        </w:tcPr>
        <w:p w14:paraId="7F39242D" w14:textId="77777777" w:rsidR="00E70780" w:rsidRDefault="00E70780">
          <w:pPr>
            <w:pStyle w:val="LogoCaption"/>
          </w:pPr>
        </w:p>
      </w:tc>
      <w:tc>
        <w:tcPr>
          <w:tcW w:w="9368" w:type="dxa"/>
          <w:gridSpan w:val="2"/>
          <w:vAlign w:val="bottom"/>
        </w:tcPr>
        <w:p w14:paraId="4E2DDB9E" w14:textId="77777777" w:rsidR="00E70780" w:rsidRDefault="00E70780">
          <w:pPr>
            <w:pStyle w:val="Header"/>
          </w:pPr>
        </w:p>
      </w:tc>
    </w:tr>
    <w:tr w:rsidR="00E70780" w14:paraId="5599BA75" w14:textId="77777777">
      <w:trPr>
        <w:gridAfter w:val="1"/>
        <w:wAfter w:w="1080" w:type="dxa"/>
        <w:trHeight w:hRule="exact" w:val="680"/>
      </w:trPr>
      <w:tc>
        <w:tcPr>
          <w:tcW w:w="9368" w:type="dxa"/>
          <w:vAlign w:val="bottom"/>
        </w:tcPr>
        <w:p w14:paraId="03BC035B" w14:textId="77777777" w:rsidR="00E70780" w:rsidRDefault="00E70780">
          <w:pPr>
            <w:pStyle w:val="LogoCaption"/>
          </w:pPr>
        </w:p>
      </w:tc>
      <w:tc>
        <w:tcPr>
          <w:tcW w:w="9368" w:type="dxa"/>
          <w:gridSpan w:val="2"/>
          <w:vAlign w:val="bottom"/>
        </w:tcPr>
        <w:p w14:paraId="5ED968E3" w14:textId="77777777" w:rsidR="00E70780" w:rsidRDefault="00E70780">
          <w:pPr>
            <w:pStyle w:val="Header"/>
          </w:pPr>
        </w:p>
      </w:tc>
    </w:tr>
    <w:tr w:rsidR="00E70780" w14:paraId="3D94B1AB" w14:textId="77777777">
      <w:trPr>
        <w:gridAfter w:val="1"/>
        <w:wAfter w:w="1080" w:type="dxa"/>
        <w:trHeight w:hRule="exact" w:val="680"/>
      </w:trPr>
      <w:tc>
        <w:tcPr>
          <w:tcW w:w="9368" w:type="dxa"/>
          <w:vAlign w:val="bottom"/>
        </w:tcPr>
        <w:p w14:paraId="05930D39" w14:textId="77777777" w:rsidR="00E70780" w:rsidRDefault="00E70780">
          <w:pPr>
            <w:pStyle w:val="LogoCaption"/>
          </w:pPr>
        </w:p>
      </w:tc>
      <w:tc>
        <w:tcPr>
          <w:tcW w:w="9368" w:type="dxa"/>
          <w:gridSpan w:val="2"/>
          <w:vAlign w:val="bottom"/>
        </w:tcPr>
        <w:p w14:paraId="756EFAB4" w14:textId="77777777" w:rsidR="00E70780" w:rsidRDefault="00E70780">
          <w:pPr>
            <w:pStyle w:val="Header"/>
          </w:pPr>
        </w:p>
      </w:tc>
    </w:tr>
    <w:tr w:rsidR="00E70780" w14:paraId="308DF94E" w14:textId="77777777">
      <w:trPr>
        <w:gridAfter w:val="1"/>
        <w:wAfter w:w="1080" w:type="dxa"/>
        <w:trHeight w:hRule="exact" w:val="680"/>
      </w:trPr>
      <w:tc>
        <w:tcPr>
          <w:tcW w:w="9368" w:type="dxa"/>
          <w:vAlign w:val="bottom"/>
        </w:tcPr>
        <w:p w14:paraId="0C70C4B7" w14:textId="77777777" w:rsidR="00E70780" w:rsidRDefault="00E70780">
          <w:pPr>
            <w:pStyle w:val="LogoCaption"/>
          </w:pPr>
        </w:p>
      </w:tc>
      <w:tc>
        <w:tcPr>
          <w:tcW w:w="9368" w:type="dxa"/>
          <w:gridSpan w:val="2"/>
          <w:vAlign w:val="bottom"/>
        </w:tcPr>
        <w:p w14:paraId="5D3760EB" w14:textId="77777777" w:rsidR="00E70780" w:rsidRDefault="00E70780">
          <w:pPr>
            <w:pStyle w:val="Header"/>
          </w:pPr>
        </w:p>
      </w:tc>
    </w:tr>
    <w:tr w:rsidR="00E70780" w14:paraId="6918F78D" w14:textId="77777777">
      <w:trPr>
        <w:gridAfter w:val="1"/>
        <w:wAfter w:w="1080" w:type="dxa"/>
        <w:trHeight w:hRule="exact" w:val="680"/>
      </w:trPr>
      <w:tc>
        <w:tcPr>
          <w:tcW w:w="9368" w:type="dxa"/>
          <w:vAlign w:val="bottom"/>
        </w:tcPr>
        <w:p w14:paraId="51A1E852" w14:textId="77777777" w:rsidR="00E70780" w:rsidRDefault="00E70780">
          <w:pPr>
            <w:pStyle w:val="LogoCaption"/>
          </w:pPr>
        </w:p>
      </w:tc>
      <w:tc>
        <w:tcPr>
          <w:tcW w:w="9368" w:type="dxa"/>
          <w:gridSpan w:val="2"/>
          <w:vAlign w:val="bottom"/>
        </w:tcPr>
        <w:p w14:paraId="4B5A7A77" w14:textId="77777777" w:rsidR="00E70780" w:rsidRDefault="00E70780">
          <w:pPr>
            <w:pStyle w:val="Header"/>
          </w:pPr>
        </w:p>
      </w:tc>
    </w:tr>
    <w:tr w:rsidR="00E70780" w14:paraId="037A875B" w14:textId="77777777">
      <w:trPr>
        <w:gridAfter w:val="1"/>
        <w:wAfter w:w="1080" w:type="dxa"/>
        <w:trHeight w:hRule="exact" w:val="680"/>
      </w:trPr>
      <w:tc>
        <w:tcPr>
          <w:tcW w:w="9368" w:type="dxa"/>
          <w:vAlign w:val="bottom"/>
        </w:tcPr>
        <w:p w14:paraId="7DDDD1A2" w14:textId="77777777" w:rsidR="00E70780" w:rsidRDefault="00E70780">
          <w:pPr>
            <w:pStyle w:val="LogoCaption"/>
          </w:pPr>
        </w:p>
      </w:tc>
      <w:tc>
        <w:tcPr>
          <w:tcW w:w="9368" w:type="dxa"/>
          <w:gridSpan w:val="2"/>
          <w:vAlign w:val="bottom"/>
        </w:tcPr>
        <w:p w14:paraId="41C025E5" w14:textId="77777777" w:rsidR="00E70780" w:rsidRDefault="00E70780">
          <w:pPr>
            <w:pStyle w:val="Header"/>
          </w:pPr>
        </w:p>
      </w:tc>
    </w:tr>
    <w:tr w:rsidR="00E70780" w14:paraId="1DCA0FCC" w14:textId="77777777">
      <w:trPr>
        <w:gridAfter w:val="1"/>
        <w:wAfter w:w="1080" w:type="dxa"/>
        <w:trHeight w:hRule="exact" w:val="680"/>
      </w:trPr>
      <w:tc>
        <w:tcPr>
          <w:tcW w:w="9368" w:type="dxa"/>
          <w:vAlign w:val="bottom"/>
        </w:tcPr>
        <w:p w14:paraId="0EA75446" w14:textId="77777777" w:rsidR="00E70780" w:rsidRDefault="00E70780">
          <w:pPr>
            <w:pStyle w:val="LogoCaption"/>
          </w:pPr>
        </w:p>
      </w:tc>
      <w:tc>
        <w:tcPr>
          <w:tcW w:w="9368" w:type="dxa"/>
          <w:gridSpan w:val="2"/>
          <w:vAlign w:val="bottom"/>
        </w:tcPr>
        <w:p w14:paraId="4458CD55" w14:textId="77777777" w:rsidR="00E70780" w:rsidRDefault="00E70780">
          <w:pPr>
            <w:pStyle w:val="Header"/>
          </w:pPr>
        </w:p>
      </w:tc>
    </w:tr>
    <w:tr w:rsidR="00E70780" w14:paraId="5F5B9A8C" w14:textId="77777777">
      <w:trPr>
        <w:gridAfter w:val="1"/>
        <w:wAfter w:w="1080" w:type="dxa"/>
        <w:trHeight w:hRule="exact" w:val="680"/>
      </w:trPr>
      <w:tc>
        <w:tcPr>
          <w:tcW w:w="9368" w:type="dxa"/>
          <w:vAlign w:val="bottom"/>
        </w:tcPr>
        <w:p w14:paraId="6BCCB762" w14:textId="77777777" w:rsidR="00E70780" w:rsidRDefault="00E70780">
          <w:pPr>
            <w:pStyle w:val="LogoCaption"/>
          </w:pPr>
        </w:p>
      </w:tc>
      <w:tc>
        <w:tcPr>
          <w:tcW w:w="9368" w:type="dxa"/>
          <w:gridSpan w:val="2"/>
          <w:vAlign w:val="bottom"/>
        </w:tcPr>
        <w:p w14:paraId="27A4263C" w14:textId="77777777" w:rsidR="00E70780" w:rsidRDefault="00E70780">
          <w:pPr>
            <w:pStyle w:val="Header"/>
          </w:pPr>
        </w:p>
      </w:tc>
    </w:tr>
    <w:tr w:rsidR="00E70780" w14:paraId="0D9971C7" w14:textId="77777777">
      <w:trPr>
        <w:gridAfter w:val="1"/>
        <w:wAfter w:w="1080" w:type="dxa"/>
        <w:trHeight w:hRule="exact" w:val="680"/>
      </w:trPr>
      <w:tc>
        <w:tcPr>
          <w:tcW w:w="9368" w:type="dxa"/>
          <w:vAlign w:val="bottom"/>
        </w:tcPr>
        <w:p w14:paraId="5844C307" w14:textId="77777777" w:rsidR="00E70780" w:rsidRDefault="00E70780">
          <w:pPr>
            <w:pStyle w:val="LogoCaption"/>
          </w:pPr>
        </w:p>
      </w:tc>
      <w:tc>
        <w:tcPr>
          <w:tcW w:w="9368" w:type="dxa"/>
          <w:gridSpan w:val="2"/>
          <w:vAlign w:val="bottom"/>
        </w:tcPr>
        <w:p w14:paraId="60FAB909" w14:textId="77777777" w:rsidR="00E70780" w:rsidRDefault="00E70780">
          <w:pPr>
            <w:pStyle w:val="Header"/>
          </w:pPr>
        </w:p>
      </w:tc>
    </w:tr>
    <w:tr w:rsidR="00E70780" w14:paraId="3C0A8E4E" w14:textId="77777777">
      <w:trPr>
        <w:gridAfter w:val="1"/>
        <w:wAfter w:w="1080" w:type="dxa"/>
        <w:trHeight w:hRule="exact" w:val="680"/>
      </w:trPr>
      <w:tc>
        <w:tcPr>
          <w:tcW w:w="9368" w:type="dxa"/>
          <w:vAlign w:val="bottom"/>
        </w:tcPr>
        <w:p w14:paraId="52AE9B29" w14:textId="77777777" w:rsidR="00E70780" w:rsidRDefault="00E70780">
          <w:pPr>
            <w:pStyle w:val="LogoCaption"/>
          </w:pPr>
        </w:p>
      </w:tc>
      <w:tc>
        <w:tcPr>
          <w:tcW w:w="9368" w:type="dxa"/>
          <w:gridSpan w:val="2"/>
          <w:vAlign w:val="bottom"/>
        </w:tcPr>
        <w:p w14:paraId="0F8352C2" w14:textId="77777777" w:rsidR="00E70780" w:rsidRDefault="00E70780">
          <w:pPr>
            <w:pStyle w:val="Header"/>
          </w:pPr>
        </w:p>
      </w:tc>
    </w:tr>
    <w:tr w:rsidR="00E70780" w14:paraId="1065C6FC" w14:textId="77777777">
      <w:trPr>
        <w:gridAfter w:val="1"/>
        <w:wAfter w:w="1080" w:type="dxa"/>
        <w:trHeight w:hRule="exact" w:val="680"/>
      </w:trPr>
      <w:tc>
        <w:tcPr>
          <w:tcW w:w="9368" w:type="dxa"/>
          <w:vAlign w:val="bottom"/>
        </w:tcPr>
        <w:p w14:paraId="7C021827" w14:textId="77777777" w:rsidR="00E70780" w:rsidRDefault="00E70780">
          <w:pPr>
            <w:pStyle w:val="LogoCaption"/>
          </w:pPr>
        </w:p>
      </w:tc>
      <w:tc>
        <w:tcPr>
          <w:tcW w:w="9368" w:type="dxa"/>
          <w:gridSpan w:val="2"/>
          <w:vAlign w:val="bottom"/>
        </w:tcPr>
        <w:p w14:paraId="77659DDB" w14:textId="77777777" w:rsidR="00E70780" w:rsidRDefault="00E70780">
          <w:pPr>
            <w:pStyle w:val="Header"/>
          </w:pPr>
        </w:p>
      </w:tc>
    </w:tr>
    <w:tr w:rsidR="00E70780" w14:paraId="355F8DC5" w14:textId="77777777">
      <w:trPr>
        <w:gridAfter w:val="1"/>
        <w:wAfter w:w="1080" w:type="dxa"/>
        <w:trHeight w:hRule="exact" w:val="680"/>
      </w:trPr>
      <w:tc>
        <w:tcPr>
          <w:tcW w:w="9368" w:type="dxa"/>
          <w:vAlign w:val="bottom"/>
        </w:tcPr>
        <w:p w14:paraId="2B8F5EBB" w14:textId="77777777" w:rsidR="00E70780" w:rsidRDefault="00E70780">
          <w:pPr>
            <w:pStyle w:val="LogoCaption"/>
          </w:pPr>
        </w:p>
      </w:tc>
      <w:tc>
        <w:tcPr>
          <w:tcW w:w="9368" w:type="dxa"/>
          <w:gridSpan w:val="2"/>
          <w:vAlign w:val="bottom"/>
        </w:tcPr>
        <w:p w14:paraId="3631F3B7" w14:textId="77777777" w:rsidR="00E70780" w:rsidRDefault="00E70780">
          <w:pPr>
            <w:pStyle w:val="Header"/>
          </w:pPr>
        </w:p>
      </w:tc>
    </w:tr>
    <w:tr w:rsidR="00E70780" w14:paraId="6DD2EF6A" w14:textId="77777777">
      <w:trPr>
        <w:gridAfter w:val="1"/>
        <w:wAfter w:w="1080" w:type="dxa"/>
        <w:trHeight w:hRule="exact" w:val="680"/>
      </w:trPr>
      <w:tc>
        <w:tcPr>
          <w:tcW w:w="9368" w:type="dxa"/>
          <w:vAlign w:val="bottom"/>
        </w:tcPr>
        <w:p w14:paraId="2DCE93B0" w14:textId="77777777" w:rsidR="00E70780" w:rsidRDefault="00E70780">
          <w:pPr>
            <w:pStyle w:val="LogoCaption"/>
          </w:pPr>
        </w:p>
      </w:tc>
      <w:tc>
        <w:tcPr>
          <w:tcW w:w="9368" w:type="dxa"/>
          <w:gridSpan w:val="2"/>
          <w:vAlign w:val="bottom"/>
        </w:tcPr>
        <w:p w14:paraId="69048799" w14:textId="77777777" w:rsidR="00E70780" w:rsidRDefault="00E70780">
          <w:pPr>
            <w:pStyle w:val="Header"/>
          </w:pPr>
        </w:p>
      </w:tc>
    </w:tr>
    <w:tr w:rsidR="00E70780" w14:paraId="2B13D60D" w14:textId="77777777">
      <w:trPr>
        <w:gridAfter w:val="1"/>
        <w:wAfter w:w="1080" w:type="dxa"/>
        <w:trHeight w:hRule="exact" w:val="680"/>
      </w:trPr>
      <w:tc>
        <w:tcPr>
          <w:tcW w:w="9368" w:type="dxa"/>
          <w:vAlign w:val="bottom"/>
        </w:tcPr>
        <w:p w14:paraId="5037B8DB" w14:textId="77777777" w:rsidR="00E70780" w:rsidRDefault="00E70780">
          <w:pPr>
            <w:pStyle w:val="LogoCaption"/>
          </w:pPr>
        </w:p>
      </w:tc>
      <w:tc>
        <w:tcPr>
          <w:tcW w:w="9368" w:type="dxa"/>
          <w:gridSpan w:val="2"/>
          <w:vAlign w:val="bottom"/>
        </w:tcPr>
        <w:p w14:paraId="04BB9370" w14:textId="77777777" w:rsidR="00E70780" w:rsidRDefault="00E70780">
          <w:pPr>
            <w:pStyle w:val="Header"/>
          </w:pPr>
        </w:p>
      </w:tc>
    </w:tr>
    <w:tr w:rsidR="00E70780" w14:paraId="297CA7F0" w14:textId="77777777">
      <w:trPr>
        <w:gridAfter w:val="1"/>
        <w:wAfter w:w="1080" w:type="dxa"/>
        <w:trHeight w:hRule="exact" w:val="680"/>
      </w:trPr>
      <w:tc>
        <w:tcPr>
          <w:tcW w:w="9368" w:type="dxa"/>
          <w:vAlign w:val="bottom"/>
        </w:tcPr>
        <w:p w14:paraId="33078A90" w14:textId="77777777" w:rsidR="00E70780" w:rsidRDefault="00E70780">
          <w:pPr>
            <w:pStyle w:val="LogoCaption"/>
          </w:pPr>
        </w:p>
      </w:tc>
      <w:tc>
        <w:tcPr>
          <w:tcW w:w="9368" w:type="dxa"/>
          <w:gridSpan w:val="2"/>
          <w:vAlign w:val="bottom"/>
        </w:tcPr>
        <w:p w14:paraId="435B87FC" w14:textId="77777777" w:rsidR="00E70780" w:rsidRDefault="00E70780">
          <w:pPr>
            <w:pStyle w:val="Header"/>
          </w:pPr>
        </w:p>
      </w:tc>
    </w:tr>
    <w:tr w:rsidR="00E70780" w14:paraId="62F8FC51" w14:textId="77777777">
      <w:trPr>
        <w:gridAfter w:val="2"/>
        <w:wAfter w:w="360" w:type="dxa"/>
        <w:trHeight w:hRule="exact" w:val="680"/>
      </w:trPr>
      <w:tc>
        <w:tcPr>
          <w:tcW w:w="9368" w:type="dxa"/>
          <w:vAlign w:val="bottom"/>
        </w:tcPr>
        <w:p w14:paraId="2E43706A" w14:textId="77777777" w:rsidR="00E70780" w:rsidRDefault="00E70780">
          <w:pPr>
            <w:pStyle w:val="LogoCaption"/>
          </w:pPr>
        </w:p>
      </w:tc>
      <w:tc>
        <w:tcPr>
          <w:tcW w:w="9368" w:type="dxa"/>
          <w:vAlign w:val="bottom"/>
        </w:tcPr>
        <w:p w14:paraId="6C3C5E42" w14:textId="77777777" w:rsidR="00E70780" w:rsidRDefault="00E70780">
          <w:pPr>
            <w:pStyle w:val="Header"/>
          </w:pPr>
        </w:p>
      </w:tc>
    </w:tr>
    <w:tr w:rsidR="00E70780" w14:paraId="5B4F3CC4" w14:textId="77777777">
      <w:trPr>
        <w:gridAfter w:val="1"/>
        <w:wAfter w:w="1080" w:type="dxa"/>
        <w:trHeight w:hRule="exact" w:val="680"/>
      </w:trPr>
      <w:tc>
        <w:tcPr>
          <w:tcW w:w="9368" w:type="dxa"/>
          <w:vAlign w:val="bottom"/>
        </w:tcPr>
        <w:p w14:paraId="04F49076" w14:textId="77777777" w:rsidR="00E70780" w:rsidRDefault="00E70780">
          <w:pPr>
            <w:pStyle w:val="LogoCaption"/>
          </w:pPr>
        </w:p>
      </w:tc>
      <w:tc>
        <w:tcPr>
          <w:tcW w:w="9368" w:type="dxa"/>
          <w:gridSpan w:val="2"/>
          <w:vAlign w:val="bottom"/>
        </w:tcPr>
        <w:p w14:paraId="3556BAF6" w14:textId="77777777" w:rsidR="00E70780" w:rsidRDefault="00E70780">
          <w:pPr>
            <w:pStyle w:val="Header"/>
          </w:pPr>
        </w:p>
      </w:tc>
    </w:tr>
    <w:tr w:rsidR="00E70780" w14:paraId="3F1E0FFA" w14:textId="77777777">
      <w:trPr>
        <w:gridAfter w:val="1"/>
        <w:wAfter w:w="1080" w:type="dxa"/>
        <w:trHeight w:hRule="exact" w:val="680"/>
      </w:trPr>
      <w:tc>
        <w:tcPr>
          <w:tcW w:w="9368" w:type="dxa"/>
          <w:vAlign w:val="bottom"/>
        </w:tcPr>
        <w:p w14:paraId="09DB1D66" w14:textId="77777777" w:rsidR="00E70780" w:rsidRDefault="00E70780">
          <w:pPr>
            <w:pStyle w:val="LogoCaption"/>
          </w:pPr>
        </w:p>
      </w:tc>
      <w:tc>
        <w:tcPr>
          <w:tcW w:w="9368" w:type="dxa"/>
          <w:gridSpan w:val="2"/>
          <w:vAlign w:val="bottom"/>
        </w:tcPr>
        <w:p w14:paraId="36037EA3" w14:textId="77777777" w:rsidR="00E70780" w:rsidRDefault="00E70780">
          <w:pPr>
            <w:pStyle w:val="Header"/>
          </w:pPr>
        </w:p>
      </w:tc>
    </w:tr>
    <w:tr w:rsidR="00E70780" w14:paraId="7720A4C7" w14:textId="77777777">
      <w:trPr>
        <w:gridAfter w:val="1"/>
        <w:wAfter w:w="1080" w:type="dxa"/>
        <w:trHeight w:hRule="exact" w:val="680"/>
      </w:trPr>
      <w:tc>
        <w:tcPr>
          <w:tcW w:w="9368" w:type="dxa"/>
          <w:vAlign w:val="bottom"/>
        </w:tcPr>
        <w:p w14:paraId="7F57BEB6" w14:textId="77777777" w:rsidR="00E70780" w:rsidRDefault="00E70780">
          <w:pPr>
            <w:pStyle w:val="LogoCaption"/>
          </w:pPr>
        </w:p>
      </w:tc>
      <w:tc>
        <w:tcPr>
          <w:tcW w:w="9368" w:type="dxa"/>
          <w:gridSpan w:val="2"/>
          <w:vAlign w:val="bottom"/>
        </w:tcPr>
        <w:p w14:paraId="643C449A" w14:textId="77777777" w:rsidR="00E70780" w:rsidRDefault="00E70780">
          <w:pPr>
            <w:pStyle w:val="Header"/>
          </w:pPr>
        </w:p>
      </w:tc>
    </w:tr>
    <w:tr w:rsidR="00E70780" w14:paraId="70D2B460" w14:textId="77777777">
      <w:trPr>
        <w:gridAfter w:val="1"/>
        <w:wAfter w:w="1080" w:type="dxa"/>
        <w:trHeight w:hRule="exact" w:val="680"/>
      </w:trPr>
      <w:tc>
        <w:tcPr>
          <w:tcW w:w="9368" w:type="dxa"/>
          <w:vAlign w:val="bottom"/>
        </w:tcPr>
        <w:p w14:paraId="3A5E6885" w14:textId="77777777" w:rsidR="00E70780" w:rsidRDefault="00E70780">
          <w:pPr>
            <w:pStyle w:val="LogoCaption"/>
          </w:pPr>
        </w:p>
      </w:tc>
      <w:tc>
        <w:tcPr>
          <w:tcW w:w="9368" w:type="dxa"/>
          <w:gridSpan w:val="2"/>
          <w:vAlign w:val="bottom"/>
        </w:tcPr>
        <w:p w14:paraId="52DC8477" w14:textId="77777777" w:rsidR="00E70780" w:rsidRDefault="00E70780">
          <w:pPr>
            <w:pStyle w:val="Header"/>
          </w:pPr>
        </w:p>
      </w:tc>
    </w:tr>
    <w:tr w:rsidR="00E70780" w14:paraId="5365B9A9" w14:textId="77777777">
      <w:trPr>
        <w:gridAfter w:val="1"/>
        <w:wAfter w:w="1080" w:type="dxa"/>
        <w:trHeight w:hRule="exact" w:val="680"/>
      </w:trPr>
      <w:tc>
        <w:tcPr>
          <w:tcW w:w="9368" w:type="dxa"/>
          <w:vAlign w:val="bottom"/>
        </w:tcPr>
        <w:p w14:paraId="5E5EBD56" w14:textId="77777777" w:rsidR="00E70780" w:rsidRDefault="00E70780">
          <w:pPr>
            <w:pStyle w:val="LogoCaption"/>
          </w:pPr>
        </w:p>
      </w:tc>
      <w:tc>
        <w:tcPr>
          <w:tcW w:w="9368" w:type="dxa"/>
          <w:gridSpan w:val="2"/>
          <w:vAlign w:val="bottom"/>
        </w:tcPr>
        <w:p w14:paraId="73926CD2" w14:textId="77777777" w:rsidR="00E70780" w:rsidRDefault="00E70780">
          <w:pPr>
            <w:pStyle w:val="Header"/>
          </w:pPr>
        </w:p>
      </w:tc>
    </w:tr>
    <w:tr w:rsidR="00E70780" w14:paraId="7B97D00D" w14:textId="77777777">
      <w:trPr>
        <w:gridAfter w:val="1"/>
        <w:wAfter w:w="1080" w:type="dxa"/>
        <w:trHeight w:hRule="exact" w:val="680"/>
      </w:trPr>
      <w:tc>
        <w:tcPr>
          <w:tcW w:w="9368" w:type="dxa"/>
          <w:vAlign w:val="bottom"/>
        </w:tcPr>
        <w:p w14:paraId="00906E87" w14:textId="77777777" w:rsidR="00E70780" w:rsidRDefault="00E70780">
          <w:pPr>
            <w:pStyle w:val="LogoCaption"/>
          </w:pPr>
        </w:p>
      </w:tc>
      <w:tc>
        <w:tcPr>
          <w:tcW w:w="9368" w:type="dxa"/>
          <w:gridSpan w:val="2"/>
          <w:vAlign w:val="bottom"/>
        </w:tcPr>
        <w:p w14:paraId="3FECD442" w14:textId="77777777" w:rsidR="00E70780" w:rsidRDefault="00E70780">
          <w:pPr>
            <w:pStyle w:val="Header"/>
          </w:pPr>
        </w:p>
      </w:tc>
    </w:tr>
    <w:tr w:rsidR="00E70780" w14:paraId="358DFC5A" w14:textId="77777777">
      <w:trPr>
        <w:gridAfter w:val="1"/>
        <w:wAfter w:w="1080" w:type="dxa"/>
        <w:trHeight w:hRule="exact" w:val="680"/>
      </w:trPr>
      <w:tc>
        <w:tcPr>
          <w:tcW w:w="9368" w:type="dxa"/>
          <w:vAlign w:val="bottom"/>
        </w:tcPr>
        <w:p w14:paraId="0A15737E" w14:textId="77777777" w:rsidR="00E70780" w:rsidRDefault="00E70780">
          <w:pPr>
            <w:pStyle w:val="LogoCaption"/>
          </w:pPr>
        </w:p>
      </w:tc>
      <w:tc>
        <w:tcPr>
          <w:tcW w:w="9368" w:type="dxa"/>
          <w:gridSpan w:val="2"/>
          <w:vAlign w:val="bottom"/>
        </w:tcPr>
        <w:p w14:paraId="73FC6A7C" w14:textId="77777777" w:rsidR="00E70780" w:rsidRDefault="00E70780">
          <w:pPr>
            <w:pStyle w:val="Header"/>
          </w:pPr>
        </w:p>
      </w:tc>
    </w:tr>
    <w:tr w:rsidR="00E70780" w14:paraId="6DD9370E" w14:textId="77777777">
      <w:trPr>
        <w:gridAfter w:val="1"/>
        <w:wAfter w:w="1080" w:type="dxa"/>
        <w:trHeight w:hRule="exact" w:val="680"/>
      </w:trPr>
      <w:tc>
        <w:tcPr>
          <w:tcW w:w="9368" w:type="dxa"/>
          <w:vAlign w:val="bottom"/>
        </w:tcPr>
        <w:p w14:paraId="2316D25A" w14:textId="77777777" w:rsidR="00E70780" w:rsidRDefault="00E70780">
          <w:pPr>
            <w:pStyle w:val="LogoCaption"/>
          </w:pPr>
        </w:p>
      </w:tc>
      <w:tc>
        <w:tcPr>
          <w:tcW w:w="9368" w:type="dxa"/>
          <w:gridSpan w:val="2"/>
          <w:vAlign w:val="bottom"/>
        </w:tcPr>
        <w:p w14:paraId="3D908F60" w14:textId="77777777" w:rsidR="00E70780" w:rsidRDefault="00E70780">
          <w:pPr>
            <w:pStyle w:val="Header"/>
          </w:pPr>
        </w:p>
      </w:tc>
    </w:tr>
    <w:tr w:rsidR="00E70780" w14:paraId="53BDD60B" w14:textId="77777777">
      <w:trPr>
        <w:gridAfter w:val="1"/>
        <w:wAfter w:w="1080" w:type="dxa"/>
        <w:trHeight w:hRule="exact" w:val="680"/>
      </w:trPr>
      <w:tc>
        <w:tcPr>
          <w:tcW w:w="9368" w:type="dxa"/>
          <w:vAlign w:val="bottom"/>
        </w:tcPr>
        <w:p w14:paraId="4122047B" w14:textId="77777777" w:rsidR="00E70780" w:rsidRDefault="00E70780">
          <w:pPr>
            <w:pStyle w:val="LogoCaption"/>
          </w:pPr>
        </w:p>
      </w:tc>
      <w:tc>
        <w:tcPr>
          <w:tcW w:w="9368" w:type="dxa"/>
          <w:gridSpan w:val="2"/>
          <w:vAlign w:val="bottom"/>
        </w:tcPr>
        <w:p w14:paraId="5112A7D7" w14:textId="77777777" w:rsidR="00E70780" w:rsidRDefault="00E70780">
          <w:pPr>
            <w:pStyle w:val="Header"/>
          </w:pPr>
        </w:p>
      </w:tc>
    </w:tr>
    <w:tr w:rsidR="00E70780" w14:paraId="18D1F042" w14:textId="77777777">
      <w:trPr>
        <w:gridAfter w:val="1"/>
        <w:wAfter w:w="1080" w:type="dxa"/>
        <w:trHeight w:hRule="exact" w:val="680"/>
      </w:trPr>
      <w:tc>
        <w:tcPr>
          <w:tcW w:w="9368" w:type="dxa"/>
          <w:vAlign w:val="bottom"/>
        </w:tcPr>
        <w:p w14:paraId="34C95643" w14:textId="77777777" w:rsidR="00E70780" w:rsidRDefault="00E70780">
          <w:pPr>
            <w:pStyle w:val="LogoCaption"/>
          </w:pPr>
        </w:p>
      </w:tc>
      <w:tc>
        <w:tcPr>
          <w:tcW w:w="9368" w:type="dxa"/>
          <w:gridSpan w:val="2"/>
          <w:vAlign w:val="bottom"/>
        </w:tcPr>
        <w:p w14:paraId="2AFF2241" w14:textId="77777777" w:rsidR="00E70780" w:rsidRDefault="00E70780">
          <w:pPr>
            <w:pStyle w:val="Header"/>
          </w:pPr>
        </w:p>
      </w:tc>
    </w:tr>
    <w:tr w:rsidR="00E70780" w14:paraId="14C08FA0" w14:textId="77777777">
      <w:trPr>
        <w:gridAfter w:val="1"/>
        <w:wAfter w:w="1080" w:type="dxa"/>
        <w:trHeight w:hRule="exact" w:val="680"/>
      </w:trPr>
      <w:tc>
        <w:tcPr>
          <w:tcW w:w="9368" w:type="dxa"/>
          <w:vAlign w:val="bottom"/>
        </w:tcPr>
        <w:p w14:paraId="48FAC2E2" w14:textId="77777777" w:rsidR="00E70780" w:rsidRDefault="00E70780">
          <w:pPr>
            <w:pStyle w:val="LogoCaption"/>
          </w:pPr>
        </w:p>
      </w:tc>
      <w:tc>
        <w:tcPr>
          <w:tcW w:w="9368" w:type="dxa"/>
          <w:gridSpan w:val="2"/>
          <w:vAlign w:val="bottom"/>
        </w:tcPr>
        <w:p w14:paraId="571326B3" w14:textId="77777777" w:rsidR="00E70780" w:rsidRDefault="00E70780">
          <w:pPr>
            <w:pStyle w:val="Header"/>
          </w:pPr>
        </w:p>
      </w:tc>
    </w:tr>
    <w:tr w:rsidR="00E70780" w14:paraId="5C79DA1A" w14:textId="77777777">
      <w:trPr>
        <w:gridAfter w:val="1"/>
        <w:wAfter w:w="1080" w:type="dxa"/>
        <w:trHeight w:hRule="exact" w:val="680"/>
      </w:trPr>
      <w:tc>
        <w:tcPr>
          <w:tcW w:w="9368" w:type="dxa"/>
          <w:vAlign w:val="bottom"/>
        </w:tcPr>
        <w:p w14:paraId="3A52A47F" w14:textId="77777777" w:rsidR="00E70780" w:rsidRDefault="00E70780">
          <w:pPr>
            <w:pStyle w:val="LogoCaption"/>
          </w:pPr>
        </w:p>
      </w:tc>
      <w:tc>
        <w:tcPr>
          <w:tcW w:w="9368" w:type="dxa"/>
          <w:gridSpan w:val="2"/>
          <w:vAlign w:val="bottom"/>
        </w:tcPr>
        <w:p w14:paraId="0F7D7EE5" w14:textId="77777777" w:rsidR="00E70780" w:rsidRDefault="00E70780">
          <w:pPr>
            <w:pStyle w:val="Header"/>
          </w:pPr>
        </w:p>
      </w:tc>
    </w:tr>
    <w:tr w:rsidR="00E70780" w14:paraId="013D52B7" w14:textId="77777777">
      <w:trPr>
        <w:gridAfter w:val="1"/>
        <w:wAfter w:w="1080" w:type="dxa"/>
        <w:trHeight w:hRule="exact" w:val="680"/>
      </w:trPr>
      <w:tc>
        <w:tcPr>
          <w:tcW w:w="9368" w:type="dxa"/>
          <w:vAlign w:val="bottom"/>
        </w:tcPr>
        <w:p w14:paraId="49B0F927" w14:textId="77777777" w:rsidR="00E70780" w:rsidRDefault="00E70780">
          <w:pPr>
            <w:pStyle w:val="LogoCaption"/>
          </w:pPr>
        </w:p>
      </w:tc>
      <w:tc>
        <w:tcPr>
          <w:tcW w:w="9368" w:type="dxa"/>
          <w:gridSpan w:val="2"/>
          <w:vAlign w:val="bottom"/>
        </w:tcPr>
        <w:p w14:paraId="2553219D" w14:textId="77777777" w:rsidR="00E70780" w:rsidRDefault="00E70780">
          <w:pPr>
            <w:pStyle w:val="Header"/>
          </w:pPr>
        </w:p>
      </w:tc>
    </w:tr>
    <w:tr w:rsidR="00E70780" w14:paraId="41EC6E44" w14:textId="77777777">
      <w:trPr>
        <w:gridAfter w:val="1"/>
        <w:wAfter w:w="1080" w:type="dxa"/>
        <w:trHeight w:hRule="exact" w:val="680"/>
      </w:trPr>
      <w:tc>
        <w:tcPr>
          <w:tcW w:w="9368" w:type="dxa"/>
          <w:vAlign w:val="bottom"/>
        </w:tcPr>
        <w:p w14:paraId="289ADF51" w14:textId="77777777" w:rsidR="00E70780" w:rsidRDefault="00E70780">
          <w:pPr>
            <w:pStyle w:val="LogoCaption"/>
          </w:pPr>
        </w:p>
      </w:tc>
      <w:tc>
        <w:tcPr>
          <w:tcW w:w="9368" w:type="dxa"/>
          <w:gridSpan w:val="2"/>
          <w:vAlign w:val="bottom"/>
        </w:tcPr>
        <w:p w14:paraId="5876000A" w14:textId="77777777" w:rsidR="00E70780" w:rsidRDefault="00E70780">
          <w:pPr>
            <w:pStyle w:val="Header"/>
          </w:pPr>
        </w:p>
      </w:tc>
    </w:tr>
    <w:tr w:rsidR="00E70780" w14:paraId="3AC8A82D" w14:textId="77777777">
      <w:trPr>
        <w:gridAfter w:val="1"/>
        <w:wAfter w:w="1080" w:type="dxa"/>
        <w:trHeight w:hRule="exact" w:val="680"/>
      </w:trPr>
      <w:tc>
        <w:tcPr>
          <w:tcW w:w="9368" w:type="dxa"/>
          <w:vAlign w:val="bottom"/>
        </w:tcPr>
        <w:p w14:paraId="264EF4C8" w14:textId="77777777" w:rsidR="00E70780" w:rsidRDefault="00E70780">
          <w:pPr>
            <w:pStyle w:val="LogoCaption"/>
          </w:pPr>
        </w:p>
      </w:tc>
      <w:tc>
        <w:tcPr>
          <w:tcW w:w="9368" w:type="dxa"/>
          <w:gridSpan w:val="2"/>
          <w:vAlign w:val="bottom"/>
        </w:tcPr>
        <w:p w14:paraId="3E115A79" w14:textId="77777777" w:rsidR="00E70780" w:rsidRDefault="00E70780">
          <w:pPr>
            <w:pStyle w:val="Header"/>
          </w:pPr>
        </w:p>
      </w:tc>
    </w:tr>
    <w:tr w:rsidR="00E70780" w14:paraId="1BA88161" w14:textId="77777777">
      <w:trPr>
        <w:gridAfter w:val="1"/>
        <w:wAfter w:w="1080" w:type="dxa"/>
        <w:trHeight w:hRule="exact" w:val="680"/>
      </w:trPr>
      <w:tc>
        <w:tcPr>
          <w:tcW w:w="9368" w:type="dxa"/>
          <w:vAlign w:val="bottom"/>
        </w:tcPr>
        <w:p w14:paraId="3EE8A67B" w14:textId="77777777" w:rsidR="00E70780" w:rsidRDefault="00E70780">
          <w:pPr>
            <w:pStyle w:val="LogoCaption"/>
          </w:pPr>
        </w:p>
      </w:tc>
      <w:tc>
        <w:tcPr>
          <w:tcW w:w="9368" w:type="dxa"/>
          <w:gridSpan w:val="2"/>
          <w:vAlign w:val="bottom"/>
        </w:tcPr>
        <w:p w14:paraId="7E47983E" w14:textId="77777777" w:rsidR="00E70780" w:rsidRDefault="00E70780">
          <w:pPr>
            <w:pStyle w:val="Header"/>
          </w:pPr>
        </w:p>
      </w:tc>
    </w:tr>
    <w:tr w:rsidR="00E70780" w14:paraId="30CFDF7A" w14:textId="77777777">
      <w:trPr>
        <w:gridAfter w:val="1"/>
        <w:wAfter w:w="1080" w:type="dxa"/>
        <w:trHeight w:hRule="exact" w:val="680"/>
      </w:trPr>
      <w:tc>
        <w:tcPr>
          <w:tcW w:w="9368" w:type="dxa"/>
          <w:vAlign w:val="bottom"/>
        </w:tcPr>
        <w:p w14:paraId="2A782DA6" w14:textId="77777777" w:rsidR="00E70780" w:rsidRDefault="00E70780">
          <w:pPr>
            <w:pStyle w:val="LogoCaption"/>
          </w:pPr>
        </w:p>
      </w:tc>
      <w:tc>
        <w:tcPr>
          <w:tcW w:w="9368" w:type="dxa"/>
          <w:gridSpan w:val="2"/>
          <w:vAlign w:val="bottom"/>
        </w:tcPr>
        <w:p w14:paraId="5F7BF0C0" w14:textId="77777777" w:rsidR="00E70780" w:rsidRDefault="00E70780">
          <w:pPr>
            <w:pStyle w:val="Header"/>
          </w:pPr>
        </w:p>
      </w:tc>
    </w:tr>
    <w:tr w:rsidR="00E70780" w14:paraId="0D11AC8A" w14:textId="77777777">
      <w:trPr>
        <w:gridAfter w:val="1"/>
        <w:wAfter w:w="1080" w:type="dxa"/>
        <w:trHeight w:hRule="exact" w:val="680"/>
      </w:trPr>
      <w:tc>
        <w:tcPr>
          <w:tcW w:w="9368" w:type="dxa"/>
          <w:vAlign w:val="bottom"/>
        </w:tcPr>
        <w:p w14:paraId="31BD0A1D" w14:textId="77777777" w:rsidR="00E70780" w:rsidRDefault="00E70780">
          <w:pPr>
            <w:pStyle w:val="LogoCaption"/>
          </w:pPr>
        </w:p>
      </w:tc>
      <w:tc>
        <w:tcPr>
          <w:tcW w:w="9368" w:type="dxa"/>
          <w:gridSpan w:val="2"/>
          <w:vAlign w:val="bottom"/>
        </w:tcPr>
        <w:p w14:paraId="3C39B641" w14:textId="77777777" w:rsidR="00E70780" w:rsidRDefault="00E70780">
          <w:pPr>
            <w:pStyle w:val="Header"/>
          </w:pPr>
        </w:p>
      </w:tc>
    </w:tr>
    <w:tr w:rsidR="00E70780" w14:paraId="636B1EE2" w14:textId="77777777">
      <w:trPr>
        <w:gridAfter w:val="1"/>
        <w:wAfter w:w="1080" w:type="dxa"/>
        <w:trHeight w:hRule="exact" w:val="680"/>
      </w:trPr>
      <w:tc>
        <w:tcPr>
          <w:tcW w:w="9368" w:type="dxa"/>
          <w:vAlign w:val="bottom"/>
        </w:tcPr>
        <w:p w14:paraId="7A14E433" w14:textId="77777777" w:rsidR="00E70780" w:rsidRDefault="00E70780">
          <w:pPr>
            <w:pStyle w:val="LogoCaption"/>
          </w:pPr>
        </w:p>
      </w:tc>
      <w:tc>
        <w:tcPr>
          <w:tcW w:w="9368" w:type="dxa"/>
          <w:gridSpan w:val="2"/>
          <w:vAlign w:val="bottom"/>
        </w:tcPr>
        <w:p w14:paraId="0E836FF7" w14:textId="77777777" w:rsidR="00E70780" w:rsidRDefault="00E70780">
          <w:pPr>
            <w:pStyle w:val="Header"/>
          </w:pPr>
        </w:p>
      </w:tc>
    </w:tr>
    <w:tr w:rsidR="00E70780" w14:paraId="5B334E99" w14:textId="77777777">
      <w:trPr>
        <w:gridAfter w:val="1"/>
        <w:wAfter w:w="1080" w:type="dxa"/>
        <w:trHeight w:hRule="exact" w:val="680"/>
      </w:trPr>
      <w:tc>
        <w:tcPr>
          <w:tcW w:w="9368" w:type="dxa"/>
          <w:vAlign w:val="bottom"/>
        </w:tcPr>
        <w:p w14:paraId="1F8CC13C" w14:textId="77777777" w:rsidR="00E70780" w:rsidRDefault="00E70780">
          <w:pPr>
            <w:pStyle w:val="LogoCaption"/>
          </w:pPr>
        </w:p>
      </w:tc>
      <w:tc>
        <w:tcPr>
          <w:tcW w:w="9368" w:type="dxa"/>
          <w:gridSpan w:val="2"/>
          <w:vAlign w:val="bottom"/>
        </w:tcPr>
        <w:p w14:paraId="75DDDB4F" w14:textId="77777777" w:rsidR="00E70780" w:rsidRDefault="00E70780">
          <w:pPr>
            <w:pStyle w:val="Header"/>
          </w:pPr>
        </w:p>
      </w:tc>
    </w:tr>
    <w:tr w:rsidR="00E70780" w14:paraId="157A420E" w14:textId="77777777">
      <w:trPr>
        <w:gridAfter w:val="1"/>
        <w:wAfter w:w="1080" w:type="dxa"/>
        <w:trHeight w:hRule="exact" w:val="680"/>
      </w:trPr>
      <w:tc>
        <w:tcPr>
          <w:tcW w:w="9368" w:type="dxa"/>
          <w:vAlign w:val="bottom"/>
        </w:tcPr>
        <w:p w14:paraId="5A5B28CF" w14:textId="77777777" w:rsidR="00E70780" w:rsidRDefault="00E70780">
          <w:pPr>
            <w:pStyle w:val="LogoCaption"/>
          </w:pPr>
        </w:p>
      </w:tc>
      <w:tc>
        <w:tcPr>
          <w:tcW w:w="9368" w:type="dxa"/>
          <w:gridSpan w:val="2"/>
          <w:vAlign w:val="bottom"/>
        </w:tcPr>
        <w:p w14:paraId="7639763F" w14:textId="77777777" w:rsidR="00E70780" w:rsidRDefault="00E70780">
          <w:pPr>
            <w:pStyle w:val="Header"/>
          </w:pPr>
        </w:p>
      </w:tc>
    </w:tr>
    <w:tr w:rsidR="00E70780" w14:paraId="43B7A5A9" w14:textId="77777777">
      <w:trPr>
        <w:gridAfter w:val="1"/>
        <w:wAfter w:w="1080" w:type="dxa"/>
        <w:trHeight w:hRule="exact" w:val="680"/>
      </w:trPr>
      <w:tc>
        <w:tcPr>
          <w:tcW w:w="9368" w:type="dxa"/>
          <w:vAlign w:val="bottom"/>
        </w:tcPr>
        <w:p w14:paraId="0E44CD9C" w14:textId="77777777" w:rsidR="00E70780" w:rsidRDefault="00E70780">
          <w:pPr>
            <w:pStyle w:val="LogoCaption"/>
          </w:pPr>
        </w:p>
      </w:tc>
      <w:tc>
        <w:tcPr>
          <w:tcW w:w="9368" w:type="dxa"/>
          <w:gridSpan w:val="2"/>
          <w:vAlign w:val="bottom"/>
        </w:tcPr>
        <w:p w14:paraId="009087D5" w14:textId="77777777" w:rsidR="00E70780" w:rsidRDefault="00E70780">
          <w:pPr>
            <w:pStyle w:val="Header"/>
          </w:pPr>
        </w:p>
      </w:tc>
    </w:tr>
    <w:tr w:rsidR="00E70780" w14:paraId="31FDE5E3" w14:textId="77777777">
      <w:trPr>
        <w:gridAfter w:val="1"/>
        <w:wAfter w:w="1080" w:type="dxa"/>
        <w:trHeight w:hRule="exact" w:val="680"/>
      </w:trPr>
      <w:tc>
        <w:tcPr>
          <w:tcW w:w="9368" w:type="dxa"/>
          <w:vAlign w:val="bottom"/>
        </w:tcPr>
        <w:p w14:paraId="775B0F79" w14:textId="77777777" w:rsidR="00E70780" w:rsidRDefault="00E70780">
          <w:pPr>
            <w:pStyle w:val="LogoCaption"/>
          </w:pPr>
        </w:p>
      </w:tc>
      <w:tc>
        <w:tcPr>
          <w:tcW w:w="9368" w:type="dxa"/>
          <w:gridSpan w:val="2"/>
          <w:vAlign w:val="bottom"/>
        </w:tcPr>
        <w:p w14:paraId="7B6D7A68" w14:textId="77777777" w:rsidR="00E70780" w:rsidRDefault="00E70780">
          <w:pPr>
            <w:pStyle w:val="Header"/>
          </w:pPr>
        </w:p>
      </w:tc>
    </w:tr>
    <w:tr w:rsidR="00E70780" w14:paraId="440147E3" w14:textId="77777777">
      <w:trPr>
        <w:gridAfter w:val="1"/>
        <w:wAfter w:w="1080" w:type="dxa"/>
        <w:trHeight w:hRule="exact" w:val="680"/>
      </w:trPr>
      <w:tc>
        <w:tcPr>
          <w:tcW w:w="9368" w:type="dxa"/>
          <w:vAlign w:val="bottom"/>
        </w:tcPr>
        <w:p w14:paraId="746903E9" w14:textId="77777777" w:rsidR="00E70780" w:rsidRDefault="00E70780">
          <w:pPr>
            <w:pStyle w:val="LogoCaption"/>
          </w:pPr>
        </w:p>
      </w:tc>
      <w:tc>
        <w:tcPr>
          <w:tcW w:w="9368" w:type="dxa"/>
          <w:gridSpan w:val="2"/>
          <w:vAlign w:val="bottom"/>
        </w:tcPr>
        <w:p w14:paraId="7BC808A9" w14:textId="77777777" w:rsidR="00E70780" w:rsidRDefault="00E70780">
          <w:pPr>
            <w:pStyle w:val="Header"/>
          </w:pPr>
        </w:p>
      </w:tc>
    </w:tr>
    <w:tr w:rsidR="00E70780" w14:paraId="7707B8BB" w14:textId="77777777">
      <w:trPr>
        <w:gridAfter w:val="1"/>
        <w:wAfter w:w="1080" w:type="dxa"/>
        <w:trHeight w:hRule="exact" w:val="680"/>
      </w:trPr>
      <w:tc>
        <w:tcPr>
          <w:tcW w:w="9368" w:type="dxa"/>
          <w:vAlign w:val="bottom"/>
        </w:tcPr>
        <w:p w14:paraId="002F9920" w14:textId="77777777" w:rsidR="00E70780" w:rsidRDefault="00E70780">
          <w:pPr>
            <w:pStyle w:val="LogoCaption"/>
          </w:pPr>
        </w:p>
      </w:tc>
      <w:tc>
        <w:tcPr>
          <w:tcW w:w="9368" w:type="dxa"/>
          <w:gridSpan w:val="2"/>
          <w:vAlign w:val="bottom"/>
        </w:tcPr>
        <w:p w14:paraId="3D1202F1" w14:textId="77777777" w:rsidR="00E70780" w:rsidRDefault="00E70780">
          <w:pPr>
            <w:pStyle w:val="Header"/>
          </w:pPr>
        </w:p>
      </w:tc>
    </w:tr>
    <w:tr w:rsidR="00E70780" w14:paraId="095BF183" w14:textId="77777777">
      <w:trPr>
        <w:gridAfter w:val="1"/>
        <w:wAfter w:w="1080" w:type="dxa"/>
        <w:trHeight w:hRule="exact" w:val="680"/>
      </w:trPr>
      <w:tc>
        <w:tcPr>
          <w:tcW w:w="9368" w:type="dxa"/>
          <w:vAlign w:val="bottom"/>
        </w:tcPr>
        <w:p w14:paraId="7E46DCB5" w14:textId="77777777" w:rsidR="00E70780" w:rsidRDefault="00E70780">
          <w:pPr>
            <w:pStyle w:val="LogoCaption"/>
          </w:pPr>
        </w:p>
      </w:tc>
      <w:tc>
        <w:tcPr>
          <w:tcW w:w="9368" w:type="dxa"/>
          <w:gridSpan w:val="2"/>
          <w:vAlign w:val="bottom"/>
        </w:tcPr>
        <w:p w14:paraId="7F8E18D7" w14:textId="77777777" w:rsidR="00E70780" w:rsidRDefault="00E70780">
          <w:pPr>
            <w:pStyle w:val="Header"/>
          </w:pPr>
        </w:p>
      </w:tc>
    </w:tr>
    <w:tr w:rsidR="00E70780" w14:paraId="40DF1247" w14:textId="77777777">
      <w:trPr>
        <w:gridAfter w:val="1"/>
        <w:wAfter w:w="1080" w:type="dxa"/>
        <w:trHeight w:hRule="exact" w:val="680"/>
      </w:trPr>
      <w:tc>
        <w:tcPr>
          <w:tcW w:w="9368" w:type="dxa"/>
          <w:vAlign w:val="bottom"/>
        </w:tcPr>
        <w:p w14:paraId="274CD661" w14:textId="77777777" w:rsidR="00E70780" w:rsidRDefault="00E70780">
          <w:pPr>
            <w:pStyle w:val="LogoCaption"/>
          </w:pPr>
        </w:p>
      </w:tc>
      <w:tc>
        <w:tcPr>
          <w:tcW w:w="9368" w:type="dxa"/>
          <w:gridSpan w:val="2"/>
          <w:vAlign w:val="bottom"/>
        </w:tcPr>
        <w:p w14:paraId="49C90C06" w14:textId="77777777" w:rsidR="00E70780" w:rsidRDefault="00E70780">
          <w:pPr>
            <w:pStyle w:val="Header"/>
          </w:pPr>
        </w:p>
      </w:tc>
    </w:tr>
    <w:tr w:rsidR="00E70780" w14:paraId="0FCAF557" w14:textId="77777777">
      <w:trPr>
        <w:gridAfter w:val="1"/>
        <w:wAfter w:w="1080" w:type="dxa"/>
        <w:trHeight w:hRule="exact" w:val="680"/>
      </w:trPr>
      <w:tc>
        <w:tcPr>
          <w:tcW w:w="9368" w:type="dxa"/>
          <w:vAlign w:val="bottom"/>
        </w:tcPr>
        <w:p w14:paraId="48CD0E4D" w14:textId="77777777" w:rsidR="00E70780" w:rsidRDefault="00E70780">
          <w:pPr>
            <w:pStyle w:val="LogoCaption"/>
          </w:pPr>
        </w:p>
      </w:tc>
      <w:tc>
        <w:tcPr>
          <w:tcW w:w="9368" w:type="dxa"/>
          <w:gridSpan w:val="2"/>
          <w:vAlign w:val="bottom"/>
        </w:tcPr>
        <w:p w14:paraId="7DAA7803" w14:textId="77777777" w:rsidR="00E70780" w:rsidRDefault="00E70780">
          <w:pPr>
            <w:pStyle w:val="Header"/>
          </w:pPr>
        </w:p>
      </w:tc>
    </w:tr>
    <w:tr w:rsidR="00E70780" w14:paraId="2EFD1496" w14:textId="77777777">
      <w:trPr>
        <w:gridAfter w:val="1"/>
        <w:wAfter w:w="1080" w:type="dxa"/>
        <w:trHeight w:hRule="exact" w:val="680"/>
      </w:trPr>
      <w:tc>
        <w:tcPr>
          <w:tcW w:w="9368" w:type="dxa"/>
          <w:vAlign w:val="bottom"/>
        </w:tcPr>
        <w:p w14:paraId="7832D3F5" w14:textId="77777777" w:rsidR="00E70780" w:rsidRDefault="00E70780">
          <w:pPr>
            <w:pStyle w:val="LogoCaption"/>
          </w:pPr>
        </w:p>
      </w:tc>
      <w:tc>
        <w:tcPr>
          <w:tcW w:w="9368" w:type="dxa"/>
          <w:gridSpan w:val="2"/>
          <w:vAlign w:val="bottom"/>
        </w:tcPr>
        <w:p w14:paraId="50FA5789" w14:textId="77777777" w:rsidR="00E70780" w:rsidRDefault="00E70780">
          <w:pPr>
            <w:pStyle w:val="Header"/>
          </w:pPr>
        </w:p>
      </w:tc>
    </w:tr>
    <w:tr w:rsidR="00E70780" w14:paraId="0A704B89" w14:textId="77777777">
      <w:trPr>
        <w:gridAfter w:val="1"/>
        <w:wAfter w:w="1080" w:type="dxa"/>
        <w:trHeight w:hRule="exact" w:val="680"/>
      </w:trPr>
      <w:tc>
        <w:tcPr>
          <w:tcW w:w="9368" w:type="dxa"/>
          <w:vAlign w:val="bottom"/>
        </w:tcPr>
        <w:p w14:paraId="3E0B94F6" w14:textId="77777777" w:rsidR="00E70780" w:rsidRDefault="00E70780">
          <w:pPr>
            <w:pStyle w:val="LogoCaption"/>
          </w:pPr>
        </w:p>
      </w:tc>
      <w:tc>
        <w:tcPr>
          <w:tcW w:w="9368" w:type="dxa"/>
          <w:gridSpan w:val="2"/>
          <w:vAlign w:val="bottom"/>
        </w:tcPr>
        <w:p w14:paraId="5D5E6C5E" w14:textId="77777777" w:rsidR="00E70780" w:rsidRDefault="00E70780">
          <w:pPr>
            <w:pStyle w:val="Header"/>
          </w:pPr>
        </w:p>
      </w:tc>
    </w:tr>
    <w:tr w:rsidR="00E70780" w14:paraId="36C2A4E8" w14:textId="77777777">
      <w:trPr>
        <w:gridAfter w:val="1"/>
        <w:wAfter w:w="1080" w:type="dxa"/>
        <w:trHeight w:hRule="exact" w:val="680"/>
      </w:trPr>
      <w:tc>
        <w:tcPr>
          <w:tcW w:w="9368" w:type="dxa"/>
          <w:vAlign w:val="bottom"/>
        </w:tcPr>
        <w:p w14:paraId="110E8424" w14:textId="77777777" w:rsidR="00E70780" w:rsidRDefault="00E70780">
          <w:pPr>
            <w:pStyle w:val="LogoCaption"/>
          </w:pPr>
        </w:p>
      </w:tc>
      <w:tc>
        <w:tcPr>
          <w:tcW w:w="9368" w:type="dxa"/>
          <w:gridSpan w:val="2"/>
          <w:vAlign w:val="bottom"/>
        </w:tcPr>
        <w:p w14:paraId="74F0037C" w14:textId="77777777" w:rsidR="00E70780" w:rsidRDefault="00E70780">
          <w:pPr>
            <w:pStyle w:val="Header"/>
          </w:pPr>
        </w:p>
      </w:tc>
    </w:tr>
    <w:tr w:rsidR="00E70780" w14:paraId="225C4EDF" w14:textId="77777777">
      <w:trPr>
        <w:gridAfter w:val="1"/>
        <w:wAfter w:w="1080" w:type="dxa"/>
        <w:trHeight w:hRule="exact" w:val="680"/>
      </w:trPr>
      <w:tc>
        <w:tcPr>
          <w:tcW w:w="9368" w:type="dxa"/>
          <w:vAlign w:val="bottom"/>
        </w:tcPr>
        <w:p w14:paraId="643D31AB" w14:textId="77777777" w:rsidR="00E70780" w:rsidRDefault="00E70780">
          <w:pPr>
            <w:pStyle w:val="LogoCaption"/>
          </w:pPr>
        </w:p>
      </w:tc>
      <w:tc>
        <w:tcPr>
          <w:tcW w:w="9368" w:type="dxa"/>
          <w:gridSpan w:val="2"/>
          <w:vAlign w:val="bottom"/>
        </w:tcPr>
        <w:p w14:paraId="1AA761B6" w14:textId="77777777" w:rsidR="00E70780" w:rsidRDefault="00E70780">
          <w:pPr>
            <w:pStyle w:val="Header"/>
          </w:pPr>
        </w:p>
      </w:tc>
    </w:tr>
    <w:tr w:rsidR="00E70780" w14:paraId="587E8E44" w14:textId="77777777">
      <w:trPr>
        <w:gridAfter w:val="1"/>
        <w:wAfter w:w="1080" w:type="dxa"/>
        <w:trHeight w:hRule="exact" w:val="680"/>
      </w:trPr>
      <w:tc>
        <w:tcPr>
          <w:tcW w:w="9368" w:type="dxa"/>
          <w:vAlign w:val="bottom"/>
        </w:tcPr>
        <w:p w14:paraId="4A4A8CFD" w14:textId="77777777" w:rsidR="00E70780" w:rsidRDefault="00E70780">
          <w:pPr>
            <w:pStyle w:val="LogoCaption"/>
          </w:pPr>
        </w:p>
      </w:tc>
      <w:tc>
        <w:tcPr>
          <w:tcW w:w="9368" w:type="dxa"/>
          <w:gridSpan w:val="2"/>
          <w:vAlign w:val="bottom"/>
        </w:tcPr>
        <w:p w14:paraId="290FA6CB" w14:textId="77777777" w:rsidR="00E70780" w:rsidRDefault="00E70780">
          <w:pPr>
            <w:pStyle w:val="Header"/>
          </w:pPr>
        </w:p>
      </w:tc>
    </w:tr>
    <w:tr w:rsidR="00E70780" w14:paraId="366B0F22" w14:textId="77777777">
      <w:trPr>
        <w:gridAfter w:val="1"/>
        <w:wAfter w:w="1080" w:type="dxa"/>
        <w:trHeight w:hRule="exact" w:val="680"/>
      </w:trPr>
      <w:tc>
        <w:tcPr>
          <w:tcW w:w="9368" w:type="dxa"/>
          <w:vAlign w:val="bottom"/>
        </w:tcPr>
        <w:p w14:paraId="0A249C5A" w14:textId="77777777" w:rsidR="00E70780" w:rsidRDefault="00E70780">
          <w:pPr>
            <w:pStyle w:val="LogoCaption"/>
          </w:pPr>
        </w:p>
      </w:tc>
      <w:tc>
        <w:tcPr>
          <w:tcW w:w="9368" w:type="dxa"/>
          <w:gridSpan w:val="2"/>
          <w:vAlign w:val="bottom"/>
        </w:tcPr>
        <w:p w14:paraId="398ECD69" w14:textId="77777777" w:rsidR="00E70780" w:rsidRDefault="00E70780">
          <w:pPr>
            <w:pStyle w:val="Header"/>
          </w:pPr>
        </w:p>
      </w:tc>
    </w:tr>
    <w:tr w:rsidR="00E70780" w14:paraId="3A4606EE" w14:textId="77777777">
      <w:trPr>
        <w:gridAfter w:val="1"/>
        <w:wAfter w:w="1080" w:type="dxa"/>
        <w:trHeight w:hRule="exact" w:val="680"/>
      </w:trPr>
      <w:tc>
        <w:tcPr>
          <w:tcW w:w="9368" w:type="dxa"/>
          <w:vAlign w:val="bottom"/>
        </w:tcPr>
        <w:p w14:paraId="44306AF6" w14:textId="77777777" w:rsidR="00E70780" w:rsidRDefault="00E70780">
          <w:pPr>
            <w:pStyle w:val="LogoCaption"/>
          </w:pPr>
        </w:p>
      </w:tc>
      <w:tc>
        <w:tcPr>
          <w:tcW w:w="9368" w:type="dxa"/>
          <w:gridSpan w:val="2"/>
          <w:vAlign w:val="bottom"/>
        </w:tcPr>
        <w:p w14:paraId="10843085" w14:textId="77777777" w:rsidR="00E70780" w:rsidRDefault="00E70780">
          <w:pPr>
            <w:pStyle w:val="Header"/>
          </w:pPr>
        </w:p>
      </w:tc>
    </w:tr>
    <w:tr w:rsidR="00E70780" w14:paraId="0789BF2B" w14:textId="77777777">
      <w:trPr>
        <w:gridAfter w:val="1"/>
        <w:wAfter w:w="1080" w:type="dxa"/>
        <w:trHeight w:hRule="exact" w:val="680"/>
      </w:trPr>
      <w:tc>
        <w:tcPr>
          <w:tcW w:w="9368" w:type="dxa"/>
          <w:vAlign w:val="bottom"/>
        </w:tcPr>
        <w:p w14:paraId="2B849D2C" w14:textId="77777777" w:rsidR="00E70780" w:rsidRDefault="00E70780">
          <w:pPr>
            <w:pStyle w:val="LogoCaption"/>
          </w:pPr>
        </w:p>
      </w:tc>
      <w:tc>
        <w:tcPr>
          <w:tcW w:w="9368" w:type="dxa"/>
          <w:gridSpan w:val="2"/>
          <w:vAlign w:val="bottom"/>
        </w:tcPr>
        <w:p w14:paraId="198E6A1E" w14:textId="77777777" w:rsidR="00E70780" w:rsidRDefault="00E70780">
          <w:pPr>
            <w:pStyle w:val="Header"/>
          </w:pPr>
        </w:p>
      </w:tc>
    </w:tr>
    <w:tr w:rsidR="00E70780" w14:paraId="16D5DEAD" w14:textId="77777777">
      <w:trPr>
        <w:gridAfter w:val="1"/>
        <w:wAfter w:w="1080" w:type="dxa"/>
        <w:trHeight w:hRule="exact" w:val="680"/>
      </w:trPr>
      <w:tc>
        <w:tcPr>
          <w:tcW w:w="9368" w:type="dxa"/>
          <w:vAlign w:val="bottom"/>
        </w:tcPr>
        <w:p w14:paraId="4A7785EC" w14:textId="77777777" w:rsidR="00E70780" w:rsidRDefault="00E70780">
          <w:pPr>
            <w:pStyle w:val="LogoCaption"/>
          </w:pPr>
        </w:p>
      </w:tc>
      <w:tc>
        <w:tcPr>
          <w:tcW w:w="9368" w:type="dxa"/>
          <w:gridSpan w:val="2"/>
          <w:vAlign w:val="bottom"/>
        </w:tcPr>
        <w:p w14:paraId="66599C81" w14:textId="77777777" w:rsidR="00E70780" w:rsidRDefault="00E70780">
          <w:pPr>
            <w:pStyle w:val="Header"/>
          </w:pPr>
        </w:p>
      </w:tc>
    </w:tr>
    <w:tr w:rsidR="00E70780" w14:paraId="3C5FBBDD" w14:textId="77777777">
      <w:trPr>
        <w:gridAfter w:val="1"/>
        <w:wAfter w:w="1080" w:type="dxa"/>
        <w:trHeight w:hRule="exact" w:val="680"/>
      </w:trPr>
      <w:tc>
        <w:tcPr>
          <w:tcW w:w="9368" w:type="dxa"/>
          <w:vAlign w:val="bottom"/>
        </w:tcPr>
        <w:p w14:paraId="25CC5636" w14:textId="77777777" w:rsidR="00E70780" w:rsidRDefault="00E70780">
          <w:pPr>
            <w:pStyle w:val="LogoCaption"/>
          </w:pPr>
        </w:p>
      </w:tc>
      <w:tc>
        <w:tcPr>
          <w:tcW w:w="9368" w:type="dxa"/>
          <w:gridSpan w:val="2"/>
          <w:vAlign w:val="bottom"/>
        </w:tcPr>
        <w:p w14:paraId="2B141469" w14:textId="77777777" w:rsidR="00E70780" w:rsidRDefault="00E70780">
          <w:pPr>
            <w:pStyle w:val="Header"/>
          </w:pPr>
        </w:p>
      </w:tc>
    </w:tr>
    <w:tr w:rsidR="00E70780" w14:paraId="33376C03" w14:textId="77777777">
      <w:trPr>
        <w:trHeight w:hRule="exact" w:val="680"/>
      </w:trPr>
      <w:tc>
        <w:tcPr>
          <w:tcW w:w="9368" w:type="dxa"/>
          <w:gridSpan w:val="3"/>
          <w:vAlign w:val="bottom"/>
        </w:tcPr>
        <w:p w14:paraId="3FB6DE35" w14:textId="77777777" w:rsidR="00E70780" w:rsidRDefault="00E70780">
          <w:pPr>
            <w:pStyle w:val="LogoCaption"/>
          </w:pPr>
        </w:p>
      </w:tc>
      <w:tc>
        <w:tcPr>
          <w:tcW w:w="9368" w:type="dxa"/>
          <w:vAlign w:val="bottom"/>
        </w:tcPr>
        <w:p w14:paraId="657777AF" w14:textId="77777777" w:rsidR="00E70780" w:rsidRDefault="00E70780">
          <w:pPr>
            <w:pStyle w:val="Header"/>
          </w:pPr>
        </w:p>
      </w:tc>
    </w:tr>
    <w:tr w:rsidR="00E70780" w14:paraId="3BA253C4" w14:textId="77777777">
      <w:trPr>
        <w:trHeight w:hRule="exact" w:val="680"/>
      </w:trPr>
      <w:tc>
        <w:tcPr>
          <w:tcW w:w="9368" w:type="dxa"/>
          <w:gridSpan w:val="3"/>
          <w:vAlign w:val="bottom"/>
        </w:tcPr>
        <w:p w14:paraId="70377718" w14:textId="77777777" w:rsidR="00E70780" w:rsidRDefault="00E70780">
          <w:pPr>
            <w:pStyle w:val="LogoCaption"/>
          </w:pPr>
        </w:p>
      </w:tc>
      <w:tc>
        <w:tcPr>
          <w:tcW w:w="9368" w:type="dxa"/>
          <w:vAlign w:val="bottom"/>
        </w:tcPr>
        <w:p w14:paraId="1AE0C2EA" w14:textId="77777777" w:rsidR="00E70780" w:rsidRDefault="00E70780">
          <w:pPr>
            <w:pStyle w:val="Header"/>
          </w:pPr>
        </w:p>
      </w:tc>
    </w:tr>
    <w:tr w:rsidR="00E70780" w14:paraId="3A064D9C" w14:textId="77777777">
      <w:trPr>
        <w:trHeight w:hRule="exact" w:val="680"/>
      </w:trPr>
      <w:tc>
        <w:tcPr>
          <w:tcW w:w="9368" w:type="dxa"/>
          <w:gridSpan w:val="3"/>
          <w:vAlign w:val="bottom"/>
        </w:tcPr>
        <w:p w14:paraId="5D7447FD" w14:textId="77777777" w:rsidR="00E70780" w:rsidRDefault="00E70780">
          <w:pPr>
            <w:pStyle w:val="LogoCaption"/>
          </w:pPr>
        </w:p>
      </w:tc>
      <w:tc>
        <w:tcPr>
          <w:tcW w:w="9368" w:type="dxa"/>
          <w:vAlign w:val="bottom"/>
        </w:tcPr>
        <w:p w14:paraId="50FAA12E" w14:textId="77777777" w:rsidR="00E70780" w:rsidRDefault="00E70780">
          <w:pPr>
            <w:pStyle w:val="Header"/>
          </w:pPr>
        </w:p>
      </w:tc>
    </w:tr>
    <w:tr w:rsidR="00E70780" w14:paraId="22E10E39" w14:textId="77777777">
      <w:trPr>
        <w:trHeight w:hRule="exact" w:val="680"/>
      </w:trPr>
      <w:tc>
        <w:tcPr>
          <w:tcW w:w="9368" w:type="dxa"/>
          <w:gridSpan w:val="3"/>
          <w:vAlign w:val="bottom"/>
        </w:tcPr>
        <w:p w14:paraId="1EDC22BB" w14:textId="77777777" w:rsidR="00E70780" w:rsidRDefault="00E70780">
          <w:pPr>
            <w:pStyle w:val="LogoCaption"/>
          </w:pPr>
        </w:p>
      </w:tc>
      <w:tc>
        <w:tcPr>
          <w:tcW w:w="9368" w:type="dxa"/>
          <w:vAlign w:val="bottom"/>
        </w:tcPr>
        <w:p w14:paraId="7E2D173A" w14:textId="77777777" w:rsidR="00E70780" w:rsidRDefault="00E70780">
          <w:pPr>
            <w:pStyle w:val="Header"/>
          </w:pPr>
        </w:p>
      </w:tc>
    </w:tr>
    <w:tr w:rsidR="00E70780" w14:paraId="7FE1B820" w14:textId="77777777">
      <w:trPr>
        <w:trHeight w:hRule="exact" w:val="680"/>
      </w:trPr>
      <w:tc>
        <w:tcPr>
          <w:tcW w:w="9368" w:type="dxa"/>
          <w:gridSpan w:val="3"/>
          <w:vAlign w:val="bottom"/>
        </w:tcPr>
        <w:p w14:paraId="2EEB67D1" w14:textId="77777777" w:rsidR="00E70780" w:rsidRDefault="00E70780">
          <w:pPr>
            <w:pStyle w:val="LogoCaption"/>
          </w:pPr>
        </w:p>
      </w:tc>
      <w:tc>
        <w:tcPr>
          <w:tcW w:w="9368" w:type="dxa"/>
          <w:vAlign w:val="bottom"/>
        </w:tcPr>
        <w:p w14:paraId="17FA7EDE" w14:textId="77777777" w:rsidR="00E70780" w:rsidRDefault="00E70780">
          <w:pPr>
            <w:pStyle w:val="Header"/>
          </w:pPr>
        </w:p>
      </w:tc>
    </w:tr>
    <w:tr w:rsidR="00E70780" w14:paraId="5EABA1BE" w14:textId="77777777">
      <w:trPr>
        <w:trHeight w:hRule="exact" w:val="680"/>
      </w:trPr>
      <w:tc>
        <w:tcPr>
          <w:tcW w:w="9368" w:type="dxa"/>
          <w:gridSpan w:val="3"/>
          <w:vAlign w:val="bottom"/>
        </w:tcPr>
        <w:p w14:paraId="1161ADA5" w14:textId="77777777" w:rsidR="00E70780" w:rsidRDefault="00E70780">
          <w:pPr>
            <w:pStyle w:val="LogoCaption"/>
          </w:pPr>
        </w:p>
      </w:tc>
      <w:tc>
        <w:tcPr>
          <w:tcW w:w="9368" w:type="dxa"/>
          <w:vAlign w:val="bottom"/>
        </w:tcPr>
        <w:p w14:paraId="6B4F5CE5" w14:textId="77777777" w:rsidR="00E70780" w:rsidRDefault="00E70780">
          <w:pPr>
            <w:pStyle w:val="Header"/>
          </w:pPr>
        </w:p>
      </w:tc>
    </w:tr>
    <w:tr w:rsidR="00E70780" w14:paraId="4D4B0FAF" w14:textId="77777777">
      <w:trPr>
        <w:trHeight w:hRule="exact" w:val="680"/>
      </w:trPr>
      <w:tc>
        <w:tcPr>
          <w:tcW w:w="9368" w:type="dxa"/>
          <w:gridSpan w:val="3"/>
          <w:vAlign w:val="bottom"/>
        </w:tcPr>
        <w:p w14:paraId="7968ED3B" w14:textId="77777777" w:rsidR="00E70780" w:rsidRDefault="00E70780">
          <w:pPr>
            <w:pStyle w:val="LogoCaption"/>
          </w:pPr>
        </w:p>
      </w:tc>
      <w:tc>
        <w:tcPr>
          <w:tcW w:w="9368" w:type="dxa"/>
          <w:vAlign w:val="bottom"/>
        </w:tcPr>
        <w:p w14:paraId="4961F043" w14:textId="77777777" w:rsidR="00E70780" w:rsidRDefault="00E70780">
          <w:pPr>
            <w:pStyle w:val="Header"/>
          </w:pPr>
        </w:p>
      </w:tc>
    </w:tr>
    <w:tr w:rsidR="00E70780" w14:paraId="046FC456" w14:textId="77777777">
      <w:trPr>
        <w:trHeight w:hRule="exact" w:val="680"/>
      </w:trPr>
      <w:tc>
        <w:tcPr>
          <w:tcW w:w="9368" w:type="dxa"/>
          <w:gridSpan w:val="3"/>
          <w:vAlign w:val="bottom"/>
        </w:tcPr>
        <w:p w14:paraId="53A58224" w14:textId="77777777" w:rsidR="00E70780" w:rsidRDefault="00E70780">
          <w:pPr>
            <w:pStyle w:val="LogoCaption"/>
          </w:pPr>
        </w:p>
      </w:tc>
      <w:tc>
        <w:tcPr>
          <w:tcW w:w="9368" w:type="dxa"/>
          <w:vAlign w:val="bottom"/>
        </w:tcPr>
        <w:p w14:paraId="0F7E898E" w14:textId="77777777" w:rsidR="00E70780" w:rsidRDefault="00E70780">
          <w:pPr>
            <w:pStyle w:val="Header"/>
          </w:pPr>
        </w:p>
      </w:tc>
    </w:tr>
    <w:tr w:rsidR="00E70780" w14:paraId="03965779" w14:textId="77777777">
      <w:trPr>
        <w:trHeight w:hRule="exact" w:val="680"/>
      </w:trPr>
      <w:tc>
        <w:tcPr>
          <w:tcW w:w="9368" w:type="dxa"/>
          <w:gridSpan w:val="3"/>
          <w:vAlign w:val="bottom"/>
        </w:tcPr>
        <w:p w14:paraId="4ECBD01D" w14:textId="77777777" w:rsidR="00E70780" w:rsidRDefault="00E70780">
          <w:pPr>
            <w:pStyle w:val="LogoCaption"/>
          </w:pPr>
        </w:p>
      </w:tc>
      <w:tc>
        <w:tcPr>
          <w:tcW w:w="9368" w:type="dxa"/>
          <w:vAlign w:val="bottom"/>
        </w:tcPr>
        <w:p w14:paraId="7BFBBD33" w14:textId="77777777" w:rsidR="00E70780" w:rsidRDefault="00E70780">
          <w:pPr>
            <w:pStyle w:val="Header"/>
          </w:pPr>
        </w:p>
      </w:tc>
    </w:tr>
    <w:tr w:rsidR="00E70780" w14:paraId="44FEFC81" w14:textId="77777777">
      <w:trPr>
        <w:trHeight w:hRule="exact" w:val="680"/>
      </w:trPr>
      <w:tc>
        <w:tcPr>
          <w:tcW w:w="9368" w:type="dxa"/>
          <w:gridSpan w:val="3"/>
          <w:vAlign w:val="bottom"/>
        </w:tcPr>
        <w:p w14:paraId="39A67FDE" w14:textId="77777777" w:rsidR="00E70780" w:rsidRDefault="00E70780">
          <w:pPr>
            <w:pStyle w:val="LogoCaption"/>
          </w:pPr>
        </w:p>
      </w:tc>
      <w:tc>
        <w:tcPr>
          <w:tcW w:w="9368" w:type="dxa"/>
          <w:vAlign w:val="bottom"/>
        </w:tcPr>
        <w:p w14:paraId="4384495B" w14:textId="77777777" w:rsidR="00E70780" w:rsidRDefault="00E70780">
          <w:pPr>
            <w:pStyle w:val="Header"/>
          </w:pPr>
        </w:p>
      </w:tc>
    </w:tr>
    <w:tr w:rsidR="00E70780" w14:paraId="53BF667E" w14:textId="77777777">
      <w:trPr>
        <w:trHeight w:hRule="exact" w:val="680"/>
      </w:trPr>
      <w:tc>
        <w:tcPr>
          <w:tcW w:w="9368" w:type="dxa"/>
          <w:gridSpan w:val="3"/>
          <w:vAlign w:val="bottom"/>
        </w:tcPr>
        <w:p w14:paraId="0529AF8B" w14:textId="77777777" w:rsidR="00E70780" w:rsidRDefault="00E70780">
          <w:pPr>
            <w:pStyle w:val="LogoCaption"/>
          </w:pPr>
        </w:p>
      </w:tc>
      <w:tc>
        <w:tcPr>
          <w:tcW w:w="9368" w:type="dxa"/>
          <w:vAlign w:val="bottom"/>
        </w:tcPr>
        <w:p w14:paraId="2B401055" w14:textId="77777777" w:rsidR="00E70780" w:rsidRDefault="00E70780">
          <w:pPr>
            <w:pStyle w:val="Header"/>
          </w:pPr>
        </w:p>
      </w:tc>
    </w:tr>
    <w:tr w:rsidR="00E70780" w14:paraId="40ED0CBC" w14:textId="77777777">
      <w:trPr>
        <w:trHeight w:hRule="exact" w:val="680"/>
      </w:trPr>
      <w:tc>
        <w:tcPr>
          <w:tcW w:w="9368" w:type="dxa"/>
          <w:gridSpan w:val="3"/>
          <w:vAlign w:val="bottom"/>
        </w:tcPr>
        <w:p w14:paraId="70CBD2E7" w14:textId="77777777" w:rsidR="00E70780" w:rsidRDefault="00E70780">
          <w:pPr>
            <w:pStyle w:val="LogoCaption"/>
          </w:pPr>
        </w:p>
      </w:tc>
      <w:tc>
        <w:tcPr>
          <w:tcW w:w="9368" w:type="dxa"/>
          <w:vAlign w:val="bottom"/>
        </w:tcPr>
        <w:p w14:paraId="5666CDAB" w14:textId="77777777" w:rsidR="00E70780" w:rsidRDefault="00E70780">
          <w:pPr>
            <w:pStyle w:val="Header"/>
          </w:pPr>
        </w:p>
      </w:tc>
    </w:tr>
    <w:tr w:rsidR="00E70780" w14:paraId="6FEBF027" w14:textId="77777777">
      <w:trPr>
        <w:trHeight w:hRule="exact" w:val="680"/>
      </w:trPr>
      <w:tc>
        <w:tcPr>
          <w:tcW w:w="9368" w:type="dxa"/>
          <w:gridSpan w:val="3"/>
          <w:vAlign w:val="bottom"/>
        </w:tcPr>
        <w:p w14:paraId="610E6C8D" w14:textId="77777777" w:rsidR="00E70780" w:rsidRDefault="00E70780">
          <w:pPr>
            <w:pStyle w:val="LogoCaption"/>
          </w:pPr>
        </w:p>
      </w:tc>
      <w:tc>
        <w:tcPr>
          <w:tcW w:w="9368" w:type="dxa"/>
          <w:vAlign w:val="bottom"/>
        </w:tcPr>
        <w:p w14:paraId="0167386A" w14:textId="77777777" w:rsidR="00E70780" w:rsidRDefault="00E70780">
          <w:pPr>
            <w:pStyle w:val="Header"/>
          </w:pPr>
        </w:p>
      </w:tc>
    </w:tr>
    <w:tr w:rsidR="00E70780" w14:paraId="2FCC635C" w14:textId="77777777">
      <w:trPr>
        <w:trHeight w:hRule="exact" w:val="680"/>
      </w:trPr>
      <w:tc>
        <w:tcPr>
          <w:tcW w:w="9368" w:type="dxa"/>
          <w:gridSpan w:val="3"/>
          <w:vAlign w:val="bottom"/>
        </w:tcPr>
        <w:p w14:paraId="49690A78" w14:textId="77777777" w:rsidR="00E70780" w:rsidRDefault="00E70780">
          <w:pPr>
            <w:pStyle w:val="LogoCaption"/>
          </w:pPr>
        </w:p>
      </w:tc>
      <w:tc>
        <w:tcPr>
          <w:tcW w:w="9368" w:type="dxa"/>
          <w:vAlign w:val="bottom"/>
        </w:tcPr>
        <w:p w14:paraId="5DC37E2D" w14:textId="77777777" w:rsidR="00E70780" w:rsidRDefault="00E70780">
          <w:pPr>
            <w:pStyle w:val="Header"/>
          </w:pPr>
        </w:p>
      </w:tc>
    </w:tr>
    <w:tr w:rsidR="00E70780" w14:paraId="33E23088" w14:textId="77777777">
      <w:trPr>
        <w:trHeight w:hRule="exact" w:val="680"/>
      </w:trPr>
      <w:tc>
        <w:tcPr>
          <w:tcW w:w="9368" w:type="dxa"/>
          <w:gridSpan w:val="3"/>
          <w:vAlign w:val="bottom"/>
        </w:tcPr>
        <w:p w14:paraId="4F0C802F" w14:textId="77777777" w:rsidR="00E70780" w:rsidRDefault="00E70780">
          <w:pPr>
            <w:pStyle w:val="LogoCaption"/>
          </w:pPr>
        </w:p>
      </w:tc>
      <w:tc>
        <w:tcPr>
          <w:tcW w:w="9368" w:type="dxa"/>
          <w:vAlign w:val="bottom"/>
        </w:tcPr>
        <w:p w14:paraId="2D9E7B05" w14:textId="77777777" w:rsidR="00E70780" w:rsidRDefault="00E70780">
          <w:pPr>
            <w:pStyle w:val="Header"/>
          </w:pPr>
        </w:p>
      </w:tc>
    </w:tr>
    <w:tr w:rsidR="00E70780" w14:paraId="3ED70597" w14:textId="77777777">
      <w:trPr>
        <w:trHeight w:hRule="exact" w:val="680"/>
      </w:trPr>
      <w:tc>
        <w:tcPr>
          <w:tcW w:w="9368" w:type="dxa"/>
          <w:gridSpan w:val="3"/>
          <w:vAlign w:val="bottom"/>
        </w:tcPr>
        <w:p w14:paraId="076C905A" w14:textId="77777777" w:rsidR="00E70780" w:rsidRDefault="00E70780">
          <w:pPr>
            <w:pStyle w:val="LogoCaption"/>
          </w:pPr>
        </w:p>
      </w:tc>
      <w:tc>
        <w:tcPr>
          <w:tcW w:w="9368" w:type="dxa"/>
          <w:vAlign w:val="bottom"/>
        </w:tcPr>
        <w:p w14:paraId="6AEA6FFC" w14:textId="77777777" w:rsidR="00E70780" w:rsidRDefault="00E70780">
          <w:pPr>
            <w:pStyle w:val="Header"/>
          </w:pPr>
        </w:p>
      </w:tc>
    </w:tr>
    <w:tr w:rsidR="00E70780" w14:paraId="43AFC2B3" w14:textId="77777777">
      <w:trPr>
        <w:trHeight w:hRule="exact" w:val="680"/>
      </w:trPr>
      <w:tc>
        <w:tcPr>
          <w:tcW w:w="9368" w:type="dxa"/>
          <w:gridSpan w:val="3"/>
          <w:vAlign w:val="bottom"/>
        </w:tcPr>
        <w:p w14:paraId="59FE5330" w14:textId="77777777" w:rsidR="00E70780" w:rsidRDefault="00E70780">
          <w:pPr>
            <w:pStyle w:val="LogoCaption"/>
          </w:pPr>
        </w:p>
      </w:tc>
      <w:tc>
        <w:tcPr>
          <w:tcW w:w="9368" w:type="dxa"/>
          <w:vAlign w:val="bottom"/>
        </w:tcPr>
        <w:p w14:paraId="0CCA3068" w14:textId="77777777" w:rsidR="00E70780" w:rsidRDefault="00E70780">
          <w:pPr>
            <w:pStyle w:val="Header"/>
          </w:pPr>
        </w:p>
      </w:tc>
    </w:tr>
    <w:tr w:rsidR="00E70780" w14:paraId="5A4CE370" w14:textId="77777777">
      <w:trPr>
        <w:trHeight w:hRule="exact" w:val="680"/>
      </w:trPr>
      <w:tc>
        <w:tcPr>
          <w:tcW w:w="9368" w:type="dxa"/>
          <w:gridSpan w:val="3"/>
          <w:vAlign w:val="bottom"/>
        </w:tcPr>
        <w:p w14:paraId="48CD1A5A" w14:textId="77777777" w:rsidR="00E70780" w:rsidRDefault="00E70780">
          <w:pPr>
            <w:pStyle w:val="LogoCaption"/>
          </w:pPr>
        </w:p>
      </w:tc>
      <w:tc>
        <w:tcPr>
          <w:tcW w:w="9368" w:type="dxa"/>
          <w:vAlign w:val="bottom"/>
        </w:tcPr>
        <w:p w14:paraId="7F78D9EA" w14:textId="77777777" w:rsidR="00E70780" w:rsidRDefault="00E70780">
          <w:pPr>
            <w:pStyle w:val="Header"/>
          </w:pPr>
        </w:p>
      </w:tc>
    </w:tr>
    <w:tr w:rsidR="00E70780" w14:paraId="568F26EF" w14:textId="77777777">
      <w:trPr>
        <w:trHeight w:hRule="exact" w:val="680"/>
      </w:trPr>
      <w:tc>
        <w:tcPr>
          <w:tcW w:w="9368" w:type="dxa"/>
          <w:gridSpan w:val="3"/>
          <w:vAlign w:val="bottom"/>
        </w:tcPr>
        <w:p w14:paraId="52BE1C39" w14:textId="77777777" w:rsidR="00E70780" w:rsidRDefault="00E70780">
          <w:pPr>
            <w:pStyle w:val="LogoCaption"/>
          </w:pPr>
        </w:p>
      </w:tc>
      <w:tc>
        <w:tcPr>
          <w:tcW w:w="9368" w:type="dxa"/>
          <w:vAlign w:val="bottom"/>
        </w:tcPr>
        <w:p w14:paraId="624D9D0F" w14:textId="77777777" w:rsidR="00E70780" w:rsidRDefault="00E70780">
          <w:pPr>
            <w:pStyle w:val="Header"/>
          </w:pPr>
        </w:p>
      </w:tc>
    </w:tr>
    <w:tr w:rsidR="00E70780" w14:paraId="613C239E" w14:textId="77777777">
      <w:trPr>
        <w:trHeight w:hRule="exact" w:val="680"/>
      </w:trPr>
      <w:tc>
        <w:tcPr>
          <w:tcW w:w="9368" w:type="dxa"/>
          <w:gridSpan w:val="3"/>
          <w:vAlign w:val="bottom"/>
        </w:tcPr>
        <w:p w14:paraId="4CD57A89" w14:textId="77777777" w:rsidR="00E70780" w:rsidRDefault="00E70780">
          <w:pPr>
            <w:pStyle w:val="LogoCaption"/>
          </w:pPr>
        </w:p>
      </w:tc>
      <w:tc>
        <w:tcPr>
          <w:tcW w:w="9368" w:type="dxa"/>
          <w:vAlign w:val="bottom"/>
        </w:tcPr>
        <w:p w14:paraId="34CAC033" w14:textId="77777777" w:rsidR="00E70780" w:rsidRDefault="00E70780">
          <w:pPr>
            <w:pStyle w:val="Header"/>
          </w:pPr>
        </w:p>
      </w:tc>
    </w:tr>
    <w:tr w:rsidR="00E70780" w14:paraId="03220B0D" w14:textId="77777777">
      <w:trPr>
        <w:trHeight w:hRule="exact" w:val="680"/>
      </w:trPr>
      <w:tc>
        <w:tcPr>
          <w:tcW w:w="9368" w:type="dxa"/>
          <w:gridSpan w:val="3"/>
          <w:vAlign w:val="bottom"/>
        </w:tcPr>
        <w:p w14:paraId="5B2F3BFD" w14:textId="77777777" w:rsidR="00E70780" w:rsidRDefault="00E70780">
          <w:pPr>
            <w:pStyle w:val="LogoCaption"/>
          </w:pPr>
        </w:p>
      </w:tc>
      <w:tc>
        <w:tcPr>
          <w:tcW w:w="9368" w:type="dxa"/>
          <w:vAlign w:val="bottom"/>
        </w:tcPr>
        <w:p w14:paraId="3E1D3FB6" w14:textId="77777777" w:rsidR="00E70780" w:rsidRDefault="00E70780">
          <w:pPr>
            <w:pStyle w:val="Header"/>
          </w:pPr>
        </w:p>
      </w:tc>
    </w:tr>
    <w:tr w:rsidR="00E70780" w14:paraId="48479F49" w14:textId="77777777">
      <w:trPr>
        <w:trHeight w:hRule="exact" w:val="680"/>
      </w:trPr>
      <w:tc>
        <w:tcPr>
          <w:tcW w:w="9368" w:type="dxa"/>
          <w:gridSpan w:val="3"/>
          <w:vAlign w:val="bottom"/>
        </w:tcPr>
        <w:p w14:paraId="4C0EB4B5" w14:textId="77777777" w:rsidR="00E70780" w:rsidRDefault="00E70780">
          <w:pPr>
            <w:pStyle w:val="LogoCaption"/>
          </w:pPr>
        </w:p>
      </w:tc>
      <w:tc>
        <w:tcPr>
          <w:tcW w:w="9368" w:type="dxa"/>
          <w:vAlign w:val="bottom"/>
        </w:tcPr>
        <w:p w14:paraId="6B376C6E" w14:textId="77777777" w:rsidR="00E70780" w:rsidRDefault="00E70780">
          <w:pPr>
            <w:pStyle w:val="Header"/>
          </w:pPr>
        </w:p>
      </w:tc>
    </w:tr>
    <w:tr w:rsidR="00E70780" w14:paraId="31610B25" w14:textId="77777777">
      <w:trPr>
        <w:trHeight w:hRule="exact" w:val="680"/>
      </w:trPr>
      <w:tc>
        <w:tcPr>
          <w:tcW w:w="9368" w:type="dxa"/>
          <w:gridSpan w:val="3"/>
          <w:vAlign w:val="bottom"/>
        </w:tcPr>
        <w:p w14:paraId="7EB69FF0" w14:textId="77777777" w:rsidR="00E70780" w:rsidRDefault="00E70780">
          <w:pPr>
            <w:pStyle w:val="LogoCaption"/>
          </w:pPr>
        </w:p>
      </w:tc>
      <w:tc>
        <w:tcPr>
          <w:tcW w:w="9368" w:type="dxa"/>
          <w:vAlign w:val="bottom"/>
        </w:tcPr>
        <w:p w14:paraId="3F22B405" w14:textId="77777777" w:rsidR="00E70780" w:rsidRDefault="00E70780">
          <w:pPr>
            <w:pStyle w:val="Header"/>
          </w:pPr>
        </w:p>
      </w:tc>
    </w:tr>
    <w:tr w:rsidR="00E70780" w14:paraId="565DD474" w14:textId="77777777">
      <w:trPr>
        <w:trHeight w:hRule="exact" w:val="680"/>
      </w:trPr>
      <w:tc>
        <w:tcPr>
          <w:tcW w:w="9368" w:type="dxa"/>
          <w:gridSpan w:val="3"/>
          <w:vAlign w:val="bottom"/>
        </w:tcPr>
        <w:p w14:paraId="72F5506C" w14:textId="77777777" w:rsidR="00E70780" w:rsidRDefault="00E70780">
          <w:pPr>
            <w:pStyle w:val="LogoCaption"/>
          </w:pPr>
        </w:p>
      </w:tc>
      <w:tc>
        <w:tcPr>
          <w:tcW w:w="9368" w:type="dxa"/>
          <w:vAlign w:val="bottom"/>
        </w:tcPr>
        <w:p w14:paraId="481B3219" w14:textId="77777777" w:rsidR="00E70780" w:rsidRDefault="00E70780">
          <w:pPr>
            <w:pStyle w:val="Header"/>
          </w:pPr>
        </w:p>
      </w:tc>
    </w:tr>
    <w:tr w:rsidR="00E70780" w14:paraId="028FB9A9" w14:textId="77777777">
      <w:trPr>
        <w:trHeight w:hRule="exact" w:val="680"/>
      </w:trPr>
      <w:tc>
        <w:tcPr>
          <w:tcW w:w="9368" w:type="dxa"/>
          <w:gridSpan w:val="3"/>
          <w:vAlign w:val="bottom"/>
        </w:tcPr>
        <w:p w14:paraId="68AC4B24" w14:textId="77777777" w:rsidR="00E70780" w:rsidRDefault="00E70780">
          <w:pPr>
            <w:pStyle w:val="LogoCaption"/>
          </w:pPr>
        </w:p>
      </w:tc>
      <w:tc>
        <w:tcPr>
          <w:tcW w:w="9368" w:type="dxa"/>
          <w:vAlign w:val="bottom"/>
        </w:tcPr>
        <w:p w14:paraId="34CB9E96" w14:textId="77777777" w:rsidR="00E70780" w:rsidRDefault="00E70780">
          <w:pPr>
            <w:pStyle w:val="Header"/>
          </w:pPr>
        </w:p>
      </w:tc>
    </w:tr>
    <w:tr w:rsidR="00E70780" w14:paraId="1EEE8C71" w14:textId="77777777">
      <w:trPr>
        <w:trHeight w:hRule="exact" w:val="680"/>
      </w:trPr>
      <w:tc>
        <w:tcPr>
          <w:tcW w:w="9368" w:type="dxa"/>
          <w:gridSpan w:val="3"/>
          <w:vAlign w:val="bottom"/>
        </w:tcPr>
        <w:p w14:paraId="5ED241B7" w14:textId="77777777" w:rsidR="00E70780" w:rsidRDefault="00E70780">
          <w:pPr>
            <w:pStyle w:val="LogoCaption"/>
          </w:pPr>
        </w:p>
      </w:tc>
      <w:tc>
        <w:tcPr>
          <w:tcW w:w="9368" w:type="dxa"/>
          <w:vAlign w:val="bottom"/>
        </w:tcPr>
        <w:p w14:paraId="432FE199" w14:textId="77777777" w:rsidR="00E70780" w:rsidRDefault="00E70780">
          <w:pPr>
            <w:pStyle w:val="Header"/>
          </w:pPr>
        </w:p>
      </w:tc>
    </w:tr>
    <w:tr w:rsidR="00E70780" w14:paraId="5E33B767" w14:textId="77777777">
      <w:trPr>
        <w:trHeight w:hRule="exact" w:val="680"/>
      </w:trPr>
      <w:tc>
        <w:tcPr>
          <w:tcW w:w="9368" w:type="dxa"/>
          <w:gridSpan w:val="3"/>
          <w:vAlign w:val="bottom"/>
        </w:tcPr>
        <w:p w14:paraId="408E8712" w14:textId="77777777" w:rsidR="00E70780" w:rsidRDefault="00E70780">
          <w:pPr>
            <w:pStyle w:val="LogoCaption"/>
          </w:pPr>
        </w:p>
      </w:tc>
      <w:tc>
        <w:tcPr>
          <w:tcW w:w="9368" w:type="dxa"/>
          <w:vAlign w:val="bottom"/>
        </w:tcPr>
        <w:p w14:paraId="36E083F9" w14:textId="77777777" w:rsidR="00E70780" w:rsidRDefault="00E70780">
          <w:pPr>
            <w:pStyle w:val="Header"/>
          </w:pPr>
        </w:p>
      </w:tc>
    </w:tr>
    <w:tr w:rsidR="00E70780" w14:paraId="4A7E0752" w14:textId="77777777">
      <w:trPr>
        <w:trHeight w:hRule="exact" w:val="680"/>
      </w:trPr>
      <w:tc>
        <w:tcPr>
          <w:tcW w:w="9368" w:type="dxa"/>
          <w:gridSpan w:val="3"/>
          <w:vAlign w:val="bottom"/>
        </w:tcPr>
        <w:p w14:paraId="010FE35B" w14:textId="77777777" w:rsidR="00E70780" w:rsidRDefault="00E70780">
          <w:pPr>
            <w:pStyle w:val="LogoCaption"/>
          </w:pPr>
        </w:p>
      </w:tc>
      <w:tc>
        <w:tcPr>
          <w:tcW w:w="9368" w:type="dxa"/>
          <w:vAlign w:val="bottom"/>
        </w:tcPr>
        <w:p w14:paraId="5991D3FA" w14:textId="77777777" w:rsidR="00E70780" w:rsidRDefault="00E70780">
          <w:pPr>
            <w:pStyle w:val="Header"/>
          </w:pPr>
        </w:p>
      </w:tc>
    </w:tr>
    <w:tr w:rsidR="00E70780" w14:paraId="59CCDD8D" w14:textId="77777777">
      <w:trPr>
        <w:trHeight w:hRule="exact" w:val="680"/>
      </w:trPr>
      <w:tc>
        <w:tcPr>
          <w:tcW w:w="9368" w:type="dxa"/>
          <w:gridSpan w:val="3"/>
          <w:vAlign w:val="bottom"/>
        </w:tcPr>
        <w:p w14:paraId="5FEBB080" w14:textId="77777777" w:rsidR="00E70780" w:rsidRDefault="00E70780">
          <w:pPr>
            <w:pStyle w:val="LogoCaption"/>
          </w:pPr>
        </w:p>
      </w:tc>
      <w:tc>
        <w:tcPr>
          <w:tcW w:w="9368" w:type="dxa"/>
          <w:vAlign w:val="bottom"/>
        </w:tcPr>
        <w:p w14:paraId="6FDF04ED" w14:textId="77777777" w:rsidR="00E70780" w:rsidRDefault="00E70780">
          <w:pPr>
            <w:pStyle w:val="Header"/>
          </w:pPr>
        </w:p>
      </w:tc>
    </w:tr>
    <w:tr w:rsidR="00E70780" w14:paraId="3FC23880" w14:textId="77777777">
      <w:trPr>
        <w:trHeight w:hRule="exact" w:val="680"/>
      </w:trPr>
      <w:tc>
        <w:tcPr>
          <w:tcW w:w="9368" w:type="dxa"/>
          <w:gridSpan w:val="3"/>
          <w:vAlign w:val="bottom"/>
        </w:tcPr>
        <w:p w14:paraId="235C41F7" w14:textId="77777777" w:rsidR="00E70780" w:rsidRDefault="00E70780">
          <w:pPr>
            <w:pStyle w:val="LogoCaption"/>
          </w:pPr>
        </w:p>
      </w:tc>
      <w:tc>
        <w:tcPr>
          <w:tcW w:w="9368" w:type="dxa"/>
          <w:vAlign w:val="bottom"/>
        </w:tcPr>
        <w:p w14:paraId="255B6F1B" w14:textId="77777777" w:rsidR="00E70780" w:rsidRDefault="00E70780">
          <w:pPr>
            <w:pStyle w:val="Header"/>
          </w:pPr>
        </w:p>
      </w:tc>
    </w:tr>
    <w:tr w:rsidR="00E70780" w14:paraId="43736670" w14:textId="77777777">
      <w:trPr>
        <w:trHeight w:hRule="exact" w:val="680"/>
      </w:trPr>
      <w:tc>
        <w:tcPr>
          <w:tcW w:w="9368" w:type="dxa"/>
          <w:gridSpan w:val="3"/>
          <w:vAlign w:val="bottom"/>
        </w:tcPr>
        <w:p w14:paraId="18FE4A3D" w14:textId="77777777" w:rsidR="00E70780" w:rsidRDefault="00E70780">
          <w:pPr>
            <w:pStyle w:val="LogoCaption"/>
          </w:pPr>
        </w:p>
      </w:tc>
      <w:tc>
        <w:tcPr>
          <w:tcW w:w="9368" w:type="dxa"/>
          <w:vAlign w:val="bottom"/>
        </w:tcPr>
        <w:p w14:paraId="6E72C16D" w14:textId="77777777" w:rsidR="00E70780" w:rsidRDefault="00E70780">
          <w:pPr>
            <w:pStyle w:val="Header"/>
          </w:pPr>
        </w:p>
      </w:tc>
    </w:tr>
    <w:tr w:rsidR="00E70780" w14:paraId="5072C3EE" w14:textId="77777777">
      <w:trPr>
        <w:trHeight w:hRule="exact" w:val="680"/>
      </w:trPr>
      <w:tc>
        <w:tcPr>
          <w:tcW w:w="9368" w:type="dxa"/>
          <w:gridSpan w:val="3"/>
          <w:vAlign w:val="bottom"/>
        </w:tcPr>
        <w:p w14:paraId="3D2DA9A2" w14:textId="77777777" w:rsidR="00E70780" w:rsidRDefault="00E70780">
          <w:pPr>
            <w:pStyle w:val="LogoCaption"/>
          </w:pPr>
        </w:p>
      </w:tc>
      <w:tc>
        <w:tcPr>
          <w:tcW w:w="9368" w:type="dxa"/>
          <w:vAlign w:val="bottom"/>
        </w:tcPr>
        <w:p w14:paraId="1BD1889E" w14:textId="77777777" w:rsidR="00E70780" w:rsidRDefault="00E70780">
          <w:pPr>
            <w:pStyle w:val="Header"/>
          </w:pPr>
        </w:p>
      </w:tc>
    </w:tr>
    <w:tr w:rsidR="00E70780" w14:paraId="4C4D7A98" w14:textId="77777777">
      <w:trPr>
        <w:trHeight w:hRule="exact" w:val="680"/>
      </w:trPr>
      <w:tc>
        <w:tcPr>
          <w:tcW w:w="9368" w:type="dxa"/>
          <w:gridSpan w:val="3"/>
          <w:vAlign w:val="bottom"/>
        </w:tcPr>
        <w:p w14:paraId="5DD35395" w14:textId="77777777" w:rsidR="00E70780" w:rsidRDefault="00E70780">
          <w:pPr>
            <w:pStyle w:val="LogoCaption"/>
          </w:pPr>
        </w:p>
      </w:tc>
      <w:tc>
        <w:tcPr>
          <w:tcW w:w="9368" w:type="dxa"/>
          <w:vAlign w:val="bottom"/>
        </w:tcPr>
        <w:p w14:paraId="0F3A57F8" w14:textId="77777777" w:rsidR="00E70780" w:rsidRDefault="00E70780">
          <w:pPr>
            <w:pStyle w:val="Header"/>
          </w:pPr>
        </w:p>
      </w:tc>
    </w:tr>
    <w:tr w:rsidR="00E70780" w14:paraId="6B451BED" w14:textId="77777777">
      <w:trPr>
        <w:trHeight w:hRule="exact" w:val="680"/>
      </w:trPr>
      <w:tc>
        <w:tcPr>
          <w:tcW w:w="9368" w:type="dxa"/>
          <w:gridSpan w:val="3"/>
          <w:vAlign w:val="bottom"/>
        </w:tcPr>
        <w:p w14:paraId="5364E738" w14:textId="77777777" w:rsidR="00E70780" w:rsidRDefault="00E70780">
          <w:pPr>
            <w:pStyle w:val="LogoCaption"/>
          </w:pPr>
        </w:p>
      </w:tc>
      <w:tc>
        <w:tcPr>
          <w:tcW w:w="9368" w:type="dxa"/>
          <w:vAlign w:val="bottom"/>
        </w:tcPr>
        <w:p w14:paraId="61072C8E" w14:textId="77777777" w:rsidR="00E70780" w:rsidRDefault="00E70780">
          <w:pPr>
            <w:pStyle w:val="Header"/>
          </w:pPr>
        </w:p>
      </w:tc>
    </w:tr>
    <w:tr w:rsidR="00E70780" w14:paraId="086A726B" w14:textId="77777777">
      <w:trPr>
        <w:trHeight w:hRule="exact" w:val="680"/>
      </w:trPr>
      <w:tc>
        <w:tcPr>
          <w:tcW w:w="9368" w:type="dxa"/>
          <w:gridSpan w:val="3"/>
          <w:vAlign w:val="bottom"/>
        </w:tcPr>
        <w:p w14:paraId="554D32DB" w14:textId="77777777" w:rsidR="00E70780" w:rsidRDefault="00E70780">
          <w:pPr>
            <w:pStyle w:val="LogoCaption"/>
          </w:pPr>
        </w:p>
      </w:tc>
      <w:tc>
        <w:tcPr>
          <w:tcW w:w="9368" w:type="dxa"/>
          <w:vAlign w:val="bottom"/>
        </w:tcPr>
        <w:p w14:paraId="0DA4DACC" w14:textId="77777777" w:rsidR="00E70780" w:rsidRDefault="00E70780">
          <w:pPr>
            <w:pStyle w:val="Header"/>
          </w:pPr>
        </w:p>
      </w:tc>
    </w:tr>
    <w:tr w:rsidR="00E70780" w14:paraId="62BF238A" w14:textId="77777777">
      <w:trPr>
        <w:trHeight w:hRule="exact" w:val="680"/>
      </w:trPr>
      <w:tc>
        <w:tcPr>
          <w:tcW w:w="9368" w:type="dxa"/>
          <w:gridSpan w:val="3"/>
          <w:vAlign w:val="bottom"/>
        </w:tcPr>
        <w:p w14:paraId="76B43016" w14:textId="77777777" w:rsidR="00E70780" w:rsidRDefault="00E70780">
          <w:pPr>
            <w:pStyle w:val="LogoCaption"/>
          </w:pPr>
        </w:p>
      </w:tc>
      <w:tc>
        <w:tcPr>
          <w:tcW w:w="9368" w:type="dxa"/>
          <w:vAlign w:val="bottom"/>
        </w:tcPr>
        <w:p w14:paraId="79A5A530" w14:textId="77777777" w:rsidR="00E70780" w:rsidRDefault="00E70780">
          <w:pPr>
            <w:pStyle w:val="Header"/>
          </w:pPr>
        </w:p>
      </w:tc>
    </w:tr>
    <w:tr w:rsidR="00E70780" w14:paraId="69FF3520" w14:textId="77777777">
      <w:trPr>
        <w:trHeight w:hRule="exact" w:val="680"/>
      </w:trPr>
      <w:tc>
        <w:tcPr>
          <w:tcW w:w="9368" w:type="dxa"/>
          <w:gridSpan w:val="3"/>
          <w:vAlign w:val="bottom"/>
        </w:tcPr>
        <w:p w14:paraId="59C33DC6" w14:textId="77777777" w:rsidR="00E70780" w:rsidRDefault="00E70780">
          <w:pPr>
            <w:pStyle w:val="LogoCaption"/>
          </w:pPr>
        </w:p>
      </w:tc>
      <w:tc>
        <w:tcPr>
          <w:tcW w:w="9368" w:type="dxa"/>
          <w:vAlign w:val="bottom"/>
        </w:tcPr>
        <w:p w14:paraId="3225AA33" w14:textId="77777777" w:rsidR="00E70780" w:rsidRDefault="00E70780">
          <w:pPr>
            <w:pStyle w:val="Header"/>
          </w:pPr>
        </w:p>
      </w:tc>
    </w:tr>
    <w:tr w:rsidR="00E70780" w14:paraId="5935EF18" w14:textId="77777777">
      <w:trPr>
        <w:trHeight w:hRule="exact" w:val="680"/>
      </w:trPr>
      <w:tc>
        <w:tcPr>
          <w:tcW w:w="9368" w:type="dxa"/>
          <w:gridSpan w:val="3"/>
          <w:vAlign w:val="bottom"/>
        </w:tcPr>
        <w:p w14:paraId="7EA5FB37" w14:textId="77777777" w:rsidR="00E70780" w:rsidRDefault="00E70780">
          <w:pPr>
            <w:pStyle w:val="LogoCaption"/>
          </w:pPr>
        </w:p>
      </w:tc>
      <w:tc>
        <w:tcPr>
          <w:tcW w:w="9368" w:type="dxa"/>
          <w:vAlign w:val="bottom"/>
        </w:tcPr>
        <w:p w14:paraId="40A37114" w14:textId="77777777" w:rsidR="00E70780" w:rsidRDefault="00E70780">
          <w:pPr>
            <w:pStyle w:val="Header"/>
          </w:pPr>
        </w:p>
      </w:tc>
    </w:tr>
    <w:tr w:rsidR="00E70780" w14:paraId="28066A76" w14:textId="77777777">
      <w:trPr>
        <w:trHeight w:hRule="exact" w:val="680"/>
      </w:trPr>
      <w:tc>
        <w:tcPr>
          <w:tcW w:w="9368" w:type="dxa"/>
          <w:gridSpan w:val="3"/>
          <w:vAlign w:val="bottom"/>
        </w:tcPr>
        <w:p w14:paraId="05225BF7" w14:textId="77777777" w:rsidR="00E70780" w:rsidRDefault="00E70780">
          <w:pPr>
            <w:pStyle w:val="LogoCaption"/>
          </w:pPr>
        </w:p>
      </w:tc>
      <w:tc>
        <w:tcPr>
          <w:tcW w:w="9368" w:type="dxa"/>
          <w:vAlign w:val="bottom"/>
        </w:tcPr>
        <w:p w14:paraId="122EC9F5" w14:textId="77777777" w:rsidR="00E70780" w:rsidRDefault="00E70780">
          <w:pPr>
            <w:pStyle w:val="Header"/>
          </w:pPr>
        </w:p>
      </w:tc>
    </w:tr>
    <w:tr w:rsidR="00E70780" w14:paraId="6ECD836A" w14:textId="77777777">
      <w:trPr>
        <w:gridAfter w:val="2"/>
        <w:wAfter w:w="360" w:type="dxa"/>
        <w:trHeight w:hRule="exact" w:val="680"/>
      </w:trPr>
      <w:tc>
        <w:tcPr>
          <w:tcW w:w="9368" w:type="dxa"/>
          <w:vAlign w:val="bottom"/>
        </w:tcPr>
        <w:p w14:paraId="192EFC06" w14:textId="77777777" w:rsidR="00E70780" w:rsidRDefault="00E70780">
          <w:pPr>
            <w:pStyle w:val="LogoCaption"/>
          </w:pPr>
        </w:p>
      </w:tc>
      <w:tc>
        <w:tcPr>
          <w:tcW w:w="9368" w:type="dxa"/>
          <w:vAlign w:val="bottom"/>
        </w:tcPr>
        <w:p w14:paraId="3A872CC6" w14:textId="77777777" w:rsidR="00E70780" w:rsidRDefault="00E70780">
          <w:pPr>
            <w:pStyle w:val="Header"/>
          </w:pPr>
        </w:p>
      </w:tc>
    </w:tr>
    <w:tr w:rsidR="00E70780" w14:paraId="078090EA" w14:textId="77777777">
      <w:trPr>
        <w:gridAfter w:val="1"/>
        <w:wAfter w:w="1080" w:type="dxa"/>
        <w:trHeight w:hRule="exact" w:val="680"/>
      </w:trPr>
      <w:tc>
        <w:tcPr>
          <w:tcW w:w="9368" w:type="dxa"/>
          <w:vAlign w:val="bottom"/>
        </w:tcPr>
        <w:p w14:paraId="5D377164" w14:textId="77777777" w:rsidR="00E70780" w:rsidRDefault="00E70780">
          <w:pPr>
            <w:pStyle w:val="LogoCaption"/>
          </w:pPr>
        </w:p>
      </w:tc>
      <w:tc>
        <w:tcPr>
          <w:tcW w:w="9368" w:type="dxa"/>
          <w:gridSpan w:val="2"/>
          <w:vAlign w:val="bottom"/>
        </w:tcPr>
        <w:p w14:paraId="3305FB25" w14:textId="77777777" w:rsidR="00E70780" w:rsidRDefault="00E70780">
          <w:pPr>
            <w:pStyle w:val="Header"/>
          </w:pPr>
        </w:p>
      </w:tc>
    </w:tr>
    <w:tr w:rsidR="00E70780" w14:paraId="727647E1" w14:textId="77777777">
      <w:trPr>
        <w:gridAfter w:val="1"/>
        <w:wAfter w:w="1080" w:type="dxa"/>
        <w:trHeight w:hRule="exact" w:val="680"/>
      </w:trPr>
      <w:tc>
        <w:tcPr>
          <w:tcW w:w="9368" w:type="dxa"/>
          <w:vAlign w:val="bottom"/>
        </w:tcPr>
        <w:p w14:paraId="6A4405A5" w14:textId="77777777" w:rsidR="00E70780" w:rsidRDefault="00E70780">
          <w:pPr>
            <w:pStyle w:val="LogoCaption"/>
          </w:pPr>
        </w:p>
      </w:tc>
      <w:tc>
        <w:tcPr>
          <w:tcW w:w="9368" w:type="dxa"/>
          <w:gridSpan w:val="2"/>
          <w:vAlign w:val="bottom"/>
        </w:tcPr>
        <w:p w14:paraId="4E998453" w14:textId="77777777" w:rsidR="00E70780" w:rsidRDefault="00E70780">
          <w:pPr>
            <w:pStyle w:val="Header"/>
          </w:pPr>
        </w:p>
      </w:tc>
    </w:tr>
    <w:tr w:rsidR="00E70780" w14:paraId="26A3FC12" w14:textId="77777777">
      <w:trPr>
        <w:gridAfter w:val="1"/>
        <w:wAfter w:w="1080" w:type="dxa"/>
        <w:trHeight w:hRule="exact" w:val="680"/>
      </w:trPr>
      <w:tc>
        <w:tcPr>
          <w:tcW w:w="9368" w:type="dxa"/>
          <w:vAlign w:val="bottom"/>
        </w:tcPr>
        <w:p w14:paraId="3EB079E0" w14:textId="77777777" w:rsidR="00E70780" w:rsidRDefault="00E70780">
          <w:pPr>
            <w:pStyle w:val="LogoCaption"/>
          </w:pPr>
        </w:p>
      </w:tc>
      <w:tc>
        <w:tcPr>
          <w:tcW w:w="9368" w:type="dxa"/>
          <w:gridSpan w:val="2"/>
          <w:vAlign w:val="bottom"/>
        </w:tcPr>
        <w:p w14:paraId="13405906" w14:textId="77777777" w:rsidR="00E70780" w:rsidRDefault="00E70780">
          <w:pPr>
            <w:pStyle w:val="Header"/>
          </w:pPr>
        </w:p>
      </w:tc>
    </w:tr>
    <w:tr w:rsidR="00E70780" w14:paraId="0CA8392E" w14:textId="77777777">
      <w:trPr>
        <w:gridAfter w:val="1"/>
        <w:wAfter w:w="1080" w:type="dxa"/>
        <w:trHeight w:hRule="exact" w:val="680"/>
      </w:trPr>
      <w:tc>
        <w:tcPr>
          <w:tcW w:w="9368" w:type="dxa"/>
          <w:vAlign w:val="bottom"/>
        </w:tcPr>
        <w:p w14:paraId="7C09FD8D" w14:textId="77777777" w:rsidR="00E70780" w:rsidRDefault="00E70780">
          <w:pPr>
            <w:pStyle w:val="LogoCaption"/>
          </w:pPr>
        </w:p>
      </w:tc>
      <w:tc>
        <w:tcPr>
          <w:tcW w:w="9368" w:type="dxa"/>
          <w:gridSpan w:val="2"/>
          <w:vAlign w:val="bottom"/>
        </w:tcPr>
        <w:p w14:paraId="26510136" w14:textId="77777777" w:rsidR="00E70780" w:rsidRDefault="00E70780">
          <w:pPr>
            <w:pStyle w:val="Header"/>
          </w:pPr>
        </w:p>
      </w:tc>
    </w:tr>
    <w:tr w:rsidR="00E70780" w14:paraId="1088324E" w14:textId="77777777">
      <w:trPr>
        <w:gridAfter w:val="1"/>
        <w:wAfter w:w="1080" w:type="dxa"/>
        <w:trHeight w:hRule="exact" w:val="680"/>
      </w:trPr>
      <w:tc>
        <w:tcPr>
          <w:tcW w:w="9368" w:type="dxa"/>
          <w:vAlign w:val="bottom"/>
        </w:tcPr>
        <w:p w14:paraId="2CA654E8" w14:textId="77777777" w:rsidR="00E70780" w:rsidRDefault="00E70780">
          <w:pPr>
            <w:pStyle w:val="LogoCaption"/>
          </w:pPr>
        </w:p>
      </w:tc>
      <w:tc>
        <w:tcPr>
          <w:tcW w:w="9368" w:type="dxa"/>
          <w:gridSpan w:val="2"/>
          <w:vAlign w:val="bottom"/>
        </w:tcPr>
        <w:p w14:paraId="04140ECB" w14:textId="77777777" w:rsidR="00E70780" w:rsidRDefault="00E70780">
          <w:pPr>
            <w:pStyle w:val="Header"/>
          </w:pPr>
        </w:p>
      </w:tc>
    </w:tr>
    <w:tr w:rsidR="00E70780" w14:paraId="1BC595CF" w14:textId="77777777">
      <w:trPr>
        <w:gridAfter w:val="1"/>
        <w:wAfter w:w="1080" w:type="dxa"/>
        <w:trHeight w:hRule="exact" w:val="680"/>
      </w:trPr>
      <w:tc>
        <w:tcPr>
          <w:tcW w:w="9368" w:type="dxa"/>
          <w:vAlign w:val="bottom"/>
        </w:tcPr>
        <w:p w14:paraId="53FE826C" w14:textId="77777777" w:rsidR="00E70780" w:rsidRDefault="00E70780">
          <w:pPr>
            <w:pStyle w:val="LogoCaption"/>
          </w:pPr>
        </w:p>
      </w:tc>
      <w:tc>
        <w:tcPr>
          <w:tcW w:w="9368" w:type="dxa"/>
          <w:gridSpan w:val="2"/>
          <w:vAlign w:val="bottom"/>
        </w:tcPr>
        <w:p w14:paraId="65DE49E4" w14:textId="77777777" w:rsidR="00E70780" w:rsidRDefault="00E70780">
          <w:pPr>
            <w:pStyle w:val="Header"/>
          </w:pPr>
        </w:p>
      </w:tc>
    </w:tr>
    <w:tr w:rsidR="00E70780" w14:paraId="46D244CA" w14:textId="77777777">
      <w:trPr>
        <w:gridAfter w:val="1"/>
        <w:wAfter w:w="1080" w:type="dxa"/>
        <w:trHeight w:hRule="exact" w:val="680"/>
      </w:trPr>
      <w:tc>
        <w:tcPr>
          <w:tcW w:w="9368" w:type="dxa"/>
          <w:vAlign w:val="bottom"/>
        </w:tcPr>
        <w:p w14:paraId="0610E1D9" w14:textId="77777777" w:rsidR="00E70780" w:rsidRDefault="00E70780">
          <w:pPr>
            <w:pStyle w:val="LogoCaption"/>
          </w:pPr>
        </w:p>
      </w:tc>
      <w:tc>
        <w:tcPr>
          <w:tcW w:w="9368" w:type="dxa"/>
          <w:gridSpan w:val="2"/>
          <w:vAlign w:val="bottom"/>
        </w:tcPr>
        <w:p w14:paraId="50B4E56C" w14:textId="77777777" w:rsidR="00E70780" w:rsidRDefault="00E70780">
          <w:pPr>
            <w:pStyle w:val="Header"/>
          </w:pPr>
        </w:p>
      </w:tc>
    </w:tr>
    <w:tr w:rsidR="00E70780" w14:paraId="0EF102F8" w14:textId="77777777">
      <w:trPr>
        <w:gridAfter w:val="1"/>
        <w:wAfter w:w="1080" w:type="dxa"/>
        <w:trHeight w:hRule="exact" w:val="680"/>
      </w:trPr>
      <w:tc>
        <w:tcPr>
          <w:tcW w:w="9368" w:type="dxa"/>
          <w:vAlign w:val="bottom"/>
        </w:tcPr>
        <w:p w14:paraId="0BA5CA16" w14:textId="77777777" w:rsidR="00E70780" w:rsidRDefault="00E70780">
          <w:pPr>
            <w:pStyle w:val="LogoCaption"/>
          </w:pPr>
        </w:p>
      </w:tc>
      <w:tc>
        <w:tcPr>
          <w:tcW w:w="9368" w:type="dxa"/>
          <w:gridSpan w:val="2"/>
          <w:vAlign w:val="bottom"/>
        </w:tcPr>
        <w:p w14:paraId="72465327" w14:textId="77777777" w:rsidR="00E70780" w:rsidRDefault="00E70780">
          <w:pPr>
            <w:pStyle w:val="Header"/>
          </w:pPr>
        </w:p>
      </w:tc>
    </w:tr>
    <w:tr w:rsidR="00E70780" w14:paraId="6446E414" w14:textId="77777777">
      <w:trPr>
        <w:gridAfter w:val="1"/>
        <w:wAfter w:w="1080" w:type="dxa"/>
        <w:trHeight w:hRule="exact" w:val="680"/>
      </w:trPr>
      <w:tc>
        <w:tcPr>
          <w:tcW w:w="9368" w:type="dxa"/>
          <w:vAlign w:val="bottom"/>
        </w:tcPr>
        <w:p w14:paraId="4F0BAB0D" w14:textId="77777777" w:rsidR="00E70780" w:rsidRDefault="00E70780">
          <w:pPr>
            <w:pStyle w:val="LogoCaption"/>
          </w:pPr>
        </w:p>
      </w:tc>
      <w:tc>
        <w:tcPr>
          <w:tcW w:w="9368" w:type="dxa"/>
          <w:gridSpan w:val="2"/>
          <w:vAlign w:val="bottom"/>
        </w:tcPr>
        <w:p w14:paraId="0DADEC17" w14:textId="77777777" w:rsidR="00E70780" w:rsidRDefault="00E70780">
          <w:pPr>
            <w:pStyle w:val="Header"/>
          </w:pPr>
        </w:p>
      </w:tc>
    </w:tr>
    <w:tr w:rsidR="00E70780" w14:paraId="2D7E72D8" w14:textId="77777777">
      <w:trPr>
        <w:gridAfter w:val="1"/>
        <w:wAfter w:w="1080" w:type="dxa"/>
        <w:trHeight w:hRule="exact" w:val="680"/>
      </w:trPr>
      <w:tc>
        <w:tcPr>
          <w:tcW w:w="9368" w:type="dxa"/>
          <w:vAlign w:val="bottom"/>
        </w:tcPr>
        <w:p w14:paraId="0EA8B62D" w14:textId="77777777" w:rsidR="00E70780" w:rsidRDefault="00E70780">
          <w:pPr>
            <w:pStyle w:val="LogoCaption"/>
          </w:pPr>
        </w:p>
      </w:tc>
      <w:tc>
        <w:tcPr>
          <w:tcW w:w="9368" w:type="dxa"/>
          <w:gridSpan w:val="2"/>
          <w:vAlign w:val="bottom"/>
        </w:tcPr>
        <w:p w14:paraId="796186D4" w14:textId="77777777" w:rsidR="00E70780" w:rsidRDefault="00E70780">
          <w:pPr>
            <w:pStyle w:val="Header"/>
          </w:pPr>
        </w:p>
      </w:tc>
    </w:tr>
    <w:tr w:rsidR="00E70780" w14:paraId="66E07E76" w14:textId="77777777">
      <w:trPr>
        <w:gridAfter w:val="1"/>
        <w:wAfter w:w="1080" w:type="dxa"/>
        <w:trHeight w:hRule="exact" w:val="680"/>
      </w:trPr>
      <w:tc>
        <w:tcPr>
          <w:tcW w:w="9368" w:type="dxa"/>
          <w:vAlign w:val="bottom"/>
        </w:tcPr>
        <w:p w14:paraId="67089DCF" w14:textId="77777777" w:rsidR="00E70780" w:rsidRDefault="00E70780">
          <w:pPr>
            <w:pStyle w:val="LogoCaption"/>
          </w:pPr>
        </w:p>
      </w:tc>
      <w:tc>
        <w:tcPr>
          <w:tcW w:w="9368" w:type="dxa"/>
          <w:gridSpan w:val="2"/>
          <w:vAlign w:val="bottom"/>
        </w:tcPr>
        <w:p w14:paraId="509B0A21" w14:textId="77777777" w:rsidR="00E70780" w:rsidRDefault="00E70780">
          <w:pPr>
            <w:pStyle w:val="Header"/>
          </w:pPr>
        </w:p>
      </w:tc>
    </w:tr>
    <w:tr w:rsidR="00E70780" w14:paraId="00468DC2" w14:textId="77777777">
      <w:trPr>
        <w:gridAfter w:val="1"/>
        <w:wAfter w:w="1080" w:type="dxa"/>
        <w:trHeight w:hRule="exact" w:val="680"/>
      </w:trPr>
      <w:tc>
        <w:tcPr>
          <w:tcW w:w="9368" w:type="dxa"/>
          <w:vAlign w:val="bottom"/>
        </w:tcPr>
        <w:p w14:paraId="4D6052FA" w14:textId="77777777" w:rsidR="00E70780" w:rsidRDefault="00E70780">
          <w:pPr>
            <w:pStyle w:val="LogoCaption"/>
          </w:pPr>
        </w:p>
      </w:tc>
      <w:tc>
        <w:tcPr>
          <w:tcW w:w="9368" w:type="dxa"/>
          <w:gridSpan w:val="2"/>
          <w:vAlign w:val="bottom"/>
        </w:tcPr>
        <w:p w14:paraId="035C200F" w14:textId="77777777" w:rsidR="00E70780" w:rsidRDefault="00E70780">
          <w:pPr>
            <w:pStyle w:val="Header"/>
          </w:pPr>
        </w:p>
      </w:tc>
    </w:tr>
    <w:tr w:rsidR="00E70780" w14:paraId="4C1CB2A0" w14:textId="77777777">
      <w:trPr>
        <w:gridAfter w:val="1"/>
        <w:wAfter w:w="1080" w:type="dxa"/>
        <w:trHeight w:hRule="exact" w:val="680"/>
      </w:trPr>
      <w:tc>
        <w:tcPr>
          <w:tcW w:w="9368" w:type="dxa"/>
          <w:vAlign w:val="bottom"/>
        </w:tcPr>
        <w:p w14:paraId="2DB908B2" w14:textId="77777777" w:rsidR="00E70780" w:rsidRDefault="00E70780">
          <w:pPr>
            <w:pStyle w:val="LogoCaption"/>
          </w:pPr>
        </w:p>
      </w:tc>
      <w:tc>
        <w:tcPr>
          <w:tcW w:w="9368" w:type="dxa"/>
          <w:gridSpan w:val="2"/>
          <w:vAlign w:val="bottom"/>
        </w:tcPr>
        <w:p w14:paraId="2E8F5781" w14:textId="77777777" w:rsidR="00E70780" w:rsidRDefault="00E70780">
          <w:pPr>
            <w:pStyle w:val="Header"/>
          </w:pPr>
        </w:p>
      </w:tc>
    </w:tr>
    <w:tr w:rsidR="00E70780" w14:paraId="07DD4DAB" w14:textId="77777777">
      <w:trPr>
        <w:gridAfter w:val="1"/>
        <w:wAfter w:w="1080" w:type="dxa"/>
        <w:trHeight w:hRule="exact" w:val="680"/>
      </w:trPr>
      <w:tc>
        <w:tcPr>
          <w:tcW w:w="9368" w:type="dxa"/>
          <w:vAlign w:val="bottom"/>
        </w:tcPr>
        <w:p w14:paraId="03FD77E6" w14:textId="77777777" w:rsidR="00E70780" w:rsidRDefault="00E70780">
          <w:pPr>
            <w:pStyle w:val="LogoCaption"/>
          </w:pPr>
        </w:p>
      </w:tc>
      <w:tc>
        <w:tcPr>
          <w:tcW w:w="9368" w:type="dxa"/>
          <w:gridSpan w:val="2"/>
          <w:vAlign w:val="bottom"/>
        </w:tcPr>
        <w:p w14:paraId="2DED68E1" w14:textId="77777777" w:rsidR="00E70780" w:rsidRDefault="00E70780">
          <w:pPr>
            <w:pStyle w:val="Header"/>
          </w:pPr>
        </w:p>
      </w:tc>
    </w:tr>
    <w:tr w:rsidR="00E70780" w14:paraId="2411CB41" w14:textId="77777777">
      <w:trPr>
        <w:gridAfter w:val="1"/>
        <w:wAfter w:w="1080" w:type="dxa"/>
        <w:trHeight w:hRule="exact" w:val="680"/>
      </w:trPr>
      <w:tc>
        <w:tcPr>
          <w:tcW w:w="9368" w:type="dxa"/>
          <w:vAlign w:val="bottom"/>
        </w:tcPr>
        <w:p w14:paraId="4FF94900" w14:textId="77777777" w:rsidR="00E70780" w:rsidRDefault="00E70780">
          <w:pPr>
            <w:pStyle w:val="LogoCaption"/>
          </w:pPr>
        </w:p>
      </w:tc>
      <w:tc>
        <w:tcPr>
          <w:tcW w:w="9368" w:type="dxa"/>
          <w:gridSpan w:val="2"/>
          <w:vAlign w:val="bottom"/>
        </w:tcPr>
        <w:p w14:paraId="29726177" w14:textId="77777777" w:rsidR="00E70780" w:rsidRDefault="00E70780">
          <w:pPr>
            <w:pStyle w:val="Header"/>
          </w:pPr>
        </w:p>
      </w:tc>
    </w:tr>
    <w:tr w:rsidR="00E70780" w14:paraId="5139AF24" w14:textId="77777777">
      <w:trPr>
        <w:gridAfter w:val="1"/>
        <w:wAfter w:w="1080" w:type="dxa"/>
        <w:trHeight w:hRule="exact" w:val="680"/>
      </w:trPr>
      <w:tc>
        <w:tcPr>
          <w:tcW w:w="9368" w:type="dxa"/>
          <w:vAlign w:val="bottom"/>
        </w:tcPr>
        <w:p w14:paraId="59AF38DB" w14:textId="77777777" w:rsidR="00E70780" w:rsidRDefault="00E70780">
          <w:pPr>
            <w:pStyle w:val="LogoCaption"/>
          </w:pPr>
        </w:p>
      </w:tc>
      <w:tc>
        <w:tcPr>
          <w:tcW w:w="9368" w:type="dxa"/>
          <w:gridSpan w:val="2"/>
          <w:vAlign w:val="bottom"/>
        </w:tcPr>
        <w:p w14:paraId="322504E6" w14:textId="77777777" w:rsidR="00E70780" w:rsidRDefault="00E70780">
          <w:pPr>
            <w:pStyle w:val="Header"/>
          </w:pPr>
        </w:p>
      </w:tc>
    </w:tr>
    <w:tr w:rsidR="00E70780" w14:paraId="293AF25A" w14:textId="77777777">
      <w:trPr>
        <w:gridAfter w:val="1"/>
        <w:wAfter w:w="1080" w:type="dxa"/>
        <w:trHeight w:hRule="exact" w:val="680"/>
      </w:trPr>
      <w:tc>
        <w:tcPr>
          <w:tcW w:w="9368" w:type="dxa"/>
          <w:vAlign w:val="bottom"/>
        </w:tcPr>
        <w:p w14:paraId="2D00CBC6" w14:textId="77777777" w:rsidR="00E70780" w:rsidRDefault="00E70780">
          <w:pPr>
            <w:pStyle w:val="LogoCaption"/>
          </w:pPr>
        </w:p>
      </w:tc>
      <w:tc>
        <w:tcPr>
          <w:tcW w:w="9368" w:type="dxa"/>
          <w:gridSpan w:val="2"/>
          <w:vAlign w:val="bottom"/>
        </w:tcPr>
        <w:p w14:paraId="129640A7" w14:textId="77777777" w:rsidR="00E70780" w:rsidRDefault="00E70780">
          <w:pPr>
            <w:pStyle w:val="Header"/>
          </w:pPr>
        </w:p>
      </w:tc>
    </w:tr>
    <w:tr w:rsidR="00E70780" w14:paraId="493F713C" w14:textId="77777777">
      <w:trPr>
        <w:gridAfter w:val="1"/>
        <w:wAfter w:w="1080" w:type="dxa"/>
        <w:trHeight w:hRule="exact" w:val="680"/>
      </w:trPr>
      <w:tc>
        <w:tcPr>
          <w:tcW w:w="9368" w:type="dxa"/>
          <w:vAlign w:val="bottom"/>
        </w:tcPr>
        <w:p w14:paraId="55703C90" w14:textId="77777777" w:rsidR="00E70780" w:rsidRDefault="00E70780">
          <w:pPr>
            <w:pStyle w:val="LogoCaption"/>
          </w:pPr>
        </w:p>
      </w:tc>
      <w:tc>
        <w:tcPr>
          <w:tcW w:w="9368" w:type="dxa"/>
          <w:gridSpan w:val="2"/>
          <w:vAlign w:val="bottom"/>
        </w:tcPr>
        <w:p w14:paraId="4DD0404C" w14:textId="77777777" w:rsidR="00E70780" w:rsidRDefault="00E70780">
          <w:pPr>
            <w:pStyle w:val="Header"/>
          </w:pPr>
        </w:p>
      </w:tc>
    </w:tr>
    <w:tr w:rsidR="00E70780" w14:paraId="0E9E75CC" w14:textId="77777777">
      <w:trPr>
        <w:gridAfter w:val="1"/>
        <w:wAfter w:w="1080" w:type="dxa"/>
        <w:trHeight w:hRule="exact" w:val="680"/>
      </w:trPr>
      <w:tc>
        <w:tcPr>
          <w:tcW w:w="9368" w:type="dxa"/>
          <w:vAlign w:val="bottom"/>
        </w:tcPr>
        <w:p w14:paraId="21E7EB88" w14:textId="77777777" w:rsidR="00E70780" w:rsidRDefault="00E70780">
          <w:pPr>
            <w:pStyle w:val="LogoCaption"/>
          </w:pPr>
        </w:p>
      </w:tc>
      <w:tc>
        <w:tcPr>
          <w:tcW w:w="9368" w:type="dxa"/>
          <w:gridSpan w:val="2"/>
          <w:vAlign w:val="bottom"/>
        </w:tcPr>
        <w:p w14:paraId="594386FD" w14:textId="77777777" w:rsidR="00E70780" w:rsidRDefault="00E70780">
          <w:pPr>
            <w:pStyle w:val="Header"/>
          </w:pPr>
        </w:p>
      </w:tc>
    </w:tr>
    <w:tr w:rsidR="00E70780" w14:paraId="5B7C5F60" w14:textId="77777777">
      <w:trPr>
        <w:gridAfter w:val="1"/>
        <w:wAfter w:w="1080" w:type="dxa"/>
        <w:trHeight w:hRule="exact" w:val="680"/>
      </w:trPr>
      <w:tc>
        <w:tcPr>
          <w:tcW w:w="9368" w:type="dxa"/>
          <w:vAlign w:val="bottom"/>
        </w:tcPr>
        <w:p w14:paraId="7019DD70" w14:textId="77777777" w:rsidR="00E70780" w:rsidRDefault="00E70780">
          <w:pPr>
            <w:pStyle w:val="LogoCaption"/>
          </w:pPr>
        </w:p>
      </w:tc>
      <w:tc>
        <w:tcPr>
          <w:tcW w:w="9368" w:type="dxa"/>
          <w:gridSpan w:val="2"/>
          <w:vAlign w:val="bottom"/>
        </w:tcPr>
        <w:p w14:paraId="2B50F2B9" w14:textId="77777777" w:rsidR="00E70780" w:rsidRDefault="00E70780">
          <w:pPr>
            <w:pStyle w:val="Header"/>
          </w:pPr>
        </w:p>
      </w:tc>
    </w:tr>
    <w:tr w:rsidR="00E70780" w14:paraId="6824FC89" w14:textId="77777777">
      <w:trPr>
        <w:gridAfter w:val="1"/>
        <w:wAfter w:w="1080" w:type="dxa"/>
        <w:trHeight w:hRule="exact" w:val="680"/>
      </w:trPr>
      <w:tc>
        <w:tcPr>
          <w:tcW w:w="9368" w:type="dxa"/>
          <w:vAlign w:val="bottom"/>
        </w:tcPr>
        <w:p w14:paraId="4D63BA3E" w14:textId="77777777" w:rsidR="00E70780" w:rsidRDefault="00E70780">
          <w:pPr>
            <w:pStyle w:val="LogoCaption"/>
          </w:pPr>
        </w:p>
      </w:tc>
      <w:tc>
        <w:tcPr>
          <w:tcW w:w="9368" w:type="dxa"/>
          <w:gridSpan w:val="2"/>
          <w:vAlign w:val="bottom"/>
        </w:tcPr>
        <w:p w14:paraId="05ECCA99" w14:textId="77777777" w:rsidR="00E70780" w:rsidRDefault="00E70780">
          <w:pPr>
            <w:pStyle w:val="Header"/>
          </w:pPr>
        </w:p>
      </w:tc>
    </w:tr>
    <w:tr w:rsidR="00E70780" w14:paraId="63B7C167" w14:textId="77777777">
      <w:trPr>
        <w:gridAfter w:val="1"/>
        <w:wAfter w:w="1080" w:type="dxa"/>
        <w:trHeight w:hRule="exact" w:val="680"/>
      </w:trPr>
      <w:tc>
        <w:tcPr>
          <w:tcW w:w="9368" w:type="dxa"/>
          <w:vAlign w:val="bottom"/>
        </w:tcPr>
        <w:p w14:paraId="6DF9135F" w14:textId="77777777" w:rsidR="00E70780" w:rsidRDefault="00E70780">
          <w:pPr>
            <w:pStyle w:val="LogoCaption"/>
          </w:pPr>
        </w:p>
      </w:tc>
      <w:tc>
        <w:tcPr>
          <w:tcW w:w="9368" w:type="dxa"/>
          <w:gridSpan w:val="2"/>
          <w:vAlign w:val="bottom"/>
        </w:tcPr>
        <w:p w14:paraId="07690A2B" w14:textId="77777777" w:rsidR="00E70780" w:rsidRDefault="00E70780">
          <w:pPr>
            <w:pStyle w:val="Header"/>
          </w:pPr>
        </w:p>
      </w:tc>
    </w:tr>
    <w:tr w:rsidR="00E70780" w14:paraId="2742D7AE" w14:textId="77777777">
      <w:trPr>
        <w:gridAfter w:val="1"/>
        <w:wAfter w:w="1080" w:type="dxa"/>
        <w:trHeight w:hRule="exact" w:val="680"/>
      </w:trPr>
      <w:tc>
        <w:tcPr>
          <w:tcW w:w="9368" w:type="dxa"/>
          <w:vAlign w:val="bottom"/>
        </w:tcPr>
        <w:p w14:paraId="1B836596" w14:textId="77777777" w:rsidR="00E70780" w:rsidRDefault="00E70780">
          <w:pPr>
            <w:pStyle w:val="LogoCaption"/>
          </w:pPr>
        </w:p>
      </w:tc>
      <w:tc>
        <w:tcPr>
          <w:tcW w:w="9368" w:type="dxa"/>
          <w:gridSpan w:val="2"/>
          <w:vAlign w:val="bottom"/>
        </w:tcPr>
        <w:p w14:paraId="1ADCE4D1" w14:textId="77777777" w:rsidR="00E70780" w:rsidRDefault="00E70780">
          <w:pPr>
            <w:pStyle w:val="Header"/>
          </w:pPr>
        </w:p>
      </w:tc>
    </w:tr>
    <w:tr w:rsidR="00E70780" w14:paraId="0C5DBDF4" w14:textId="77777777">
      <w:trPr>
        <w:gridAfter w:val="1"/>
        <w:wAfter w:w="1080" w:type="dxa"/>
        <w:trHeight w:hRule="exact" w:val="680"/>
      </w:trPr>
      <w:tc>
        <w:tcPr>
          <w:tcW w:w="9368" w:type="dxa"/>
          <w:vAlign w:val="bottom"/>
        </w:tcPr>
        <w:p w14:paraId="4A58F910" w14:textId="77777777" w:rsidR="00E70780" w:rsidRDefault="00E70780">
          <w:pPr>
            <w:pStyle w:val="LogoCaption"/>
          </w:pPr>
        </w:p>
      </w:tc>
      <w:tc>
        <w:tcPr>
          <w:tcW w:w="9368" w:type="dxa"/>
          <w:gridSpan w:val="2"/>
          <w:vAlign w:val="bottom"/>
        </w:tcPr>
        <w:p w14:paraId="5257C642" w14:textId="77777777" w:rsidR="00E70780" w:rsidRDefault="00E70780">
          <w:pPr>
            <w:pStyle w:val="Header"/>
          </w:pPr>
        </w:p>
      </w:tc>
    </w:tr>
    <w:tr w:rsidR="00E70780" w14:paraId="49A3AFC1" w14:textId="77777777">
      <w:trPr>
        <w:gridAfter w:val="1"/>
        <w:wAfter w:w="1080" w:type="dxa"/>
        <w:trHeight w:hRule="exact" w:val="680"/>
      </w:trPr>
      <w:tc>
        <w:tcPr>
          <w:tcW w:w="9368" w:type="dxa"/>
          <w:vAlign w:val="bottom"/>
        </w:tcPr>
        <w:p w14:paraId="034CE34E" w14:textId="77777777" w:rsidR="00E70780" w:rsidRDefault="00E70780">
          <w:pPr>
            <w:pStyle w:val="LogoCaption"/>
          </w:pPr>
        </w:p>
      </w:tc>
      <w:tc>
        <w:tcPr>
          <w:tcW w:w="9368" w:type="dxa"/>
          <w:gridSpan w:val="2"/>
          <w:vAlign w:val="bottom"/>
        </w:tcPr>
        <w:p w14:paraId="37B8DA83" w14:textId="77777777" w:rsidR="00E70780" w:rsidRDefault="00E70780">
          <w:pPr>
            <w:pStyle w:val="Header"/>
          </w:pPr>
        </w:p>
      </w:tc>
    </w:tr>
    <w:tr w:rsidR="00E70780" w14:paraId="64364177" w14:textId="77777777">
      <w:trPr>
        <w:gridAfter w:val="1"/>
        <w:wAfter w:w="1080" w:type="dxa"/>
        <w:trHeight w:hRule="exact" w:val="680"/>
      </w:trPr>
      <w:tc>
        <w:tcPr>
          <w:tcW w:w="9368" w:type="dxa"/>
          <w:vAlign w:val="bottom"/>
        </w:tcPr>
        <w:p w14:paraId="279A59A1" w14:textId="77777777" w:rsidR="00E70780" w:rsidRDefault="00E70780">
          <w:pPr>
            <w:pStyle w:val="LogoCaption"/>
          </w:pPr>
        </w:p>
      </w:tc>
      <w:tc>
        <w:tcPr>
          <w:tcW w:w="9368" w:type="dxa"/>
          <w:gridSpan w:val="2"/>
          <w:vAlign w:val="bottom"/>
        </w:tcPr>
        <w:p w14:paraId="676D3925" w14:textId="77777777" w:rsidR="00E70780" w:rsidRDefault="00E70780">
          <w:pPr>
            <w:pStyle w:val="Header"/>
          </w:pPr>
        </w:p>
      </w:tc>
    </w:tr>
    <w:tr w:rsidR="00E70780" w14:paraId="5603D90D" w14:textId="77777777">
      <w:trPr>
        <w:gridAfter w:val="1"/>
        <w:wAfter w:w="1080" w:type="dxa"/>
        <w:trHeight w:hRule="exact" w:val="680"/>
      </w:trPr>
      <w:tc>
        <w:tcPr>
          <w:tcW w:w="9368" w:type="dxa"/>
          <w:vAlign w:val="bottom"/>
        </w:tcPr>
        <w:p w14:paraId="107A6A32" w14:textId="77777777" w:rsidR="00E70780" w:rsidRDefault="00E70780">
          <w:pPr>
            <w:pStyle w:val="LogoCaption"/>
          </w:pPr>
        </w:p>
      </w:tc>
      <w:tc>
        <w:tcPr>
          <w:tcW w:w="9368" w:type="dxa"/>
          <w:gridSpan w:val="2"/>
          <w:vAlign w:val="bottom"/>
        </w:tcPr>
        <w:p w14:paraId="4348AC39" w14:textId="77777777" w:rsidR="00E70780" w:rsidRDefault="00E70780">
          <w:pPr>
            <w:pStyle w:val="Header"/>
          </w:pPr>
        </w:p>
      </w:tc>
    </w:tr>
    <w:tr w:rsidR="00E70780" w14:paraId="6542AA21" w14:textId="77777777">
      <w:trPr>
        <w:gridAfter w:val="1"/>
        <w:wAfter w:w="1080" w:type="dxa"/>
        <w:trHeight w:hRule="exact" w:val="680"/>
      </w:trPr>
      <w:tc>
        <w:tcPr>
          <w:tcW w:w="9368" w:type="dxa"/>
          <w:vAlign w:val="bottom"/>
        </w:tcPr>
        <w:p w14:paraId="6CAAB976" w14:textId="77777777" w:rsidR="00E70780" w:rsidRDefault="00E70780">
          <w:pPr>
            <w:pStyle w:val="LogoCaption"/>
          </w:pPr>
        </w:p>
      </w:tc>
      <w:tc>
        <w:tcPr>
          <w:tcW w:w="9368" w:type="dxa"/>
          <w:gridSpan w:val="2"/>
          <w:vAlign w:val="bottom"/>
        </w:tcPr>
        <w:p w14:paraId="6C99D9BA" w14:textId="77777777" w:rsidR="00E70780" w:rsidRDefault="00E70780">
          <w:pPr>
            <w:pStyle w:val="Header"/>
          </w:pPr>
        </w:p>
      </w:tc>
    </w:tr>
    <w:tr w:rsidR="00E70780" w14:paraId="4ED96091" w14:textId="77777777">
      <w:trPr>
        <w:gridAfter w:val="1"/>
        <w:wAfter w:w="1080" w:type="dxa"/>
        <w:trHeight w:hRule="exact" w:val="680"/>
      </w:trPr>
      <w:tc>
        <w:tcPr>
          <w:tcW w:w="9368" w:type="dxa"/>
          <w:vAlign w:val="bottom"/>
        </w:tcPr>
        <w:p w14:paraId="4985B40A" w14:textId="77777777" w:rsidR="00E70780" w:rsidRDefault="00E70780">
          <w:pPr>
            <w:pStyle w:val="LogoCaption"/>
          </w:pPr>
        </w:p>
      </w:tc>
      <w:tc>
        <w:tcPr>
          <w:tcW w:w="9368" w:type="dxa"/>
          <w:gridSpan w:val="2"/>
          <w:vAlign w:val="bottom"/>
        </w:tcPr>
        <w:p w14:paraId="2958CDBC" w14:textId="77777777" w:rsidR="00E70780" w:rsidRDefault="00E70780">
          <w:pPr>
            <w:pStyle w:val="Header"/>
          </w:pPr>
        </w:p>
      </w:tc>
    </w:tr>
    <w:tr w:rsidR="00E70780" w14:paraId="77F93C8D" w14:textId="77777777">
      <w:trPr>
        <w:gridAfter w:val="1"/>
        <w:wAfter w:w="1080" w:type="dxa"/>
        <w:trHeight w:hRule="exact" w:val="680"/>
      </w:trPr>
      <w:tc>
        <w:tcPr>
          <w:tcW w:w="9368" w:type="dxa"/>
          <w:vAlign w:val="bottom"/>
        </w:tcPr>
        <w:p w14:paraId="045A6828" w14:textId="77777777" w:rsidR="00E70780" w:rsidRDefault="00E70780">
          <w:pPr>
            <w:pStyle w:val="LogoCaption"/>
          </w:pPr>
        </w:p>
      </w:tc>
      <w:tc>
        <w:tcPr>
          <w:tcW w:w="9368" w:type="dxa"/>
          <w:gridSpan w:val="2"/>
          <w:vAlign w:val="bottom"/>
        </w:tcPr>
        <w:p w14:paraId="1B5A72F7" w14:textId="77777777" w:rsidR="00E70780" w:rsidRDefault="00E70780">
          <w:pPr>
            <w:pStyle w:val="Header"/>
          </w:pPr>
        </w:p>
      </w:tc>
    </w:tr>
    <w:tr w:rsidR="00E70780" w14:paraId="5E7C8384" w14:textId="77777777">
      <w:trPr>
        <w:gridAfter w:val="1"/>
        <w:wAfter w:w="1080" w:type="dxa"/>
        <w:trHeight w:hRule="exact" w:val="680"/>
      </w:trPr>
      <w:tc>
        <w:tcPr>
          <w:tcW w:w="9368" w:type="dxa"/>
          <w:vAlign w:val="bottom"/>
        </w:tcPr>
        <w:p w14:paraId="2F94F0B9" w14:textId="77777777" w:rsidR="00E70780" w:rsidRDefault="00E70780">
          <w:pPr>
            <w:pStyle w:val="LogoCaption"/>
          </w:pPr>
        </w:p>
      </w:tc>
      <w:tc>
        <w:tcPr>
          <w:tcW w:w="9368" w:type="dxa"/>
          <w:gridSpan w:val="2"/>
          <w:vAlign w:val="bottom"/>
        </w:tcPr>
        <w:p w14:paraId="7FE3BAA7" w14:textId="77777777" w:rsidR="00E70780" w:rsidRDefault="00E70780">
          <w:pPr>
            <w:pStyle w:val="Header"/>
          </w:pPr>
        </w:p>
      </w:tc>
    </w:tr>
    <w:tr w:rsidR="00E70780" w14:paraId="2A6EF9F3" w14:textId="77777777">
      <w:trPr>
        <w:gridAfter w:val="1"/>
        <w:wAfter w:w="1080" w:type="dxa"/>
        <w:trHeight w:hRule="exact" w:val="680"/>
      </w:trPr>
      <w:tc>
        <w:tcPr>
          <w:tcW w:w="9368" w:type="dxa"/>
          <w:vAlign w:val="bottom"/>
        </w:tcPr>
        <w:p w14:paraId="69CE39B0" w14:textId="77777777" w:rsidR="00E70780" w:rsidRDefault="00E70780">
          <w:pPr>
            <w:pStyle w:val="LogoCaption"/>
          </w:pPr>
        </w:p>
      </w:tc>
      <w:tc>
        <w:tcPr>
          <w:tcW w:w="9368" w:type="dxa"/>
          <w:gridSpan w:val="2"/>
          <w:vAlign w:val="bottom"/>
        </w:tcPr>
        <w:p w14:paraId="278813DE" w14:textId="77777777" w:rsidR="00E70780" w:rsidRDefault="00E70780">
          <w:pPr>
            <w:pStyle w:val="Header"/>
          </w:pPr>
        </w:p>
      </w:tc>
    </w:tr>
    <w:tr w:rsidR="00E70780" w14:paraId="4CC0BFE4" w14:textId="77777777">
      <w:trPr>
        <w:gridAfter w:val="1"/>
        <w:wAfter w:w="1080" w:type="dxa"/>
        <w:trHeight w:hRule="exact" w:val="680"/>
      </w:trPr>
      <w:tc>
        <w:tcPr>
          <w:tcW w:w="9368" w:type="dxa"/>
          <w:vAlign w:val="bottom"/>
        </w:tcPr>
        <w:p w14:paraId="7E77B1FF" w14:textId="77777777" w:rsidR="00E70780" w:rsidRDefault="00E70780">
          <w:pPr>
            <w:pStyle w:val="LogoCaption"/>
          </w:pPr>
        </w:p>
      </w:tc>
      <w:tc>
        <w:tcPr>
          <w:tcW w:w="9368" w:type="dxa"/>
          <w:gridSpan w:val="2"/>
          <w:vAlign w:val="bottom"/>
        </w:tcPr>
        <w:p w14:paraId="50F471DB" w14:textId="77777777" w:rsidR="00E70780" w:rsidRDefault="00E70780">
          <w:pPr>
            <w:pStyle w:val="Header"/>
          </w:pPr>
        </w:p>
      </w:tc>
    </w:tr>
    <w:tr w:rsidR="00E70780" w14:paraId="73E1D9DE" w14:textId="77777777">
      <w:trPr>
        <w:gridAfter w:val="1"/>
        <w:wAfter w:w="1080" w:type="dxa"/>
        <w:trHeight w:hRule="exact" w:val="680"/>
      </w:trPr>
      <w:tc>
        <w:tcPr>
          <w:tcW w:w="9368" w:type="dxa"/>
          <w:vAlign w:val="bottom"/>
        </w:tcPr>
        <w:p w14:paraId="198E65CC" w14:textId="77777777" w:rsidR="00E70780" w:rsidRDefault="00E70780">
          <w:pPr>
            <w:pStyle w:val="LogoCaption"/>
          </w:pPr>
        </w:p>
      </w:tc>
      <w:tc>
        <w:tcPr>
          <w:tcW w:w="9368" w:type="dxa"/>
          <w:gridSpan w:val="2"/>
          <w:vAlign w:val="bottom"/>
        </w:tcPr>
        <w:p w14:paraId="06E40008" w14:textId="77777777" w:rsidR="00E70780" w:rsidRDefault="00E70780">
          <w:pPr>
            <w:pStyle w:val="Header"/>
          </w:pPr>
        </w:p>
      </w:tc>
    </w:tr>
    <w:tr w:rsidR="00E70780" w14:paraId="6993D985" w14:textId="77777777">
      <w:trPr>
        <w:gridAfter w:val="1"/>
        <w:wAfter w:w="1080" w:type="dxa"/>
        <w:trHeight w:hRule="exact" w:val="680"/>
      </w:trPr>
      <w:tc>
        <w:tcPr>
          <w:tcW w:w="9368" w:type="dxa"/>
          <w:vAlign w:val="bottom"/>
        </w:tcPr>
        <w:p w14:paraId="3A7004DF" w14:textId="77777777" w:rsidR="00E70780" w:rsidRDefault="00E70780">
          <w:pPr>
            <w:pStyle w:val="LogoCaption"/>
          </w:pPr>
        </w:p>
      </w:tc>
      <w:tc>
        <w:tcPr>
          <w:tcW w:w="9368" w:type="dxa"/>
          <w:gridSpan w:val="2"/>
          <w:vAlign w:val="bottom"/>
        </w:tcPr>
        <w:p w14:paraId="7677B626" w14:textId="77777777" w:rsidR="00E70780" w:rsidRDefault="00E70780">
          <w:pPr>
            <w:pStyle w:val="Header"/>
          </w:pPr>
        </w:p>
      </w:tc>
    </w:tr>
    <w:tr w:rsidR="00E70780" w14:paraId="69A0792B" w14:textId="77777777">
      <w:trPr>
        <w:gridAfter w:val="1"/>
        <w:wAfter w:w="1080" w:type="dxa"/>
        <w:trHeight w:hRule="exact" w:val="680"/>
      </w:trPr>
      <w:tc>
        <w:tcPr>
          <w:tcW w:w="9368" w:type="dxa"/>
          <w:vAlign w:val="bottom"/>
        </w:tcPr>
        <w:p w14:paraId="680CBE1F" w14:textId="77777777" w:rsidR="00E70780" w:rsidRDefault="00E70780">
          <w:pPr>
            <w:pStyle w:val="LogoCaption"/>
          </w:pPr>
        </w:p>
      </w:tc>
      <w:tc>
        <w:tcPr>
          <w:tcW w:w="9368" w:type="dxa"/>
          <w:gridSpan w:val="2"/>
          <w:vAlign w:val="bottom"/>
        </w:tcPr>
        <w:p w14:paraId="4BE6A04D" w14:textId="77777777" w:rsidR="00E70780" w:rsidRDefault="00E70780">
          <w:pPr>
            <w:pStyle w:val="Header"/>
          </w:pPr>
        </w:p>
      </w:tc>
    </w:tr>
    <w:tr w:rsidR="00E70780" w14:paraId="5D65D1DE" w14:textId="77777777">
      <w:trPr>
        <w:gridAfter w:val="1"/>
        <w:wAfter w:w="1080" w:type="dxa"/>
        <w:trHeight w:hRule="exact" w:val="680"/>
      </w:trPr>
      <w:tc>
        <w:tcPr>
          <w:tcW w:w="9368" w:type="dxa"/>
          <w:vAlign w:val="bottom"/>
        </w:tcPr>
        <w:p w14:paraId="4C556699" w14:textId="77777777" w:rsidR="00E70780" w:rsidRDefault="00E70780">
          <w:pPr>
            <w:pStyle w:val="LogoCaption"/>
          </w:pPr>
        </w:p>
      </w:tc>
      <w:tc>
        <w:tcPr>
          <w:tcW w:w="9368" w:type="dxa"/>
          <w:gridSpan w:val="2"/>
          <w:vAlign w:val="bottom"/>
        </w:tcPr>
        <w:p w14:paraId="034DDEB7" w14:textId="77777777" w:rsidR="00E70780" w:rsidRDefault="00E70780">
          <w:pPr>
            <w:pStyle w:val="Header"/>
          </w:pPr>
        </w:p>
      </w:tc>
    </w:tr>
    <w:tr w:rsidR="00E70780" w14:paraId="6098C9EC" w14:textId="77777777">
      <w:trPr>
        <w:gridAfter w:val="1"/>
        <w:wAfter w:w="1080" w:type="dxa"/>
        <w:trHeight w:hRule="exact" w:val="680"/>
      </w:trPr>
      <w:tc>
        <w:tcPr>
          <w:tcW w:w="9368" w:type="dxa"/>
          <w:vAlign w:val="bottom"/>
        </w:tcPr>
        <w:p w14:paraId="2631251E" w14:textId="77777777" w:rsidR="00E70780" w:rsidRDefault="00E70780">
          <w:pPr>
            <w:pStyle w:val="LogoCaption"/>
          </w:pPr>
        </w:p>
      </w:tc>
      <w:tc>
        <w:tcPr>
          <w:tcW w:w="9368" w:type="dxa"/>
          <w:gridSpan w:val="2"/>
          <w:vAlign w:val="bottom"/>
        </w:tcPr>
        <w:p w14:paraId="4669B6DB" w14:textId="77777777" w:rsidR="00E70780" w:rsidRDefault="00E70780">
          <w:pPr>
            <w:pStyle w:val="Header"/>
          </w:pPr>
        </w:p>
      </w:tc>
    </w:tr>
    <w:tr w:rsidR="00E70780" w14:paraId="74A90C02" w14:textId="77777777">
      <w:trPr>
        <w:gridAfter w:val="2"/>
        <w:wAfter w:w="360" w:type="dxa"/>
        <w:trHeight w:hRule="exact" w:val="680"/>
      </w:trPr>
      <w:tc>
        <w:tcPr>
          <w:tcW w:w="9368" w:type="dxa"/>
          <w:vAlign w:val="bottom"/>
        </w:tcPr>
        <w:p w14:paraId="60873ED2" w14:textId="77777777" w:rsidR="00E70780" w:rsidRDefault="00E70780">
          <w:pPr>
            <w:pStyle w:val="LogoCaption"/>
          </w:pPr>
        </w:p>
      </w:tc>
      <w:tc>
        <w:tcPr>
          <w:tcW w:w="9368" w:type="dxa"/>
          <w:vAlign w:val="bottom"/>
        </w:tcPr>
        <w:p w14:paraId="3F81E132" w14:textId="77777777" w:rsidR="00E70780" w:rsidRDefault="00E70780">
          <w:pPr>
            <w:pStyle w:val="Header"/>
          </w:pPr>
        </w:p>
      </w:tc>
    </w:tr>
    <w:tr w:rsidR="00E70780" w14:paraId="05F69408" w14:textId="77777777">
      <w:trPr>
        <w:gridAfter w:val="1"/>
        <w:wAfter w:w="1080" w:type="dxa"/>
        <w:trHeight w:hRule="exact" w:val="680"/>
      </w:trPr>
      <w:tc>
        <w:tcPr>
          <w:tcW w:w="9368" w:type="dxa"/>
          <w:vAlign w:val="bottom"/>
        </w:tcPr>
        <w:p w14:paraId="143EA88F" w14:textId="77777777" w:rsidR="00E70780" w:rsidRDefault="00E70780">
          <w:pPr>
            <w:pStyle w:val="LogoCaption"/>
          </w:pPr>
        </w:p>
      </w:tc>
      <w:tc>
        <w:tcPr>
          <w:tcW w:w="9368" w:type="dxa"/>
          <w:gridSpan w:val="2"/>
          <w:vAlign w:val="bottom"/>
        </w:tcPr>
        <w:p w14:paraId="42D524EE" w14:textId="77777777" w:rsidR="00E70780" w:rsidRDefault="00E70780">
          <w:pPr>
            <w:pStyle w:val="Header"/>
          </w:pPr>
        </w:p>
      </w:tc>
    </w:tr>
    <w:tr w:rsidR="00E70780" w14:paraId="0273818D" w14:textId="77777777">
      <w:trPr>
        <w:gridAfter w:val="1"/>
        <w:wAfter w:w="1080" w:type="dxa"/>
        <w:trHeight w:hRule="exact" w:val="680"/>
      </w:trPr>
      <w:tc>
        <w:tcPr>
          <w:tcW w:w="9368" w:type="dxa"/>
          <w:vAlign w:val="bottom"/>
        </w:tcPr>
        <w:p w14:paraId="5F99BB04" w14:textId="77777777" w:rsidR="00E70780" w:rsidRDefault="00E70780">
          <w:pPr>
            <w:pStyle w:val="LogoCaption"/>
          </w:pPr>
        </w:p>
      </w:tc>
      <w:tc>
        <w:tcPr>
          <w:tcW w:w="9368" w:type="dxa"/>
          <w:gridSpan w:val="2"/>
          <w:vAlign w:val="bottom"/>
        </w:tcPr>
        <w:p w14:paraId="27A86691" w14:textId="77777777" w:rsidR="00E70780" w:rsidRDefault="00E70780">
          <w:pPr>
            <w:pStyle w:val="Header"/>
          </w:pPr>
        </w:p>
      </w:tc>
    </w:tr>
    <w:tr w:rsidR="00E70780" w14:paraId="3108C5F7" w14:textId="77777777">
      <w:trPr>
        <w:gridAfter w:val="1"/>
        <w:wAfter w:w="1080" w:type="dxa"/>
        <w:trHeight w:hRule="exact" w:val="680"/>
      </w:trPr>
      <w:tc>
        <w:tcPr>
          <w:tcW w:w="9368" w:type="dxa"/>
          <w:vAlign w:val="bottom"/>
        </w:tcPr>
        <w:p w14:paraId="243DAC88" w14:textId="77777777" w:rsidR="00E70780" w:rsidRDefault="00E70780">
          <w:pPr>
            <w:pStyle w:val="LogoCaption"/>
          </w:pPr>
        </w:p>
      </w:tc>
      <w:tc>
        <w:tcPr>
          <w:tcW w:w="9368" w:type="dxa"/>
          <w:gridSpan w:val="2"/>
          <w:vAlign w:val="bottom"/>
        </w:tcPr>
        <w:p w14:paraId="6D109A9F" w14:textId="77777777" w:rsidR="00E70780" w:rsidRDefault="00E70780">
          <w:pPr>
            <w:pStyle w:val="Header"/>
          </w:pPr>
        </w:p>
      </w:tc>
    </w:tr>
    <w:tr w:rsidR="00E70780" w14:paraId="52DD7B50" w14:textId="77777777">
      <w:trPr>
        <w:gridAfter w:val="1"/>
        <w:wAfter w:w="1080" w:type="dxa"/>
        <w:trHeight w:hRule="exact" w:val="680"/>
      </w:trPr>
      <w:tc>
        <w:tcPr>
          <w:tcW w:w="9368" w:type="dxa"/>
          <w:vAlign w:val="bottom"/>
        </w:tcPr>
        <w:p w14:paraId="389F667A" w14:textId="77777777" w:rsidR="00E70780" w:rsidRDefault="00E70780">
          <w:pPr>
            <w:pStyle w:val="LogoCaption"/>
          </w:pPr>
        </w:p>
      </w:tc>
      <w:tc>
        <w:tcPr>
          <w:tcW w:w="9368" w:type="dxa"/>
          <w:gridSpan w:val="2"/>
          <w:vAlign w:val="bottom"/>
        </w:tcPr>
        <w:p w14:paraId="562B36AD" w14:textId="77777777" w:rsidR="00E70780" w:rsidRDefault="00E70780">
          <w:pPr>
            <w:pStyle w:val="Header"/>
          </w:pPr>
        </w:p>
      </w:tc>
    </w:tr>
    <w:tr w:rsidR="00E70780" w14:paraId="0C405047" w14:textId="77777777">
      <w:trPr>
        <w:gridAfter w:val="1"/>
        <w:wAfter w:w="1080" w:type="dxa"/>
        <w:trHeight w:hRule="exact" w:val="680"/>
      </w:trPr>
      <w:tc>
        <w:tcPr>
          <w:tcW w:w="9368" w:type="dxa"/>
          <w:vAlign w:val="bottom"/>
        </w:tcPr>
        <w:p w14:paraId="15D09E8E" w14:textId="77777777" w:rsidR="00E70780" w:rsidRDefault="00E70780">
          <w:pPr>
            <w:pStyle w:val="LogoCaption"/>
          </w:pPr>
        </w:p>
      </w:tc>
      <w:tc>
        <w:tcPr>
          <w:tcW w:w="9368" w:type="dxa"/>
          <w:gridSpan w:val="2"/>
          <w:vAlign w:val="bottom"/>
        </w:tcPr>
        <w:p w14:paraId="7F5F760A" w14:textId="77777777" w:rsidR="00E70780" w:rsidRDefault="00E70780">
          <w:pPr>
            <w:pStyle w:val="Header"/>
          </w:pPr>
        </w:p>
      </w:tc>
    </w:tr>
    <w:tr w:rsidR="00E70780" w14:paraId="43B85FDC" w14:textId="77777777">
      <w:trPr>
        <w:gridAfter w:val="1"/>
        <w:wAfter w:w="1080" w:type="dxa"/>
        <w:trHeight w:hRule="exact" w:val="680"/>
      </w:trPr>
      <w:tc>
        <w:tcPr>
          <w:tcW w:w="9368" w:type="dxa"/>
          <w:vAlign w:val="bottom"/>
        </w:tcPr>
        <w:p w14:paraId="1A5463F9" w14:textId="77777777" w:rsidR="00E70780" w:rsidRDefault="00E70780">
          <w:pPr>
            <w:pStyle w:val="LogoCaption"/>
          </w:pPr>
        </w:p>
      </w:tc>
      <w:tc>
        <w:tcPr>
          <w:tcW w:w="9368" w:type="dxa"/>
          <w:gridSpan w:val="2"/>
          <w:vAlign w:val="bottom"/>
        </w:tcPr>
        <w:p w14:paraId="328C196E" w14:textId="77777777" w:rsidR="00E70780" w:rsidRDefault="00E70780">
          <w:pPr>
            <w:pStyle w:val="Header"/>
          </w:pPr>
        </w:p>
      </w:tc>
    </w:tr>
    <w:tr w:rsidR="00E70780" w14:paraId="7DA8BBFF" w14:textId="77777777">
      <w:trPr>
        <w:gridAfter w:val="1"/>
        <w:wAfter w:w="1080" w:type="dxa"/>
        <w:trHeight w:hRule="exact" w:val="680"/>
      </w:trPr>
      <w:tc>
        <w:tcPr>
          <w:tcW w:w="9368" w:type="dxa"/>
          <w:vAlign w:val="bottom"/>
        </w:tcPr>
        <w:p w14:paraId="13425F07" w14:textId="77777777" w:rsidR="00E70780" w:rsidRDefault="00E70780">
          <w:pPr>
            <w:pStyle w:val="LogoCaption"/>
          </w:pPr>
        </w:p>
      </w:tc>
      <w:tc>
        <w:tcPr>
          <w:tcW w:w="9368" w:type="dxa"/>
          <w:gridSpan w:val="2"/>
          <w:vAlign w:val="bottom"/>
        </w:tcPr>
        <w:p w14:paraId="74445CCB" w14:textId="77777777" w:rsidR="00E70780" w:rsidRDefault="00E70780">
          <w:pPr>
            <w:pStyle w:val="Header"/>
          </w:pPr>
        </w:p>
      </w:tc>
    </w:tr>
    <w:tr w:rsidR="00E70780" w14:paraId="22D7235E" w14:textId="77777777">
      <w:trPr>
        <w:gridAfter w:val="1"/>
        <w:wAfter w:w="1080" w:type="dxa"/>
        <w:trHeight w:hRule="exact" w:val="680"/>
      </w:trPr>
      <w:tc>
        <w:tcPr>
          <w:tcW w:w="9368" w:type="dxa"/>
          <w:vAlign w:val="bottom"/>
        </w:tcPr>
        <w:p w14:paraId="4D412756" w14:textId="77777777" w:rsidR="00E70780" w:rsidRDefault="00E70780">
          <w:pPr>
            <w:pStyle w:val="LogoCaption"/>
          </w:pPr>
        </w:p>
      </w:tc>
      <w:tc>
        <w:tcPr>
          <w:tcW w:w="9368" w:type="dxa"/>
          <w:gridSpan w:val="2"/>
          <w:vAlign w:val="bottom"/>
        </w:tcPr>
        <w:p w14:paraId="578EF844" w14:textId="77777777" w:rsidR="00E70780" w:rsidRDefault="00E70780">
          <w:pPr>
            <w:pStyle w:val="Header"/>
          </w:pPr>
        </w:p>
      </w:tc>
    </w:tr>
    <w:tr w:rsidR="00E70780" w14:paraId="3835F28C" w14:textId="77777777">
      <w:trPr>
        <w:gridAfter w:val="1"/>
        <w:wAfter w:w="1080" w:type="dxa"/>
        <w:trHeight w:hRule="exact" w:val="680"/>
      </w:trPr>
      <w:tc>
        <w:tcPr>
          <w:tcW w:w="9368" w:type="dxa"/>
          <w:vAlign w:val="bottom"/>
        </w:tcPr>
        <w:p w14:paraId="32749EBF" w14:textId="77777777" w:rsidR="00E70780" w:rsidRDefault="00E70780">
          <w:pPr>
            <w:pStyle w:val="LogoCaption"/>
          </w:pPr>
        </w:p>
      </w:tc>
      <w:tc>
        <w:tcPr>
          <w:tcW w:w="9368" w:type="dxa"/>
          <w:gridSpan w:val="2"/>
          <w:vAlign w:val="bottom"/>
        </w:tcPr>
        <w:p w14:paraId="3EFAD7CF" w14:textId="77777777" w:rsidR="00E70780" w:rsidRDefault="00E70780">
          <w:pPr>
            <w:pStyle w:val="Header"/>
          </w:pPr>
        </w:p>
      </w:tc>
    </w:tr>
    <w:tr w:rsidR="00E70780" w14:paraId="5F019984" w14:textId="77777777">
      <w:trPr>
        <w:gridAfter w:val="1"/>
        <w:wAfter w:w="1080" w:type="dxa"/>
        <w:trHeight w:hRule="exact" w:val="680"/>
      </w:trPr>
      <w:tc>
        <w:tcPr>
          <w:tcW w:w="9368" w:type="dxa"/>
          <w:vAlign w:val="bottom"/>
        </w:tcPr>
        <w:p w14:paraId="08A6B03E" w14:textId="77777777" w:rsidR="00E70780" w:rsidRDefault="00E70780">
          <w:pPr>
            <w:pStyle w:val="LogoCaption"/>
          </w:pPr>
        </w:p>
      </w:tc>
      <w:tc>
        <w:tcPr>
          <w:tcW w:w="9368" w:type="dxa"/>
          <w:gridSpan w:val="2"/>
          <w:vAlign w:val="bottom"/>
        </w:tcPr>
        <w:p w14:paraId="7DC3E3A8" w14:textId="77777777" w:rsidR="00E70780" w:rsidRDefault="00E70780">
          <w:pPr>
            <w:pStyle w:val="Header"/>
          </w:pPr>
        </w:p>
      </w:tc>
    </w:tr>
    <w:tr w:rsidR="00E70780" w14:paraId="4F5783C7" w14:textId="77777777">
      <w:trPr>
        <w:gridAfter w:val="1"/>
        <w:wAfter w:w="1080" w:type="dxa"/>
        <w:trHeight w:hRule="exact" w:val="680"/>
      </w:trPr>
      <w:tc>
        <w:tcPr>
          <w:tcW w:w="9368" w:type="dxa"/>
          <w:vAlign w:val="bottom"/>
        </w:tcPr>
        <w:p w14:paraId="5B6B55F6" w14:textId="77777777" w:rsidR="00E70780" w:rsidRDefault="00E70780">
          <w:pPr>
            <w:pStyle w:val="LogoCaption"/>
          </w:pPr>
        </w:p>
      </w:tc>
      <w:tc>
        <w:tcPr>
          <w:tcW w:w="9368" w:type="dxa"/>
          <w:gridSpan w:val="2"/>
          <w:vAlign w:val="bottom"/>
        </w:tcPr>
        <w:p w14:paraId="3FCDA59E" w14:textId="77777777" w:rsidR="00E70780" w:rsidRDefault="00E70780">
          <w:pPr>
            <w:pStyle w:val="Header"/>
          </w:pPr>
        </w:p>
      </w:tc>
    </w:tr>
    <w:tr w:rsidR="00E70780" w14:paraId="2B017C18" w14:textId="77777777">
      <w:trPr>
        <w:gridAfter w:val="1"/>
        <w:wAfter w:w="1080" w:type="dxa"/>
        <w:trHeight w:hRule="exact" w:val="680"/>
      </w:trPr>
      <w:tc>
        <w:tcPr>
          <w:tcW w:w="9368" w:type="dxa"/>
          <w:vAlign w:val="bottom"/>
        </w:tcPr>
        <w:p w14:paraId="6B6739EA" w14:textId="77777777" w:rsidR="00E70780" w:rsidRDefault="00E70780">
          <w:pPr>
            <w:pStyle w:val="LogoCaption"/>
          </w:pPr>
        </w:p>
      </w:tc>
      <w:tc>
        <w:tcPr>
          <w:tcW w:w="9368" w:type="dxa"/>
          <w:gridSpan w:val="2"/>
          <w:vAlign w:val="bottom"/>
        </w:tcPr>
        <w:p w14:paraId="7225B0EE" w14:textId="77777777" w:rsidR="00E70780" w:rsidRDefault="00E70780">
          <w:pPr>
            <w:pStyle w:val="Header"/>
          </w:pPr>
        </w:p>
      </w:tc>
    </w:tr>
    <w:tr w:rsidR="00E70780" w14:paraId="0CCEA83C" w14:textId="77777777">
      <w:trPr>
        <w:gridAfter w:val="1"/>
        <w:wAfter w:w="1080" w:type="dxa"/>
        <w:trHeight w:hRule="exact" w:val="680"/>
      </w:trPr>
      <w:tc>
        <w:tcPr>
          <w:tcW w:w="9368" w:type="dxa"/>
          <w:vAlign w:val="bottom"/>
        </w:tcPr>
        <w:p w14:paraId="73027244" w14:textId="77777777" w:rsidR="00E70780" w:rsidRDefault="00E70780">
          <w:pPr>
            <w:pStyle w:val="LogoCaption"/>
          </w:pPr>
        </w:p>
      </w:tc>
      <w:tc>
        <w:tcPr>
          <w:tcW w:w="9368" w:type="dxa"/>
          <w:gridSpan w:val="2"/>
          <w:vAlign w:val="bottom"/>
        </w:tcPr>
        <w:p w14:paraId="3FE69AD5" w14:textId="77777777" w:rsidR="00E70780" w:rsidRDefault="00E70780">
          <w:pPr>
            <w:pStyle w:val="Header"/>
          </w:pPr>
        </w:p>
      </w:tc>
    </w:tr>
    <w:tr w:rsidR="00E70780" w14:paraId="24E3E738" w14:textId="77777777">
      <w:trPr>
        <w:gridAfter w:val="1"/>
        <w:wAfter w:w="1080" w:type="dxa"/>
        <w:trHeight w:hRule="exact" w:val="680"/>
      </w:trPr>
      <w:tc>
        <w:tcPr>
          <w:tcW w:w="9368" w:type="dxa"/>
          <w:vAlign w:val="bottom"/>
        </w:tcPr>
        <w:p w14:paraId="6F18CAE1" w14:textId="77777777" w:rsidR="00E70780" w:rsidRDefault="00E70780">
          <w:pPr>
            <w:pStyle w:val="LogoCaption"/>
          </w:pPr>
        </w:p>
      </w:tc>
      <w:tc>
        <w:tcPr>
          <w:tcW w:w="9368" w:type="dxa"/>
          <w:gridSpan w:val="2"/>
          <w:vAlign w:val="bottom"/>
        </w:tcPr>
        <w:p w14:paraId="252C05B6" w14:textId="77777777" w:rsidR="00E70780" w:rsidRDefault="00E70780">
          <w:pPr>
            <w:pStyle w:val="Header"/>
          </w:pPr>
        </w:p>
      </w:tc>
    </w:tr>
    <w:tr w:rsidR="00E70780" w14:paraId="0C0E9E07" w14:textId="77777777">
      <w:trPr>
        <w:gridAfter w:val="1"/>
        <w:wAfter w:w="1080" w:type="dxa"/>
        <w:trHeight w:hRule="exact" w:val="680"/>
      </w:trPr>
      <w:tc>
        <w:tcPr>
          <w:tcW w:w="9368" w:type="dxa"/>
          <w:vAlign w:val="bottom"/>
        </w:tcPr>
        <w:p w14:paraId="562A097D" w14:textId="77777777" w:rsidR="00E70780" w:rsidRDefault="00E70780">
          <w:pPr>
            <w:pStyle w:val="LogoCaption"/>
          </w:pPr>
        </w:p>
      </w:tc>
      <w:tc>
        <w:tcPr>
          <w:tcW w:w="9368" w:type="dxa"/>
          <w:gridSpan w:val="2"/>
          <w:vAlign w:val="bottom"/>
        </w:tcPr>
        <w:p w14:paraId="25BAD874" w14:textId="77777777" w:rsidR="00E70780" w:rsidRDefault="00E70780">
          <w:pPr>
            <w:pStyle w:val="Header"/>
          </w:pPr>
        </w:p>
      </w:tc>
    </w:tr>
    <w:tr w:rsidR="00E70780" w14:paraId="649C0C17" w14:textId="77777777">
      <w:trPr>
        <w:gridAfter w:val="1"/>
        <w:wAfter w:w="1080" w:type="dxa"/>
        <w:trHeight w:hRule="exact" w:val="680"/>
      </w:trPr>
      <w:tc>
        <w:tcPr>
          <w:tcW w:w="9368" w:type="dxa"/>
          <w:vAlign w:val="bottom"/>
        </w:tcPr>
        <w:p w14:paraId="27D13BC0" w14:textId="77777777" w:rsidR="00E70780" w:rsidRDefault="00E70780">
          <w:pPr>
            <w:pStyle w:val="LogoCaption"/>
          </w:pPr>
        </w:p>
      </w:tc>
      <w:tc>
        <w:tcPr>
          <w:tcW w:w="9368" w:type="dxa"/>
          <w:gridSpan w:val="2"/>
          <w:vAlign w:val="bottom"/>
        </w:tcPr>
        <w:p w14:paraId="20EDF9FC" w14:textId="77777777" w:rsidR="00E70780" w:rsidRDefault="00E70780">
          <w:pPr>
            <w:pStyle w:val="Header"/>
          </w:pPr>
        </w:p>
      </w:tc>
    </w:tr>
    <w:tr w:rsidR="00E70780" w14:paraId="72259E80" w14:textId="77777777">
      <w:trPr>
        <w:gridAfter w:val="1"/>
        <w:wAfter w:w="1080" w:type="dxa"/>
        <w:trHeight w:hRule="exact" w:val="680"/>
      </w:trPr>
      <w:tc>
        <w:tcPr>
          <w:tcW w:w="9368" w:type="dxa"/>
          <w:vAlign w:val="bottom"/>
        </w:tcPr>
        <w:p w14:paraId="5188BC80" w14:textId="77777777" w:rsidR="00E70780" w:rsidRDefault="00E70780">
          <w:pPr>
            <w:pStyle w:val="LogoCaption"/>
          </w:pPr>
        </w:p>
      </w:tc>
      <w:tc>
        <w:tcPr>
          <w:tcW w:w="9368" w:type="dxa"/>
          <w:gridSpan w:val="2"/>
          <w:vAlign w:val="bottom"/>
        </w:tcPr>
        <w:p w14:paraId="05B454CB" w14:textId="77777777" w:rsidR="00E70780" w:rsidRDefault="00E70780">
          <w:pPr>
            <w:pStyle w:val="Header"/>
          </w:pPr>
        </w:p>
      </w:tc>
    </w:tr>
    <w:tr w:rsidR="00E70780" w14:paraId="5CA416CF" w14:textId="77777777">
      <w:trPr>
        <w:gridAfter w:val="1"/>
        <w:wAfter w:w="1080" w:type="dxa"/>
        <w:trHeight w:hRule="exact" w:val="680"/>
      </w:trPr>
      <w:tc>
        <w:tcPr>
          <w:tcW w:w="9368" w:type="dxa"/>
          <w:vAlign w:val="bottom"/>
        </w:tcPr>
        <w:p w14:paraId="283E7B87" w14:textId="77777777" w:rsidR="00E70780" w:rsidRDefault="00E70780">
          <w:pPr>
            <w:pStyle w:val="LogoCaption"/>
          </w:pPr>
        </w:p>
      </w:tc>
      <w:tc>
        <w:tcPr>
          <w:tcW w:w="9368" w:type="dxa"/>
          <w:gridSpan w:val="2"/>
          <w:vAlign w:val="bottom"/>
        </w:tcPr>
        <w:p w14:paraId="0015BA98" w14:textId="77777777" w:rsidR="00E70780" w:rsidRDefault="00E70780">
          <w:pPr>
            <w:pStyle w:val="Header"/>
          </w:pPr>
        </w:p>
      </w:tc>
    </w:tr>
    <w:tr w:rsidR="00E70780" w14:paraId="5D4BFEE9" w14:textId="77777777">
      <w:trPr>
        <w:gridAfter w:val="1"/>
        <w:wAfter w:w="1080" w:type="dxa"/>
        <w:trHeight w:hRule="exact" w:val="680"/>
      </w:trPr>
      <w:tc>
        <w:tcPr>
          <w:tcW w:w="9368" w:type="dxa"/>
          <w:vAlign w:val="bottom"/>
        </w:tcPr>
        <w:p w14:paraId="1E0BE8E1" w14:textId="77777777" w:rsidR="00E70780" w:rsidRDefault="00E70780">
          <w:pPr>
            <w:pStyle w:val="LogoCaption"/>
          </w:pPr>
        </w:p>
      </w:tc>
      <w:tc>
        <w:tcPr>
          <w:tcW w:w="9368" w:type="dxa"/>
          <w:gridSpan w:val="2"/>
          <w:vAlign w:val="bottom"/>
        </w:tcPr>
        <w:p w14:paraId="49F1D382" w14:textId="77777777" w:rsidR="00E70780" w:rsidRDefault="00E70780">
          <w:pPr>
            <w:pStyle w:val="Header"/>
          </w:pPr>
        </w:p>
      </w:tc>
    </w:tr>
    <w:tr w:rsidR="00E70780" w14:paraId="10ED57A4" w14:textId="77777777">
      <w:trPr>
        <w:gridAfter w:val="1"/>
        <w:wAfter w:w="1080" w:type="dxa"/>
        <w:trHeight w:hRule="exact" w:val="680"/>
      </w:trPr>
      <w:tc>
        <w:tcPr>
          <w:tcW w:w="9368" w:type="dxa"/>
          <w:vAlign w:val="bottom"/>
        </w:tcPr>
        <w:p w14:paraId="477F24EF" w14:textId="77777777" w:rsidR="00E70780" w:rsidRDefault="00E70780">
          <w:pPr>
            <w:pStyle w:val="LogoCaption"/>
          </w:pPr>
        </w:p>
      </w:tc>
      <w:tc>
        <w:tcPr>
          <w:tcW w:w="9368" w:type="dxa"/>
          <w:gridSpan w:val="2"/>
          <w:vAlign w:val="bottom"/>
        </w:tcPr>
        <w:p w14:paraId="73B8BB10" w14:textId="77777777" w:rsidR="00E70780" w:rsidRDefault="00E70780">
          <w:pPr>
            <w:pStyle w:val="Header"/>
          </w:pPr>
        </w:p>
      </w:tc>
    </w:tr>
    <w:tr w:rsidR="00E70780" w14:paraId="2782CFB5" w14:textId="77777777">
      <w:trPr>
        <w:gridAfter w:val="1"/>
        <w:wAfter w:w="1080" w:type="dxa"/>
        <w:trHeight w:hRule="exact" w:val="680"/>
      </w:trPr>
      <w:tc>
        <w:tcPr>
          <w:tcW w:w="9368" w:type="dxa"/>
          <w:vAlign w:val="bottom"/>
        </w:tcPr>
        <w:p w14:paraId="7C47E7BF" w14:textId="77777777" w:rsidR="00E70780" w:rsidRDefault="00E70780">
          <w:pPr>
            <w:pStyle w:val="LogoCaption"/>
          </w:pPr>
        </w:p>
      </w:tc>
      <w:tc>
        <w:tcPr>
          <w:tcW w:w="9368" w:type="dxa"/>
          <w:gridSpan w:val="2"/>
          <w:vAlign w:val="bottom"/>
        </w:tcPr>
        <w:p w14:paraId="6D927AED" w14:textId="77777777" w:rsidR="00E70780" w:rsidRDefault="00E70780">
          <w:pPr>
            <w:pStyle w:val="Header"/>
          </w:pPr>
        </w:p>
      </w:tc>
    </w:tr>
    <w:tr w:rsidR="00E70780" w14:paraId="5CA96B26" w14:textId="77777777">
      <w:trPr>
        <w:gridAfter w:val="1"/>
        <w:wAfter w:w="1080" w:type="dxa"/>
        <w:trHeight w:hRule="exact" w:val="680"/>
      </w:trPr>
      <w:tc>
        <w:tcPr>
          <w:tcW w:w="9368" w:type="dxa"/>
          <w:vAlign w:val="bottom"/>
        </w:tcPr>
        <w:p w14:paraId="60672519" w14:textId="77777777" w:rsidR="00E70780" w:rsidRDefault="00E70780">
          <w:pPr>
            <w:pStyle w:val="LogoCaption"/>
          </w:pPr>
        </w:p>
      </w:tc>
      <w:tc>
        <w:tcPr>
          <w:tcW w:w="9368" w:type="dxa"/>
          <w:gridSpan w:val="2"/>
          <w:vAlign w:val="bottom"/>
        </w:tcPr>
        <w:p w14:paraId="700721D2" w14:textId="77777777" w:rsidR="00E70780" w:rsidRDefault="00E70780">
          <w:pPr>
            <w:pStyle w:val="Header"/>
          </w:pPr>
        </w:p>
      </w:tc>
    </w:tr>
    <w:tr w:rsidR="00E70780" w14:paraId="6F4424F8" w14:textId="77777777">
      <w:trPr>
        <w:gridAfter w:val="1"/>
        <w:wAfter w:w="1080" w:type="dxa"/>
        <w:trHeight w:hRule="exact" w:val="680"/>
      </w:trPr>
      <w:tc>
        <w:tcPr>
          <w:tcW w:w="9368" w:type="dxa"/>
          <w:vAlign w:val="bottom"/>
        </w:tcPr>
        <w:p w14:paraId="6A80865D" w14:textId="77777777" w:rsidR="00E70780" w:rsidRDefault="00E70780">
          <w:pPr>
            <w:pStyle w:val="LogoCaption"/>
          </w:pPr>
        </w:p>
      </w:tc>
      <w:tc>
        <w:tcPr>
          <w:tcW w:w="9368" w:type="dxa"/>
          <w:gridSpan w:val="2"/>
          <w:vAlign w:val="bottom"/>
        </w:tcPr>
        <w:p w14:paraId="5FAF9DC3" w14:textId="77777777" w:rsidR="00E70780" w:rsidRDefault="00E70780">
          <w:pPr>
            <w:pStyle w:val="Header"/>
          </w:pPr>
        </w:p>
      </w:tc>
    </w:tr>
    <w:tr w:rsidR="00E70780" w14:paraId="49884EE2" w14:textId="77777777">
      <w:trPr>
        <w:gridAfter w:val="1"/>
        <w:wAfter w:w="1080" w:type="dxa"/>
        <w:trHeight w:hRule="exact" w:val="680"/>
      </w:trPr>
      <w:tc>
        <w:tcPr>
          <w:tcW w:w="9368" w:type="dxa"/>
          <w:vAlign w:val="bottom"/>
        </w:tcPr>
        <w:p w14:paraId="244B23D9" w14:textId="77777777" w:rsidR="00E70780" w:rsidRDefault="00E70780">
          <w:pPr>
            <w:pStyle w:val="LogoCaption"/>
          </w:pPr>
        </w:p>
      </w:tc>
      <w:tc>
        <w:tcPr>
          <w:tcW w:w="9368" w:type="dxa"/>
          <w:gridSpan w:val="2"/>
          <w:vAlign w:val="bottom"/>
        </w:tcPr>
        <w:p w14:paraId="71AB0915" w14:textId="77777777" w:rsidR="00E70780" w:rsidRDefault="00E70780">
          <w:pPr>
            <w:pStyle w:val="Header"/>
          </w:pPr>
        </w:p>
      </w:tc>
    </w:tr>
    <w:tr w:rsidR="00E70780" w14:paraId="7138B1E8" w14:textId="77777777">
      <w:trPr>
        <w:gridAfter w:val="1"/>
        <w:wAfter w:w="1080" w:type="dxa"/>
        <w:trHeight w:hRule="exact" w:val="680"/>
      </w:trPr>
      <w:tc>
        <w:tcPr>
          <w:tcW w:w="9368" w:type="dxa"/>
          <w:vAlign w:val="bottom"/>
        </w:tcPr>
        <w:p w14:paraId="0D470F71" w14:textId="77777777" w:rsidR="00E70780" w:rsidRDefault="00E70780">
          <w:pPr>
            <w:pStyle w:val="LogoCaption"/>
          </w:pPr>
        </w:p>
      </w:tc>
      <w:tc>
        <w:tcPr>
          <w:tcW w:w="9368" w:type="dxa"/>
          <w:gridSpan w:val="2"/>
          <w:vAlign w:val="bottom"/>
        </w:tcPr>
        <w:p w14:paraId="7A2825A2" w14:textId="77777777" w:rsidR="00E70780" w:rsidRDefault="00E70780">
          <w:pPr>
            <w:pStyle w:val="Header"/>
          </w:pPr>
        </w:p>
      </w:tc>
    </w:tr>
    <w:tr w:rsidR="00E70780" w14:paraId="17755D03" w14:textId="77777777">
      <w:trPr>
        <w:gridAfter w:val="1"/>
        <w:wAfter w:w="1080" w:type="dxa"/>
        <w:trHeight w:hRule="exact" w:val="680"/>
      </w:trPr>
      <w:tc>
        <w:tcPr>
          <w:tcW w:w="9368" w:type="dxa"/>
          <w:vAlign w:val="bottom"/>
        </w:tcPr>
        <w:p w14:paraId="270E0D70" w14:textId="77777777" w:rsidR="00E70780" w:rsidRDefault="00E70780">
          <w:pPr>
            <w:pStyle w:val="LogoCaption"/>
          </w:pPr>
        </w:p>
      </w:tc>
      <w:tc>
        <w:tcPr>
          <w:tcW w:w="9368" w:type="dxa"/>
          <w:gridSpan w:val="2"/>
          <w:vAlign w:val="bottom"/>
        </w:tcPr>
        <w:p w14:paraId="61265AC7" w14:textId="77777777" w:rsidR="00E70780" w:rsidRDefault="00E70780">
          <w:pPr>
            <w:pStyle w:val="Header"/>
          </w:pPr>
        </w:p>
      </w:tc>
    </w:tr>
    <w:tr w:rsidR="00E70780" w14:paraId="798FEF38" w14:textId="77777777">
      <w:trPr>
        <w:gridAfter w:val="1"/>
        <w:wAfter w:w="1080" w:type="dxa"/>
        <w:trHeight w:hRule="exact" w:val="680"/>
      </w:trPr>
      <w:tc>
        <w:tcPr>
          <w:tcW w:w="9368" w:type="dxa"/>
          <w:vAlign w:val="bottom"/>
        </w:tcPr>
        <w:p w14:paraId="0C7DF1F7" w14:textId="77777777" w:rsidR="00E70780" w:rsidRDefault="00E70780">
          <w:pPr>
            <w:pStyle w:val="LogoCaption"/>
          </w:pPr>
        </w:p>
      </w:tc>
      <w:tc>
        <w:tcPr>
          <w:tcW w:w="9368" w:type="dxa"/>
          <w:gridSpan w:val="2"/>
          <w:vAlign w:val="bottom"/>
        </w:tcPr>
        <w:p w14:paraId="56B85B35" w14:textId="77777777" w:rsidR="00E70780" w:rsidRDefault="00E70780">
          <w:pPr>
            <w:pStyle w:val="Header"/>
          </w:pPr>
        </w:p>
      </w:tc>
    </w:tr>
    <w:tr w:rsidR="00E70780" w14:paraId="1C379740" w14:textId="77777777">
      <w:trPr>
        <w:gridAfter w:val="1"/>
        <w:wAfter w:w="1080" w:type="dxa"/>
        <w:trHeight w:hRule="exact" w:val="680"/>
      </w:trPr>
      <w:tc>
        <w:tcPr>
          <w:tcW w:w="9368" w:type="dxa"/>
          <w:vAlign w:val="bottom"/>
        </w:tcPr>
        <w:p w14:paraId="21D937EC" w14:textId="77777777" w:rsidR="00E70780" w:rsidRDefault="00E70780">
          <w:pPr>
            <w:pStyle w:val="LogoCaption"/>
          </w:pPr>
        </w:p>
      </w:tc>
      <w:tc>
        <w:tcPr>
          <w:tcW w:w="9368" w:type="dxa"/>
          <w:gridSpan w:val="2"/>
          <w:vAlign w:val="bottom"/>
        </w:tcPr>
        <w:p w14:paraId="254326E3" w14:textId="77777777" w:rsidR="00E70780" w:rsidRDefault="00E70780">
          <w:pPr>
            <w:pStyle w:val="Header"/>
          </w:pPr>
        </w:p>
      </w:tc>
    </w:tr>
    <w:tr w:rsidR="00E70780" w14:paraId="6F668025" w14:textId="77777777">
      <w:trPr>
        <w:gridAfter w:val="1"/>
        <w:wAfter w:w="1080" w:type="dxa"/>
        <w:trHeight w:hRule="exact" w:val="680"/>
      </w:trPr>
      <w:tc>
        <w:tcPr>
          <w:tcW w:w="9368" w:type="dxa"/>
          <w:vAlign w:val="bottom"/>
        </w:tcPr>
        <w:p w14:paraId="1BB2425A" w14:textId="77777777" w:rsidR="00E70780" w:rsidRDefault="00E70780">
          <w:pPr>
            <w:pStyle w:val="LogoCaption"/>
          </w:pPr>
        </w:p>
      </w:tc>
      <w:tc>
        <w:tcPr>
          <w:tcW w:w="9368" w:type="dxa"/>
          <w:gridSpan w:val="2"/>
          <w:vAlign w:val="bottom"/>
        </w:tcPr>
        <w:p w14:paraId="20A830D8" w14:textId="77777777" w:rsidR="00E70780" w:rsidRDefault="00E70780">
          <w:pPr>
            <w:pStyle w:val="Header"/>
          </w:pPr>
        </w:p>
      </w:tc>
    </w:tr>
    <w:tr w:rsidR="00E70780" w14:paraId="3C071034" w14:textId="77777777">
      <w:trPr>
        <w:gridAfter w:val="1"/>
        <w:wAfter w:w="1080" w:type="dxa"/>
        <w:trHeight w:hRule="exact" w:val="680"/>
      </w:trPr>
      <w:tc>
        <w:tcPr>
          <w:tcW w:w="9368" w:type="dxa"/>
          <w:vAlign w:val="bottom"/>
        </w:tcPr>
        <w:p w14:paraId="4A4EF5B0" w14:textId="77777777" w:rsidR="00E70780" w:rsidRDefault="00E70780">
          <w:pPr>
            <w:pStyle w:val="LogoCaption"/>
          </w:pPr>
        </w:p>
      </w:tc>
      <w:tc>
        <w:tcPr>
          <w:tcW w:w="9368" w:type="dxa"/>
          <w:gridSpan w:val="2"/>
          <w:vAlign w:val="bottom"/>
        </w:tcPr>
        <w:p w14:paraId="523450A8" w14:textId="77777777" w:rsidR="00E70780" w:rsidRDefault="00E70780">
          <w:pPr>
            <w:pStyle w:val="Header"/>
          </w:pPr>
        </w:p>
      </w:tc>
    </w:tr>
    <w:tr w:rsidR="00E70780" w14:paraId="347403E9" w14:textId="77777777">
      <w:trPr>
        <w:gridAfter w:val="1"/>
        <w:wAfter w:w="1080" w:type="dxa"/>
        <w:trHeight w:hRule="exact" w:val="680"/>
      </w:trPr>
      <w:tc>
        <w:tcPr>
          <w:tcW w:w="9368" w:type="dxa"/>
          <w:vAlign w:val="bottom"/>
        </w:tcPr>
        <w:p w14:paraId="76056631" w14:textId="77777777" w:rsidR="00E70780" w:rsidRDefault="00E70780">
          <w:pPr>
            <w:pStyle w:val="LogoCaption"/>
          </w:pPr>
        </w:p>
      </w:tc>
      <w:tc>
        <w:tcPr>
          <w:tcW w:w="9368" w:type="dxa"/>
          <w:gridSpan w:val="2"/>
          <w:vAlign w:val="bottom"/>
        </w:tcPr>
        <w:p w14:paraId="482E54B2" w14:textId="77777777" w:rsidR="00E70780" w:rsidRDefault="00E70780">
          <w:pPr>
            <w:pStyle w:val="Header"/>
          </w:pPr>
        </w:p>
      </w:tc>
    </w:tr>
    <w:tr w:rsidR="00E70780" w14:paraId="16BDA647" w14:textId="77777777">
      <w:trPr>
        <w:gridAfter w:val="1"/>
        <w:wAfter w:w="1080" w:type="dxa"/>
        <w:trHeight w:hRule="exact" w:val="680"/>
      </w:trPr>
      <w:tc>
        <w:tcPr>
          <w:tcW w:w="9368" w:type="dxa"/>
          <w:vAlign w:val="bottom"/>
        </w:tcPr>
        <w:p w14:paraId="61C6D3EA" w14:textId="77777777" w:rsidR="00E70780" w:rsidRDefault="00E70780">
          <w:pPr>
            <w:pStyle w:val="LogoCaption"/>
          </w:pPr>
        </w:p>
      </w:tc>
      <w:tc>
        <w:tcPr>
          <w:tcW w:w="9368" w:type="dxa"/>
          <w:gridSpan w:val="2"/>
          <w:vAlign w:val="bottom"/>
        </w:tcPr>
        <w:p w14:paraId="23BCA2C8" w14:textId="77777777" w:rsidR="00E70780" w:rsidRDefault="00E70780">
          <w:pPr>
            <w:pStyle w:val="Header"/>
          </w:pPr>
        </w:p>
      </w:tc>
    </w:tr>
    <w:tr w:rsidR="00E70780" w14:paraId="0593D141" w14:textId="77777777">
      <w:trPr>
        <w:gridAfter w:val="1"/>
        <w:wAfter w:w="1080" w:type="dxa"/>
        <w:trHeight w:hRule="exact" w:val="680"/>
      </w:trPr>
      <w:tc>
        <w:tcPr>
          <w:tcW w:w="9368" w:type="dxa"/>
          <w:vAlign w:val="bottom"/>
        </w:tcPr>
        <w:p w14:paraId="04A0C08C" w14:textId="77777777" w:rsidR="00E70780" w:rsidRDefault="00E70780">
          <w:pPr>
            <w:pStyle w:val="LogoCaption"/>
          </w:pPr>
        </w:p>
      </w:tc>
      <w:tc>
        <w:tcPr>
          <w:tcW w:w="9368" w:type="dxa"/>
          <w:gridSpan w:val="2"/>
          <w:vAlign w:val="bottom"/>
        </w:tcPr>
        <w:p w14:paraId="26076AAA" w14:textId="77777777" w:rsidR="00E70780" w:rsidRDefault="00E70780">
          <w:pPr>
            <w:pStyle w:val="Header"/>
          </w:pPr>
        </w:p>
      </w:tc>
    </w:tr>
    <w:tr w:rsidR="00E70780" w14:paraId="6AC0C3D3" w14:textId="77777777">
      <w:trPr>
        <w:gridAfter w:val="1"/>
        <w:wAfter w:w="1080" w:type="dxa"/>
        <w:trHeight w:hRule="exact" w:val="680"/>
      </w:trPr>
      <w:tc>
        <w:tcPr>
          <w:tcW w:w="9368" w:type="dxa"/>
          <w:vAlign w:val="bottom"/>
        </w:tcPr>
        <w:p w14:paraId="12CF67C2" w14:textId="77777777" w:rsidR="00E70780" w:rsidRDefault="00E70780">
          <w:pPr>
            <w:pStyle w:val="LogoCaption"/>
          </w:pPr>
        </w:p>
      </w:tc>
      <w:tc>
        <w:tcPr>
          <w:tcW w:w="9368" w:type="dxa"/>
          <w:gridSpan w:val="2"/>
          <w:vAlign w:val="bottom"/>
        </w:tcPr>
        <w:p w14:paraId="39CC3958" w14:textId="77777777" w:rsidR="00E70780" w:rsidRDefault="00E70780">
          <w:pPr>
            <w:pStyle w:val="Header"/>
          </w:pPr>
        </w:p>
      </w:tc>
    </w:tr>
    <w:tr w:rsidR="00E70780" w14:paraId="5698AB3B" w14:textId="77777777">
      <w:trPr>
        <w:gridAfter w:val="1"/>
        <w:wAfter w:w="1080" w:type="dxa"/>
        <w:trHeight w:hRule="exact" w:val="680"/>
      </w:trPr>
      <w:tc>
        <w:tcPr>
          <w:tcW w:w="9368" w:type="dxa"/>
          <w:vAlign w:val="bottom"/>
        </w:tcPr>
        <w:p w14:paraId="00257436" w14:textId="77777777" w:rsidR="00E70780" w:rsidRDefault="00E70780">
          <w:pPr>
            <w:pStyle w:val="LogoCaption"/>
          </w:pPr>
        </w:p>
      </w:tc>
      <w:tc>
        <w:tcPr>
          <w:tcW w:w="9368" w:type="dxa"/>
          <w:gridSpan w:val="2"/>
          <w:vAlign w:val="bottom"/>
        </w:tcPr>
        <w:p w14:paraId="37E7E714" w14:textId="77777777" w:rsidR="00E70780" w:rsidRDefault="00E70780">
          <w:pPr>
            <w:pStyle w:val="Header"/>
          </w:pPr>
        </w:p>
      </w:tc>
    </w:tr>
    <w:tr w:rsidR="00E70780" w14:paraId="34768FD1" w14:textId="77777777">
      <w:trPr>
        <w:gridAfter w:val="1"/>
        <w:wAfter w:w="1080" w:type="dxa"/>
        <w:trHeight w:hRule="exact" w:val="680"/>
      </w:trPr>
      <w:tc>
        <w:tcPr>
          <w:tcW w:w="9368" w:type="dxa"/>
          <w:vAlign w:val="bottom"/>
        </w:tcPr>
        <w:p w14:paraId="39EDCACE" w14:textId="77777777" w:rsidR="00E70780" w:rsidRDefault="00E70780">
          <w:pPr>
            <w:pStyle w:val="LogoCaption"/>
          </w:pPr>
        </w:p>
      </w:tc>
      <w:tc>
        <w:tcPr>
          <w:tcW w:w="9368" w:type="dxa"/>
          <w:gridSpan w:val="2"/>
          <w:vAlign w:val="bottom"/>
        </w:tcPr>
        <w:p w14:paraId="728A088A" w14:textId="77777777" w:rsidR="00E70780" w:rsidRDefault="00E70780">
          <w:pPr>
            <w:pStyle w:val="Header"/>
          </w:pPr>
        </w:p>
      </w:tc>
    </w:tr>
    <w:tr w:rsidR="00E70780" w14:paraId="53E419A3" w14:textId="77777777">
      <w:trPr>
        <w:gridAfter w:val="1"/>
        <w:wAfter w:w="1080" w:type="dxa"/>
        <w:trHeight w:hRule="exact" w:val="680"/>
      </w:trPr>
      <w:tc>
        <w:tcPr>
          <w:tcW w:w="9368" w:type="dxa"/>
          <w:vAlign w:val="bottom"/>
        </w:tcPr>
        <w:p w14:paraId="43781E2A" w14:textId="77777777" w:rsidR="00E70780" w:rsidRDefault="00E70780">
          <w:pPr>
            <w:pStyle w:val="LogoCaption"/>
          </w:pPr>
        </w:p>
      </w:tc>
      <w:tc>
        <w:tcPr>
          <w:tcW w:w="9368" w:type="dxa"/>
          <w:gridSpan w:val="2"/>
          <w:vAlign w:val="bottom"/>
        </w:tcPr>
        <w:p w14:paraId="722A17E8" w14:textId="77777777" w:rsidR="00E70780" w:rsidRDefault="00E70780">
          <w:pPr>
            <w:pStyle w:val="Header"/>
          </w:pPr>
        </w:p>
      </w:tc>
    </w:tr>
    <w:tr w:rsidR="00E70780" w14:paraId="6274B318" w14:textId="77777777">
      <w:trPr>
        <w:gridAfter w:val="1"/>
        <w:wAfter w:w="1080" w:type="dxa"/>
        <w:trHeight w:hRule="exact" w:val="680"/>
      </w:trPr>
      <w:tc>
        <w:tcPr>
          <w:tcW w:w="9368" w:type="dxa"/>
          <w:vAlign w:val="bottom"/>
        </w:tcPr>
        <w:p w14:paraId="70B873E1" w14:textId="77777777" w:rsidR="00E70780" w:rsidRDefault="00E70780">
          <w:pPr>
            <w:pStyle w:val="LogoCaption"/>
          </w:pPr>
        </w:p>
      </w:tc>
      <w:tc>
        <w:tcPr>
          <w:tcW w:w="9368" w:type="dxa"/>
          <w:gridSpan w:val="2"/>
          <w:vAlign w:val="bottom"/>
        </w:tcPr>
        <w:p w14:paraId="6F426DA1" w14:textId="77777777" w:rsidR="00E70780" w:rsidRDefault="00E70780">
          <w:pPr>
            <w:pStyle w:val="Header"/>
          </w:pPr>
        </w:p>
      </w:tc>
    </w:tr>
    <w:tr w:rsidR="00E70780" w14:paraId="1874FC1B" w14:textId="77777777">
      <w:trPr>
        <w:gridAfter w:val="2"/>
        <w:wAfter w:w="360" w:type="dxa"/>
        <w:trHeight w:hRule="exact" w:val="680"/>
      </w:trPr>
      <w:tc>
        <w:tcPr>
          <w:tcW w:w="9368" w:type="dxa"/>
          <w:vAlign w:val="bottom"/>
        </w:tcPr>
        <w:p w14:paraId="3207986E" w14:textId="77777777" w:rsidR="00E70780" w:rsidRDefault="00E70780">
          <w:pPr>
            <w:pStyle w:val="LogoCaption"/>
          </w:pPr>
        </w:p>
      </w:tc>
      <w:tc>
        <w:tcPr>
          <w:tcW w:w="9368" w:type="dxa"/>
          <w:vAlign w:val="bottom"/>
        </w:tcPr>
        <w:p w14:paraId="686F7F56" w14:textId="77777777" w:rsidR="00E70780" w:rsidRDefault="00E70780">
          <w:pPr>
            <w:pStyle w:val="Header"/>
          </w:pPr>
        </w:p>
      </w:tc>
    </w:tr>
    <w:tr w:rsidR="00E70780" w14:paraId="1E522FD9" w14:textId="77777777">
      <w:trPr>
        <w:gridAfter w:val="1"/>
        <w:wAfter w:w="1080" w:type="dxa"/>
        <w:trHeight w:hRule="exact" w:val="680"/>
      </w:trPr>
      <w:tc>
        <w:tcPr>
          <w:tcW w:w="9368" w:type="dxa"/>
          <w:vAlign w:val="bottom"/>
        </w:tcPr>
        <w:p w14:paraId="5AF866EE" w14:textId="77777777" w:rsidR="00E70780" w:rsidRDefault="00E70780">
          <w:pPr>
            <w:pStyle w:val="LogoCaption"/>
          </w:pPr>
        </w:p>
      </w:tc>
      <w:tc>
        <w:tcPr>
          <w:tcW w:w="9368" w:type="dxa"/>
          <w:gridSpan w:val="2"/>
          <w:vAlign w:val="bottom"/>
        </w:tcPr>
        <w:p w14:paraId="0691B179" w14:textId="77777777" w:rsidR="00E70780" w:rsidRDefault="00E70780">
          <w:pPr>
            <w:pStyle w:val="Header"/>
          </w:pPr>
        </w:p>
      </w:tc>
    </w:tr>
    <w:tr w:rsidR="00E70780" w14:paraId="7C87B40F" w14:textId="77777777">
      <w:trPr>
        <w:gridAfter w:val="1"/>
        <w:wAfter w:w="1080" w:type="dxa"/>
        <w:trHeight w:hRule="exact" w:val="680"/>
      </w:trPr>
      <w:tc>
        <w:tcPr>
          <w:tcW w:w="9368" w:type="dxa"/>
          <w:vAlign w:val="bottom"/>
        </w:tcPr>
        <w:p w14:paraId="520256D9" w14:textId="77777777" w:rsidR="00E70780" w:rsidRDefault="00E70780">
          <w:pPr>
            <w:pStyle w:val="LogoCaption"/>
          </w:pPr>
        </w:p>
      </w:tc>
      <w:tc>
        <w:tcPr>
          <w:tcW w:w="9368" w:type="dxa"/>
          <w:gridSpan w:val="2"/>
          <w:vAlign w:val="bottom"/>
        </w:tcPr>
        <w:p w14:paraId="3ECA9375" w14:textId="77777777" w:rsidR="00E70780" w:rsidRDefault="00E70780">
          <w:pPr>
            <w:pStyle w:val="Header"/>
          </w:pPr>
        </w:p>
      </w:tc>
    </w:tr>
    <w:tr w:rsidR="00E70780" w14:paraId="4505B08D" w14:textId="77777777">
      <w:trPr>
        <w:gridAfter w:val="1"/>
        <w:wAfter w:w="1080" w:type="dxa"/>
        <w:trHeight w:hRule="exact" w:val="680"/>
      </w:trPr>
      <w:tc>
        <w:tcPr>
          <w:tcW w:w="9368" w:type="dxa"/>
          <w:vAlign w:val="bottom"/>
        </w:tcPr>
        <w:p w14:paraId="7D13AB5E" w14:textId="77777777" w:rsidR="00E70780" w:rsidRDefault="00E70780">
          <w:pPr>
            <w:pStyle w:val="LogoCaption"/>
          </w:pPr>
        </w:p>
      </w:tc>
      <w:tc>
        <w:tcPr>
          <w:tcW w:w="9368" w:type="dxa"/>
          <w:gridSpan w:val="2"/>
          <w:vAlign w:val="bottom"/>
        </w:tcPr>
        <w:p w14:paraId="76A2222B" w14:textId="77777777" w:rsidR="00E70780" w:rsidRDefault="00E70780">
          <w:pPr>
            <w:pStyle w:val="Header"/>
          </w:pPr>
        </w:p>
      </w:tc>
    </w:tr>
    <w:tr w:rsidR="00E70780" w14:paraId="57346ECE" w14:textId="77777777">
      <w:trPr>
        <w:gridAfter w:val="1"/>
        <w:wAfter w:w="1080" w:type="dxa"/>
        <w:trHeight w:hRule="exact" w:val="680"/>
      </w:trPr>
      <w:tc>
        <w:tcPr>
          <w:tcW w:w="9368" w:type="dxa"/>
          <w:vAlign w:val="bottom"/>
        </w:tcPr>
        <w:p w14:paraId="0652DE7A" w14:textId="77777777" w:rsidR="00E70780" w:rsidRDefault="00E70780">
          <w:pPr>
            <w:pStyle w:val="LogoCaption"/>
          </w:pPr>
        </w:p>
      </w:tc>
      <w:tc>
        <w:tcPr>
          <w:tcW w:w="9368" w:type="dxa"/>
          <w:gridSpan w:val="2"/>
          <w:vAlign w:val="bottom"/>
        </w:tcPr>
        <w:p w14:paraId="342DAC36" w14:textId="77777777" w:rsidR="00E70780" w:rsidRDefault="00E70780">
          <w:pPr>
            <w:pStyle w:val="Header"/>
          </w:pPr>
        </w:p>
      </w:tc>
    </w:tr>
    <w:tr w:rsidR="00E70780" w14:paraId="6E836A88" w14:textId="77777777">
      <w:trPr>
        <w:gridAfter w:val="1"/>
        <w:wAfter w:w="1080" w:type="dxa"/>
        <w:trHeight w:hRule="exact" w:val="680"/>
      </w:trPr>
      <w:tc>
        <w:tcPr>
          <w:tcW w:w="9368" w:type="dxa"/>
          <w:vAlign w:val="bottom"/>
        </w:tcPr>
        <w:p w14:paraId="118BB0DA" w14:textId="77777777" w:rsidR="00E70780" w:rsidRDefault="00E70780">
          <w:pPr>
            <w:pStyle w:val="LogoCaption"/>
          </w:pPr>
        </w:p>
      </w:tc>
      <w:tc>
        <w:tcPr>
          <w:tcW w:w="9368" w:type="dxa"/>
          <w:gridSpan w:val="2"/>
          <w:vAlign w:val="bottom"/>
        </w:tcPr>
        <w:p w14:paraId="370C50C5" w14:textId="77777777" w:rsidR="00E70780" w:rsidRDefault="00E70780">
          <w:pPr>
            <w:pStyle w:val="Header"/>
          </w:pPr>
        </w:p>
      </w:tc>
    </w:tr>
    <w:tr w:rsidR="00E70780" w14:paraId="0A222B53" w14:textId="77777777">
      <w:trPr>
        <w:gridAfter w:val="1"/>
        <w:wAfter w:w="1080" w:type="dxa"/>
        <w:trHeight w:hRule="exact" w:val="680"/>
      </w:trPr>
      <w:tc>
        <w:tcPr>
          <w:tcW w:w="9368" w:type="dxa"/>
          <w:vAlign w:val="bottom"/>
        </w:tcPr>
        <w:p w14:paraId="429AE2DC" w14:textId="77777777" w:rsidR="00E70780" w:rsidRDefault="00E70780">
          <w:pPr>
            <w:pStyle w:val="LogoCaption"/>
          </w:pPr>
        </w:p>
      </w:tc>
      <w:tc>
        <w:tcPr>
          <w:tcW w:w="9368" w:type="dxa"/>
          <w:gridSpan w:val="2"/>
          <w:vAlign w:val="bottom"/>
        </w:tcPr>
        <w:p w14:paraId="4AFDEAB6" w14:textId="77777777" w:rsidR="00E70780" w:rsidRDefault="00E70780">
          <w:pPr>
            <w:pStyle w:val="Header"/>
          </w:pPr>
        </w:p>
      </w:tc>
    </w:tr>
    <w:tr w:rsidR="00E70780" w14:paraId="489176BB" w14:textId="77777777">
      <w:trPr>
        <w:gridAfter w:val="1"/>
        <w:wAfter w:w="1080" w:type="dxa"/>
        <w:trHeight w:hRule="exact" w:val="680"/>
      </w:trPr>
      <w:tc>
        <w:tcPr>
          <w:tcW w:w="9368" w:type="dxa"/>
          <w:vAlign w:val="bottom"/>
        </w:tcPr>
        <w:p w14:paraId="5BE4D582" w14:textId="77777777" w:rsidR="00E70780" w:rsidRDefault="00E70780">
          <w:pPr>
            <w:pStyle w:val="LogoCaption"/>
          </w:pPr>
        </w:p>
      </w:tc>
      <w:tc>
        <w:tcPr>
          <w:tcW w:w="9368" w:type="dxa"/>
          <w:gridSpan w:val="2"/>
          <w:vAlign w:val="bottom"/>
        </w:tcPr>
        <w:p w14:paraId="74DFCB91" w14:textId="77777777" w:rsidR="00E70780" w:rsidRDefault="00E70780">
          <w:pPr>
            <w:pStyle w:val="Header"/>
          </w:pPr>
        </w:p>
      </w:tc>
    </w:tr>
    <w:tr w:rsidR="00E70780" w14:paraId="4C70A65E" w14:textId="77777777">
      <w:trPr>
        <w:gridAfter w:val="1"/>
        <w:wAfter w:w="1080" w:type="dxa"/>
        <w:trHeight w:hRule="exact" w:val="680"/>
      </w:trPr>
      <w:tc>
        <w:tcPr>
          <w:tcW w:w="9368" w:type="dxa"/>
          <w:vAlign w:val="bottom"/>
        </w:tcPr>
        <w:p w14:paraId="0F84C3EC" w14:textId="77777777" w:rsidR="00E70780" w:rsidRDefault="00E70780">
          <w:pPr>
            <w:pStyle w:val="LogoCaption"/>
          </w:pPr>
        </w:p>
      </w:tc>
      <w:tc>
        <w:tcPr>
          <w:tcW w:w="9368" w:type="dxa"/>
          <w:gridSpan w:val="2"/>
          <w:vAlign w:val="bottom"/>
        </w:tcPr>
        <w:p w14:paraId="735CDBFE" w14:textId="77777777" w:rsidR="00E70780" w:rsidRDefault="00E70780">
          <w:pPr>
            <w:pStyle w:val="Header"/>
          </w:pPr>
        </w:p>
      </w:tc>
    </w:tr>
    <w:tr w:rsidR="00E70780" w14:paraId="1838E588" w14:textId="77777777">
      <w:trPr>
        <w:gridAfter w:val="1"/>
        <w:wAfter w:w="1080" w:type="dxa"/>
        <w:trHeight w:hRule="exact" w:val="680"/>
      </w:trPr>
      <w:tc>
        <w:tcPr>
          <w:tcW w:w="9368" w:type="dxa"/>
          <w:vAlign w:val="bottom"/>
        </w:tcPr>
        <w:p w14:paraId="18AB512C" w14:textId="77777777" w:rsidR="00E70780" w:rsidRDefault="00E70780">
          <w:pPr>
            <w:pStyle w:val="LogoCaption"/>
          </w:pPr>
        </w:p>
      </w:tc>
      <w:tc>
        <w:tcPr>
          <w:tcW w:w="9368" w:type="dxa"/>
          <w:gridSpan w:val="2"/>
          <w:vAlign w:val="bottom"/>
        </w:tcPr>
        <w:p w14:paraId="7F55C379" w14:textId="77777777" w:rsidR="00E70780" w:rsidRDefault="00E70780">
          <w:pPr>
            <w:pStyle w:val="Header"/>
          </w:pPr>
        </w:p>
      </w:tc>
    </w:tr>
    <w:tr w:rsidR="00E70780" w14:paraId="28E9762B" w14:textId="77777777">
      <w:trPr>
        <w:gridAfter w:val="1"/>
        <w:wAfter w:w="1080" w:type="dxa"/>
        <w:trHeight w:hRule="exact" w:val="680"/>
      </w:trPr>
      <w:tc>
        <w:tcPr>
          <w:tcW w:w="9368" w:type="dxa"/>
          <w:vAlign w:val="bottom"/>
        </w:tcPr>
        <w:p w14:paraId="59CA4D86" w14:textId="77777777" w:rsidR="00E70780" w:rsidRDefault="00E70780">
          <w:pPr>
            <w:pStyle w:val="LogoCaption"/>
          </w:pPr>
        </w:p>
      </w:tc>
      <w:tc>
        <w:tcPr>
          <w:tcW w:w="9368" w:type="dxa"/>
          <w:gridSpan w:val="2"/>
          <w:vAlign w:val="bottom"/>
        </w:tcPr>
        <w:p w14:paraId="410CF395" w14:textId="77777777" w:rsidR="00E70780" w:rsidRDefault="00E70780">
          <w:pPr>
            <w:pStyle w:val="Header"/>
          </w:pPr>
        </w:p>
      </w:tc>
    </w:tr>
    <w:tr w:rsidR="00E70780" w14:paraId="434B47B0" w14:textId="77777777">
      <w:trPr>
        <w:gridAfter w:val="1"/>
        <w:wAfter w:w="1080" w:type="dxa"/>
        <w:trHeight w:hRule="exact" w:val="680"/>
      </w:trPr>
      <w:tc>
        <w:tcPr>
          <w:tcW w:w="9368" w:type="dxa"/>
          <w:vAlign w:val="bottom"/>
        </w:tcPr>
        <w:p w14:paraId="1F671DB3" w14:textId="77777777" w:rsidR="00E70780" w:rsidRDefault="00E70780">
          <w:pPr>
            <w:pStyle w:val="LogoCaption"/>
          </w:pPr>
        </w:p>
      </w:tc>
      <w:tc>
        <w:tcPr>
          <w:tcW w:w="9368" w:type="dxa"/>
          <w:gridSpan w:val="2"/>
          <w:vAlign w:val="bottom"/>
        </w:tcPr>
        <w:p w14:paraId="51EB19D8" w14:textId="77777777" w:rsidR="00E70780" w:rsidRDefault="00E70780">
          <w:pPr>
            <w:pStyle w:val="Header"/>
          </w:pPr>
        </w:p>
      </w:tc>
    </w:tr>
    <w:tr w:rsidR="00E70780" w14:paraId="6FCCF6EF" w14:textId="77777777">
      <w:trPr>
        <w:gridAfter w:val="1"/>
        <w:wAfter w:w="1080" w:type="dxa"/>
        <w:trHeight w:hRule="exact" w:val="680"/>
      </w:trPr>
      <w:tc>
        <w:tcPr>
          <w:tcW w:w="9368" w:type="dxa"/>
          <w:vAlign w:val="bottom"/>
        </w:tcPr>
        <w:p w14:paraId="3A0A0B12" w14:textId="77777777" w:rsidR="00E70780" w:rsidRDefault="00E70780">
          <w:pPr>
            <w:pStyle w:val="LogoCaption"/>
          </w:pPr>
        </w:p>
      </w:tc>
      <w:tc>
        <w:tcPr>
          <w:tcW w:w="9368" w:type="dxa"/>
          <w:gridSpan w:val="2"/>
          <w:vAlign w:val="bottom"/>
        </w:tcPr>
        <w:p w14:paraId="2E578D1A" w14:textId="77777777" w:rsidR="00E70780" w:rsidRDefault="00E70780">
          <w:pPr>
            <w:pStyle w:val="Header"/>
          </w:pPr>
        </w:p>
      </w:tc>
    </w:tr>
    <w:tr w:rsidR="00E70780" w14:paraId="7BF4795F" w14:textId="77777777">
      <w:trPr>
        <w:gridAfter w:val="1"/>
        <w:wAfter w:w="1080" w:type="dxa"/>
        <w:trHeight w:hRule="exact" w:val="680"/>
      </w:trPr>
      <w:tc>
        <w:tcPr>
          <w:tcW w:w="9368" w:type="dxa"/>
          <w:vAlign w:val="bottom"/>
        </w:tcPr>
        <w:p w14:paraId="252A1C85" w14:textId="77777777" w:rsidR="00E70780" w:rsidRDefault="00E70780">
          <w:pPr>
            <w:pStyle w:val="LogoCaption"/>
          </w:pPr>
        </w:p>
      </w:tc>
      <w:tc>
        <w:tcPr>
          <w:tcW w:w="9368" w:type="dxa"/>
          <w:gridSpan w:val="2"/>
          <w:vAlign w:val="bottom"/>
        </w:tcPr>
        <w:p w14:paraId="5B94F128" w14:textId="77777777" w:rsidR="00E70780" w:rsidRDefault="00E70780">
          <w:pPr>
            <w:pStyle w:val="Header"/>
          </w:pPr>
        </w:p>
      </w:tc>
    </w:tr>
    <w:tr w:rsidR="00E70780" w14:paraId="230CF48B" w14:textId="77777777">
      <w:trPr>
        <w:gridAfter w:val="1"/>
        <w:wAfter w:w="1080" w:type="dxa"/>
        <w:trHeight w:hRule="exact" w:val="680"/>
      </w:trPr>
      <w:tc>
        <w:tcPr>
          <w:tcW w:w="9368" w:type="dxa"/>
          <w:vAlign w:val="bottom"/>
        </w:tcPr>
        <w:p w14:paraId="6CE13CA7" w14:textId="77777777" w:rsidR="00E70780" w:rsidRDefault="00E70780">
          <w:pPr>
            <w:pStyle w:val="LogoCaption"/>
          </w:pPr>
        </w:p>
      </w:tc>
      <w:tc>
        <w:tcPr>
          <w:tcW w:w="9368" w:type="dxa"/>
          <w:gridSpan w:val="2"/>
          <w:vAlign w:val="bottom"/>
        </w:tcPr>
        <w:p w14:paraId="17E0B859" w14:textId="77777777" w:rsidR="00E70780" w:rsidRDefault="00E70780">
          <w:pPr>
            <w:pStyle w:val="Header"/>
          </w:pPr>
        </w:p>
      </w:tc>
    </w:tr>
    <w:tr w:rsidR="00E70780" w14:paraId="1FFAAF56" w14:textId="77777777">
      <w:trPr>
        <w:gridAfter w:val="1"/>
        <w:wAfter w:w="1080" w:type="dxa"/>
        <w:trHeight w:hRule="exact" w:val="680"/>
      </w:trPr>
      <w:tc>
        <w:tcPr>
          <w:tcW w:w="9368" w:type="dxa"/>
          <w:vAlign w:val="bottom"/>
        </w:tcPr>
        <w:p w14:paraId="430E338A" w14:textId="77777777" w:rsidR="00E70780" w:rsidRDefault="00E70780">
          <w:pPr>
            <w:pStyle w:val="LogoCaption"/>
          </w:pPr>
        </w:p>
      </w:tc>
      <w:tc>
        <w:tcPr>
          <w:tcW w:w="9368" w:type="dxa"/>
          <w:gridSpan w:val="2"/>
          <w:vAlign w:val="bottom"/>
        </w:tcPr>
        <w:p w14:paraId="12DC1412" w14:textId="77777777" w:rsidR="00E70780" w:rsidRDefault="00E70780">
          <w:pPr>
            <w:pStyle w:val="Header"/>
          </w:pPr>
        </w:p>
      </w:tc>
    </w:tr>
    <w:tr w:rsidR="00E70780" w14:paraId="065BEC14" w14:textId="77777777">
      <w:trPr>
        <w:gridAfter w:val="1"/>
        <w:wAfter w:w="1080" w:type="dxa"/>
        <w:trHeight w:hRule="exact" w:val="680"/>
      </w:trPr>
      <w:tc>
        <w:tcPr>
          <w:tcW w:w="9368" w:type="dxa"/>
          <w:vAlign w:val="bottom"/>
        </w:tcPr>
        <w:p w14:paraId="6F2543F1" w14:textId="77777777" w:rsidR="00E70780" w:rsidRDefault="00E70780">
          <w:pPr>
            <w:pStyle w:val="LogoCaption"/>
          </w:pPr>
        </w:p>
      </w:tc>
      <w:tc>
        <w:tcPr>
          <w:tcW w:w="9368" w:type="dxa"/>
          <w:gridSpan w:val="2"/>
          <w:vAlign w:val="bottom"/>
        </w:tcPr>
        <w:p w14:paraId="03AC5C41" w14:textId="77777777" w:rsidR="00E70780" w:rsidRDefault="00E70780">
          <w:pPr>
            <w:pStyle w:val="Header"/>
          </w:pPr>
        </w:p>
      </w:tc>
    </w:tr>
    <w:tr w:rsidR="00E70780" w14:paraId="1C462D9B" w14:textId="77777777">
      <w:trPr>
        <w:gridAfter w:val="1"/>
        <w:wAfter w:w="1080" w:type="dxa"/>
        <w:trHeight w:hRule="exact" w:val="680"/>
      </w:trPr>
      <w:tc>
        <w:tcPr>
          <w:tcW w:w="9368" w:type="dxa"/>
          <w:vAlign w:val="bottom"/>
        </w:tcPr>
        <w:p w14:paraId="0F7C732A" w14:textId="77777777" w:rsidR="00E70780" w:rsidRDefault="00E70780">
          <w:pPr>
            <w:pStyle w:val="LogoCaption"/>
          </w:pPr>
        </w:p>
      </w:tc>
      <w:tc>
        <w:tcPr>
          <w:tcW w:w="9368" w:type="dxa"/>
          <w:gridSpan w:val="2"/>
          <w:vAlign w:val="bottom"/>
        </w:tcPr>
        <w:p w14:paraId="345AD911" w14:textId="77777777" w:rsidR="00E70780" w:rsidRDefault="00E70780">
          <w:pPr>
            <w:pStyle w:val="Header"/>
          </w:pPr>
        </w:p>
      </w:tc>
    </w:tr>
    <w:tr w:rsidR="00E70780" w14:paraId="47976E62" w14:textId="77777777">
      <w:trPr>
        <w:gridAfter w:val="1"/>
        <w:wAfter w:w="1080" w:type="dxa"/>
        <w:trHeight w:hRule="exact" w:val="680"/>
      </w:trPr>
      <w:tc>
        <w:tcPr>
          <w:tcW w:w="9368" w:type="dxa"/>
          <w:vAlign w:val="bottom"/>
        </w:tcPr>
        <w:p w14:paraId="4B505146" w14:textId="77777777" w:rsidR="00E70780" w:rsidRDefault="00E70780">
          <w:pPr>
            <w:pStyle w:val="LogoCaption"/>
          </w:pPr>
        </w:p>
      </w:tc>
      <w:tc>
        <w:tcPr>
          <w:tcW w:w="9368" w:type="dxa"/>
          <w:gridSpan w:val="2"/>
          <w:vAlign w:val="bottom"/>
        </w:tcPr>
        <w:p w14:paraId="634ACC95" w14:textId="77777777" w:rsidR="00E70780" w:rsidRDefault="00E70780">
          <w:pPr>
            <w:pStyle w:val="Header"/>
          </w:pPr>
        </w:p>
      </w:tc>
    </w:tr>
    <w:tr w:rsidR="00E70780" w14:paraId="4833AFFD" w14:textId="77777777">
      <w:trPr>
        <w:gridAfter w:val="1"/>
        <w:wAfter w:w="1080" w:type="dxa"/>
        <w:trHeight w:hRule="exact" w:val="680"/>
      </w:trPr>
      <w:tc>
        <w:tcPr>
          <w:tcW w:w="9368" w:type="dxa"/>
          <w:vAlign w:val="bottom"/>
        </w:tcPr>
        <w:p w14:paraId="177281EB" w14:textId="77777777" w:rsidR="00E70780" w:rsidRDefault="00E70780">
          <w:pPr>
            <w:pStyle w:val="LogoCaption"/>
          </w:pPr>
        </w:p>
      </w:tc>
      <w:tc>
        <w:tcPr>
          <w:tcW w:w="9368" w:type="dxa"/>
          <w:gridSpan w:val="2"/>
          <w:vAlign w:val="bottom"/>
        </w:tcPr>
        <w:p w14:paraId="1EEEBF75" w14:textId="77777777" w:rsidR="00E70780" w:rsidRDefault="00E70780">
          <w:pPr>
            <w:pStyle w:val="Header"/>
          </w:pPr>
        </w:p>
      </w:tc>
    </w:tr>
    <w:tr w:rsidR="00E70780" w14:paraId="4CEF8C88" w14:textId="77777777">
      <w:trPr>
        <w:gridAfter w:val="1"/>
        <w:wAfter w:w="1080" w:type="dxa"/>
        <w:trHeight w:hRule="exact" w:val="680"/>
      </w:trPr>
      <w:tc>
        <w:tcPr>
          <w:tcW w:w="9368" w:type="dxa"/>
          <w:vAlign w:val="bottom"/>
        </w:tcPr>
        <w:p w14:paraId="01F35781" w14:textId="77777777" w:rsidR="00E70780" w:rsidRDefault="00E70780">
          <w:pPr>
            <w:pStyle w:val="LogoCaption"/>
          </w:pPr>
        </w:p>
      </w:tc>
      <w:tc>
        <w:tcPr>
          <w:tcW w:w="9368" w:type="dxa"/>
          <w:gridSpan w:val="2"/>
          <w:vAlign w:val="bottom"/>
        </w:tcPr>
        <w:p w14:paraId="6F709420" w14:textId="77777777" w:rsidR="00E70780" w:rsidRDefault="00E70780">
          <w:pPr>
            <w:pStyle w:val="Header"/>
          </w:pPr>
        </w:p>
      </w:tc>
    </w:tr>
    <w:tr w:rsidR="00E70780" w14:paraId="2847DE41" w14:textId="77777777">
      <w:trPr>
        <w:gridAfter w:val="1"/>
        <w:wAfter w:w="1080" w:type="dxa"/>
        <w:trHeight w:hRule="exact" w:val="680"/>
      </w:trPr>
      <w:tc>
        <w:tcPr>
          <w:tcW w:w="9368" w:type="dxa"/>
          <w:vAlign w:val="bottom"/>
        </w:tcPr>
        <w:p w14:paraId="1CEF2662" w14:textId="77777777" w:rsidR="00E70780" w:rsidRDefault="00E70780">
          <w:pPr>
            <w:pStyle w:val="LogoCaption"/>
          </w:pPr>
        </w:p>
      </w:tc>
      <w:tc>
        <w:tcPr>
          <w:tcW w:w="9368" w:type="dxa"/>
          <w:gridSpan w:val="2"/>
          <w:vAlign w:val="bottom"/>
        </w:tcPr>
        <w:p w14:paraId="1DA04370" w14:textId="77777777" w:rsidR="00E70780" w:rsidRDefault="00E70780">
          <w:pPr>
            <w:pStyle w:val="Header"/>
          </w:pPr>
        </w:p>
      </w:tc>
    </w:tr>
    <w:tr w:rsidR="00E70780" w14:paraId="2849896F" w14:textId="77777777">
      <w:trPr>
        <w:gridAfter w:val="1"/>
        <w:wAfter w:w="1080" w:type="dxa"/>
        <w:trHeight w:hRule="exact" w:val="680"/>
      </w:trPr>
      <w:tc>
        <w:tcPr>
          <w:tcW w:w="9368" w:type="dxa"/>
          <w:vAlign w:val="bottom"/>
        </w:tcPr>
        <w:p w14:paraId="682630CA" w14:textId="77777777" w:rsidR="00E70780" w:rsidRDefault="00E70780">
          <w:pPr>
            <w:pStyle w:val="LogoCaption"/>
          </w:pPr>
        </w:p>
      </w:tc>
      <w:tc>
        <w:tcPr>
          <w:tcW w:w="9368" w:type="dxa"/>
          <w:gridSpan w:val="2"/>
          <w:vAlign w:val="bottom"/>
        </w:tcPr>
        <w:p w14:paraId="1C2A92AC" w14:textId="77777777" w:rsidR="00E70780" w:rsidRDefault="00E70780">
          <w:pPr>
            <w:pStyle w:val="Header"/>
          </w:pPr>
        </w:p>
      </w:tc>
    </w:tr>
    <w:tr w:rsidR="00E70780" w14:paraId="4B39DE35" w14:textId="77777777">
      <w:trPr>
        <w:gridAfter w:val="1"/>
        <w:wAfter w:w="1080" w:type="dxa"/>
        <w:trHeight w:hRule="exact" w:val="680"/>
      </w:trPr>
      <w:tc>
        <w:tcPr>
          <w:tcW w:w="9368" w:type="dxa"/>
          <w:vAlign w:val="bottom"/>
        </w:tcPr>
        <w:p w14:paraId="282A1C9A" w14:textId="77777777" w:rsidR="00E70780" w:rsidRDefault="00E70780">
          <w:pPr>
            <w:pStyle w:val="LogoCaption"/>
          </w:pPr>
        </w:p>
      </w:tc>
      <w:tc>
        <w:tcPr>
          <w:tcW w:w="9368" w:type="dxa"/>
          <w:gridSpan w:val="2"/>
          <w:vAlign w:val="bottom"/>
        </w:tcPr>
        <w:p w14:paraId="7297F90A" w14:textId="77777777" w:rsidR="00E70780" w:rsidRDefault="00E70780">
          <w:pPr>
            <w:pStyle w:val="Header"/>
          </w:pPr>
        </w:p>
      </w:tc>
    </w:tr>
    <w:tr w:rsidR="00E70780" w14:paraId="7438006F" w14:textId="77777777">
      <w:trPr>
        <w:gridAfter w:val="1"/>
        <w:wAfter w:w="1080" w:type="dxa"/>
        <w:trHeight w:hRule="exact" w:val="680"/>
      </w:trPr>
      <w:tc>
        <w:tcPr>
          <w:tcW w:w="9368" w:type="dxa"/>
          <w:vAlign w:val="bottom"/>
        </w:tcPr>
        <w:p w14:paraId="060E6E8D" w14:textId="77777777" w:rsidR="00E70780" w:rsidRDefault="00E70780">
          <w:pPr>
            <w:pStyle w:val="LogoCaption"/>
          </w:pPr>
        </w:p>
      </w:tc>
      <w:tc>
        <w:tcPr>
          <w:tcW w:w="9368" w:type="dxa"/>
          <w:gridSpan w:val="2"/>
          <w:vAlign w:val="bottom"/>
        </w:tcPr>
        <w:p w14:paraId="72B3BBC9" w14:textId="77777777" w:rsidR="00E70780" w:rsidRDefault="00E70780">
          <w:pPr>
            <w:pStyle w:val="Header"/>
          </w:pPr>
        </w:p>
      </w:tc>
    </w:tr>
    <w:tr w:rsidR="00E70780" w14:paraId="5ACCAF2A" w14:textId="77777777">
      <w:trPr>
        <w:gridAfter w:val="1"/>
        <w:wAfter w:w="1080" w:type="dxa"/>
        <w:trHeight w:hRule="exact" w:val="680"/>
      </w:trPr>
      <w:tc>
        <w:tcPr>
          <w:tcW w:w="9368" w:type="dxa"/>
          <w:vAlign w:val="bottom"/>
        </w:tcPr>
        <w:p w14:paraId="23758A40" w14:textId="77777777" w:rsidR="00E70780" w:rsidRDefault="00E70780">
          <w:pPr>
            <w:pStyle w:val="LogoCaption"/>
          </w:pPr>
        </w:p>
      </w:tc>
      <w:tc>
        <w:tcPr>
          <w:tcW w:w="9368" w:type="dxa"/>
          <w:gridSpan w:val="2"/>
          <w:vAlign w:val="bottom"/>
        </w:tcPr>
        <w:p w14:paraId="6F4590B0" w14:textId="77777777" w:rsidR="00E70780" w:rsidRDefault="00E70780">
          <w:pPr>
            <w:pStyle w:val="Header"/>
          </w:pPr>
        </w:p>
      </w:tc>
    </w:tr>
    <w:tr w:rsidR="00E70780" w14:paraId="15218D9A" w14:textId="77777777">
      <w:trPr>
        <w:gridAfter w:val="1"/>
        <w:wAfter w:w="1080" w:type="dxa"/>
        <w:trHeight w:hRule="exact" w:val="680"/>
      </w:trPr>
      <w:tc>
        <w:tcPr>
          <w:tcW w:w="9368" w:type="dxa"/>
          <w:vAlign w:val="bottom"/>
        </w:tcPr>
        <w:p w14:paraId="7968C894" w14:textId="77777777" w:rsidR="00E70780" w:rsidRDefault="00E70780">
          <w:pPr>
            <w:pStyle w:val="LogoCaption"/>
          </w:pPr>
        </w:p>
      </w:tc>
      <w:tc>
        <w:tcPr>
          <w:tcW w:w="9368" w:type="dxa"/>
          <w:gridSpan w:val="2"/>
          <w:vAlign w:val="bottom"/>
        </w:tcPr>
        <w:p w14:paraId="43E3CC4D" w14:textId="77777777" w:rsidR="00E70780" w:rsidRDefault="00E70780">
          <w:pPr>
            <w:pStyle w:val="Header"/>
          </w:pPr>
        </w:p>
      </w:tc>
    </w:tr>
    <w:tr w:rsidR="00E70780" w14:paraId="62F8DFF8" w14:textId="77777777">
      <w:trPr>
        <w:gridAfter w:val="1"/>
        <w:wAfter w:w="1080" w:type="dxa"/>
        <w:trHeight w:hRule="exact" w:val="680"/>
      </w:trPr>
      <w:tc>
        <w:tcPr>
          <w:tcW w:w="9368" w:type="dxa"/>
          <w:vAlign w:val="bottom"/>
        </w:tcPr>
        <w:p w14:paraId="43420870" w14:textId="77777777" w:rsidR="00E70780" w:rsidRDefault="00E70780">
          <w:pPr>
            <w:pStyle w:val="LogoCaption"/>
          </w:pPr>
        </w:p>
      </w:tc>
      <w:tc>
        <w:tcPr>
          <w:tcW w:w="9368" w:type="dxa"/>
          <w:gridSpan w:val="2"/>
          <w:vAlign w:val="bottom"/>
        </w:tcPr>
        <w:p w14:paraId="574A9311" w14:textId="77777777" w:rsidR="00E70780" w:rsidRDefault="00E70780">
          <w:pPr>
            <w:pStyle w:val="Header"/>
          </w:pPr>
        </w:p>
      </w:tc>
    </w:tr>
    <w:tr w:rsidR="00E70780" w14:paraId="11EB9FFC" w14:textId="77777777">
      <w:trPr>
        <w:gridAfter w:val="1"/>
        <w:wAfter w:w="1080" w:type="dxa"/>
        <w:trHeight w:hRule="exact" w:val="680"/>
      </w:trPr>
      <w:tc>
        <w:tcPr>
          <w:tcW w:w="9368" w:type="dxa"/>
          <w:vAlign w:val="bottom"/>
        </w:tcPr>
        <w:p w14:paraId="00B52369" w14:textId="77777777" w:rsidR="00E70780" w:rsidRDefault="00E70780">
          <w:pPr>
            <w:pStyle w:val="LogoCaption"/>
          </w:pPr>
        </w:p>
      </w:tc>
      <w:tc>
        <w:tcPr>
          <w:tcW w:w="9368" w:type="dxa"/>
          <w:gridSpan w:val="2"/>
          <w:vAlign w:val="bottom"/>
        </w:tcPr>
        <w:p w14:paraId="401C1F5A" w14:textId="77777777" w:rsidR="00E70780" w:rsidRDefault="00E70780">
          <w:pPr>
            <w:pStyle w:val="Header"/>
          </w:pPr>
        </w:p>
      </w:tc>
    </w:tr>
    <w:tr w:rsidR="00E70780" w14:paraId="3B5D7DFC" w14:textId="77777777">
      <w:trPr>
        <w:gridAfter w:val="1"/>
        <w:wAfter w:w="1080" w:type="dxa"/>
        <w:trHeight w:hRule="exact" w:val="680"/>
      </w:trPr>
      <w:tc>
        <w:tcPr>
          <w:tcW w:w="9368" w:type="dxa"/>
          <w:vAlign w:val="bottom"/>
        </w:tcPr>
        <w:p w14:paraId="17652EC9" w14:textId="77777777" w:rsidR="00E70780" w:rsidRDefault="00E70780">
          <w:pPr>
            <w:pStyle w:val="LogoCaption"/>
          </w:pPr>
        </w:p>
      </w:tc>
      <w:tc>
        <w:tcPr>
          <w:tcW w:w="9368" w:type="dxa"/>
          <w:gridSpan w:val="2"/>
          <w:vAlign w:val="bottom"/>
        </w:tcPr>
        <w:p w14:paraId="1FC09D41" w14:textId="77777777" w:rsidR="00E70780" w:rsidRDefault="00E70780">
          <w:pPr>
            <w:pStyle w:val="Header"/>
          </w:pPr>
        </w:p>
      </w:tc>
    </w:tr>
    <w:tr w:rsidR="00E70780" w14:paraId="66D7E097" w14:textId="77777777">
      <w:trPr>
        <w:gridAfter w:val="1"/>
        <w:wAfter w:w="1080" w:type="dxa"/>
        <w:trHeight w:hRule="exact" w:val="680"/>
      </w:trPr>
      <w:tc>
        <w:tcPr>
          <w:tcW w:w="9368" w:type="dxa"/>
          <w:vAlign w:val="bottom"/>
        </w:tcPr>
        <w:p w14:paraId="0CB70F4E" w14:textId="77777777" w:rsidR="00E70780" w:rsidRDefault="00E70780">
          <w:pPr>
            <w:pStyle w:val="LogoCaption"/>
          </w:pPr>
        </w:p>
      </w:tc>
      <w:tc>
        <w:tcPr>
          <w:tcW w:w="9368" w:type="dxa"/>
          <w:gridSpan w:val="2"/>
          <w:vAlign w:val="bottom"/>
        </w:tcPr>
        <w:p w14:paraId="65D2E63F" w14:textId="77777777" w:rsidR="00E70780" w:rsidRDefault="00E70780">
          <w:pPr>
            <w:pStyle w:val="Header"/>
          </w:pPr>
        </w:p>
      </w:tc>
    </w:tr>
    <w:tr w:rsidR="00E70780" w14:paraId="2D50AC87" w14:textId="77777777">
      <w:trPr>
        <w:gridAfter w:val="1"/>
        <w:wAfter w:w="1080" w:type="dxa"/>
        <w:trHeight w:hRule="exact" w:val="680"/>
      </w:trPr>
      <w:tc>
        <w:tcPr>
          <w:tcW w:w="9368" w:type="dxa"/>
          <w:vAlign w:val="bottom"/>
        </w:tcPr>
        <w:p w14:paraId="02CFFBAB" w14:textId="77777777" w:rsidR="00E70780" w:rsidRDefault="00E70780">
          <w:pPr>
            <w:pStyle w:val="LogoCaption"/>
          </w:pPr>
        </w:p>
      </w:tc>
      <w:tc>
        <w:tcPr>
          <w:tcW w:w="9368" w:type="dxa"/>
          <w:gridSpan w:val="2"/>
          <w:vAlign w:val="bottom"/>
        </w:tcPr>
        <w:p w14:paraId="7FF6776E" w14:textId="77777777" w:rsidR="00E70780" w:rsidRDefault="00E70780">
          <w:pPr>
            <w:pStyle w:val="Header"/>
          </w:pPr>
        </w:p>
      </w:tc>
    </w:tr>
    <w:tr w:rsidR="00E70780" w14:paraId="21941F10" w14:textId="77777777">
      <w:trPr>
        <w:gridAfter w:val="1"/>
        <w:wAfter w:w="1080" w:type="dxa"/>
        <w:trHeight w:hRule="exact" w:val="680"/>
      </w:trPr>
      <w:tc>
        <w:tcPr>
          <w:tcW w:w="9368" w:type="dxa"/>
          <w:vAlign w:val="bottom"/>
        </w:tcPr>
        <w:p w14:paraId="0AF7814D" w14:textId="77777777" w:rsidR="00E70780" w:rsidRDefault="00E70780">
          <w:pPr>
            <w:pStyle w:val="LogoCaption"/>
          </w:pPr>
        </w:p>
      </w:tc>
      <w:tc>
        <w:tcPr>
          <w:tcW w:w="9368" w:type="dxa"/>
          <w:gridSpan w:val="2"/>
          <w:vAlign w:val="bottom"/>
        </w:tcPr>
        <w:p w14:paraId="54281AAC" w14:textId="77777777" w:rsidR="00E70780" w:rsidRDefault="00E70780">
          <w:pPr>
            <w:pStyle w:val="Header"/>
          </w:pPr>
        </w:p>
      </w:tc>
    </w:tr>
    <w:tr w:rsidR="00E70780" w14:paraId="5B78B1B1" w14:textId="77777777">
      <w:trPr>
        <w:gridAfter w:val="1"/>
        <w:wAfter w:w="1080" w:type="dxa"/>
        <w:trHeight w:hRule="exact" w:val="680"/>
      </w:trPr>
      <w:tc>
        <w:tcPr>
          <w:tcW w:w="9368" w:type="dxa"/>
          <w:vAlign w:val="bottom"/>
        </w:tcPr>
        <w:p w14:paraId="4A7875D7" w14:textId="77777777" w:rsidR="00E70780" w:rsidRDefault="00E70780">
          <w:pPr>
            <w:pStyle w:val="LogoCaption"/>
          </w:pPr>
        </w:p>
      </w:tc>
      <w:tc>
        <w:tcPr>
          <w:tcW w:w="9368" w:type="dxa"/>
          <w:gridSpan w:val="2"/>
          <w:vAlign w:val="bottom"/>
        </w:tcPr>
        <w:p w14:paraId="0A4D8875" w14:textId="77777777" w:rsidR="00E70780" w:rsidRDefault="00E70780">
          <w:pPr>
            <w:pStyle w:val="Header"/>
          </w:pPr>
        </w:p>
      </w:tc>
    </w:tr>
    <w:tr w:rsidR="00E70780" w14:paraId="2712DC9C" w14:textId="77777777">
      <w:trPr>
        <w:gridAfter w:val="1"/>
        <w:wAfter w:w="1080" w:type="dxa"/>
        <w:trHeight w:hRule="exact" w:val="680"/>
      </w:trPr>
      <w:tc>
        <w:tcPr>
          <w:tcW w:w="9368" w:type="dxa"/>
          <w:vAlign w:val="bottom"/>
        </w:tcPr>
        <w:p w14:paraId="4045AE30" w14:textId="77777777" w:rsidR="00E70780" w:rsidRDefault="00E70780">
          <w:pPr>
            <w:pStyle w:val="LogoCaption"/>
          </w:pPr>
        </w:p>
      </w:tc>
      <w:tc>
        <w:tcPr>
          <w:tcW w:w="9368" w:type="dxa"/>
          <w:gridSpan w:val="2"/>
          <w:vAlign w:val="bottom"/>
        </w:tcPr>
        <w:p w14:paraId="4C384DF0" w14:textId="77777777" w:rsidR="00E70780" w:rsidRDefault="00E70780">
          <w:pPr>
            <w:pStyle w:val="Header"/>
          </w:pPr>
        </w:p>
      </w:tc>
    </w:tr>
    <w:tr w:rsidR="00E70780" w14:paraId="51135806" w14:textId="77777777">
      <w:trPr>
        <w:gridAfter w:val="1"/>
        <w:wAfter w:w="1080" w:type="dxa"/>
        <w:trHeight w:hRule="exact" w:val="680"/>
      </w:trPr>
      <w:tc>
        <w:tcPr>
          <w:tcW w:w="9368" w:type="dxa"/>
          <w:vAlign w:val="bottom"/>
        </w:tcPr>
        <w:p w14:paraId="19A62025" w14:textId="77777777" w:rsidR="00E70780" w:rsidRDefault="00E70780">
          <w:pPr>
            <w:pStyle w:val="LogoCaption"/>
          </w:pPr>
        </w:p>
      </w:tc>
      <w:tc>
        <w:tcPr>
          <w:tcW w:w="9368" w:type="dxa"/>
          <w:gridSpan w:val="2"/>
          <w:vAlign w:val="bottom"/>
        </w:tcPr>
        <w:p w14:paraId="152BEC42" w14:textId="77777777" w:rsidR="00E70780" w:rsidRDefault="00E70780">
          <w:pPr>
            <w:pStyle w:val="Header"/>
          </w:pPr>
        </w:p>
      </w:tc>
    </w:tr>
    <w:tr w:rsidR="00E70780" w14:paraId="068B9963" w14:textId="77777777">
      <w:trPr>
        <w:gridAfter w:val="1"/>
        <w:wAfter w:w="1080" w:type="dxa"/>
        <w:trHeight w:hRule="exact" w:val="680"/>
      </w:trPr>
      <w:tc>
        <w:tcPr>
          <w:tcW w:w="9368" w:type="dxa"/>
          <w:vAlign w:val="bottom"/>
        </w:tcPr>
        <w:p w14:paraId="6E24B2EC" w14:textId="77777777" w:rsidR="00E70780" w:rsidRDefault="00E70780">
          <w:pPr>
            <w:pStyle w:val="LogoCaption"/>
          </w:pPr>
        </w:p>
      </w:tc>
      <w:tc>
        <w:tcPr>
          <w:tcW w:w="9368" w:type="dxa"/>
          <w:gridSpan w:val="2"/>
          <w:vAlign w:val="bottom"/>
        </w:tcPr>
        <w:p w14:paraId="10F0F249" w14:textId="77777777" w:rsidR="00E70780" w:rsidRDefault="00E70780">
          <w:pPr>
            <w:pStyle w:val="Header"/>
          </w:pPr>
        </w:p>
      </w:tc>
    </w:tr>
    <w:tr w:rsidR="00E70780" w14:paraId="7052D866" w14:textId="77777777">
      <w:trPr>
        <w:gridAfter w:val="1"/>
        <w:wAfter w:w="1080" w:type="dxa"/>
        <w:trHeight w:hRule="exact" w:val="680"/>
      </w:trPr>
      <w:tc>
        <w:tcPr>
          <w:tcW w:w="9368" w:type="dxa"/>
          <w:vAlign w:val="bottom"/>
        </w:tcPr>
        <w:p w14:paraId="34882DA7" w14:textId="77777777" w:rsidR="00E70780" w:rsidRDefault="00E70780">
          <w:pPr>
            <w:pStyle w:val="LogoCaption"/>
          </w:pPr>
        </w:p>
      </w:tc>
      <w:tc>
        <w:tcPr>
          <w:tcW w:w="9368" w:type="dxa"/>
          <w:gridSpan w:val="2"/>
          <w:vAlign w:val="bottom"/>
        </w:tcPr>
        <w:p w14:paraId="674C2C78" w14:textId="77777777" w:rsidR="00E70780" w:rsidRDefault="00E70780">
          <w:pPr>
            <w:pStyle w:val="Header"/>
          </w:pPr>
        </w:p>
      </w:tc>
    </w:tr>
    <w:tr w:rsidR="00E70780" w14:paraId="40A30D7F" w14:textId="77777777">
      <w:trPr>
        <w:gridAfter w:val="1"/>
        <w:wAfter w:w="1080" w:type="dxa"/>
        <w:trHeight w:hRule="exact" w:val="680"/>
      </w:trPr>
      <w:tc>
        <w:tcPr>
          <w:tcW w:w="9368" w:type="dxa"/>
          <w:vAlign w:val="bottom"/>
        </w:tcPr>
        <w:p w14:paraId="3544B4F8" w14:textId="77777777" w:rsidR="00E70780" w:rsidRDefault="00E70780">
          <w:pPr>
            <w:pStyle w:val="LogoCaption"/>
          </w:pPr>
        </w:p>
      </w:tc>
      <w:tc>
        <w:tcPr>
          <w:tcW w:w="9368" w:type="dxa"/>
          <w:gridSpan w:val="2"/>
          <w:vAlign w:val="bottom"/>
        </w:tcPr>
        <w:p w14:paraId="27DF67EF" w14:textId="77777777" w:rsidR="00E70780" w:rsidRDefault="00E70780">
          <w:pPr>
            <w:pStyle w:val="Header"/>
          </w:pPr>
        </w:p>
      </w:tc>
    </w:tr>
    <w:tr w:rsidR="00E70780" w14:paraId="6DE951D1" w14:textId="77777777">
      <w:trPr>
        <w:gridAfter w:val="2"/>
        <w:wAfter w:w="360" w:type="dxa"/>
        <w:trHeight w:hRule="exact" w:val="680"/>
      </w:trPr>
      <w:tc>
        <w:tcPr>
          <w:tcW w:w="9368" w:type="dxa"/>
          <w:vAlign w:val="bottom"/>
        </w:tcPr>
        <w:p w14:paraId="4A499A87" w14:textId="77777777" w:rsidR="00E70780" w:rsidRDefault="00E70780">
          <w:pPr>
            <w:pStyle w:val="LogoCaption"/>
          </w:pPr>
        </w:p>
      </w:tc>
      <w:tc>
        <w:tcPr>
          <w:tcW w:w="9368" w:type="dxa"/>
          <w:vAlign w:val="bottom"/>
        </w:tcPr>
        <w:p w14:paraId="04B9FB46" w14:textId="77777777" w:rsidR="00E70780" w:rsidRDefault="00E70780">
          <w:pPr>
            <w:pStyle w:val="Header"/>
          </w:pPr>
        </w:p>
      </w:tc>
    </w:tr>
    <w:tr w:rsidR="00E70780" w14:paraId="4EDC34C1" w14:textId="77777777">
      <w:trPr>
        <w:gridAfter w:val="1"/>
        <w:wAfter w:w="1080" w:type="dxa"/>
        <w:trHeight w:hRule="exact" w:val="680"/>
      </w:trPr>
      <w:tc>
        <w:tcPr>
          <w:tcW w:w="9368" w:type="dxa"/>
          <w:vAlign w:val="bottom"/>
        </w:tcPr>
        <w:p w14:paraId="2AF4B145" w14:textId="77777777" w:rsidR="00E70780" w:rsidRDefault="00E70780">
          <w:pPr>
            <w:pStyle w:val="LogoCaption"/>
          </w:pPr>
        </w:p>
      </w:tc>
      <w:tc>
        <w:tcPr>
          <w:tcW w:w="9368" w:type="dxa"/>
          <w:gridSpan w:val="2"/>
          <w:vAlign w:val="bottom"/>
        </w:tcPr>
        <w:p w14:paraId="08415EBD" w14:textId="77777777" w:rsidR="00E70780" w:rsidRDefault="00E70780">
          <w:pPr>
            <w:pStyle w:val="Header"/>
          </w:pPr>
        </w:p>
      </w:tc>
    </w:tr>
    <w:tr w:rsidR="00E70780" w14:paraId="6316779A" w14:textId="77777777">
      <w:trPr>
        <w:gridAfter w:val="1"/>
        <w:wAfter w:w="1080" w:type="dxa"/>
        <w:trHeight w:hRule="exact" w:val="680"/>
      </w:trPr>
      <w:tc>
        <w:tcPr>
          <w:tcW w:w="9368" w:type="dxa"/>
          <w:vAlign w:val="bottom"/>
        </w:tcPr>
        <w:p w14:paraId="70E09D83" w14:textId="77777777" w:rsidR="00E70780" w:rsidRDefault="00E70780">
          <w:pPr>
            <w:pStyle w:val="LogoCaption"/>
          </w:pPr>
        </w:p>
      </w:tc>
      <w:tc>
        <w:tcPr>
          <w:tcW w:w="9368" w:type="dxa"/>
          <w:gridSpan w:val="2"/>
          <w:vAlign w:val="bottom"/>
        </w:tcPr>
        <w:p w14:paraId="74079CC7" w14:textId="77777777" w:rsidR="00E70780" w:rsidRDefault="00E70780">
          <w:pPr>
            <w:pStyle w:val="Header"/>
          </w:pPr>
        </w:p>
      </w:tc>
    </w:tr>
    <w:tr w:rsidR="00E70780" w14:paraId="4DF78377" w14:textId="77777777">
      <w:trPr>
        <w:gridAfter w:val="1"/>
        <w:wAfter w:w="1080" w:type="dxa"/>
        <w:trHeight w:hRule="exact" w:val="680"/>
      </w:trPr>
      <w:tc>
        <w:tcPr>
          <w:tcW w:w="9368" w:type="dxa"/>
          <w:vAlign w:val="bottom"/>
        </w:tcPr>
        <w:p w14:paraId="6FF72BC7" w14:textId="77777777" w:rsidR="00E70780" w:rsidRDefault="00E70780">
          <w:pPr>
            <w:pStyle w:val="LogoCaption"/>
          </w:pPr>
        </w:p>
      </w:tc>
      <w:tc>
        <w:tcPr>
          <w:tcW w:w="9368" w:type="dxa"/>
          <w:gridSpan w:val="2"/>
          <w:vAlign w:val="bottom"/>
        </w:tcPr>
        <w:p w14:paraId="78577384" w14:textId="77777777" w:rsidR="00E70780" w:rsidRDefault="00E70780">
          <w:pPr>
            <w:pStyle w:val="Header"/>
          </w:pPr>
        </w:p>
      </w:tc>
    </w:tr>
    <w:tr w:rsidR="00E70780" w14:paraId="0D97D1A5" w14:textId="77777777">
      <w:trPr>
        <w:gridAfter w:val="1"/>
        <w:wAfter w:w="1080" w:type="dxa"/>
        <w:trHeight w:hRule="exact" w:val="680"/>
      </w:trPr>
      <w:tc>
        <w:tcPr>
          <w:tcW w:w="9368" w:type="dxa"/>
          <w:vAlign w:val="bottom"/>
        </w:tcPr>
        <w:p w14:paraId="2B7B5774" w14:textId="77777777" w:rsidR="00E70780" w:rsidRDefault="00E70780">
          <w:pPr>
            <w:pStyle w:val="LogoCaption"/>
          </w:pPr>
        </w:p>
      </w:tc>
      <w:tc>
        <w:tcPr>
          <w:tcW w:w="9368" w:type="dxa"/>
          <w:gridSpan w:val="2"/>
          <w:vAlign w:val="bottom"/>
        </w:tcPr>
        <w:p w14:paraId="35D6D435" w14:textId="77777777" w:rsidR="00E70780" w:rsidRDefault="00E70780">
          <w:pPr>
            <w:pStyle w:val="Header"/>
          </w:pPr>
        </w:p>
      </w:tc>
    </w:tr>
    <w:tr w:rsidR="00E70780" w14:paraId="74D9ADF6" w14:textId="77777777">
      <w:trPr>
        <w:gridAfter w:val="1"/>
        <w:wAfter w:w="1080" w:type="dxa"/>
        <w:trHeight w:hRule="exact" w:val="680"/>
      </w:trPr>
      <w:tc>
        <w:tcPr>
          <w:tcW w:w="9368" w:type="dxa"/>
          <w:vAlign w:val="bottom"/>
        </w:tcPr>
        <w:p w14:paraId="145258FF" w14:textId="77777777" w:rsidR="00E70780" w:rsidRDefault="00E70780">
          <w:pPr>
            <w:pStyle w:val="LogoCaption"/>
          </w:pPr>
        </w:p>
      </w:tc>
      <w:tc>
        <w:tcPr>
          <w:tcW w:w="9368" w:type="dxa"/>
          <w:gridSpan w:val="2"/>
          <w:vAlign w:val="bottom"/>
        </w:tcPr>
        <w:p w14:paraId="362CEF00" w14:textId="77777777" w:rsidR="00E70780" w:rsidRDefault="00E70780">
          <w:pPr>
            <w:pStyle w:val="Header"/>
          </w:pPr>
        </w:p>
      </w:tc>
    </w:tr>
    <w:tr w:rsidR="00E70780" w14:paraId="682626B6" w14:textId="77777777">
      <w:trPr>
        <w:gridAfter w:val="1"/>
        <w:wAfter w:w="1080" w:type="dxa"/>
        <w:trHeight w:hRule="exact" w:val="680"/>
      </w:trPr>
      <w:tc>
        <w:tcPr>
          <w:tcW w:w="9368" w:type="dxa"/>
          <w:vAlign w:val="bottom"/>
        </w:tcPr>
        <w:p w14:paraId="5DF3A3D6" w14:textId="77777777" w:rsidR="00E70780" w:rsidRDefault="00E70780">
          <w:pPr>
            <w:pStyle w:val="LogoCaption"/>
          </w:pPr>
        </w:p>
      </w:tc>
      <w:tc>
        <w:tcPr>
          <w:tcW w:w="9368" w:type="dxa"/>
          <w:gridSpan w:val="2"/>
          <w:vAlign w:val="bottom"/>
        </w:tcPr>
        <w:p w14:paraId="66E1311E" w14:textId="77777777" w:rsidR="00E70780" w:rsidRDefault="00E70780">
          <w:pPr>
            <w:pStyle w:val="Header"/>
          </w:pPr>
        </w:p>
      </w:tc>
    </w:tr>
    <w:tr w:rsidR="00E70780" w14:paraId="4E0EB2ED" w14:textId="77777777">
      <w:trPr>
        <w:gridAfter w:val="1"/>
        <w:wAfter w:w="1080" w:type="dxa"/>
        <w:trHeight w:hRule="exact" w:val="680"/>
      </w:trPr>
      <w:tc>
        <w:tcPr>
          <w:tcW w:w="9368" w:type="dxa"/>
          <w:vAlign w:val="bottom"/>
        </w:tcPr>
        <w:p w14:paraId="1AA7F3A7" w14:textId="77777777" w:rsidR="00E70780" w:rsidRDefault="00E70780">
          <w:pPr>
            <w:pStyle w:val="LogoCaption"/>
          </w:pPr>
        </w:p>
      </w:tc>
      <w:tc>
        <w:tcPr>
          <w:tcW w:w="9368" w:type="dxa"/>
          <w:gridSpan w:val="2"/>
          <w:vAlign w:val="bottom"/>
        </w:tcPr>
        <w:p w14:paraId="383B17D9" w14:textId="77777777" w:rsidR="00E70780" w:rsidRDefault="00E70780">
          <w:pPr>
            <w:pStyle w:val="Header"/>
          </w:pPr>
        </w:p>
      </w:tc>
    </w:tr>
    <w:tr w:rsidR="00E70780" w14:paraId="4D7509B6" w14:textId="77777777">
      <w:trPr>
        <w:gridAfter w:val="1"/>
        <w:wAfter w:w="1080" w:type="dxa"/>
        <w:trHeight w:hRule="exact" w:val="680"/>
      </w:trPr>
      <w:tc>
        <w:tcPr>
          <w:tcW w:w="9368" w:type="dxa"/>
          <w:vAlign w:val="bottom"/>
        </w:tcPr>
        <w:p w14:paraId="24F318CC" w14:textId="77777777" w:rsidR="00E70780" w:rsidRDefault="00E70780">
          <w:pPr>
            <w:pStyle w:val="LogoCaption"/>
          </w:pPr>
        </w:p>
      </w:tc>
      <w:tc>
        <w:tcPr>
          <w:tcW w:w="9368" w:type="dxa"/>
          <w:gridSpan w:val="2"/>
          <w:vAlign w:val="bottom"/>
        </w:tcPr>
        <w:p w14:paraId="1D0B16C3" w14:textId="77777777" w:rsidR="00E70780" w:rsidRDefault="00E70780">
          <w:pPr>
            <w:pStyle w:val="Header"/>
          </w:pPr>
        </w:p>
      </w:tc>
    </w:tr>
    <w:tr w:rsidR="00E70780" w14:paraId="032F5C25" w14:textId="77777777">
      <w:trPr>
        <w:gridAfter w:val="1"/>
        <w:wAfter w:w="1080" w:type="dxa"/>
        <w:trHeight w:hRule="exact" w:val="680"/>
      </w:trPr>
      <w:tc>
        <w:tcPr>
          <w:tcW w:w="9368" w:type="dxa"/>
          <w:vAlign w:val="bottom"/>
        </w:tcPr>
        <w:p w14:paraId="1E0260EA" w14:textId="77777777" w:rsidR="00E70780" w:rsidRDefault="00E70780">
          <w:pPr>
            <w:pStyle w:val="LogoCaption"/>
          </w:pPr>
        </w:p>
      </w:tc>
      <w:tc>
        <w:tcPr>
          <w:tcW w:w="9368" w:type="dxa"/>
          <w:gridSpan w:val="2"/>
          <w:vAlign w:val="bottom"/>
        </w:tcPr>
        <w:p w14:paraId="5C4CA3A8" w14:textId="77777777" w:rsidR="00E70780" w:rsidRDefault="00E70780">
          <w:pPr>
            <w:pStyle w:val="Header"/>
          </w:pPr>
        </w:p>
      </w:tc>
    </w:tr>
    <w:tr w:rsidR="00E70780" w14:paraId="75AB51E0" w14:textId="77777777">
      <w:trPr>
        <w:gridAfter w:val="1"/>
        <w:wAfter w:w="1080" w:type="dxa"/>
        <w:trHeight w:hRule="exact" w:val="680"/>
      </w:trPr>
      <w:tc>
        <w:tcPr>
          <w:tcW w:w="9368" w:type="dxa"/>
          <w:vAlign w:val="bottom"/>
        </w:tcPr>
        <w:p w14:paraId="4AEEB170" w14:textId="77777777" w:rsidR="00E70780" w:rsidRDefault="00E70780">
          <w:pPr>
            <w:pStyle w:val="LogoCaption"/>
          </w:pPr>
        </w:p>
      </w:tc>
      <w:tc>
        <w:tcPr>
          <w:tcW w:w="9368" w:type="dxa"/>
          <w:gridSpan w:val="2"/>
          <w:vAlign w:val="bottom"/>
        </w:tcPr>
        <w:p w14:paraId="4219DFCB" w14:textId="77777777" w:rsidR="00E70780" w:rsidRDefault="00E70780">
          <w:pPr>
            <w:pStyle w:val="Header"/>
          </w:pPr>
        </w:p>
      </w:tc>
    </w:tr>
    <w:tr w:rsidR="00E70780" w14:paraId="67D96F69" w14:textId="77777777">
      <w:trPr>
        <w:gridAfter w:val="1"/>
        <w:wAfter w:w="1080" w:type="dxa"/>
        <w:trHeight w:hRule="exact" w:val="680"/>
      </w:trPr>
      <w:tc>
        <w:tcPr>
          <w:tcW w:w="9368" w:type="dxa"/>
          <w:vAlign w:val="bottom"/>
        </w:tcPr>
        <w:p w14:paraId="4870E421" w14:textId="77777777" w:rsidR="00E70780" w:rsidRDefault="00E70780">
          <w:pPr>
            <w:pStyle w:val="LogoCaption"/>
          </w:pPr>
        </w:p>
      </w:tc>
      <w:tc>
        <w:tcPr>
          <w:tcW w:w="9368" w:type="dxa"/>
          <w:gridSpan w:val="2"/>
          <w:vAlign w:val="bottom"/>
        </w:tcPr>
        <w:p w14:paraId="2DEC933E" w14:textId="77777777" w:rsidR="00E70780" w:rsidRDefault="00E70780">
          <w:pPr>
            <w:pStyle w:val="Header"/>
          </w:pPr>
        </w:p>
      </w:tc>
    </w:tr>
    <w:tr w:rsidR="00E70780" w14:paraId="3DC3C0C9" w14:textId="77777777">
      <w:trPr>
        <w:gridAfter w:val="1"/>
        <w:wAfter w:w="1080" w:type="dxa"/>
        <w:trHeight w:hRule="exact" w:val="680"/>
      </w:trPr>
      <w:tc>
        <w:tcPr>
          <w:tcW w:w="9368" w:type="dxa"/>
          <w:vAlign w:val="bottom"/>
        </w:tcPr>
        <w:p w14:paraId="1B9410B3" w14:textId="77777777" w:rsidR="00E70780" w:rsidRDefault="00E70780">
          <w:pPr>
            <w:pStyle w:val="LogoCaption"/>
          </w:pPr>
        </w:p>
      </w:tc>
      <w:tc>
        <w:tcPr>
          <w:tcW w:w="9368" w:type="dxa"/>
          <w:gridSpan w:val="2"/>
          <w:vAlign w:val="bottom"/>
        </w:tcPr>
        <w:p w14:paraId="1A5158AE" w14:textId="77777777" w:rsidR="00E70780" w:rsidRDefault="00E70780">
          <w:pPr>
            <w:pStyle w:val="Header"/>
          </w:pPr>
        </w:p>
      </w:tc>
    </w:tr>
    <w:tr w:rsidR="00E70780" w14:paraId="3F623AB7" w14:textId="77777777">
      <w:trPr>
        <w:gridAfter w:val="1"/>
        <w:wAfter w:w="1080" w:type="dxa"/>
        <w:trHeight w:hRule="exact" w:val="680"/>
      </w:trPr>
      <w:tc>
        <w:tcPr>
          <w:tcW w:w="9368" w:type="dxa"/>
          <w:vAlign w:val="bottom"/>
        </w:tcPr>
        <w:p w14:paraId="19C7B3FE" w14:textId="77777777" w:rsidR="00E70780" w:rsidRDefault="00E70780">
          <w:pPr>
            <w:pStyle w:val="LogoCaption"/>
          </w:pPr>
        </w:p>
      </w:tc>
      <w:tc>
        <w:tcPr>
          <w:tcW w:w="9368" w:type="dxa"/>
          <w:gridSpan w:val="2"/>
          <w:vAlign w:val="bottom"/>
        </w:tcPr>
        <w:p w14:paraId="1D50CA01" w14:textId="77777777" w:rsidR="00E70780" w:rsidRDefault="00E70780">
          <w:pPr>
            <w:pStyle w:val="Header"/>
          </w:pPr>
        </w:p>
      </w:tc>
    </w:tr>
    <w:tr w:rsidR="00E70780" w14:paraId="0694ABC3" w14:textId="77777777">
      <w:trPr>
        <w:gridAfter w:val="1"/>
        <w:wAfter w:w="1080" w:type="dxa"/>
        <w:trHeight w:hRule="exact" w:val="680"/>
      </w:trPr>
      <w:tc>
        <w:tcPr>
          <w:tcW w:w="9368" w:type="dxa"/>
          <w:vAlign w:val="bottom"/>
        </w:tcPr>
        <w:p w14:paraId="36735AB8" w14:textId="77777777" w:rsidR="00E70780" w:rsidRDefault="00E70780">
          <w:pPr>
            <w:pStyle w:val="LogoCaption"/>
          </w:pPr>
        </w:p>
      </w:tc>
      <w:tc>
        <w:tcPr>
          <w:tcW w:w="9368" w:type="dxa"/>
          <w:gridSpan w:val="2"/>
          <w:vAlign w:val="bottom"/>
        </w:tcPr>
        <w:p w14:paraId="026C0F54" w14:textId="77777777" w:rsidR="00E70780" w:rsidRDefault="00E70780">
          <w:pPr>
            <w:pStyle w:val="Header"/>
          </w:pPr>
        </w:p>
      </w:tc>
    </w:tr>
    <w:tr w:rsidR="00E70780" w14:paraId="64F76A3F" w14:textId="77777777">
      <w:trPr>
        <w:gridAfter w:val="1"/>
        <w:wAfter w:w="1080" w:type="dxa"/>
        <w:trHeight w:hRule="exact" w:val="680"/>
      </w:trPr>
      <w:tc>
        <w:tcPr>
          <w:tcW w:w="9368" w:type="dxa"/>
          <w:vAlign w:val="bottom"/>
        </w:tcPr>
        <w:p w14:paraId="108E0BB2" w14:textId="77777777" w:rsidR="00E70780" w:rsidRDefault="00E70780">
          <w:pPr>
            <w:pStyle w:val="LogoCaption"/>
          </w:pPr>
        </w:p>
      </w:tc>
      <w:tc>
        <w:tcPr>
          <w:tcW w:w="9368" w:type="dxa"/>
          <w:gridSpan w:val="2"/>
          <w:vAlign w:val="bottom"/>
        </w:tcPr>
        <w:p w14:paraId="34636A72" w14:textId="77777777" w:rsidR="00E70780" w:rsidRDefault="00E70780">
          <w:pPr>
            <w:pStyle w:val="Header"/>
          </w:pPr>
        </w:p>
      </w:tc>
    </w:tr>
    <w:tr w:rsidR="00E70780" w14:paraId="0FB25EDA" w14:textId="77777777">
      <w:trPr>
        <w:gridAfter w:val="1"/>
        <w:wAfter w:w="1080" w:type="dxa"/>
        <w:trHeight w:hRule="exact" w:val="680"/>
      </w:trPr>
      <w:tc>
        <w:tcPr>
          <w:tcW w:w="9368" w:type="dxa"/>
          <w:vAlign w:val="bottom"/>
        </w:tcPr>
        <w:p w14:paraId="02B3D862" w14:textId="77777777" w:rsidR="00E70780" w:rsidRDefault="00E70780">
          <w:pPr>
            <w:pStyle w:val="LogoCaption"/>
          </w:pPr>
        </w:p>
      </w:tc>
      <w:tc>
        <w:tcPr>
          <w:tcW w:w="9368" w:type="dxa"/>
          <w:gridSpan w:val="2"/>
          <w:vAlign w:val="bottom"/>
        </w:tcPr>
        <w:p w14:paraId="4880C92B" w14:textId="77777777" w:rsidR="00E70780" w:rsidRDefault="00E70780">
          <w:pPr>
            <w:pStyle w:val="Header"/>
          </w:pPr>
        </w:p>
      </w:tc>
    </w:tr>
    <w:tr w:rsidR="00E70780" w14:paraId="04742146" w14:textId="77777777">
      <w:trPr>
        <w:gridAfter w:val="1"/>
        <w:wAfter w:w="1080" w:type="dxa"/>
        <w:trHeight w:hRule="exact" w:val="680"/>
      </w:trPr>
      <w:tc>
        <w:tcPr>
          <w:tcW w:w="9368" w:type="dxa"/>
          <w:vAlign w:val="bottom"/>
        </w:tcPr>
        <w:p w14:paraId="48ED8EB6" w14:textId="77777777" w:rsidR="00E70780" w:rsidRDefault="00E70780">
          <w:pPr>
            <w:pStyle w:val="LogoCaption"/>
          </w:pPr>
        </w:p>
      </w:tc>
      <w:tc>
        <w:tcPr>
          <w:tcW w:w="9368" w:type="dxa"/>
          <w:gridSpan w:val="2"/>
          <w:vAlign w:val="bottom"/>
        </w:tcPr>
        <w:p w14:paraId="5C88BAD3" w14:textId="77777777" w:rsidR="00E70780" w:rsidRDefault="00E70780">
          <w:pPr>
            <w:pStyle w:val="Header"/>
          </w:pPr>
        </w:p>
      </w:tc>
    </w:tr>
    <w:tr w:rsidR="00E70780" w14:paraId="0D1D1DC8" w14:textId="77777777">
      <w:trPr>
        <w:gridAfter w:val="1"/>
        <w:wAfter w:w="1080" w:type="dxa"/>
        <w:trHeight w:hRule="exact" w:val="680"/>
      </w:trPr>
      <w:tc>
        <w:tcPr>
          <w:tcW w:w="9368" w:type="dxa"/>
          <w:vAlign w:val="bottom"/>
        </w:tcPr>
        <w:p w14:paraId="762D2E21" w14:textId="77777777" w:rsidR="00E70780" w:rsidRDefault="00E70780">
          <w:pPr>
            <w:pStyle w:val="LogoCaption"/>
          </w:pPr>
        </w:p>
      </w:tc>
      <w:tc>
        <w:tcPr>
          <w:tcW w:w="9368" w:type="dxa"/>
          <w:gridSpan w:val="2"/>
          <w:vAlign w:val="bottom"/>
        </w:tcPr>
        <w:p w14:paraId="3E4F8E91" w14:textId="77777777" w:rsidR="00E70780" w:rsidRDefault="00E70780">
          <w:pPr>
            <w:pStyle w:val="Header"/>
          </w:pPr>
        </w:p>
      </w:tc>
    </w:tr>
    <w:tr w:rsidR="00E70780" w14:paraId="6B14EDB5" w14:textId="77777777">
      <w:trPr>
        <w:gridAfter w:val="1"/>
        <w:wAfter w:w="1080" w:type="dxa"/>
        <w:trHeight w:hRule="exact" w:val="680"/>
      </w:trPr>
      <w:tc>
        <w:tcPr>
          <w:tcW w:w="9368" w:type="dxa"/>
          <w:vAlign w:val="bottom"/>
        </w:tcPr>
        <w:p w14:paraId="310C319D" w14:textId="77777777" w:rsidR="00E70780" w:rsidRDefault="00E70780">
          <w:pPr>
            <w:pStyle w:val="LogoCaption"/>
          </w:pPr>
        </w:p>
      </w:tc>
      <w:tc>
        <w:tcPr>
          <w:tcW w:w="9368" w:type="dxa"/>
          <w:gridSpan w:val="2"/>
          <w:vAlign w:val="bottom"/>
        </w:tcPr>
        <w:p w14:paraId="3BD8111A" w14:textId="77777777" w:rsidR="00E70780" w:rsidRDefault="00E70780">
          <w:pPr>
            <w:pStyle w:val="Header"/>
          </w:pPr>
        </w:p>
      </w:tc>
    </w:tr>
    <w:tr w:rsidR="00E70780" w14:paraId="3106B4C0" w14:textId="77777777">
      <w:trPr>
        <w:gridAfter w:val="1"/>
        <w:wAfter w:w="1080" w:type="dxa"/>
        <w:trHeight w:hRule="exact" w:val="680"/>
      </w:trPr>
      <w:tc>
        <w:tcPr>
          <w:tcW w:w="9368" w:type="dxa"/>
          <w:vAlign w:val="bottom"/>
        </w:tcPr>
        <w:p w14:paraId="1CF01BBD" w14:textId="77777777" w:rsidR="00E70780" w:rsidRDefault="00E70780">
          <w:pPr>
            <w:pStyle w:val="LogoCaption"/>
          </w:pPr>
        </w:p>
      </w:tc>
      <w:tc>
        <w:tcPr>
          <w:tcW w:w="9368" w:type="dxa"/>
          <w:gridSpan w:val="2"/>
          <w:vAlign w:val="bottom"/>
        </w:tcPr>
        <w:p w14:paraId="4264D330" w14:textId="77777777" w:rsidR="00E70780" w:rsidRDefault="00E70780">
          <w:pPr>
            <w:pStyle w:val="Header"/>
          </w:pPr>
        </w:p>
      </w:tc>
    </w:tr>
    <w:tr w:rsidR="00E70780" w14:paraId="37F185AE" w14:textId="77777777">
      <w:trPr>
        <w:gridAfter w:val="1"/>
        <w:wAfter w:w="1080" w:type="dxa"/>
        <w:trHeight w:hRule="exact" w:val="680"/>
      </w:trPr>
      <w:tc>
        <w:tcPr>
          <w:tcW w:w="9368" w:type="dxa"/>
          <w:vAlign w:val="bottom"/>
        </w:tcPr>
        <w:p w14:paraId="6950FB32" w14:textId="77777777" w:rsidR="00E70780" w:rsidRDefault="00E70780">
          <w:pPr>
            <w:pStyle w:val="LogoCaption"/>
          </w:pPr>
        </w:p>
      </w:tc>
      <w:tc>
        <w:tcPr>
          <w:tcW w:w="9368" w:type="dxa"/>
          <w:gridSpan w:val="2"/>
          <w:vAlign w:val="bottom"/>
        </w:tcPr>
        <w:p w14:paraId="62C19803" w14:textId="77777777" w:rsidR="00E70780" w:rsidRDefault="00E70780">
          <w:pPr>
            <w:pStyle w:val="Header"/>
          </w:pPr>
        </w:p>
      </w:tc>
    </w:tr>
    <w:tr w:rsidR="00E70780" w14:paraId="76E3E646" w14:textId="77777777">
      <w:trPr>
        <w:gridAfter w:val="1"/>
        <w:wAfter w:w="1080" w:type="dxa"/>
        <w:trHeight w:hRule="exact" w:val="680"/>
      </w:trPr>
      <w:tc>
        <w:tcPr>
          <w:tcW w:w="9368" w:type="dxa"/>
          <w:vAlign w:val="bottom"/>
        </w:tcPr>
        <w:p w14:paraId="47A22ED7" w14:textId="77777777" w:rsidR="00E70780" w:rsidRDefault="00E70780">
          <w:pPr>
            <w:pStyle w:val="LogoCaption"/>
          </w:pPr>
        </w:p>
      </w:tc>
      <w:tc>
        <w:tcPr>
          <w:tcW w:w="9368" w:type="dxa"/>
          <w:gridSpan w:val="2"/>
          <w:vAlign w:val="bottom"/>
        </w:tcPr>
        <w:p w14:paraId="33EBC4A6" w14:textId="77777777" w:rsidR="00E70780" w:rsidRDefault="00E70780">
          <w:pPr>
            <w:pStyle w:val="Header"/>
          </w:pPr>
        </w:p>
      </w:tc>
    </w:tr>
    <w:tr w:rsidR="00E70780" w14:paraId="64E2C4E7" w14:textId="77777777">
      <w:trPr>
        <w:gridAfter w:val="1"/>
        <w:wAfter w:w="1080" w:type="dxa"/>
        <w:trHeight w:hRule="exact" w:val="680"/>
      </w:trPr>
      <w:tc>
        <w:tcPr>
          <w:tcW w:w="9368" w:type="dxa"/>
          <w:vAlign w:val="bottom"/>
        </w:tcPr>
        <w:p w14:paraId="200600B2" w14:textId="77777777" w:rsidR="00E70780" w:rsidRDefault="00E70780">
          <w:pPr>
            <w:pStyle w:val="LogoCaption"/>
          </w:pPr>
        </w:p>
      </w:tc>
      <w:tc>
        <w:tcPr>
          <w:tcW w:w="9368" w:type="dxa"/>
          <w:gridSpan w:val="2"/>
          <w:vAlign w:val="bottom"/>
        </w:tcPr>
        <w:p w14:paraId="21556A7B" w14:textId="77777777" w:rsidR="00E70780" w:rsidRDefault="00E70780">
          <w:pPr>
            <w:pStyle w:val="Header"/>
          </w:pPr>
        </w:p>
      </w:tc>
    </w:tr>
    <w:tr w:rsidR="00E70780" w14:paraId="39EA6103" w14:textId="77777777">
      <w:trPr>
        <w:gridAfter w:val="1"/>
        <w:wAfter w:w="1080" w:type="dxa"/>
        <w:trHeight w:hRule="exact" w:val="680"/>
      </w:trPr>
      <w:tc>
        <w:tcPr>
          <w:tcW w:w="9368" w:type="dxa"/>
          <w:vAlign w:val="bottom"/>
        </w:tcPr>
        <w:p w14:paraId="6AA8B20C" w14:textId="77777777" w:rsidR="00E70780" w:rsidRDefault="00E70780">
          <w:pPr>
            <w:pStyle w:val="LogoCaption"/>
          </w:pPr>
        </w:p>
      </w:tc>
      <w:tc>
        <w:tcPr>
          <w:tcW w:w="9368" w:type="dxa"/>
          <w:gridSpan w:val="2"/>
          <w:vAlign w:val="bottom"/>
        </w:tcPr>
        <w:p w14:paraId="64C37848" w14:textId="77777777" w:rsidR="00E70780" w:rsidRDefault="00E70780">
          <w:pPr>
            <w:pStyle w:val="Header"/>
          </w:pPr>
        </w:p>
      </w:tc>
    </w:tr>
    <w:tr w:rsidR="00E70780" w14:paraId="3B0F63D3" w14:textId="77777777">
      <w:trPr>
        <w:gridAfter w:val="1"/>
        <w:wAfter w:w="1080" w:type="dxa"/>
        <w:trHeight w:hRule="exact" w:val="680"/>
      </w:trPr>
      <w:tc>
        <w:tcPr>
          <w:tcW w:w="9368" w:type="dxa"/>
          <w:vAlign w:val="bottom"/>
        </w:tcPr>
        <w:p w14:paraId="6F98776B" w14:textId="77777777" w:rsidR="00E70780" w:rsidRDefault="00E70780">
          <w:pPr>
            <w:pStyle w:val="LogoCaption"/>
          </w:pPr>
        </w:p>
      </w:tc>
      <w:tc>
        <w:tcPr>
          <w:tcW w:w="9368" w:type="dxa"/>
          <w:gridSpan w:val="2"/>
          <w:vAlign w:val="bottom"/>
        </w:tcPr>
        <w:p w14:paraId="472A4113" w14:textId="77777777" w:rsidR="00E70780" w:rsidRDefault="00E70780">
          <w:pPr>
            <w:pStyle w:val="Header"/>
          </w:pPr>
        </w:p>
      </w:tc>
    </w:tr>
    <w:tr w:rsidR="00E70780" w14:paraId="094430A8" w14:textId="77777777">
      <w:trPr>
        <w:gridAfter w:val="1"/>
        <w:wAfter w:w="1080" w:type="dxa"/>
        <w:trHeight w:hRule="exact" w:val="680"/>
      </w:trPr>
      <w:tc>
        <w:tcPr>
          <w:tcW w:w="9368" w:type="dxa"/>
          <w:vAlign w:val="bottom"/>
        </w:tcPr>
        <w:p w14:paraId="58755B09" w14:textId="77777777" w:rsidR="00E70780" w:rsidRDefault="00E70780">
          <w:pPr>
            <w:pStyle w:val="LogoCaption"/>
          </w:pPr>
        </w:p>
      </w:tc>
      <w:tc>
        <w:tcPr>
          <w:tcW w:w="9368" w:type="dxa"/>
          <w:gridSpan w:val="2"/>
          <w:vAlign w:val="bottom"/>
        </w:tcPr>
        <w:p w14:paraId="293249C1" w14:textId="77777777" w:rsidR="00E70780" w:rsidRDefault="00E70780">
          <w:pPr>
            <w:pStyle w:val="Header"/>
          </w:pPr>
        </w:p>
      </w:tc>
    </w:tr>
    <w:tr w:rsidR="00E70780" w14:paraId="108B5B33" w14:textId="77777777">
      <w:trPr>
        <w:gridAfter w:val="1"/>
        <w:wAfter w:w="1080" w:type="dxa"/>
        <w:trHeight w:hRule="exact" w:val="680"/>
      </w:trPr>
      <w:tc>
        <w:tcPr>
          <w:tcW w:w="9368" w:type="dxa"/>
          <w:vAlign w:val="bottom"/>
        </w:tcPr>
        <w:p w14:paraId="180B51B5" w14:textId="77777777" w:rsidR="00E70780" w:rsidRDefault="00E70780">
          <w:pPr>
            <w:pStyle w:val="LogoCaption"/>
          </w:pPr>
        </w:p>
      </w:tc>
      <w:tc>
        <w:tcPr>
          <w:tcW w:w="9368" w:type="dxa"/>
          <w:gridSpan w:val="2"/>
          <w:vAlign w:val="bottom"/>
        </w:tcPr>
        <w:p w14:paraId="054A5AD5" w14:textId="77777777" w:rsidR="00E70780" w:rsidRDefault="00E70780">
          <w:pPr>
            <w:pStyle w:val="Header"/>
          </w:pPr>
        </w:p>
      </w:tc>
    </w:tr>
    <w:tr w:rsidR="00E70780" w14:paraId="2FB523DC" w14:textId="77777777">
      <w:trPr>
        <w:gridAfter w:val="1"/>
        <w:wAfter w:w="1080" w:type="dxa"/>
        <w:trHeight w:hRule="exact" w:val="680"/>
      </w:trPr>
      <w:tc>
        <w:tcPr>
          <w:tcW w:w="9368" w:type="dxa"/>
          <w:vAlign w:val="bottom"/>
        </w:tcPr>
        <w:p w14:paraId="4D366162" w14:textId="77777777" w:rsidR="00E70780" w:rsidRDefault="00E70780">
          <w:pPr>
            <w:pStyle w:val="LogoCaption"/>
          </w:pPr>
        </w:p>
      </w:tc>
      <w:tc>
        <w:tcPr>
          <w:tcW w:w="9368" w:type="dxa"/>
          <w:gridSpan w:val="2"/>
          <w:vAlign w:val="bottom"/>
        </w:tcPr>
        <w:p w14:paraId="3A42CCBC" w14:textId="77777777" w:rsidR="00E70780" w:rsidRDefault="00E70780">
          <w:pPr>
            <w:pStyle w:val="Header"/>
          </w:pPr>
        </w:p>
      </w:tc>
    </w:tr>
    <w:tr w:rsidR="00E70780" w14:paraId="5A1672F2" w14:textId="77777777">
      <w:trPr>
        <w:gridAfter w:val="1"/>
        <w:wAfter w:w="1080" w:type="dxa"/>
        <w:trHeight w:hRule="exact" w:val="680"/>
      </w:trPr>
      <w:tc>
        <w:tcPr>
          <w:tcW w:w="9368" w:type="dxa"/>
          <w:vAlign w:val="bottom"/>
        </w:tcPr>
        <w:p w14:paraId="532D8769" w14:textId="77777777" w:rsidR="00E70780" w:rsidRDefault="00E70780">
          <w:pPr>
            <w:pStyle w:val="LogoCaption"/>
          </w:pPr>
        </w:p>
      </w:tc>
      <w:tc>
        <w:tcPr>
          <w:tcW w:w="9368" w:type="dxa"/>
          <w:gridSpan w:val="2"/>
          <w:vAlign w:val="bottom"/>
        </w:tcPr>
        <w:p w14:paraId="14B0B4D8" w14:textId="77777777" w:rsidR="00E70780" w:rsidRDefault="00E70780">
          <w:pPr>
            <w:pStyle w:val="Header"/>
          </w:pPr>
        </w:p>
      </w:tc>
    </w:tr>
    <w:tr w:rsidR="00E70780" w14:paraId="2F4C1138" w14:textId="77777777">
      <w:trPr>
        <w:gridAfter w:val="1"/>
        <w:wAfter w:w="1080" w:type="dxa"/>
        <w:trHeight w:hRule="exact" w:val="680"/>
      </w:trPr>
      <w:tc>
        <w:tcPr>
          <w:tcW w:w="9368" w:type="dxa"/>
          <w:vAlign w:val="bottom"/>
        </w:tcPr>
        <w:p w14:paraId="2A449BC3" w14:textId="77777777" w:rsidR="00E70780" w:rsidRDefault="00E70780">
          <w:pPr>
            <w:pStyle w:val="LogoCaption"/>
          </w:pPr>
        </w:p>
      </w:tc>
      <w:tc>
        <w:tcPr>
          <w:tcW w:w="9368" w:type="dxa"/>
          <w:gridSpan w:val="2"/>
          <w:vAlign w:val="bottom"/>
        </w:tcPr>
        <w:p w14:paraId="25184642" w14:textId="77777777" w:rsidR="00E70780" w:rsidRDefault="00E70780">
          <w:pPr>
            <w:pStyle w:val="Header"/>
          </w:pPr>
        </w:p>
      </w:tc>
    </w:tr>
    <w:tr w:rsidR="00E70780" w14:paraId="1B5526B4" w14:textId="77777777">
      <w:trPr>
        <w:gridAfter w:val="1"/>
        <w:wAfter w:w="1080" w:type="dxa"/>
        <w:trHeight w:hRule="exact" w:val="680"/>
      </w:trPr>
      <w:tc>
        <w:tcPr>
          <w:tcW w:w="9368" w:type="dxa"/>
          <w:vAlign w:val="bottom"/>
        </w:tcPr>
        <w:p w14:paraId="143D5083" w14:textId="77777777" w:rsidR="00E70780" w:rsidRDefault="00E70780">
          <w:pPr>
            <w:pStyle w:val="LogoCaption"/>
          </w:pPr>
        </w:p>
      </w:tc>
      <w:tc>
        <w:tcPr>
          <w:tcW w:w="9368" w:type="dxa"/>
          <w:gridSpan w:val="2"/>
          <w:vAlign w:val="bottom"/>
        </w:tcPr>
        <w:p w14:paraId="0F4669CA" w14:textId="77777777" w:rsidR="00E70780" w:rsidRDefault="00E70780">
          <w:pPr>
            <w:pStyle w:val="Header"/>
          </w:pPr>
        </w:p>
      </w:tc>
    </w:tr>
    <w:tr w:rsidR="00E70780" w14:paraId="4FABA8D3" w14:textId="77777777">
      <w:trPr>
        <w:gridAfter w:val="1"/>
        <w:wAfter w:w="1080" w:type="dxa"/>
        <w:trHeight w:hRule="exact" w:val="680"/>
      </w:trPr>
      <w:tc>
        <w:tcPr>
          <w:tcW w:w="9368" w:type="dxa"/>
          <w:vAlign w:val="bottom"/>
        </w:tcPr>
        <w:p w14:paraId="2CBA8356" w14:textId="77777777" w:rsidR="00E70780" w:rsidRDefault="00E70780">
          <w:pPr>
            <w:pStyle w:val="LogoCaption"/>
          </w:pPr>
        </w:p>
      </w:tc>
      <w:tc>
        <w:tcPr>
          <w:tcW w:w="9368" w:type="dxa"/>
          <w:gridSpan w:val="2"/>
          <w:vAlign w:val="bottom"/>
        </w:tcPr>
        <w:p w14:paraId="0A4D39B6" w14:textId="77777777" w:rsidR="00E70780" w:rsidRDefault="00E70780">
          <w:pPr>
            <w:pStyle w:val="Header"/>
          </w:pPr>
        </w:p>
      </w:tc>
    </w:tr>
    <w:tr w:rsidR="00E70780" w14:paraId="0E4244F6" w14:textId="77777777">
      <w:trPr>
        <w:gridAfter w:val="1"/>
        <w:wAfter w:w="1080" w:type="dxa"/>
        <w:trHeight w:hRule="exact" w:val="680"/>
      </w:trPr>
      <w:tc>
        <w:tcPr>
          <w:tcW w:w="9368" w:type="dxa"/>
          <w:vAlign w:val="bottom"/>
        </w:tcPr>
        <w:p w14:paraId="077878DA" w14:textId="77777777" w:rsidR="00E70780" w:rsidRDefault="00E70780">
          <w:pPr>
            <w:pStyle w:val="LogoCaption"/>
          </w:pPr>
        </w:p>
      </w:tc>
      <w:tc>
        <w:tcPr>
          <w:tcW w:w="9368" w:type="dxa"/>
          <w:gridSpan w:val="2"/>
          <w:vAlign w:val="bottom"/>
        </w:tcPr>
        <w:p w14:paraId="33C100A3" w14:textId="77777777" w:rsidR="00E70780" w:rsidRDefault="00E70780">
          <w:pPr>
            <w:pStyle w:val="Header"/>
          </w:pPr>
        </w:p>
      </w:tc>
    </w:tr>
    <w:tr w:rsidR="00E70780" w14:paraId="412CC932" w14:textId="77777777">
      <w:trPr>
        <w:gridAfter w:val="1"/>
        <w:wAfter w:w="1080" w:type="dxa"/>
        <w:trHeight w:hRule="exact" w:val="680"/>
      </w:trPr>
      <w:tc>
        <w:tcPr>
          <w:tcW w:w="9368" w:type="dxa"/>
          <w:vAlign w:val="bottom"/>
        </w:tcPr>
        <w:p w14:paraId="1F5C3962" w14:textId="77777777" w:rsidR="00E70780" w:rsidRDefault="00E70780">
          <w:pPr>
            <w:pStyle w:val="LogoCaption"/>
          </w:pPr>
        </w:p>
      </w:tc>
      <w:tc>
        <w:tcPr>
          <w:tcW w:w="9368" w:type="dxa"/>
          <w:gridSpan w:val="2"/>
          <w:vAlign w:val="bottom"/>
        </w:tcPr>
        <w:p w14:paraId="301217EE" w14:textId="77777777" w:rsidR="00E70780" w:rsidRDefault="00E70780">
          <w:pPr>
            <w:pStyle w:val="Header"/>
          </w:pPr>
        </w:p>
      </w:tc>
    </w:tr>
    <w:tr w:rsidR="00E70780" w14:paraId="06085471" w14:textId="77777777">
      <w:trPr>
        <w:gridAfter w:val="1"/>
        <w:wAfter w:w="1080" w:type="dxa"/>
        <w:trHeight w:hRule="exact" w:val="680"/>
      </w:trPr>
      <w:tc>
        <w:tcPr>
          <w:tcW w:w="9368" w:type="dxa"/>
          <w:vAlign w:val="bottom"/>
        </w:tcPr>
        <w:p w14:paraId="6E2F64CB" w14:textId="77777777" w:rsidR="00E70780" w:rsidRDefault="00E70780">
          <w:pPr>
            <w:pStyle w:val="LogoCaption"/>
          </w:pPr>
        </w:p>
      </w:tc>
      <w:tc>
        <w:tcPr>
          <w:tcW w:w="9368" w:type="dxa"/>
          <w:gridSpan w:val="2"/>
          <w:vAlign w:val="bottom"/>
        </w:tcPr>
        <w:p w14:paraId="2B3AB396" w14:textId="77777777" w:rsidR="00E70780" w:rsidRDefault="00E70780">
          <w:pPr>
            <w:pStyle w:val="Header"/>
          </w:pPr>
        </w:p>
      </w:tc>
    </w:tr>
    <w:tr w:rsidR="00E70780" w14:paraId="0F53999C" w14:textId="77777777">
      <w:trPr>
        <w:gridAfter w:val="1"/>
        <w:wAfter w:w="1080" w:type="dxa"/>
        <w:trHeight w:hRule="exact" w:val="680"/>
      </w:trPr>
      <w:tc>
        <w:tcPr>
          <w:tcW w:w="9368" w:type="dxa"/>
          <w:vAlign w:val="bottom"/>
        </w:tcPr>
        <w:p w14:paraId="089C2974" w14:textId="77777777" w:rsidR="00E70780" w:rsidRDefault="00E70780">
          <w:pPr>
            <w:pStyle w:val="LogoCaption"/>
          </w:pPr>
        </w:p>
      </w:tc>
      <w:tc>
        <w:tcPr>
          <w:tcW w:w="9368" w:type="dxa"/>
          <w:gridSpan w:val="2"/>
          <w:vAlign w:val="bottom"/>
        </w:tcPr>
        <w:p w14:paraId="69EEF5AB" w14:textId="77777777" w:rsidR="00E70780" w:rsidRDefault="00E70780">
          <w:pPr>
            <w:pStyle w:val="Header"/>
          </w:pPr>
        </w:p>
      </w:tc>
    </w:tr>
    <w:tr w:rsidR="00E70780" w14:paraId="008CF557" w14:textId="77777777">
      <w:trPr>
        <w:gridAfter w:val="1"/>
        <w:wAfter w:w="1080" w:type="dxa"/>
        <w:trHeight w:hRule="exact" w:val="680"/>
      </w:trPr>
      <w:tc>
        <w:tcPr>
          <w:tcW w:w="9368" w:type="dxa"/>
          <w:vAlign w:val="bottom"/>
        </w:tcPr>
        <w:p w14:paraId="1538AC26" w14:textId="77777777" w:rsidR="00E70780" w:rsidRDefault="00E70780">
          <w:pPr>
            <w:pStyle w:val="LogoCaption"/>
          </w:pPr>
        </w:p>
      </w:tc>
      <w:tc>
        <w:tcPr>
          <w:tcW w:w="9368" w:type="dxa"/>
          <w:gridSpan w:val="2"/>
          <w:vAlign w:val="bottom"/>
        </w:tcPr>
        <w:p w14:paraId="3A30E34E" w14:textId="77777777" w:rsidR="00E70780" w:rsidRDefault="00E70780">
          <w:pPr>
            <w:pStyle w:val="Header"/>
          </w:pPr>
        </w:p>
      </w:tc>
    </w:tr>
    <w:tr w:rsidR="00E70780" w14:paraId="0CD6F4E9" w14:textId="77777777">
      <w:trPr>
        <w:gridAfter w:val="1"/>
        <w:wAfter w:w="1080" w:type="dxa"/>
        <w:trHeight w:hRule="exact" w:val="680"/>
      </w:trPr>
      <w:tc>
        <w:tcPr>
          <w:tcW w:w="9368" w:type="dxa"/>
          <w:vAlign w:val="bottom"/>
        </w:tcPr>
        <w:p w14:paraId="3AACC174" w14:textId="77777777" w:rsidR="00E70780" w:rsidRDefault="00E70780">
          <w:pPr>
            <w:pStyle w:val="LogoCaption"/>
          </w:pPr>
        </w:p>
      </w:tc>
      <w:tc>
        <w:tcPr>
          <w:tcW w:w="9368" w:type="dxa"/>
          <w:gridSpan w:val="2"/>
          <w:vAlign w:val="bottom"/>
        </w:tcPr>
        <w:p w14:paraId="1086577C" w14:textId="77777777" w:rsidR="00E70780" w:rsidRDefault="00E70780">
          <w:pPr>
            <w:pStyle w:val="Header"/>
          </w:pPr>
        </w:p>
      </w:tc>
    </w:tr>
    <w:tr w:rsidR="00E70780" w14:paraId="44BB0C42" w14:textId="77777777">
      <w:trPr>
        <w:gridAfter w:val="2"/>
        <w:wAfter w:w="360" w:type="dxa"/>
        <w:trHeight w:hRule="exact" w:val="680"/>
      </w:trPr>
      <w:tc>
        <w:tcPr>
          <w:tcW w:w="9368" w:type="dxa"/>
          <w:vAlign w:val="bottom"/>
        </w:tcPr>
        <w:p w14:paraId="2D7E3F59" w14:textId="77777777" w:rsidR="00E70780" w:rsidRDefault="00E70780">
          <w:pPr>
            <w:pStyle w:val="LogoCaption"/>
          </w:pPr>
        </w:p>
      </w:tc>
      <w:tc>
        <w:tcPr>
          <w:tcW w:w="9368" w:type="dxa"/>
          <w:vAlign w:val="bottom"/>
        </w:tcPr>
        <w:p w14:paraId="5F5115B8" w14:textId="77777777" w:rsidR="00E70780" w:rsidRDefault="00E70780">
          <w:pPr>
            <w:pStyle w:val="Header"/>
          </w:pPr>
        </w:p>
      </w:tc>
    </w:tr>
    <w:tr w:rsidR="00E70780" w14:paraId="0D18442B" w14:textId="77777777">
      <w:trPr>
        <w:gridAfter w:val="1"/>
        <w:wAfter w:w="1080" w:type="dxa"/>
        <w:trHeight w:hRule="exact" w:val="680"/>
      </w:trPr>
      <w:tc>
        <w:tcPr>
          <w:tcW w:w="9368" w:type="dxa"/>
          <w:vAlign w:val="bottom"/>
        </w:tcPr>
        <w:p w14:paraId="56D226B4" w14:textId="77777777" w:rsidR="00E70780" w:rsidRDefault="00E70780">
          <w:pPr>
            <w:pStyle w:val="LogoCaption"/>
          </w:pPr>
        </w:p>
      </w:tc>
      <w:tc>
        <w:tcPr>
          <w:tcW w:w="9368" w:type="dxa"/>
          <w:gridSpan w:val="2"/>
          <w:vAlign w:val="bottom"/>
        </w:tcPr>
        <w:p w14:paraId="5723A25A" w14:textId="77777777" w:rsidR="00E70780" w:rsidRDefault="00E70780">
          <w:pPr>
            <w:pStyle w:val="Header"/>
          </w:pPr>
        </w:p>
      </w:tc>
    </w:tr>
    <w:tr w:rsidR="00E70780" w14:paraId="4A964B7A" w14:textId="77777777">
      <w:trPr>
        <w:gridAfter w:val="1"/>
        <w:wAfter w:w="1080" w:type="dxa"/>
        <w:trHeight w:hRule="exact" w:val="680"/>
      </w:trPr>
      <w:tc>
        <w:tcPr>
          <w:tcW w:w="9368" w:type="dxa"/>
          <w:vAlign w:val="bottom"/>
        </w:tcPr>
        <w:p w14:paraId="76FBE78E" w14:textId="77777777" w:rsidR="00E70780" w:rsidRDefault="00E70780">
          <w:pPr>
            <w:pStyle w:val="LogoCaption"/>
          </w:pPr>
        </w:p>
      </w:tc>
      <w:tc>
        <w:tcPr>
          <w:tcW w:w="9368" w:type="dxa"/>
          <w:gridSpan w:val="2"/>
          <w:vAlign w:val="bottom"/>
        </w:tcPr>
        <w:p w14:paraId="38EF2CCB" w14:textId="77777777" w:rsidR="00E70780" w:rsidRDefault="00E70780">
          <w:pPr>
            <w:pStyle w:val="Header"/>
          </w:pPr>
        </w:p>
      </w:tc>
    </w:tr>
    <w:tr w:rsidR="00E70780" w14:paraId="78550E4B" w14:textId="77777777">
      <w:trPr>
        <w:gridAfter w:val="1"/>
        <w:wAfter w:w="1080" w:type="dxa"/>
        <w:trHeight w:hRule="exact" w:val="680"/>
      </w:trPr>
      <w:tc>
        <w:tcPr>
          <w:tcW w:w="9368" w:type="dxa"/>
          <w:vAlign w:val="bottom"/>
        </w:tcPr>
        <w:p w14:paraId="02DA5819" w14:textId="77777777" w:rsidR="00E70780" w:rsidRDefault="00E70780">
          <w:pPr>
            <w:pStyle w:val="LogoCaption"/>
          </w:pPr>
        </w:p>
      </w:tc>
      <w:tc>
        <w:tcPr>
          <w:tcW w:w="9368" w:type="dxa"/>
          <w:gridSpan w:val="2"/>
          <w:vAlign w:val="bottom"/>
        </w:tcPr>
        <w:p w14:paraId="0D726338" w14:textId="77777777" w:rsidR="00E70780" w:rsidRDefault="00E70780">
          <w:pPr>
            <w:pStyle w:val="Header"/>
          </w:pPr>
        </w:p>
      </w:tc>
    </w:tr>
    <w:tr w:rsidR="00E70780" w14:paraId="59E12088" w14:textId="77777777">
      <w:trPr>
        <w:gridAfter w:val="1"/>
        <w:wAfter w:w="1080" w:type="dxa"/>
        <w:trHeight w:hRule="exact" w:val="680"/>
      </w:trPr>
      <w:tc>
        <w:tcPr>
          <w:tcW w:w="9368" w:type="dxa"/>
          <w:vAlign w:val="bottom"/>
        </w:tcPr>
        <w:p w14:paraId="721257DE" w14:textId="77777777" w:rsidR="00E70780" w:rsidRDefault="00E70780">
          <w:pPr>
            <w:pStyle w:val="LogoCaption"/>
          </w:pPr>
        </w:p>
      </w:tc>
      <w:tc>
        <w:tcPr>
          <w:tcW w:w="9368" w:type="dxa"/>
          <w:gridSpan w:val="2"/>
          <w:vAlign w:val="bottom"/>
        </w:tcPr>
        <w:p w14:paraId="44C1CCF8" w14:textId="77777777" w:rsidR="00E70780" w:rsidRDefault="00E70780">
          <w:pPr>
            <w:pStyle w:val="Header"/>
          </w:pPr>
        </w:p>
      </w:tc>
    </w:tr>
    <w:tr w:rsidR="00E70780" w14:paraId="18E514E5" w14:textId="77777777">
      <w:trPr>
        <w:gridAfter w:val="1"/>
        <w:wAfter w:w="1080" w:type="dxa"/>
        <w:trHeight w:hRule="exact" w:val="680"/>
      </w:trPr>
      <w:tc>
        <w:tcPr>
          <w:tcW w:w="9368" w:type="dxa"/>
          <w:vAlign w:val="bottom"/>
        </w:tcPr>
        <w:p w14:paraId="2CA9E477" w14:textId="77777777" w:rsidR="00E70780" w:rsidRDefault="00E70780">
          <w:pPr>
            <w:pStyle w:val="LogoCaption"/>
          </w:pPr>
        </w:p>
      </w:tc>
      <w:tc>
        <w:tcPr>
          <w:tcW w:w="9368" w:type="dxa"/>
          <w:gridSpan w:val="2"/>
          <w:vAlign w:val="bottom"/>
        </w:tcPr>
        <w:p w14:paraId="0CAE61A8" w14:textId="77777777" w:rsidR="00E70780" w:rsidRDefault="00E70780">
          <w:pPr>
            <w:pStyle w:val="Header"/>
          </w:pPr>
        </w:p>
      </w:tc>
    </w:tr>
    <w:tr w:rsidR="00E70780" w14:paraId="409257D2" w14:textId="77777777">
      <w:trPr>
        <w:gridAfter w:val="1"/>
        <w:wAfter w:w="1080" w:type="dxa"/>
        <w:trHeight w:hRule="exact" w:val="680"/>
      </w:trPr>
      <w:tc>
        <w:tcPr>
          <w:tcW w:w="9368" w:type="dxa"/>
          <w:vAlign w:val="bottom"/>
        </w:tcPr>
        <w:p w14:paraId="275F44C6" w14:textId="77777777" w:rsidR="00E70780" w:rsidRDefault="00E70780">
          <w:pPr>
            <w:pStyle w:val="LogoCaption"/>
          </w:pPr>
        </w:p>
      </w:tc>
      <w:tc>
        <w:tcPr>
          <w:tcW w:w="9368" w:type="dxa"/>
          <w:gridSpan w:val="2"/>
          <w:vAlign w:val="bottom"/>
        </w:tcPr>
        <w:p w14:paraId="0CDE2085" w14:textId="77777777" w:rsidR="00E70780" w:rsidRDefault="00E70780">
          <w:pPr>
            <w:pStyle w:val="Header"/>
          </w:pPr>
        </w:p>
      </w:tc>
    </w:tr>
    <w:tr w:rsidR="00E70780" w14:paraId="6464382D" w14:textId="77777777">
      <w:trPr>
        <w:gridAfter w:val="1"/>
        <w:wAfter w:w="1080" w:type="dxa"/>
        <w:trHeight w:hRule="exact" w:val="680"/>
      </w:trPr>
      <w:tc>
        <w:tcPr>
          <w:tcW w:w="9368" w:type="dxa"/>
          <w:vAlign w:val="bottom"/>
        </w:tcPr>
        <w:p w14:paraId="493FF465" w14:textId="77777777" w:rsidR="00E70780" w:rsidRDefault="00E70780">
          <w:pPr>
            <w:pStyle w:val="LogoCaption"/>
          </w:pPr>
        </w:p>
      </w:tc>
      <w:tc>
        <w:tcPr>
          <w:tcW w:w="9368" w:type="dxa"/>
          <w:gridSpan w:val="2"/>
          <w:vAlign w:val="bottom"/>
        </w:tcPr>
        <w:p w14:paraId="358FB01E" w14:textId="77777777" w:rsidR="00E70780" w:rsidRDefault="00E70780">
          <w:pPr>
            <w:pStyle w:val="Header"/>
          </w:pPr>
        </w:p>
      </w:tc>
    </w:tr>
    <w:tr w:rsidR="00E70780" w14:paraId="1BDC127C" w14:textId="77777777">
      <w:trPr>
        <w:gridAfter w:val="1"/>
        <w:wAfter w:w="1080" w:type="dxa"/>
        <w:trHeight w:hRule="exact" w:val="680"/>
      </w:trPr>
      <w:tc>
        <w:tcPr>
          <w:tcW w:w="9368" w:type="dxa"/>
          <w:vAlign w:val="bottom"/>
        </w:tcPr>
        <w:p w14:paraId="73CC08E9" w14:textId="77777777" w:rsidR="00E70780" w:rsidRDefault="00E70780">
          <w:pPr>
            <w:pStyle w:val="LogoCaption"/>
          </w:pPr>
        </w:p>
      </w:tc>
      <w:tc>
        <w:tcPr>
          <w:tcW w:w="9368" w:type="dxa"/>
          <w:gridSpan w:val="2"/>
          <w:vAlign w:val="bottom"/>
        </w:tcPr>
        <w:p w14:paraId="757EC86E" w14:textId="77777777" w:rsidR="00E70780" w:rsidRDefault="00E70780">
          <w:pPr>
            <w:pStyle w:val="Header"/>
          </w:pPr>
        </w:p>
      </w:tc>
    </w:tr>
    <w:tr w:rsidR="00E70780" w14:paraId="08453A76" w14:textId="77777777">
      <w:trPr>
        <w:gridAfter w:val="1"/>
        <w:wAfter w:w="1080" w:type="dxa"/>
        <w:trHeight w:hRule="exact" w:val="680"/>
      </w:trPr>
      <w:tc>
        <w:tcPr>
          <w:tcW w:w="9368" w:type="dxa"/>
          <w:vAlign w:val="bottom"/>
        </w:tcPr>
        <w:p w14:paraId="64BDCF86" w14:textId="77777777" w:rsidR="00E70780" w:rsidRDefault="00E70780">
          <w:pPr>
            <w:pStyle w:val="LogoCaption"/>
          </w:pPr>
        </w:p>
      </w:tc>
      <w:tc>
        <w:tcPr>
          <w:tcW w:w="9368" w:type="dxa"/>
          <w:gridSpan w:val="2"/>
          <w:vAlign w:val="bottom"/>
        </w:tcPr>
        <w:p w14:paraId="60CF3586" w14:textId="77777777" w:rsidR="00E70780" w:rsidRDefault="00E70780">
          <w:pPr>
            <w:pStyle w:val="Header"/>
          </w:pPr>
        </w:p>
      </w:tc>
    </w:tr>
    <w:tr w:rsidR="00E70780" w14:paraId="54CBCECD" w14:textId="77777777">
      <w:trPr>
        <w:gridAfter w:val="1"/>
        <w:wAfter w:w="1080" w:type="dxa"/>
        <w:trHeight w:hRule="exact" w:val="680"/>
      </w:trPr>
      <w:tc>
        <w:tcPr>
          <w:tcW w:w="9368" w:type="dxa"/>
          <w:vAlign w:val="bottom"/>
        </w:tcPr>
        <w:p w14:paraId="62E0801B" w14:textId="77777777" w:rsidR="00E70780" w:rsidRDefault="00E70780">
          <w:pPr>
            <w:pStyle w:val="LogoCaption"/>
          </w:pPr>
        </w:p>
      </w:tc>
      <w:tc>
        <w:tcPr>
          <w:tcW w:w="9368" w:type="dxa"/>
          <w:gridSpan w:val="2"/>
          <w:vAlign w:val="bottom"/>
        </w:tcPr>
        <w:p w14:paraId="599F7156" w14:textId="77777777" w:rsidR="00E70780" w:rsidRDefault="00E70780">
          <w:pPr>
            <w:pStyle w:val="Header"/>
          </w:pPr>
        </w:p>
      </w:tc>
    </w:tr>
    <w:tr w:rsidR="00E70780" w14:paraId="0F1F52CA" w14:textId="77777777">
      <w:trPr>
        <w:gridAfter w:val="1"/>
        <w:wAfter w:w="1080" w:type="dxa"/>
        <w:trHeight w:hRule="exact" w:val="680"/>
      </w:trPr>
      <w:tc>
        <w:tcPr>
          <w:tcW w:w="9368" w:type="dxa"/>
          <w:vAlign w:val="bottom"/>
        </w:tcPr>
        <w:p w14:paraId="29C97128" w14:textId="77777777" w:rsidR="00E70780" w:rsidRDefault="00E70780">
          <w:pPr>
            <w:pStyle w:val="LogoCaption"/>
          </w:pPr>
        </w:p>
      </w:tc>
      <w:tc>
        <w:tcPr>
          <w:tcW w:w="9368" w:type="dxa"/>
          <w:gridSpan w:val="2"/>
          <w:vAlign w:val="bottom"/>
        </w:tcPr>
        <w:p w14:paraId="3006C77A" w14:textId="77777777" w:rsidR="00E70780" w:rsidRDefault="00E70780">
          <w:pPr>
            <w:pStyle w:val="Header"/>
          </w:pPr>
        </w:p>
      </w:tc>
    </w:tr>
    <w:tr w:rsidR="00E70780" w14:paraId="0AEF1E08" w14:textId="77777777">
      <w:trPr>
        <w:gridAfter w:val="1"/>
        <w:wAfter w:w="1080" w:type="dxa"/>
        <w:trHeight w:hRule="exact" w:val="680"/>
      </w:trPr>
      <w:tc>
        <w:tcPr>
          <w:tcW w:w="9368" w:type="dxa"/>
          <w:vAlign w:val="bottom"/>
        </w:tcPr>
        <w:p w14:paraId="3FB7BD17" w14:textId="77777777" w:rsidR="00E70780" w:rsidRDefault="00E70780">
          <w:pPr>
            <w:pStyle w:val="LogoCaption"/>
          </w:pPr>
        </w:p>
      </w:tc>
      <w:tc>
        <w:tcPr>
          <w:tcW w:w="9368" w:type="dxa"/>
          <w:gridSpan w:val="2"/>
          <w:vAlign w:val="bottom"/>
        </w:tcPr>
        <w:p w14:paraId="06DDED8E" w14:textId="77777777" w:rsidR="00E70780" w:rsidRDefault="00E70780">
          <w:pPr>
            <w:pStyle w:val="Header"/>
          </w:pPr>
        </w:p>
      </w:tc>
    </w:tr>
    <w:tr w:rsidR="00E70780" w14:paraId="545ACAE1" w14:textId="77777777">
      <w:trPr>
        <w:gridAfter w:val="1"/>
        <w:wAfter w:w="1080" w:type="dxa"/>
        <w:trHeight w:hRule="exact" w:val="680"/>
      </w:trPr>
      <w:tc>
        <w:tcPr>
          <w:tcW w:w="9368" w:type="dxa"/>
          <w:vAlign w:val="bottom"/>
        </w:tcPr>
        <w:p w14:paraId="125FCA4A" w14:textId="77777777" w:rsidR="00E70780" w:rsidRDefault="00E70780">
          <w:pPr>
            <w:pStyle w:val="LogoCaption"/>
          </w:pPr>
        </w:p>
      </w:tc>
      <w:tc>
        <w:tcPr>
          <w:tcW w:w="9368" w:type="dxa"/>
          <w:gridSpan w:val="2"/>
          <w:vAlign w:val="bottom"/>
        </w:tcPr>
        <w:p w14:paraId="7FE020E4" w14:textId="77777777" w:rsidR="00E70780" w:rsidRDefault="00E70780">
          <w:pPr>
            <w:pStyle w:val="Header"/>
          </w:pPr>
        </w:p>
      </w:tc>
    </w:tr>
    <w:tr w:rsidR="00E70780" w14:paraId="09D73C3F" w14:textId="77777777">
      <w:trPr>
        <w:gridAfter w:val="1"/>
        <w:wAfter w:w="1080" w:type="dxa"/>
        <w:trHeight w:hRule="exact" w:val="680"/>
      </w:trPr>
      <w:tc>
        <w:tcPr>
          <w:tcW w:w="9368" w:type="dxa"/>
          <w:vAlign w:val="bottom"/>
        </w:tcPr>
        <w:p w14:paraId="3A2603EA" w14:textId="77777777" w:rsidR="00E70780" w:rsidRDefault="00E70780">
          <w:pPr>
            <w:pStyle w:val="LogoCaption"/>
          </w:pPr>
        </w:p>
      </w:tc>
      <w:tc>
        <w:tcPr>
          <w:tcW w:w="9368" w:type="dxa"/>
          <w:gridSpan w:val="2"/>
          <w:vAlign w:val="bottom"/>
        </w:tcPr>
        <w:p w14:paraId="5F70EA3E" w14:textId="77777777" w:rsidR="00E70780" w:rsidRDefault="00E70780">
          <w:pPr>
            <w:pStyle w:val="Header"/>
          </w:pPr>
        </w:p>
      </w:tc>
    </w:tr>
    <w:tr w:rsidR="00E70780" w14:paraId="5B0C1E9F" w14:textId="77777777">
      <w:trPr>
        <w:gridAfter w:val="1"/>
        <w:wAfter w:w="1080" w:type="dxa"/>
        <w:trHeight w:hRule="exact" w:val="680"/>
      </w:trPr>
      <w:tc>
        <w:tcPr>
          <w:tcW w:w="9368" w:type="dxa"/>
          <w:vAlign w:val="bottom"/>
        </w:tcPr>
        <w:p w14:paraId="212EE9B2" w14:textId="77777777" w:rsidR="00E70780" w:rsidRDefault="00E70780">
          <w:pPr>
            <w:pStyle w:val="LogoCaption"/>
          </w:pPr>
        </w:p>
      </w:tc>
      <w:tc>
        <w:tcPr>
          <w:tcW w:w="9368" w:type="dxa"/>
          <w:gridSpan w:val="2"/>
          <w:vAlign w:val="bottom"/>
        </w:tcPr>
        <w:p w14:paraId="1FC81CF8" w14:textId="77777777" w:rsidR="00E70780" w:rsidRDefault="00E70780">
          <w:pPr>
            <w:pStyle w:val="Header"/>
          </w:pPr>
        </w:p>
      </w:tc>
    </w:tr>
    <w:tr w:rsidR="00E70780" w14:paraId="5EFD8494" w14:textId="77777777">
      <w:trPr>
        <w:gridAfter w:val="1"/>
        <w:wAfter w:w="1080" w:type="dxa"/>
        <w:trHeight w:hRule="exact" w:val="680"/>
      </w:trPr>
      <w:tc>
        <w:tcPr>
          <w:tcW w:w="9368" w:type="dxa"/>
          <w:vAlign w:val="bottom"/>
        </w:tcPr>
        <w:p w14:paraId="7AFFB35E" w14:textId="77777777" w:rsidR="00E70780" w:rsidRDefault="00E70780">
          <w:pPr>
            <w:pStyle w:val="LogoCaption"/>
          </w:pPr>
        </w:p>
      </w:tc>
      <w:tc>
        <w:tcPr>
          <w:tcW w:w="9368" w:type="dxa"/>
          <w:gridSpan w:val="2"/>
          <w:vAlign w:val="bottom"/>
        </w:tcPr>
        <w:p w14:paraId="3E9115C9" w14:textId="77777777" w:rsidR="00E70780" w:rsidRDefault="00E70780">
          <w:pPr>
            <w:pStyle w:val="Header"/>
          </w:pPr>
        </w:p>
      </w:tc>
    </w:tr>
    <w:tr w:rsidR="00E70780" w14:paraId="49002350" w14:textId="77777777">
      <w:trPr>
        <w:gridAfter w:val="1"/>
        <w:wAfter w:w="1080" w:type="dxa"/>
        <w:trHeight w:hRule="exact" w:val="680"/>
      </w:trPr>
      <w:tc>
        <w:tcPr>
          <w:tcW w:w="9368" w:type="dxa"/>
          <w:vAlign w:val="bottom"/>
        </w:tcPr>
        <w:p w14:paraId="3ED40353" w14:textId="77777777" w:rsidR="00E70780" w:rsidRDefault="00E70780">
          <w:pPr>
            <w:pStyle w:val="LogoCaption"/>
          </w:pPr>
        </w:p>
      </w:tc>
      <w:tc>
        <w:tcPr>
          <w:tcW w:w="9368" w:type="dxa"/>
          <w:gridSpan w:val="2"/>
          <w:vAlign w:val="bottom"/>
        </w:tcPr>
        <w:p w14:paraId="66904DA8" w14:textId="77777777" w:rsidR="00E70780" w:rsidRDefault="00E70780">
          <w:pPr>
            <w:pStyle w:val="Header"/>
          </w:pPr>
        </w:p>
      </w:tc>
    </w:tr>
    <w:tr w:rsidR="00E70780" w14:paraId="33E0A2DD" w14:textId="77777777">
      <w:trPr>
        <w:gridAfter w:val="1"/>
        <w:wAfter w:w="1080" w:type="dxa"/>
        <w:trHeight w:hRule="exact" w:val="680"/>
      </w:trPr>
      <w:tc>
        <w:tcPr>
          <w:tcW w:w="9368" w:type="dxa"/>
          <w:vAlign w:val="bottom"/>
        </w:tcPr>
        <w:p w14:paraId="25578284" w14:textId="77777777" w:rsidR="00E70780" w:rsidRDefault="00E70780">
          <w:pPr>
            <w:pStyle w:val="LogoCaption"/>
          </w:pPr>
        </w:p>
      </w:tc>
      <w:tc>
        <w:tcPr>
          <w:tcW w:w="9368" w:type="dxa"/>
          <w:gridSpan w:val="2"/>
          <w:vAlign w:val="bottom"/>
        </w:tcPr>
        <w:p w14:paraId="2936BC40" w14:textId="77777777" w:rsidR="00E70780" w:rsidRDefault="00E70780">
          <w:pPr>
            <w:pStyle w:val="Header"/>
          </w:pPr>
        </w:p>
      </w:tc>
    </w:tr>
    <w:tr w:rsidR="00E70780" w14:paraId="58EA3E14" w14:textId="77777777">
      <w:trPr>
        <w:gridAfter w:val="1"/>
        <w:wAfter w:w="1080" w:type="dxa"/>
        <w:trHeight w:hRule="exact" w:val="680"/>
      </w:trPr>
      <w:tc>
        <w:tcPr>
          <w:tcW w:w="9368" w:type="dxa"/>
          <w:vAlign w:val="bottom"/>
        </w:tcPr>
        <w:p w14:paraId="4BD4DA4A" w14:textId="77777777" w:rsidR="00E70780" w:rsidRDefault="00E70780">
          <w:pPr>
            <w:pStyle w:val="LogoCaption"/>
          </w:pPr>
        </w:p>
      </w:tc>
      <w:tc>
        <w:tcPr>
          <w:tcW w:w="9368" w:type="dxa"/>
          <w:gridSpan w:val="2"/>
          <w:vAlign w:val="bottom"/>
        </w:tcPr>
        <w:p w14:paraId="3FC73933" w14:textId="77777777" w:rsidR="00E70780" w:rsidRDefault="00E70780">
          <w:pPr>
            <w:pStyle w:val="Header"/>
          </w:pPr>
        </w:p>
      </w:tc>
    </w:tr>
    <w:tr w:rsidR="00E70780" w14:paraId="20FC796F" w14:textId="77777777">
      <w:trPr>
        <w:gridAfter w:val="1"/>
        <w:wAfter w:w="1080" w:type="dxa"/>
        <w:trHeight w:hRule="exact" w:val="680"/>
      </w:trPr>
      <w:tc>
        <w:tcPr>
          <w:tcW w:w="9368" w:type="dxa"/>
          <w:vAlign w:val="bottom"/>
        </w:tcPr>
        <w:p w14:paraId="2D5C7C54" w14:textId="77777777" w:rsidR="00E70780" w:rsidRDefault="00E70780">
          <w:pPr>
            <w:pStyle w:val="LogoCaption"/>
          </w:pPr>
        </w:p>
      </w:tc>
      <w:tc>
        <w:tcPr>
          <w:tcW w:w="9368" w:type="dxa"/>
          <w:gridSpan w:val="2"/>
          <w:vAlign w:val="bottom"/>
        </w:tcPr>
        <w:p w14:paraId="501A6E0B" w14:textId="77777777" w:rsidR="00E70780" w:rsidRDefault="00E70780">
          <w:pPr>
            <w:pStyle w:val="Header"/>
          </w:pPr>
        </w:p>
      </w:tc>
    </w:tr>
    <w:tr w:rsidR="00E70780" w14:paraId="7CDBC282" w14:textId="77777777">
      <w:trPr>
        <w:gridAfter w:val="1"/>
        <w:wAfter w:w="1080" w:type="dxa"/>
        <w:trHeight w:hRule="exact" w:val="680"/>
      </w:trPr>
      <w:tc>
        <w:tcPr>
          <w:tcW w:w="9368" w:type="dxa"/>
          <w:vAlign w:val="bottom"/>
        </w:tcPr>
        <w:p w14:paraId="10CB5E36" w14:textId="77777777" w:rsidR="00E70780" w:rsidRDefault="00E70780">
          <w:pPr>
            <w:pStyle w:val="LogoCaption"/>
          </w:pPr>
        </w:p>
      </w:tc>
      <w:tc>
        <w:tcPr>
          <w:tcW w:w="9368" w:type="dxa"/>
          <w:gridSpan w:val="2"/>
          <w:vAlign w:val="bottom"/>
        </w:tcPr>
        <w:p w14:paraId="64E9EAA6" w14:textId="77777777" w:rsidR="00E70780" w:rsidRDefault="00E70780">
          <w:pPr>
            <w:pStyle w:val="Header"/>
          </w:pPr>
        </w:p>
      </w:tc>
    </w:tr>
    <w:tr w:rsidR="00E70780" w14:paraId="584D516D" w14:textId="77777777">
      <w:trPr>
        <w:gridAfter w:val="1"/>
        <w:wAfter w:w="1080" w:type="dxa"/>
        <w:trHeight w:hRule="exact" w:val="680"/>
      </w:trPr>
      <w:tc>
        <w:tcPr>
          <w:tcW w:w="9368" w:type="dxa"/>
          <w:vAlign w:val="bottom"/>
        </w:tcPr>
        <w:p w14:paraId="15C1FE20" w14:textId="77777777" w:rsidR="00E70780" w:rsidRDefault="00E70780">
          <w:pPr>
            <w:pStyle w:val="LogoCaption"/>
          </w:pPr>
        </w:p>
      </w:tc>
      <w:tc>
        <w:tcPr>
          <w:tcW w:w="9368" w:type="dxa"/>
          <w:gridSpan w:val="2"/>
          <w:vAlign w:val="bottom"/>
        </w:tcPr>
        <w:p w14:paraId="4E3EBFB5" w14:textId="77777777" w:rsidR="00E70780" w:rsidRDefault="00E70780">
          <w:pPr>
            <w:pStyle w:val="Header"/>
          </w:pPr>
        </w:p>
      </w:tc>
    </w:tr>
    <w:tr w:rsidR="00E70780" w14:paraId="05E41C5C" w14:textId="77777777">
      <w:trPr>
        <w:gridAfter w:val="1"/>
        <w:wAfter w:w="1080" w:type="dxa"/>
        <w:trHeight w:hRule="exact" w:val="680"/>
      </w:trPr>
      <w:tc>
        <w:tcPr>
          <w:tcW w:w="9368" w:type="dxa"/>
          <w:vAlign w:val="bottom"/>
        </w:tcPr>
        <w:p w14:paraId="2939B829" w14:textId="77777777" w:rsidR="00E70780" w:rsidRDefault="00E70780">
          <w:pPr>
            <w:pStyle w:val="LogoCaption"/>
          </w:pPr>
        </w:p>
      </w:tc>
      <w:tc>
        <w:tcPr>
          <w:tcW w:w="9368" w:type="dxa"/>
          <w:gridSpan w:val="2"/>
          <w:vAlign w:val="bottom"/>
        </w:tcPr>
        <w:p w14:paraId="265AD683" w14:textId="77777777" w:rsidR="00E70780" w:rsidRDefault="00E70780">
          <w:pPr>
            <w:pStyle w:val="Header"/>
          </w:pPr>
        </w:p>
      </w:tc>
    </w:tr>
    <w:tr w:rsidR="00E70780" w14:paraId="3E80BC13" w14:textId="77777777">
      <w:trPr>
        <w:gridAfter w:val="1"/>
        <w:wAfter w:w="1080" w:type="dxa"/>
        <w:trHeight w:hRule="exact" w:val="680"/>
      </w:trPr>
      <w:tc>
        <w:tcPr>
          <w:tcW w:w="9368" w:type="dxa"/>
          <w:vAlign w:val="bottom"/>
        </w:tcPr>
        <w:p w14:paraId="1B20B4D0" w14:textId="77777777" w:rsidR="00E70780" w:rsidRDefault="00E70780">
          <w:pPr>
            <w:pStyle w:val="LogoCaption"/>
          </w:pPr>
        </w:p>
      </w:tc>
      <w:tc>
        <w:tcPr>
          <w:tcW w:w="9368" w:type="dxa"/>
          <w:gridSpan w:val="2"/>
          <w:vAlign w:val="bottom"/>
        </w:tcPr>
        <w:p w14:paraId="50C55CAA" w14:textId="77777777" w:rsidR="00E70780" w:rsidRDefault="00E70780">
          <w:pPr>
            <w:pStyle w:val="Header"/>
          </w:pPr>
        </w:p>
      </w:tc>
    </w:tr>
    <w:tr w:rsidR="00E70780" w14:paraId="2078C836" w14:textId="77777777">
      <w:trPr>
        <w:gridAfter w:val="1"/>
        <w:wAfter w:w="1080" w:type="dxa"/>
        <w:trHeight w:hRule="exact" w:val="680"/>
      </w:trPr>
      <w:tc>
        <w:tcPr>
          <w:tcW w:w="9368" w:type="dxa"/>
          <w:vAlign w:val="bottom"/>
        </w:tcPr>
        <w:p w14:paraId="6BBC0854" w14:textId="77777777" w:rsidR="00E70780" w:rsidRDefault="00E70780">
          <w:pPr>
            <w:pStyle w:val="LogoCaption"/>
          </w:pPr>
        </w:p>
      </w:tc>
      <w:tc>
        <w:tcPr>
          <w:tcW w:w="9368" w:type="dxa"/>
          <w:gridSpan w:val="2"/>
          <w:vAlign w:val="bottom"/>
        </w:tcPr>
        <w:p w14:paraId="27988025" w14:textId="77777777" w:rsidR="00E70780" w:rsidRDefault="00E70780">
          <w:pPr>
            <w:pStyle w:val="Header"/>
          </w:pPr>
        </w:p>
      </w:tc>
    </w:tr>
    <w:tr w:rsidR="00E70780" w14:paraId="46586755" w14:textId="77777777">
      <w:trPr>
        <w:gridAfter w:val="1"/>
        <w:wAfter w:w="1080" w:type="dxa"/>
        <w:trHeight w:hRule="exact" w:val="680"/>
      </w:trPr>
      <w:tc>
        <w:tcPr>
          <w:tcW w:w="9368" w:type="dxa"/>
          <w:vAlign w:val="bottom"/>
        </w:tcPr>
        <w:p w14:paraId="54A57F01" w14:textId="77777777" w:rsidR="00E70780" w:rsidRDefault="00E70780">
          <w:pPr>
            <w:pStyle w:val="LogoCaption"/>
          </w:pPr>
        </w:p>
      </w:tc>
      <w:tc>
        <w:tcPr>
          <w:tcW w:w="9368" w:type="dxa"/>
          <w:gridSpan w:val="2"/>
          <w:vAlign w:val="bottom"/>
        </w:tcPr>
        <w:p w14:paraId="6C063CD3" w14:textId="77777777" w:rsidR="00E70780" w:rsidRDefault="00E70780">
          <w:pPr>
            <w:pStyle w:val="Header"/>
          </w:pPr>
        </w:p>
      </w:tc>
    </w:tr>
    <w:tr w:rsidR="00E70780" w14:paraId="04E0B05A" w14:textId="77777777">
      <w:trPr>
        <w:gridAfter w:val="1"/>
        <w:wAfter w:w="1080" w:type="dxa"/>
        <w:trHeight w:hRule="exact" w:val="680"/>
      </w:trPr>
      <w:tc>
        <w:tcPr>
          <w:tcW w:w="9368" w:type="dxa"/>
          <w:vAlign w:val="bottom"/>
        </w:tcPr>
        <w:p w14:paraId="48810B4F" w14:textId="77777777" w:rsidR="00E70780" w:rsidRDefault="00E70780">
          <w:pPr>
            <w:pStyle w:val="LogoCaption"/>
          </w:pPr>
        </w:p>
      </w:tc>
      <w:tc>
        <w:tcPr>
          <w:tcW w:w="9368" w:type="dxa"/>
          <w:gridSpan w:val="2"/>
          <w:vAlign w:val="bottom"/>
        </w:tcPr>
        <w:p w14:paraId="199BB0F7" w14:textId="77777777" w:rsidR="00E70780" w:rsidRDefault="00E70780">
          <w:pPr>
            <w:pStyle w:val="Header"/>
          </w:pPr>
        </w:p>
      </w:tc>
    </w:tr>
    <w:tr w:rsidR="00E70780" w14:paraId="503F205F" w14:textId="77777777">
      <w:trPr>
        <w:gridAfter w:val="1"/>
        <w:wAfter w:w="1080" w:type="dxa"/>
        <w:trHeight w:hRule="exact" w:val="680"/>
      </w:trPr>
      <w:tc>
        <w:tcPr>
          <w:tcW w:w="9368" w:type="dxa"/>
          <w:vAlign w:val="bottom"/>
        </w:tcPr>
        <w:p w14:paraId="3ADA1E26" w14:textId="77777777" w:rsidR="00E70780" w:rsidRDefault="00E70780">
          <w:pPr>
            <w:pStyle w:val="LogoCaption"/>
          </w:pPr>
        </w:p>
      </w:tc>
      <w:tc>
        <w:tcPr>
          <w:tcW w:w="9368" w:type="dxa"/>
          <w:gridSpan w:val="2"/>
          <w:vAlign w:val="bottom"/>
        </w:tcPr>
        <w:p w14:paraId="5CC36D26" w14:textId="77777777" w:rsidR="00E70780" w:rsidRDefault="00E70780">
          <w:pPr>
            <w:pStyle w:val="Header"/>
          </w:pPr>
        </w:p>
      </w:tc>
    </w:tr>
    <w:tr w:rsidR="00E70780" w14:paraId="700AFF43" w14:textId="77777777">
      <w:trPr>
        <w:gridAfter w:val="1"/>
        <w:wAfter w:w="1080" w:type="dxa"/>
        <w:trHeight w:hRule="exact" w:val="680"/>
      </w:trPr>
      <w:tc>
        <w:tcPr>
          <w:tcW w:w="9368" w:type="dxa"/>
          <w:vAlign w:val="bottom"/>
        </w:tcPr>
        <w:p w14:paraId="20C9C6FD" w14:textId="77777777" w:rsidR="00E70780" w:rsidRDefault="00E70780">
          <w:pPr>
            <w:pStyle w:val="LogoCaption"/>
          </w:pPr>
        </w:p>
      </w:tc>
      <w:tc>
        <w:tcPr>
          <w:tcW w:w="9368" w:type="dxa"/>
          <w:gridSpan w:val="2"/>
          <w:vAlign w:val="bottom"/>
        </w:tcPr>
        <w:p w14:paraId="77E38FA7" w14:textId="77777777" w:rsidR="00E70780" w:rsidRDefault="00E70780">
          <w:pPr>
            <w:pStyle w:val="Header"/>
          </w:pPr>
        </w:p>
      </w:tc>
    </w:tr>
    <w:tr w:rsidR="00E70780" w14:paraId="5C272D64" w14:textId="77777777">
      <w:trPr>
        <w:gridAfter w:val="1"/>
        <w:wAfter w:w="1080" w:type="dxa"/>
        <w:trHeight w:hRule="exact" w:val="680"/>
      </w:trPr>
      <w:tc>
        <w:tcPr>
          <w:tcW w:w="9368" w:type="dxa"/>
          <w:vAlign w:val="bottom"/>
        </w:tcPr>
        <w:p w14:paraId="70EFA872" w14:textId="77777777" w:rsidR="00E70780" w:rsidRDefault="00E70780">
          <w:pPr>
            <w:pStyle w:val="LogoCaption"/>
          </w:pPr>
        </w:p>
      </w:tc>
      <w:tc>
        <w:tcPr>
          <w:tcW w:w="9368" w:type="dxa"/>
          <w:gridSpan w:val="2"/>
          <w:vAlign w:val="bottom"/>
        </w:tcPr>
        <w:p w14:paraId="351E080A" w14:textId="77777777" w:rsidR="00E70780" w:rsidRDefault="00E70780">
          <w:pPr>
            <w:pStyle w:val="Header"/>
          </w:pPr>
        </w:p>
      </w:tc>
    </w:tr>
    <w:tr w:rsidR="00E70780" w14:paraId="7CEF149E" w14:textId="77777777">
      <w:trPr>
        <w:gridAfter w:val="1"/>
        <w:wAfter w:w="1080" w:type="dxa"/>
        <w:trHeight w:hRule="exact" w:val="680"/>
      </w:trPr>
      <w:tc>
        <w:tcPr>
          <w:tcW w:w="9368" w:type="dxa"/>
          <w:vAlign w:val="bottom"/>
        </w:tcPr>
        <w:p w14:paraId="66053349" w14:textId="77777777" w:rsidR="00E70780" w:rsidRDefault="00E70780">
          <w:pPr>
            <w:pStyle w:val="LogoCaption"/>
          </w:pPr>
        </w:p>
      </w:tc>
      <w:tc>
        <w:tcPr>
          <w:tcW w:w="9368" w:type="dxa"/>
          <w:gridSpan w:val="2"/>
          <w:vAlign w:val="bottom"/>
        </w:tcPr>
        <w:p w14:paraId="708D6F2D" w14:textId="77777777" w:rsidR="00E70780" w:rsidRDefault="00E70780">
          <w:pPr>
            <w:pStyle w:val="Header"/>
          </w:pPr>
        </w:p>
      </w:tc>
    </w:tr>
    <w:tr w:rsidR="00E70780" w14:paraId="2701739D" w14:textId="77777777">
      <w:trPr>
        <w:gridAfter w:val="1"/>
        <w:wAfter w:w="1080" w:type="dxa"/>
        <w:trHeight w:hRule="exact" w:val="680"/>
      </w:trPr>
      <w:tc>
        <w:tcPr>
          <w:tcW w:w="9368" w:type="dxa"/>
          <w:vAlign w:val="bottom"/>
        </w:tcPr>
        <w:p w14:paraId="7AF6FA97" w14:textId="77777777" w:rsidR="00E70780" w:rsidRDefault="00E70780">
          <w:pPr>
            <w:pStyle w:val="LogoCaption"/>
          </w:pPr>
        </w:p>
      </w:tc>
      <w:tc>
        <w:tcPr>
          <w:tcW w:w="9368" w:type="dxa"/>
          <w:gridSpan w:val="2"/>
          <w:vAlign w:val="bottom"/>
        </w:tcPr>
        <w:p w14:paraId="6FF8632C" w14:textId="77777777" w:rsidR="00E70780" w:rsidRDefault="00E70780">
          <w:pPr>
            <w:pStyle w:val="Header"/>
          </w:pPr>
        </w:p>
      </w:tc>
    </w:tr>
    <w:tr w:rsidR="00E70780" w14:paraId="4635A6F6" w14:textId="77777777">
      <w:trPr>
        <w:gridAfter w:val="1"/>
        <w:wAfter w:w="1080" w:type="dxa"/>
        <w:trHeight w:hRule="exact" w:val="680"/>
      </w:trPr>
      <w:tc>
        <w:tcPr>
          <w:tcW w:w="9368" w:type="dxa"/>
          <w:vAlign w:val="bottom"/>
        </w:tcPr>
        <w:p w14:paraId="7DBD25C6" w14:textId="77777777" w:rsidR="00E70780" w:rsidRDefault="00E70780">
          <w:pPr>
            <w:pStyle w:val="LogoCaption"/>
          </w:pPr>
        </w:p>
      </w:tc>
      <w:tc>
        <w:tcPr>
          <w:tcW w:w="9368" w:type="dxa"/>
          <w:gridSpan w:val="2"/>
          <w:vAlign w:val="bottom"/>
        </w:tcPr>
        <w:p w14:paraId="5C5F11AB" w14:textId="77777777" w:rsidR="00E70780" w:rsidRDefault="00E70780">
          <w:pPr>
            <w:pStyle w:val="Header"/>
          </w:pPr>
        </w:p>
      </w:tc>
    </w:tr>
    <w:tr w:rsidR="00E70780" w14:paraId="446BAE68" w14:textId="77777777">
      <w:trPr>
        <w:gridAfter w:val="1"/>
        <w:wAfter w:w="1080" w:type="dxa"/>
        <w:trHeight w:hRule="exact" w:val="680"/>
      </w:trPr>
      <w:tc>
        <w:tcPr>
          <w:tcW w:w="9368" w:type="dxa"/>
          <w:vAlign w:val="bottom"/>
        </w:tcPr>
        <w:p w14:paraId="1352FD0B" w14:textId="77777777" w:rsidR="00E70780" w:rsidRDefault="00E70780">
          <w:pPr>
            <w:pStyle w:val="LogoCaption"/>
          </w:pPr>
        </w:p>
      </w:tc>
      <w:tc>
        <w:tcPr>
          <w:tcW w:w="9368" w:type="dxa"/>
          <w:gridSpan w:val="2"/>
          <w:vAlign w:val="bottom"/>
        </w:tcPr>
        <w:p w14:paraId="71C24205" w14:textId="77777777" w:rsidR="00E70780" w:rsidRDefault="00E70780">
          <w:pPr>
            <w:pStyle w:val="Header"/>
          </w:pPr>
        </w:p>
      </w:tc>
    </w:tr>
    <w:tr w:rsidR="00E70780" w14:paraId="6486366B" w14:textId="77777777">
      <w:trPr>
        <w:gridAfter w:val="1"/>
        <w:wAfter w:w="1080" w:type="dxa"/>
        <w:trHeight w:hRule="exact" w:val="680"/>
      </w:trPr>
      <w:tc>
        <w:tcPr>
          <w:tcW w:w="9368" w:type="dxa"/>
          <w:vAlign w:val="bottom"/>
        </w:tcPr>
        <w:p w14:paraId="720E9788" w14:textId="77777777" w:rsidR="00E70780" w:rsidRDefault="00E70780">
          <w:pPr>
            <w:pStyle w:val="LogoCaption"/>
          </w:pPr>
        </w:p>
      </w:tc>
      <w:tc>
        <w:tcPr>
          <w:tcW w:w="9368" w:type="dxa"/>
          <w:gridSpan w:val="2"/>
          <w:vAlign w:val="bottom"/>
        </w:tcPr>
        <w:p w14:paraId="34D82EBF" w14:textId="77777777" w:rsidR="00E70780" w:rsidRDefault="00E70780">
          <w:pPr>
            <w:pStyle w:val="Header"/>
          </w:pPr>
        </w:p>
      </w:tc>
    </w:tr>
    <w:tr w:rsidR="00E70780" w14:paraId="031D8B34" w14:textId="77777777">
      <w:trPr>
        <w:gridAfter w:val="1"/>
        <w:wAfter w:w="1080" w:type="dxa"/>
        <w:trHeight w:hRule="exact" w:val="680"/>
      </w:trPr>
      <w:tc>
        <w:tcPr>
          <w:tcW w:w="9368" w:type="dxa"/>
          <w:vAlign w:val="bottom"/>
        </w:tcPr>
        <w:p w14:paraId="0BE28955" w14:textId="77777777" w:rsidR="00E70780" w:rsidRDefault="00E70780">
          <w:pPr>
            <w:pStyle w:val="LogoCaption"/>
          </w:pPr>
        </w:p>
      </w:tc>
      <w:tc>
        <w:tcPr>
          <w:tcW w:w="9368" w:type="dxa"/>
          <w:gridSpan w:val="2"/>
          <w:vAlign w:val="bottom"/>
        </w:tcPr>
        <w:p w14:paraId="0CBB28EC" w14:textId="77777777" w:rsidR="00E70780" w:rsidRDefault="00E70780">
          <w:pPr>
            <w:pStyle w:val="Header"/>
          </w:pPr>
        </w:p>
      </w:tc>
    </w:tr>
    <w:tr w:rsidR="00E70780" w14:paraId="6C36EABD" w14:textId="77777777">
      <w:trPr>
        <w:gridAfter w:val="1"/>
        <w:wAfter w:w="1080" w:type="dxa"/>
        <w:trHeight w:hRule="exact" w:val="680"/>
      </w:trPr>
      <w:tc>
        <w:tcPr>
          <w:tcW w:w="9368" w:type="dxa"/>
          <w:vAlign w:val="bottom"/>
        </w:tcPr>
        <w:p w14:paraId="1F71F67A" w14:textId="77777777" w:rsidR="00E70780" w:rsidRDefault="00E70780">
          <w:pPr>
            <w:pStyle w:val="LogoCaption"/>
          </w:pPr>
        </w:p>
      </w:tc>
      <w:tc>
        <w:tcPr>
          <w:tcW w:w="9368" w:type="dxa"/>
          <w:gridSpan w:val="2"/>
          <w:vAlign w:val="bottom"/>
        </w:tcPr>
        <w:p w14:paraId="72095CB8" w14:textId="77777777" w:rsidR="00E70780" w:rsidRDefault="00E70780">
          <w:pPr>
            <w:pStyle w:val="Header"/>
          </w:pPr>
        </w:p>
      </w:tc>
    </w:tr>
    <w:tr w:rsidR="00E70780" w14:paraId="339F8FC2" w14:textId="77777777">
      <w:trPr>
        <w:gridAfter w:val="1"/>
        <w:wAfter w:w="1080" w:type="dxa"/>
        <w:trHeight w:hRule="exact" w:val="680"/>
      </w:trPr>
      <w:tc>
        <w:tcPr>
          <w:tcW w:w="9368" w:type="dxa"/>
          <w:vAlign w:val="bottom"/>
        </w:tcPr>
        <w:p w14:paraId="11D84415" w14:textId="77777777" w:rsidR="00E70780" w:rsidRDefault="00E70780">
          <w:pPr>
            <w:pStyle w:val="LogoCaption"/>
          </w:pPr>
        </w:p>
      </w:tc>
      <w:tc>
        <w:tcPr>
          <w:tcW w:w="9368" w:type="dxa"/>
          <w:gridSpan w:val="2"/>
          <w:vAlign w:val="bottom"/>
        </w:tcPr>
        <w:p w14:paraId="30B89101" w14:textId="77777777" w:rsidR="00E70780" w:rsidRDefault="00E70780">
          <w:pPr>
            <w:pStyle w:val="Header"/>
          </w:pPr>
        </w:p>
      </w:tc>
    </w:tr>
    <w:tr w:rsidR="00E70780" w14:paraId="39511DEE" w14:textId="77777777">
      <w:trPr>
        <w:gridAfter w:val="2"/>
        <w:wAfter w:w="360" w:type="dxa"/>
        <w:trHeight w:hRule="exact" w:val="680"/>
      </w:trPr>
      <w:tc>
        <w:tcPr>
          <w:tcW w:w="9368" w:type="dxa"/>
          <w:vAlign w:val="bottom"/>
        </w:tcPr>
        <w:p w14:paraId="0B5AC864" w14:textId="77777777" w:rsidR="00E70780" w:rsidRDefault="00E70780">
          <w:pPr>
            <w:pStyle w:val="LogoCaption"/>
          </w:pPr>
        </w:p>
      </w:tc>
      <w:tc>
        <w:tcPr>
          <w:tcW w:w="9368" w:type="dxa"/>
          <w:vAlign w:val="bottom"/>
        </w:tcPr>
        <w:p w14:paraId="34C65FAC" w14:textId="77777777" w:rsidR="00E70780" w:rsidRDefault="00E70780">
          <w:pPr>
            <w:pStyle w:val="Header"/>
          </w:pPr>
        </w:p>
      </w:tc>
    </w:tr>
    <w:tr w:rsidR="00E70780" w14:paraId="6C4E35B2" w14:textId="77777777">
      <w:trPr>
        <w:gridAfter w:val="1"/>
        <w:wAfter w:w="1080" w:type="dxa"/>
        <w:trHeight w:hRule="exact" w:val="680"/>
      </w:trPr>
      <w:tc>
        <w:tcPr>
          <w:tcW w:w="9368" w:type="dxa"/>
          <w:vAlign w:val="bottom"/>
        </w:tcPr>
        <w:p w14:paraId="77F60222" w14:textId="77777777" w:rsidR="00E70780" w:rsidRDefault="00E70780">
          <w:pPr>
            <w:pStyle w:val="LogoCaption"/>
          </w:pPr>
        </w:p>
      </w:tc>
      <w:tc>
        <w:tcPr>
          <w:tcW w:w="9368" w:type="dxa"/>
          <w:gridSpan w:val="2"/>
          <w:vAlign w:val="bottom"/>
        </w:tcPr>
        <w:p w14:paraId="33BCC7EA" w14:textId="77777777" w:rsidR="00E70780" w:rsidRDefault="00E70780">
          <w:pPr>
            <w:pStyle w:val="Header"/>
          </w:pPr>
        </w:p>
      </w:tc>
    </w:tr>
    <w:tr w:rsidR="00E70780" w14:paraId="15083070" w14:textId="77777777">
      <w:trPr>
        <w:gridAfter w:val="1"/>
        <w:wAfter w:w="1080" w:type="dxa"/>
        <w:trHeight w:hRule="exact" w:val="680"/>
      </w:trPr>
      <w:tc>
        <w:tcPr>
          <w:tcW w:w="9368" w:type="dxa"/>
          <w:vAlign w:val="bottom"/>
        </w:tcPr>
        <w:p w14:paraId="0F6ED7C4" w14:textId="77777777" w:rsidR="00E70780" w:rsidRDefault="00E70780">
          <w:pPr>
            <w:pStyle w:val="LogoCaption"/>
          </w:pPr>
        </w:p>
      </w:tc>
      <w:tc>
        <w:tcPr>
          <w:tcW w:w="9368" w:type="dxa"/>
          <w:gridSpan w:val="2"/>
          <w:vAlign w:val="bottom"/>
        </w:tcPr>
        <w:p w14:paraId="2A583579" w14:textId="77777777" w:rsidR="00E70780" w:rsidRDefault="00E70780">
          <w:pPr>
            <w:pStyle w:val="Header"/>
          </w:pPr>
        </w:p>
      </w:tc>
    </w:tr>
    <w:tr w:rsidR="00E70780" w14:paraId="3ACA1A21" w14:textId="77777777">
      <w:trPr>
        <w:gridAfter w:val="1"/>
        <w:wAfter w:w="1080" w:type="dxa"/>
        <w:trHeight w:hRule="exact" w:val="680"/>
      </w:trPr>
      <w:tc>
        <w:tcPr>
          <w:tcW w:w="9368" w:type="dxa"/>
          <w:vAlign w:val="bottom"/>
        </w:tcPr>
        <w:p w14:paraId="7636E51E" w14:textId="77777777" w:rsidR="00E70780" w:rsidRDefault="00E70780">
          <w:pPr>
            <w:pStyle w:val="LogoCaption"/>
          </w:pPr>
        </w:p>
      </w:tc>
      <w:tc>
        <w:tcPr>
          <w:tcW w:w="9368" w:type="dxa"/>
          <w:gridSpan w:val="2"/>
          <w:vAlign w:val="bottom"/>
        </w:tcPr>
        <w:p w14:paraId="3300A516" w14:textId="77777777" w:rsidR="00E70780" w:rsidRDefault="00E70780">
          <w:pPr>
            <w:pStyle w:val="Header"/>
          </w:pPr>
        </w:p>
      </w:tc>
    </w:tr>
    <w:tr w:rsidR="00E70780" w14:paraId="3CA2DEC2" w14:textId="77777777">
      <w:trPr>
        <w:gridAfter w:val="1"/>
        <w:wAfter w:w="1080" w:type="dxa"/>
        <w:trHeight w:hRule="exact" w:val="680"/>
      </w:trPr>
      <w:tc>
        <w:tcPr>
          <w:tcW w:w="9368" w:type="dxa"/>
          <w:vAlign w:val="bottom"/>
        </w:tcPr>
        <w:p w14:paraId="7659355B" w14:textId="77777777" w:rsidR="00E70780" w:rsidRDefault="00E70780">
          <w:pPr>
            <w:pStyle w:val="LogoCaption"/>
          </w:pPr>
        </w:p>
      </w:tc>
      <w:tc>
        <w:tcPr>
          <w:tcW w:w="9368" w:type="dxa"/>
          <w:gridSpan w:val="2"/>
          <w:vAlign w:val="bottom"/>
        </w:tcPr>
        <w:p w14:paraId="5760EE4D" w14:textId="77777777" w:rsidR="00E70780" w:rsidRDefault="00E70780">
          <w:pPr>
            <w:pStyle w:val="Header"/>
          </w:pPr>
        </w:p>
      </w:tc>
    </w:tr>
    <w:tr w:rsidR="00E70780" w14:paraId="5FA2AA0B" w14:textId="77777777">
      <w:trPr>
        <w:gridAfter w:val="1"/>
        <w:wAfter w:w="1080" w:type="dxa"/>
        <w:trHeight w:hRule="exact" w:val="680"/>
      </w:trPr>
      <w:tc>
        <w:tcPr>
          <w:tcW w:w="9368" w:type="dxa"/>
          <w:vAlign w:val="bottom"/>
        </w:tcPr>
        <w:p w14:paraId="4F4889B3" w14:textId="77777777" w:rsidR="00E70780" w:rsidRDefault="00E70780">
          <w:pPr>
            <w:pStyle w:val="LogoCaption"/>
          </w:pPr>
        </w:p>
      </w:tc>
      <w:tc>
        <w:tcPr>
          <w:tcW w:w="9368" w:type="dxa"/>
          <w:gridSpan w:val="2"/>
          <w:vAlign w:val="bottom"/>
        </w:tcPr>
        <w:p w14:paraId="2CD76DF9" w14:textId="77777777" w:rsidR="00E70780" w:rsidRDefault="00E70780">
          <w:pPr>
            <w:pStyle w:val="Header"/>
          </w:pPr>
        </w:p>
      </w:tc>
    </w:tr>
    <w:tr w:rsidR="00E70780" w14:paraId="0D1CD7C1" w14:textId="77777777">
      <w:trPr>
        <w:gridAfter w:val="1"/>
        <w:wAfter w:w="1080" w:type="dxa"/>
        <w:trHeight w:hRule="exact" w:val="680"/>
      </w:trPr>
      <w:tc>
        <w:tcPr>
          <w:tcW w:w="9368" w:type="dxa"/>
          <w:vAlign w:val="bottom"/>
        </w:tcPr>
        <w:p w14:paraId="7E6257DC" w14:textId="77777777" w:rsidR="00E70780" w:rsidRDefault="00E70780">
          <w:pPr>
            <w:pStyle w:val="LogoCaption"/>
          </w:pPr>
        </w:p>
      </w:tc>
      <w:tc>
        <w:tcPr>
          <w:tcW w:w="9368" w:type="dxa"/>
          <w:gridSpan w:val="2"/>
          <w:vAlign w:val="bottom"/>
        </w:tcPr>
        <w:p w14:paraId="1DD19A65" w14:textId="77777777" w:rsidR="00E70780" w:rsidRDefault="00E70780">
          <w:pPr>
            <w:pStyle w:val="Header"/>
          </w:pPr>
        </w:p>
      </w:tc>
    </w:tr>
    <w:tr w:rsidR="00E70780" w14:paraId="4190E69E" w14:textId="77777777">
      <w:trPr>
        <w:gridAfter w:val="1"/>
        <w:wAfter w:w="1080" w:type="dxa"/>
        <w:trHeight w:hRule="exact" w:val="680"/>
      </w:trPr>
      <w:tc>
        <w:tcPr>
          <w:tcW w:w="9368" w:type="dxa"/>
          <w:vAlign w:val="bottom"/>
        </w:tcPr>
        <w:p w14:paraId="268DD065" w14:textId="77777777" w:rsidR="00E70780" w:rsidRDefault="00E70780">
          <w:pPr>
            <w:pStyle w:val="LogoCaption"/>
          </w:pPr>
        </w:p>
      </w:tc>
      <w:tc>
        <w:tcPr>
          <w:tcW w:w="9368" w:type="dxa"/>
          <w:gridSpan w:val="2"/>
          <w:vAlign w:val="bottom"/>
        </w:tcPr>
        <w:p w14:paraId="29807EE5" w14:textId="77777777" w:rsidR="00E70780" w:rsidRDefault="00E70780">
          <w:pPr>
            <w:pStyle w:val="Header"/>
          </w:pPr>
        </w:p>
      </w:tc>
    </w:tr>
    <w:tr w:rsidR="00E70780" w14:paraId="1978A4B9" w14:textId="77777777">
      <w:trPr>
        <w:gridAfter w:val="1"/>
        <w:wAfter w:w="1080" w:type="dxa"/>
        <w:trHeight w:hRule="exact" w:val="680"/>
      </w:trPr>
      <w:tc>
        <w:tcPr>
          <w:tcW w:w="9368" w:type="dxa"/>
          <w:vAlign w:val="bottom"/>
        </w:tcPr>
        <w:p w14:paraId="6EEC038D" w14:textId="77777777" w:rsidR="00E70780" w:rsidRDefault="00E70780">
          <w:pPr>
            <w:pStyle w:val="LogoCaption"/>
          </w:pPr>
        </w:p>
      </w:tc>
      <w:tc>
        <w:tcPr>
          <w:tcW w:w="9368" w:type="dxa"/>
          <w:gridSpan w:val="2"/>
          <w:vAlign w:val="bottom"/>
        </w:tcPr>
        <w:p w14:paraId="6F51355A" w14:textId="77777777" w:rsidR="00E70780" w:rsidRDefault="00E70780">
          <w:pPr>
            <w:pStyle w:val="Header"/>
          </w:pPr>
        </w:p>
      </w:tc>
    </w:tr>
    <w:tr w:rsidR="00E70780" w14:paraId="1093C6DB" w14:textId="77777777">
      <w:trPr>
        <w:gridAfter w:val="1"/>
        <w:wAfter w:w="1080" w:type="dxa"/>
        <w:trHeight w:hRule="exact" w:val="680"/>
      </w:trPr>
      <w:tc>
        <w:tcPr>
          <w:tcW w:w="9368" w:type="dxa"/>
          <w:vAlign w:val="bottom"/>
        </w:tcPr>
        <w:p w14:paraId="44541DC1" w14:textId="77777777" w:rsidR="00E70780" w:rsidRDefault="00E70780">
          <w:pPr>
            <w:pStyle w:val="LogoCaption"/>
          </w:pPr>
        </w:p>
      </w:tc>
      <w:tc>
        <w:tcPr>
          <w:tcW w:w="9368" w:type="dxa"/>
          <w:gridSpan w:val="2"/>
          <w:vAlign w:val="bottom"/>
        </w:tcPr>
        <w:p w14:paraId="6A065911" w14:textId="77777777" w:rsidR="00E70780" w:rsidRDefault="00E70780">
          <w:pPr>
            <w:pStyle w:val="Header"/>
          </w:pPr>
        </w:p>
      </w:tc>
    </w:tr>
    <w:tr w:rsidR="00E70780" w14:paraId="709082B6" w14:textId="77777777">
      <w:trPr>
        <w:gridAfter w:val="1"/>
        <w:wAfter w:w="1080" w:type="dxa"/>
        <w:trHeight w:hRule="exact" w:val="680"/>
      </w:trPr>
      <w:tc>
        <w:tcPr>
          <w:tcW w:w="9368" w:type="dxa"/>
          <w:vAlign w:val="bottom"/>
        </w:tcPr>
        <w:p w14:paraId="104085B2" w14:textId="77777777" w:rsidR="00E70780" w:rsidRDefault="00E70780">
          <w:pPr>
            <w:pStyle w:val="LogoCaption"/>
          </w:pPr>
        </w:p>
      </w:tc>
      <w:tc>
        <w:tcPr>
          <w:tcW w:w="9368" w:type="dxa"/>
          <w:gridSpan w:val="2"/>
          <w:vAlign w:val="bottom"/>
        </w:tcPr>
        <w:p w14:paraId="1655B1BE" w14:textId="77777777" w:rsidR="00E70780" w:rsidRDefault="00E70780">
          <w:pPr>
            <w:pStyle w:val="Header"/>
          </w:pPr>
        </w:p>
      </w:tc>
    </w:tr>
    <w:tr w:rsidR="00E70780" w14:paraId="221903FD" w14:textId="77777777">
      <w:trPr>
        <w:gridAfter w:val="1"/>
        <w:wAfter w:w="1080" w:type="dxa"/>
        <w:trHeight w:hRule="exact" w:val="680"/>
      </w:trPr>
      <w:tc>
        <w:tcPr>
          <w:tcW w:w="9368" w:type="dxa"/>
          <w:vAlign w:val="bottom"/>
        </w:tcPr>
        <w:p w14:paraId="72F38543" w14:textId="77777777" w:rsidR="00E70780" w:rsidRDefault="00E70780">
          <w:pPr>
            <w:pStyle w:val="LogoCaption"/>
          </w:pPr>
        </w:p>
      </w:tc>
      <w:tc>
        <w:tcPr>
          <w:tcW w:w="9368" w:type="dxa"/>
          <w:gridSpan w:val="2"/>
          <w:vAlign w:val="bottom"/>
        </w:tcPr>
        <w:p w14:paraId="034C5301" w14:textId="77777777" w:rsidR="00E70780" w:rsidRDefault="00E70780">
          <w:pPr>
            <w:pStyle w:val="Header"/>
          </w:pPr>
        </w:p>
      </w:tc>
    </w:tr>
    <w:tr w:rsidR="00E70780" w14:paraId="5C7ED89C" w14:textId="77777777">
      <w:trPr>
        <w:gridAfter w:val="1"/>
        <w:wAfter w:w="1080" w:type="dxa"/>
        <w:trHeight w:hRule="exact" w:val="680"/>
      </w:trPr>
      <w:tc>
        <w:tcPr>
          <w:tcW w:w="9368" w:type="dxa"/>
          <w:vAlign w:val="bottom"/>
        </w:tcPr>
        <w:p w14:paraId="34BAC459" w14:textId="77777777" w:rsidR="00E70780" w:rsidRDefault="00E70780">
          <w:pPr>
            <w:pStyle w:val="LogoCaption"/>
          </w:pPr>
        </w:p>
      </w:tc>
      <w:tc>
        <w:tcPr>
          <w:tcW w:w="9368" w:type="dxa"/>
          <w:gridSpan w:val="2"/>
          <w:vAlign w:val="bottom"/>
        </w:tcPr>
        <w:p w14:paraId="7C0B6717" w14:textId="77777777" w:rsidR="00E70780" w:rsidRDefault="00E70780">
          <w:pPr>
            <w:pStyle w:val="Header"/>
          </w:pPr>
        </w:p>
      </w:tc>
    </w:tr>
    <w:tr w:rsidR="00E70780" w14:paraId="273603E7" w14:textId="77777777">
      <w:trPr>
        <w:gridAfter w:val="1"/>
        <w:wAfter w:w="1080" w:type="dxa"/>
        <w:trHeight w:hRule="exact" w:val="680"/>
      </w:trPr>
      <w:tc>
        <w:tcPr>
          <w:tcW w:w="9368" w:type="dxa"/>
          <w:vAlign w:val="bottom"/>
        </w:tcPr>
        <w:p w14:paraId="0948D13C" w14:textId="77777777" w:rsidR="00E70780" w:rsidRDefault="00E70780">
          <w:pPr>
            <w:pStyle w:val="LogoCaption"/>
          </w:pPr>
        </w:p>
      </w:tc>
      <w:tc>
        <w:tcPr>
          <w:tcW w:w="9368" w:type="dxa"/>
          <w:gridSpan w:val="2"/>
          <w:vAlign w:val="bottom"/>
        </w:tcPr>
        <w:p w14:paraId="498FA83D" w14:textId="77777777" w:rsidR="00E70780" w:rsidRDefault="00E70780">
          <w:pPr>
            <w:pStyle w:val="Header"/>
          </w:pPr>
        </w:p>
      </w:tc>
    </w:tr>
    <w:tr w:rsidR="00E70780" w14:paraId="649293EC" w14:textId="77777777">
      <w:trPr>
        <w:gridAfter w:val="1"/>
        <w:wAfter w:w="1080" w:type="dxa"/>
        <w:trHeight w:hRule="exact" w:val="680"/>
      </w:trPr>
      <w:tc>
        <w:tcPr>
          <w:tcW w:w="9368" w:type="dxa"/>
          <w:vAlign w:val="bottom"/>
        </w:tcPr>
        <w:p w14:paraId="5E40834B" w14:textId="77777777" w:rsidR="00E70780" w:rsidRDefault="00E70780">
          <w:pPr>
            <w:pStyle w:val="LogoCaption"/>
          </w:pPr>
        </w:p>
      </w:tc>
      <w:tc>
        <w:tcPr>
          <w:tcW w:w="9368" w:type="dxa"/>
          <w:gridSpan w:val="2"/>
          <w:vAlign w:val="bottom"/>
        </w:tcPr>
        <w:p w14:paraId="6BF9ADEF" w14:textId="77777777" w:rsidR="00E70780" w:rsidRDefault="00E70780">
          <w:pPr>
            <w:pStyle w:val="Header"/>
          </w:pPr>
        </w:p>
      </w:tc>
    </w:tr>
    <w:tr w:rsidR="00E70780" w14:paraId="0CB499ED" w14:textId="77777777">
      <w:trPr>
        <w:gridAfter w:val="1"/>
        <w:wAfter w:w="1080" w:type="dxa"/>
        <w:trHeight w:hRule="exact" w:val="680"/>
      </w:trPr>
      <w:tc>
        <w:tcPr>
          <w:tcW w:w="9368" w:type="dxa"/>
          <w:vAlign w:val="bottom"/>
        </w:tcPr>
        <w:p w14:paraId="6641A65D" w14:textId="77777777" w:rsidR="00E70780" w:rsidRDefault="00E70780">
          <w:pPr>
            <w:pStyle w:val="LogoCaption"/>
          </w:pPr>
        </w:p>
      </w:tc>
      <w:tc>
        <w:tcPr>
          <w:tcW w:w="9368" w:type="dxa"/>
          <w:gridSpan w:val="2"/>
          <w:vAlign w:val="bottom"/>
        </w:tcPr>
        <w:p w14:paraId="7F98319F" w14:textId="77777777" w:rsidR="00E70780" w:rsidRDefault="00E70780">
          <w:pPr>
            <w:pStyle w:val="Header"/>
          </w:pPr>
        </w:p>
      </w:tc>
    </w:tr>
    <w:tr w:rsidR="00E70780" w14:paraId="2B4B4F42" w14:textId="77777777">
      <w:trPr>
        <w:gridAfter w:val="1"/>
        <w:wAfter w:w="1080" w:type="dxa"/>
        <w:trHeight w:hRule="exact" w:val="680"/>
      </w:trPr>
      <w:tc>
        <w:tcPr>
          <w:tcW w:w="9368" w:type="dxa"/>
          <w:vAlign w:val="bottom"/>
        </w:tcPr>
        <w:p w14:paraId="0781C1A3" w14:textId="77777777" w:rsidR="00E70780" w:rsidRDefault="00E70780">
          <w:pPr>
            <w:pStyle w:val="LogoCaption"/>
          </w:pPr>
        </w:p>
      </w:tc>
      <w:tc>
        <w:tcPr>
          <w:tcW w:w="9368" w:type="dxa"/>
          <w:gridSpan w:val="2"/>
          <w:vAlign w:val="bottom"/>
        </w:tcPr>
        <w:p w14:paraId="17EE47F5" w14:textId="77777777" w:rsidR="00E70780" w:rsidRDefault="00E70780">
          <w:pPr>
            <w:pStyle w:val="Header"/>
          </w:pPr>
        </w:p>
      </w:tc>
    </w:tr>
    <w:tr w:rsidR="00E70780" w14:paraId="375A24C2" w14:textId="77777777">
      <w:trPr>
        <w:gridAfter w:val="1"/>
        <w:wAfter w:w="1080" w:type="dxa"/>
        <w:trHeight w:hRule="exact" w:val="680"/>
      </w:trPr>
      <w:tc>
        <w:tcPr>
          <w:tcW w:w="9368" w:type="dxa"/>
          <w:vAlign w:val="bottom"/>
        </w:tcPr>
        <w:p w14:paraId="032C54DF" w14:textId="77777777" w:rsidR="00E70780" w:rsidRDefault="00E70780">
          <w:pPr>
            <w:pStyle w:val="LogoCaption"/>
          </w:pPr>
        </w:p>
      </w:tc>
      <w:tc>
        <w:tcPr>
          <w:tcW w:w="9368" w:type="dxa"/>
          <w:gridSpan w:val="2"/>
          <w:vAlign w:val="bottom"/>
        </w:tcPr>
        <w:p w14:paraId="56C0A3D6" w14:textId="77777777" w:rsidR="00E70780" w:rsidRDefault="00E70780">
          <w:pPr>
            <w:pStyle w:val="Header"/>
          </w:pPr>
        </w:p>
      </w:tc>
    </w:tr>
    <w:tr w:rsidR="00E70780" w14:paraId="70D962D2" w14:textId="77777777">
      <w:trPr>
        <w:gridAfter w:val="1"/>
        <w:wAfter w:w="1080" w:type="dxa"/>
        <w:trHeight w:hRule="exact" w:val="680"/>
      </w:trPr>
      <w:tc>
        <w:tcPr>
          <w:tcW w:w="9368" w:type="dxa"/>
          <w:vAlign w:val="bottom"/>
        </w:tcPr>
        <w:p w14:paraId="1840F30E" w14:textId="77777777" w:rsidR="00E70780" w:rsidRDefault="00E70780">
          <w:pPr>
            <w:pStyle w:val="LogoCaption"/>
          </w:pPr>
        </w:p>
      </w:tc>
      <w:tc>
        <w:tcPr>
          <w:tcW w:w="9368" w:type="dxa"/>
          <w:gridSpan w:val="2"/>
          <w:vAlign w:val="bottom"/>
        </w:tcPr>
        <w:p w14:paraId="0EB92BFE" w14:textId="77777777" w:rsidR="00E70780" w:rsidRDefault="00E70780">
          <w:pPr>
            <w:pStyle w:val="Header"/>
          </w:pPr>
        </w:p>
      </w:tc>
    </w:tr>
    <w:tr w:rsidR="00E70780" w14:paraId="4721596C" w14:textId="77777777">
      <w:trPr>
        <w:gridAfter w:val="1"/>
        <w:wAfter w:w="1080" w:type="dxa"/>
        <w:trHeight w:hRule="exact" w:val="680"/>
      </w:trPr>
      <w:tc>
        <w:tcPr>
          <w:tcW w:w="9368" w:type="dxa"/>
          <w:vAlign w:val="bottom"/>
        </w:tcPr>
        <w:p w14:paraId="5EB1114A" w14:textId="77777777" w:rsidR="00E70780" w:rsidRDefault="00E70780">
          <w:pPr>
            <w:pStyle w:val="LogoCaption"/>
          </w:pPr>
        </w:p>
      </w:tc>
      <w:tc>
        <w:tcPr>
          <w:tcW w:w="9368" w:type="dxa"/>
          <w:gridSpan w:val="2"/>
          <w:vAlign w:val="bottom"/>
        </w:tcPr>
        <w:p w14:paraId="49F13F97" w14:textId="77777777" w:rsidR="00E70780" w:rsidRDefault="00E70780">
          <w:pPr>
            <w:pStyle w:val="Header"/>
          </w:pPr>
        </w:p>
      </w:tc>
    </w:tr>
    <w:tr w:rsidR="00E70780" w14:paraId="20BF4485" w14:textId="77777777">
      <w:trPr>
        <w:gridAfter w:val="1"/>
        <w:wAfter w:w="1080" w:type="dxa"/>
        <w:trHeight w:hRule="exact" w:val="680"/>
      </w:trPr>
      <w:tc>
        <w:tcPr>
          <w:tcW w:w="9368" w:type="dxa"/>
          <w:vAlign w:val="bottom"/>
        </w:tcPr>
        <w:p w14:paraId="65706EB5" w14:textId="77777777" w:rsidR="00E70780" w:rsidRDefault="00E70780">
          <w:pPr>
            <w:pStyle w:val="LogoCaption"/>
          </w:pPr>
        </w:p>
      </w:tc>
      <w:tc>
        <w:tcPr>
          <w:tcW w:w="9368" w:type="dxa"/>
          <w:gridSpan w:val="2"/>
          <w:vAlign w:val="bottom"/>
        </w:tcPr>
        <w:p w14:paraId="2553F3DE" w14:textId="77777777" w:rsidR="00E70780" w:rsidRDefault="00E70780">
          <w:pPr>
            <w:pStyle w:val="Header"/>
          </w:pPr>
        </w:p>
      </w:tc>
    </w:tr>
    <w:tr w:rsidR="00E70780" w14:paraId="581105D3" w14:textId="77777777">
      <w:trPr>
        <w:gridAfter w:val="1"/>
        <w:wAfter w:w="1080" w:type="dxa"/>
        <w:trHeight w:hRule="exact" w:val="680"/>
      </w:trPr>
      <w:tc>
        <w:tcPr>
          <w:tcW w:w="9368" w:type="dxa"/>
          <w:vAlign w:val="bottom"/>
        </w:tcPr>
        <w:p w14:paraId="64B476FC" w14:textId="77777777" w:rsidR="00E70780" w:rsidRDefault="00E70780">
          <w:pPr>
            <w:pStyle w:val="LogoCaption"/>
          </w:pPr>
        </w:p>
      </w:tc>
      <w:tc>
        <w:tcPr>
          <w:tcW w:w="9368" w:type="dxa"/>
          <w:gridSpan w:val="2"/>
          <w:vAlign w:val="bottom"/>
        </w:tcPr>
        <w:p w14:paraId="7A458520" w14:textId="77777777" w:rsidR="00E70780" w:rsidRDefault="00E70780">
          <w:pPr>
            <w:pStyle w:val="Header"/>
          </w:pPr>
        </w:p>
      </w:tc>
    </w:tr>
    <w:tr w:rsidR="00E70780" w14:paraId="2B403D7E" w14:textId="77777777">
      <w:trPr>
        <w:gridAfter w:val="1"/>
        <w:wAfter w:w="1080" w:type="dxa"/>
        <w:trHeight w:hRule="exact" w:val="680"/>
      </w:trPr>
      <w:tc>
        <w:tcPr>
          <w:tcW w:w="9368" w:type="dxa"/>
          <w:vAlign w:val="bottom"/>
        </w:tcPr>
        <w:p w14:paraId="20194A65" w14:textId="77777777" w:rsidR="00E70780" w:rsidRDefault="00E70780">
          <w:pPr>
            <w:pStyle w:val="LogoCaption"/>
          </w:pPr>
        </w:p>
      </w:tc>
      <w:tc>
        <w:tcPr>
          <w:tcW w:w="9368" w:type="dxa"/>
          <w:gridSpan w:val="2"/>
          <w:vAlign w:val="bottom"/>
        </w:tcPr>
        <w:p w14:paraId="0547B6E6" w14:textId="77777777" w:rsidR="00E70780" w:rsidRDefault="00E70780">
          <w:pPr>
            <w:pStyle w:val="Header"/>
          </w:pPr>
        </w:p>
      </w:tc>
    </w:tr>
    <w:tr w:rsidR="00E70780" w14:paraId="7D2CA987" w14:textId="77777777">
      <w:trPr>
        <w:gridAfter w:val="1"/>
        <w:wAfter w:w="1080" w:type="dxa"/>
        <w:trHeight w:hRule="exact" w:val="680"/>
      </w:trPr>
      <w:tc>
        <w:tcPr>
          <w:tcW w:w="9368" w:type="dxa"/>
          <w:vAlign w:val="bottom"/>
        </w:tcPr>
        <w:p w14:paraId="5A83DD7E" w14:textId="77777777" w:rsidR="00E70780" w:rsidRDefault="00E70780">
          <w:pPr>
            <w:pStyle w:val="LogoCaption"/>
          </w:pPr>
        </w:p>
      </w:tc>
      <w:tc>
        <w:tcPr>
          <w:tcW w:w="9368" w:type="dxa"/>
          <w:gridSpan w:val="2"/>
          <w:vAlign w:val="bottom"/>
        </w:tcPr>
        <w:p w14:paraId="0FD518FF" w14:textId="77777777" w:rsidR="00E70780" w:rsidRDefault="00E70780">
          <w:pPr>
            <w:pStyle w:val="Header"/>
          </w:pPr>
        </w:p>
      </w:tc>
    </w:tr>
    <w:tr w:rsidR="00E70780" w14:paraId="671FF21C" w14:textId="77777777">
      <w:trPr>
        <w:gridAfter w:val="1"/>
        <w:wAfter w:w="1080" w:type="dxa"/>
        <w:trHeight w:hRule="exact" w:val="680"/>
      </w:trPr>
      <w:tc>
        <w:tcPr>
          <w:tcW w:w="9368" w:type="dxa"/>
          <w:vAlign w:val="bottom"/>
        </w:tcPr>
        <w:p w14:paraId="35709768" w14:textId="77777777" w:rsidR="00E70780" w:rsidRDefault="00E70780">
          <w:pPr>
            <w:pStyle w:val="LogoCaption"/>
          </w:pPr>
        </w:p>
      </w:tc>
      <w:tc>
        <w:tcPr>
          <w:tcW w:w="9368" w:type="dxa"/>
          <w:gridSpan w:val="2"/>
          <w:vAlign w:val="bottom"/>
        </w:tcPr>
        <w:p w14:paraId="3B6D31E5" w14:textId="77777777" w:rsidR="00E70780" w:rsidRDefault="00E70780">
          <w:pPr>
            <w:pStyle w:val="Header"/>
          </w:pPr>
        </w:p>
      </w:tc>
    </w:tr>
    <w:tr w:rsidR="00E70780" w14:paraId="1D9E93BE" w14:textId="77777777">
      <w:trPr>
        <w:gridAfter w:val="1"/>
        <w:wAfter w:w="1080" w:type="dxa"/>
        <w:trHeight w:hRule="exact" w:val="680"/>
      </w:trPr>
      <w:tc>
        <w:tcPr>
          <w:tcW w:w="9368" w:type="dxa"/>
          <w:vAlign w:val="bottom"/>
        </w:tcPr>
        <w:p w14:paraId="4F9806CB" w14:textId="77777777" w:rsidR="00E70780" w:rsidRDefault="00E70780">
          <w:pPr>
            <w:pStyle w:val="LogoCaption"/>
          </w:pPr>
        </w:p>
      </w:tc>
      <w:tc>
        <w:tcPr>
          <w:tcW w:w="9368" w:type="dxa"/>
          <w:gridSpan w:val="2"/>
          <w:vAlign w:val="bottom"/>
        </w:tcPr>
        <w:p w14:paraId="164985CC" w14:textId="77777777" w:rsidR="00E70780" w:rsidRDefault="00E70780">
          <w:pPr>
            <w:pStyle w:val="Header"/>
          </w:pPr>
        </w:p>
      </w:tc>
    </w:tr>
    <w:tr w:rsidR="00E70780" w14:paraId="783974D2" w14:textId="77777777">
      <w:trPr>
        <w:gridAfter w:val="1"/>
        <w:wAfter w:w="1080" w:type="dxa"/>
        <w:trHeight w:hRule="exact" w:val="680"/>
      </w:trPr>
      <w:tc>
        <w:tcPr>
          <w:tcW w:w="9368" w:type="dxa"/>
          <w:vAlign w:val="bottom"/>
        </w:tcPr>
        <w:p w14:paraId="67968F14" w14:textId="77777777" w:rsidR="00E70780" w:rsidRDefault="00E70780">
          <w:pPr>
            <w:pStyle w:val="LogoCaption"/>
          </w:pPr>
        </w:p>
      </w:tc>
      <w:tc>
        <w:tcPr>
          <w:tcW w:w="9368" w:type="dxa"/>
          <w:gridSpan w:val="2"/>
          <w:vAlign w:val="bottom"/>
        </w:tcPr>
        <w:p w14:paraId="15FBCECE" w14:textId="77777777" w:rsidR="00E70780" w:rsidRDefault="00E70780">
          <w:pPr>
            <w:pStyle w:val="Header"/>
          </w:pPr>
        </w:p>
      </w:tc>
    </w:tr>
    <w:tr w:rsidR="00E70780" w14:paraId="6985F6E5" w14:textId="77777777">
      <w:trPr>
        <w:gridAfter w:val="1"/>
        <w:wAfter w:w="1080" w:type="dxa"/>
        <w:trHeight w:hRule="exact" w:val="680"/>
      </w:trPr>
      <w:tc>
        <w:tcPr>
          <w:tcW w:w="9368" w:type="dxa"/>
          <w:vAlign w:val="bottom"/>
        </w:tcPr>
        <w:p w14:paraId="4F43A123" w14:textId="77777777" w:rsidR="00E70780" w:rsidRDefault="00E70780">
          <w:pPr>
            <w:pStyle w:val="LogoCaption"/>
          </w:pPr>
        </w:p>
      </w:tc>
      <w:tc>
        <w:tcPr>
          <w:tcW w:w="9368" w:type="dxa"/>
          <w:gridSpan w:val="2"/>
          <w:vAlign w:val="bottom"/>
        </w:tcPr>
        <w:p w14:paraId="70899780" w14:textId="77777777" w:rsidR="00E70780" w:rsidRDefault="00E70780">
          <w:pPr>
            <w:pStyle w:val="Header"/>
          </w:pPr>
        </w:p>
      </w:tc>
    </w:tr>
    <w:tr w:rsidR="00E70780" w14:paraId="50E96938" w14:textId="77777777">
      <w:trPr>
        <w:gridAfter w:val="1"/>
        <w:wAfter w:w="1080" w:type="dxa"/>
        <w:trHeight w:hRule="exact" w:val="680"/>
      </w:trPr>
      <w:tc>
        <w:tcPr>
          <w:tcW w:w="9368" w:type="dxa"/>
          <w:vAlign w:val="bottom"/>
        </w:tcPr>
        <w:p w14:paraId="535D9086" w14:textId="77777777" w:rsidR="00E70780" w:rsidRDefault="00E70780">
          <w:pPr>
            <w:pStyle w:val="LogoCaption"/>
          </w:pPr>
        </w:p>
      </w:tc>
      <w:tc>
        <w:tcPr>
          <w:tcW w:w="9368" w:type="dxa"/>
          <w:gridSpan w:val="2"/>
          <w:vAlign w:val="bottom"/>
        </w:tcPr>
        <w:p w14:paraId="477E3CA5" w14:textId="77777777" w:rsidR="00E70780" w:rsidRDefault="00E70780">
          <w:pPr>
            <w:pStyle w:val="Header"/>
          </w:pPr>
        </w:p>
      </w:tc>
    </w:tr>
    <w:tr w:rsidR="00E70780" w14:paraId="2EF7D40E" w14:textId="77777777">
      <w:trPr>
        <w:gridAfter w:val="1"/>
        <w:wAfter w:w="1080" w:type="dxa"/>
        <w:trHeight w:hRule="exact" w:val="680"/>
      </w:trPr>
      <w:tc>
        <w:tcPr>
          <w:tcW w:w="9368" w:type="dxa"/>
          <w:vAlign w:val="bottom"/>
        </w:tcPr>
        <w:p w14:paraId="25767D09" w14:textId="77777777" w:rsidR="00E70780" w:rsidRDefault="00E70780">
          <w:pPr>
            <w:pStyle w:val="LogoCaption"/>
          </w:pPr>
        </w:p>
      </w:tc>
      <w:tc>
        <w:tcPr>
          <w:tcW w:w="9368" w:type="dxa"/>
          <w:gridSpan w:val="2"/>
          <w:vAlign w:val="bottom"/>
        </w:tcPr>
        <w:p w14:paraId="4DA78721" w14:textId="77777777" w:rsidR="00E70780" w:rsidRDefault="00E70780">
          <w:pPr>
            <w:pStyle w:val="Header"/>
          </w:pPr>
        </w:p>
      </w:tc>
    </w:tr>
    <w:tr w:rsidR="00E70780" w14:paraId="678E763C" w14:textId="77777777">
      <w:trPr>
        <w:gridAfter w:val="1"/>
        <w:wAfter w:w="1080" w:type="dxa"/>
        <w:trHeight w:hRule="exact" w:val="680"/>
      </w:trPr>
      <w:tc>
        <w:tcPr>
          <w:tcW w:w="9368" w:type="dxa"/>
          <w:vAlign w:val="bottom"/>
        </w:tcPr>
        <w:p w14:paraId="748EF978" w14:textId="77777777" w:rsidR="00E70780" w:rsidRDefault="00E70780">
          <w:pPr>
            <w:pStyle w:val="LogoCaption"/>
          </w:pPr>
        </w:p>
      </w:tc>
      <w:tc>
        <w:tcPr>
          <w:tcW w:w="9368" w:type="dxa"/>
          <w:gridSpan w:val="2"/>
          <w:vAlign w:val="bottom"/>
        </w:tcPr>
        <w:p w14:paraId="2C056F60" w14:textId="77777777" w:rsidR="00E70780" w:rsidRDefault="00E70780">
          <w:pPr>
            <w:pStyle w:val="Header"/>
          </w:pPr>
        </w:p>
      </w:tc>
    </w:tr>
    <w:tr w:rsidR="00E70780" w14:paraId="62B77D3B" w14:textId="77777777">
      <w:trPr>
        <w:gridAfter w:val="1"/>
        <w:wAfter w:w="1080" w:type="dxa"/>
        <w:trHeight w:hRule="exact" w:val="680"/>
      </w:trPr>
      <w:tc>
        <w:tcPr>
          <w:tcW w:w="9368" w:type="dxa"/>
          <w:vAlign w:val="bottom"/>
        </w:tcPr>
        <w:p w14:paraId="5F5ADD1F" w14:textId="77777777" w:rsidR="00E70780" w:rsidRDefault="00E70780">
          <w:pPr>
            <w:pStyle w:val="LogoCaption"/>
          </w:pPr>
        </w:p>
      </w:tc>
      <w:tc>
        <w:tcPr>
          <w:tcW w:w="9368" w:type="dxa"/>
          <w:gridSpan w:val="2"/>
          <w:vAlign w:val="bottom"/>
        </w:tcPr>
        <w:p w14:paraId="3BE1DBBC" w14:textId="77777777" w:rsidR="00E70780" w:rsidRDefault="00E70780">
          <w:pPr>
            <w:pStyle w:val="Header"/>
          </w:pPr>
        </w:p>
      </w:tc>
    </w:tr>
    <w:tr w:rsidR="00E70780" w14:paraId="24078C9A" w14:textId="77777777">
      <w:trPr>
        <w:gridAfter w:val="1"/>
        <w:wAfter w:w="1080" w:type="dxa"/>
        <w:trHeight w:hRule="exact" w:val="680"/>
      </w:trPr>
      <w:tc>
        <w:tcPr>
          <w:tcW w:w="9368" w:type="dxa"/>
          <w:vAlign w:val="bottom"/>
        </w:tcPr>
        <w:p w14:paraId="344C3AA5" w14:textId="77777777" w:rsidR="00E70780" w:rsidRDefault="00E70780">
          <w:pPr>
            <w:pStyle w:val="LogoCaption"/>
          </w:pPr>
        </w:p>
      </w:tc>
      <w:tc>
        <w:tcPr>
          <w:tcW w:w="9368" w:type="dxa"/>
          <w:gridSpan w:val="2"/>
          <w:vAlign w:val="bottom"/>
        </w:tcPr>
        <w:p w14:paraId="6B72893B" w14:textId="77777777" w:rsidR="00E70780" w:rsidRDefault="00E70780">
          <w:pPr>
            <w:pStyle w:val="Header"/>
          </w:pPr>
        </w:p>
      </w:tc>
    </w:tr>
    <w:tr w:rsidR="00E70780" w14:paraId="67870148" w14:textId="77777777">
      <w:trPr>
        <w:gridAfter w:val="1"/>
        <w:wAfter w:w="1080" w:type="dxa"/>
        <w:trHeight w:hRule="exact" w:val="680"/>
      </w:trPr>
      <w:tc>
        <w:tcPr>
          <w:tcW w:w="9368" w:type="dxa"/>
          <w:vAlign w:val="bottom"/>
        </w:tcPr>
        <w:p w14:paraId="50A9C6A3" w14:textId="77777777" w:rsidR="00E70780" w:rsidRDefault="00E70780">
          <w:pPr>
            <w:pStyle w:val="LogoCaption"/>
          </w:pPr>
        </w:p>
      </w:tc>
      <w:tc>
        <w:tcPr>
          <w:tcW w:w="9368" w:type="dxa"/>
          <w:gridSpan w:val="2"/>
          <w:vAlign w:val="bottom"/>
        </w:tcPr>
        <w:p w14:paraId="1C363B20" w14:textId="77777777" w:rsidR="00E70780" w:rsidRDefault="00E70780">
          <w:pPr>
            <w:pStyle w:val="Header"/>
          </w:pPr>
        </w:p>
      </w:tc>
    </w:tr>
    <w:tr w:rsidR="00E70780" w14:paraId="09926605" w14:textId="77777777">
      <w:trPr>
        <w:gridAfter w:val="1"/>
        <w:wAfter w:w="1080" w:type="dxa"/>
        <w:trHeight w:hRule="exact" w:val="680"/>
      </w:trPr>
      <w:tc>
        <w:tcPr>
          <w:tcW w:w="9368" w:type="dxa"/>
          <w:vAlign w:val="bottom"/>
        </w:tcPr>
        <w:p w14:paraId="41490C03" w14:textId="77777777" w:rsidR="00E70780" w:rsidRDefault="00E70780">
          <w:pPr>
            <w:pStyle w:val="LogoCaption"/>
          </w:pPr>
        </w:p>
      </w:tc>
      <w:tc>
        <w:tcPr>
          <w:tcW w:w="9368" w:type="dxa"/>
          <w:gridSpan w:val="2"/>
          <w:vAlign w:val="bottom"/>
        </w:tcPr>
        <w:p w14:paraId="2A5E954D" w14:textId="77777777" w:rsidR="00E70780" w:rsidRDefault="00E70780">
          <w:pPr>
            <w:pStyle w:val="Header"/>
          </w:pPr>
        </w:p>
      </w:tc>
    </w:tr>
    <w:tr w:rsidR="00E70780" w14:paraId="69B79053" w14:textId="77777777">
      <w:trPr>
        <w:gridAfter w:val="1"/>
        <w:wAfter w:w="1080" w:type="dxa"/>
        <w:trHeight w:hRule="exact" w:val="680"/>
      </w:trPr>
      <w:tc>
        <w:tcPr>
          <w:tcW w:w="9368" w:type="dxa"/>
          <w:vAlign w:val="bottom"/>
        </w:tcPr>
        <w:p w14:paraId="50608663" w14:textId="77777777" w:rsidR="00E70780" w:rsidRDefault="00E70780">
          <w:pPr>
            <w:pStyle w:val="LogoCaption"/>
          </w:pPr>
        </w:p>
      </w:tc>
      <w:tc>
        <w:tcPr>
          <w:tcW w:w="9368" w:type="dxa"/>
          <w:gridSpan w:val="2"/>
          <w:vAlign w:val="bottom"/>
        </w:tcPr>
        <w:p w14:paraId="22106320" w14:textId="77777777" w:rsidR="00E70780" w:rsidRDefault="00E70780">
          <w:pPr>
            <w:pStyle w:val="Header"/>
          </w:pPr>
        </w:p>
      </w:tc>
    </w:tr>
    <w:tr w:rsidR="00E70780" w14:paraId="4CCA8113" w14:textId="77777777">
      <w:trPr>
        <w:gridAfter w:val="1"/>
        <w:wAfter w:w="1080" w:type="dxa"/>
        <w:trHeight w:hRule="exact" w:val="680"/>
      </w:trPr>
      <w:tc>
        <w:tcPr>
          <w:tcW w:w="9368" w:type="dxa"/>
          <w:vAlign w:val="bottom"/>
        </w:tcPr>
        <w:p w14:paraId="4228A7DA" w14:textId="77777777" w:rsidR="00E70780" w:rsidRDefault="00E70780">
          <w:pPr>
            <w:pStyle w:val="LogoCaption"/>
          </w:pPr>
        </w:p>
      </w:tc>
      <w:tc>
        <w:tcPr>
          <w:tcW w:w="9368" w:type="dxa"/>
          <w:gridSpan w:val="2"/>
          <w:vAlign w:val="bottom"/>
        </w:tcPr>
        <w:p w14:paraId="2CBC3F06" w14:textId="77777777" w:rsidR="00E70780" w:rsidRDefault="00E70780">
          <w:pPr>
            <w:pStyle w:val="Header"/>
          </w:pPr>
        </w:p>
      </w:tc>
    </w:tr>
    <w:tr w:rsidR="00E70780" w14:paraId="689366D8" w14:textId="77777777">
      <w:trPr>
        <w:gridAfter w:val="1"/>
        <w:wAfter w:w="1080" w:type="dxa"/>
        <w:trHeight w:hRule="exact" w:val="680"/>
      </w:trPr>
      <w:tc>
        <w:tcPr>
          <w:tcW w:w="9368" w:type="dxa"/>
          <w:vAlign w:val="bottom"/>
        </w:tcPr>
        <w:p w14:paraId="0FC6A313" w14:textId="77777777" w:rsidR="00E70780" w:rsidRDefault="00E70780">
          <w:pPr>
            <w:pStyle w:val="LogoCaption"/>
          </w:pPr>
        </w:p>
      </w:tc>
      <w:tc>
        <w:tcPr>
          <w:tcW w:w="9368" w:type="dxa"/>
          <w:gridSpan w:val="2"/>
          <w:vAlign w:val="bottom"/>
        </w:tcPr>
        <w:p w14:paraId="526ADC54" w14:textId="77777777" w:rsidR="00E70780" w:rsidRDefault="00E70780">
          <w:pPr>
            <w:pStyle w:val="Header"/>
          </w:pPr>
        </w:p>
      </w:tc>
    </w:tr>
    <w:tr w:rsidR="00E70780" w14:paraId="31F1FDD7" w14:textId="77777777">
      <w:trPr>
        <w:gridAfter w:val="1"/>
        <w:wAfter w:w="1080" w:type="dxa"/>
        <w:trHeight w:hRule="exact" w:val="680"/>
      </w:trPr>
      <w:tc>
        <w:tcPr>
          <w:tcW w:w="9368" w:type="dxa"/>
          <w:vAlign w:val="bottom"/>
        </w:tcPr>
        <w:p w14:paraId="79DD4E9F" w14:textId="77777777" w:rsidR="00E70780" w:rsidRDefault="00E70780">
          <w:pPr>
            <w:pStyle w:val="LogoCaption"/>
          </w:pPr>
        </w:p>
      </w:tc>
      <w:tc>
        <w:tcPr>
          <w:tcW w:w="9368" w:type="dxa"/>
          <w:gridSpan w:val="2"/>
          <w:vAlign w:val="bottom"/>
        </w:tcPr>
        <w:p w14:paraId="3A1E2804" w14:textId="77777777" w:rsidR="00E70780" w:rsidRDefault="00E70780">
          <w:pPr>
            <w:pStyle w:val="Header"/>
          </w:pPr>
        </w:p>
      </w:tc>
    </w:tr>
    <w:tr w:rsidR="00E70780" w14:paraId="6F2D62F5" w14:textId="77777777">
      <w:trPr>
        <w:trHeight w:hRule="exact" w:val="680"/>
      </w:trPr>
      <w:tc>
        <w:tcPr>
          <w:tcW w:w="9368" w:type="dxa"/>
          <w:gridSpan w:val="3"/>
          <w:vAlign w:val="bottom"/>
        </w:tcPr>
        <w:p w14:paraId="2BA3F986" w14:textId="77777777" w:rsidR="00E70780" w:rsidRDefault="00E70780">
          <w:pPr>
            <w:pStyle w:val="LogoCaption"/>
          </w:pPr>
        </w:p>
      </w:tc>
      <w:tc>
        <w:tcPr>
          <w:tcW w:w="9368" w:type="dxa"/>
          <w:vAlign w:val="bottom"/>
        </w:tcPr>
        <w:p w14:paraId="4CA84A0B" w14:textId="77777777" w:rsidR="00E70780" w:rsidRDefault="00E70780">
          <w:pPr>
            <w:pStyle w:val="Header"/>
          </w:pPr>
        </w:p>
      </w:tc>
    </w:tr>
    <w:tr w:rsidR="00E70780" w14:paraId="535CE7B1" w14:textId="77777777">
      <w:trPr>
        <w:trHeight w:hRule="exact" w:val="680"/>
      </w:trPr>
      <w:tc>
        <w:tcPr>
          <w:tcW w:w="9368" w:type="dxa"/>
          <w:gridSpan w:val="3"/>
          <w:vAlign w:val="bottom"/>
        </w:tcPr>
        <w:p w14:paraId="3B3A3E7A" w14:textId="77777777" w:rsidR="00E70780" w:rsidRDefault="00E70780">
          <w:pPr>
            <w:pStyle w:val="LogoCaption"/>
          </w:pPr>
        </w:p>
      </w:tc>
      <w:tc>
        <w:tcPr>
          <w:tcW w:w="9368" w:type="dxa"/>
          <w:vAlign w:val="bottom"/>
        </w:tcPr>
        <w:p w14:paraId="447B9055" w14:textId="77777777" w:rsidR="00E70780" w:rsidRDefault="00E70780">
          <w:pPr>
            <w:pStyle w:val="Header"/>
          </w:pPr>
        </w:p>
      </w:tc>
    </w:tr>
    <w:tr w:rsidR="00E70780" w14:paraId="7FC58FD4" w14:textId="77777777">
      <w:trPr>
        <w:trHeight w:hRule="exact" w:val="680"/>
      </w:trPr>
      <w:tc>
        <w:tcPr>
          <w:tcW w:w="9368" w:type="dxa"/>
          <w:gridSpan w:val="3"/>
          <w:vAlign w:val="bottom"/>
        </w:tcPr>
        <w:p w14:paraId="2E3150D6" w14:textId="77777777" w:rsidR="00E70780" w:rsidRDefault="00E70780">
          <w:pPr>
            <w:pStyle w:val="LogoCaption"/>
          </w:pPr>
        </w:p>
      </w:tc>
      <w:tc>
        <w:tcPr>
          <w:tcW w:w="9368" w:type="dxa"/>
          <w:vAlign w:val="bottom"/>
        </w:tcPr>
        <w:p w14:paraId="34F6EBEC" w14:textId="77777777" w:rsidR="00E70780" w:rsidRDefault="00E70780">
          <w:pPr>
            <w:pStyle w:val="Header"/>
          </w:pPr>
        </w:p>
      </w:tc>
    </w:tr>
    <w:tr w:rsidR="00E70780" w14:paraId="0900D23A" w14:textId="77777777">
      <w:trPr>
        <w:trHeight w:hRule="exact" w:val="680"/>
      </w:trPr>
      <w:tc>
        <w:tcPr>
          <w:tcW w:w="9368" w:type="dxa"/>
          <w:gridSpan w:val="3"/>
          <w:vAlign w:val="bottom"/>
        </w:tcPr>
        <w:p w14:paraId="592BA2B6" w14:textId="77777777" w:rsidR="00E70780" w:rsidRDefault="00E70780">
          <w:pPr>
            <w:pStyle w:val="LogoCaption"/>
          </w:pPr>
        </w:p>
      </w:tc>
      <w:tc>
        <w:tcPr>
          <w:tcW w:w="9368" w:type="dxa"/>
          <w:vAlign w:val="bottom"/>
        </w:tcPr>
        <w:p w14:paraId="7A0E1321" w14:textId="77777777" w:rsidR="00E70780" w:rsidRDefault="00E70780">
          <w:pPr>
            <w:pStyle w:val="Header"/>
          </w:pPr>
        </w:p>
      </w:tc>
    </w:tr>
    <w:tr w:rsidR="00E70780" w14:paraId="261672A2" w14:textId="77777777">
      <w:trPr>
        <w:trHeight w:hRule="exact" w:val="680"/>
      </w:trPr>
      <w:tc>
        <w:tcPr>
          <w:tcW w:w="9368" w:type="dxa"/>
          <w:gridSpan w:val="3"/>
          <w:vAlign w:val="bottom"/>
        </w:tcPr>
        <w:p w14:paraId="7F8DAAA5" w14:textId="77777777" w:rsidR="00E70780" w:rsidRDefault="00E70780">
          <w:pPr>
            <w:pStyle w:val="LogoCaption"/>
          </w:pPr>
        </w:p>
      </w:tc>
      <w:tc>
        <w:tcPr>
          <w:tcW w:w="9368" w:type="dxa"/>
          <w:vAlign w:val="bottom"/>
        </w:tcPr>
        <w:p w14:paraId="78D88941" w14:textId="77777777" w:rsidR="00E70780" w:rsidRDefault="00E70780">
          <w:pPr>
            <w:pStyle w:val="Header"/>
          </w:pPr>
        </w:p>
      </w:tc>
    </w:tr>
    <w:tr w:rsidR="00E70780" w14:paraId="6EF6CFC6" w14:textId="77777777">
      <w:trPr>
        <w:trHeight w:hRule="exact" w:val="680"/>
      </w:trPr>
      <w:tc>
        <w:tcPr>
          <w:tcW w:w="9368" w:type="dxa"/>
          <w:gridSpan w:val="3"/>
          <w:vAlign w:val="bottom"/>
        </w:tcPr>
        <w:p w14:paraId="4638799B" w14:textId="77777777" w:rsidR="00E70780" w:rsidRDefault="00E70780">
          <w:pPr>
            <w:pStyle w:val="LogoCaption"/>
          </w:pPr>
        </w:p>
      </w:tc>
      <w:tc>
        <w:tcPr>
          <w:tcW w:w="9368" w:type="dxa"/>
          <w:vAlign w:val="bottom"/>
        </w:tcPr>
        <w:p w14:paraId="7F9E1775" w14:textId="77777777" w:rsidR="00E70780" w:rsidRDefault="00E70780">
          <w:pPr>
            <w:pStyle w:val="Header"/>
          </w:pPr>
        </w:p>
      </w:tc>
    </w:tr>
    <w:tr w:rsidR="00E70780" w14:paraId="0E1209F7" w14:textId="77777777">
      <w:trPr>
        <w:trHeight w:hRule="exact" w:val="680"/>
      </w:trPr>
      <w:tc>
        <w:tcPr>
          <w:tcW w:w="9368" w:type="dxa"/>
          <w:gridSpan w:val="3"/>
          <w:vAlign w:val="bottom"/>
        </w:tcPr>
        <w:p w14:paraId="0D8DCAE8" w14:textId="77777777" w:rsidR="00E70780" w:rsidRDefault="00E70780">
          <w:pPr>
            <w:pStyle w:val="LogoCaption"/>
          </w:pPr>
        </w:p>
      </w:tc>
      <w:tc>
        <w:tcPr>
          <w:tcW w:w="9368" w:type="dxa"/>
          <w:vAlign w:val="bottom"/>
        </w:tcPr>
        <w:p w14:paraId="13ADD005" w14:textId="77777777" w:rsidR="00E70780" w:rsidRDefault="00E70780">
          <w:pPr>
            <w:pStyle w:val="Header"/>
          </w:pPr>
        </w:p>
      </w:tc>
    </w:tr>
    <w:tr w:rsidR="00E70780" w14:paraId="0F72C61D" w14:textId="77777777">
      <w:trPr>
        <w:trHeight w:hRule="exact" w:val="680"/>
      </w:trPr>
      <w:tc>
        <w:tcPr>
          <w:tcW w:w="9368" w:type="dxa"/>
          <w:gridSpan w:val="3"/>
          <w:vAlign w:val="bottom"/>
        </w:tcPr>
        <w:p w14:paraId="6514FA68" w14:textId="77777777" w:rsidR="00E70780" w:rsidRDefault="00E70780">
          <w:pPr>
            <w:pStyle w:val="LogoCaption"/>
          </w:pPr>
        </w:p>
      </w:tc>
      <w:tc>
        <w:tcPr>
          <w:tcW w:w="9368" w:type="dxa"/>
          <w:vAlign w:val="bottom"/>
        </w:tcPr>
        <w:p w14:paraId="70D75207" w14:textId="77777777" w:rsidR="00E70780" w:rsidRDefault="00E70780">
          <w:pPr>
            <w:pStyle w:val="Header"/>
          </w:pPr>
        </w:p>
      </w:tc>
    </w:tr>
    <w:tr w:rsidR="00E70780" w14:paraId="60B68235" w14:textId="77777777">
      <w:trPr>
        <w:trHeight w:hRule="exact" w:val="680"/>
      </w:trPr>
      <w:tc>
        <w:tcPr>
          <w:tcW w:w="9368" w:type="dxa"/>
          <w:gridSpan w:val="3"/>
          <w:vAlign w:val="bottom"/>
        </w:tcPr>
        <w:p w14:paraId="41270BD8" w14:textId="77777777" w:rsidR="00E70780" w:rsidRDefault="00E70780">
          <w:pPr>
            <w:pStyle w:val="LogoCaption"/>
          </w:pPr>
        </w:p>
      </w:tc>
      <w:tc>
        <w:tcPr>
          <w:tcW w:w="9368" w:type="dxa"/>
          <w:vAlign w:val="bottom"/>
        </w:tcPr>
        <w:p w14:paraId="11FE37FC" w14:textId="77777777" w:rsidR="00E70780" w:rsidRDefault="00E70780">
          <w:pPr>
            <w:pStyle w:val="Header"/>
          </w:pPr>
        </w:p>
      </w:tc>
    </w:tr>
    <w:tr w:rsidR="00E70780" w14:paraId="4E27D184" w14:textId="77777777">
      <w:trPr>
        <w:trHeight w:hRule="exact" w:val="680"/>
      </w:trPr>
      <w:tc>
        <w:tcPr>
          <w:tcW w:w="9368" w:type="dxa"/>
          <w:gridSpan w:val="3"/>
          <w:vAlign w:val="bottom"/>
        </w:tcPr>
        <w:p w14:paraId="54AE05EB" w14:textId="77777777" w:rsidR="00E70780" w:rsidRDefault="00E70780">
          <w:pPr>
            <w:pStyle w:val="LogoCaption"/>
          </w:pPr>
        </w:p>
      </w:tc>
      <w:tc>
        <w:tcPr>
          <w:tcW w:w="9368" w:type="dxa"/>
          <w:vAlign w:val="bottom"/>
        </w:tcPr>
        <w:p w14:paraId="3325D9F8" w14:textId="77777777" w:rsidR="00E70780" w:rsidRDefault="00E70780">
          <w:pPr>
            <w:pStyle w:val="Header"/>
          </w:pPr>
        </w:p>
      </w:tc>
    </w:tr>
    <w:tr w:rsidR="00E70780" w14:paraId="38E92C32" w14:textId="77777777">
      <w:trPr>
        <w:trHeight w:hRule="exact" w:val="680"/>
      </w:trPr>
      <w:tc>
        <w:tcPr>
          <w:tcW w:w="9368" w:type="dxa"/>
          <w:gridSpan w:val="3"/>
          <w:vAlign w:val="bottom"/>
        </w:tcPr>
        <w:p w14:paraId="689D874C" w14:textId="77777777" w:rsidR="00E70780" w:rsidRDefault="00E70780">
          <w:pPr>
            <w:pStyle w:val="LogoCaption"/>
          </w:pPr>
        </w:p>
      </w:tc>
      <w:tc>
        <w:tcPr>
          <w:tcW w:w="9368" w:type="dxa"/>
          <w:vAlign w:val="bottom"/>
        </w:tcPr>
        <w:p w14:paraId="7E5C6059" w14:textId="77777777" w:rsidR="00E70780" w:rsidRDefault="00E70780">
          <w:pPr>
            <w:pStyle w:val="Header"/>
          </w:pPr>
        </w:p>
      </w:tc>
    </w:tr>
    <w:tr w:rsidR="00E70780" w14:paraId="2B648230" w14:textId="77777777">
      <w:trPr>
        <w:trHeight w:hRule="exact" w:val="680"/>
      </w:trPr>
      <w:tc>
        <w:tcPr>
          <w:tcW w:w="9368" w:type="dxa"/>
          <w:gridSpan w:val="3"/>
          <w:vAlign w:val="bottom"/>
        </w:tcPr>
        <w:p w14:paraId="6451495D" w14:textId="77777777" w:rsidR="00E70780" w:rsidRDefault="00E70780">
          <w:pPr>
            <w:pStyle w:val="LogoCaption"/>
          </w:pPr>
        </w:p>
      </w:tc>
      <w:tc>
        <w:tcPr>
          <w:tcW w:w="9368" w:type="dxa"/>
          <w:vAlign w:val="bottom"/>
        </w:tcPr>
        <w:p w14:paraId="1D784E67" w14:textId="77777777" w:rsidR="00E70780" w:rsidRDefault="00E70780">
          <w:pPr>
            <w:pStyle w:val="Header"/>
          </w:pPr>
        </w:p>
      </w:tc>
    </w:tr>
    <w:tr w:rsidR="00E70780" w14:paraId="274C5938" w14:textId="77777777">
      <w:trPr>
        <w:trHeight w:hRule="exact" w:val="680"/>
      </w:trPr>
      <w:tc>
        <w:tcPr>
          <w:tcW w:w="9368" w:type="dxa"/>
          <w:gridSpan w:val="3"/>
          <w:vAlign w:val="bottom"/>
        </w:tcPr>
        <w:p w14:paraId="49E32AD4" w14:textId="77777777" w:rsidR="00E70780" w:rsidRDefault="00E70780">
          <w:pPr>
            <w:pStyle w:val="LogoCaption"/>
          </w:pPr>
        </w:p>
      </w:tc>
      <w:tc>
        <w:tcPr>
          <w:tcW w:w="9368" w:type="dxa"/>
          <w:vAlign w:val="bottom"/>
        </w:tcPr>
        <w:p w14:paraId="2AEED41E" w14:textId="77777777" w:rsidR="00E70780" w:rsidRDefault="00E70780">
          <w:pPr>
            <w:pStyle w:val="Header"/>
          </w:pPr>
        </w:p>
      </w:tc>
    </w:tr>
    <w:tr w:rsidR="00E70780" w14:paraId="73E2F9C2" w14:textId="77777777">
      <w:trPr>
        <w:trHeight w:hRule="exact" w:val="680"/>
      </w:trPr>
      <w:tc>
        <w:tcPr>
          <w:tcW w:w="9368" w:type="dxa"/>
          <w:gridSpan w:val="3"/>
          <w:vAlign w:val="bottom"/>
        </w:tcPr>
        <w:p w14:paraId="37077669" w14:textId="77777777" w:rsidR="00E70780" w:rsidRDefault="00E70780">
          <w:pPr>
            <w:pStyle w:val="LogoCaption"/>
          </w:pPr>
        </w:p>
      </w:tc>
      <w:tc>
        <w:tcPr>
          <w:tcW w:w="9368" w:type="dxa"/>
          <w:vAlign w:val="bottom"/>
        </w:tcPr>
        <w:p w14:paraId="34567569" w14:textId="77777777" w:rsidR="00E70780" w:rsidRDefault="00E70780">
          <w:pPr>
            <w:pStyle w:val="Header"/>
          </w:pPr>
        </w:p>
      </w:tc>
    </w:tr>
    <w:tr w:rsidR="00E70780" w14:paraId="3F035F72" w14:textId="77777777">
      <w:trPr>
        <w:trHeight w:hRule="exact" w:val="680"/>
      </w:trPr>
      <w:tc>
        <w:tcPr>
          <w:tcW w:w="9368" w:type="dxa"/>
          <w:gridSpan w:val="3"/>
          <w:vAlign w:val="bottom"/>
        </w:tcPr>
        <w:p w14:paraId="659485A7" w14:textId="77777777" w:rsidR="00E70780" w:rsidRDefault="00E70780">
          <w:pPr>
            <w:pStyle w:val="LogoCaption"/>
          </w:pPr>
        </w:p>
      </w:tc>
      <w:tc>
        <w:tcPr>
          <w:tcW w:w="9368" w:type="dxa"/>
          <w:vAlign w:val="bottom"/>
        </w:tcPr>
        <w:p w14:paraId="0DD85361" w14:textId="77777777" w:rsidR="00E70780" w:rsidRDefault="00E70780">
          <w:pPr>
            <w:pStyle w:val="Header"/>
          </w:pPr>
        </w:p>
      </w:tc>
    </w:tr>
    <w:tr w:rsidR="00E70780" w14:paraId="3EFC4A9E" w14:textId="77777777">
      <w:trPr>
        <w:trHeight w:hRule="exact" w:val="680"/>
      </w:trPr>
      <w:tc>
        <w:tcPr>
          <w:tcW w:w="9368" w:type="dxa"/>
          <w:gridSpan w:val="3"/>
          <w:vAlign w:val="bottom"/>
        </w:tcPr>
        <w:p w14:paraId="7F715C85" w14:textId="77777777" w:rsidR="00E70780" w:rsidRDefault="00E70780">
          <w:pPr>
            <w:pStyle w:val="LogoCaption"/>
          </w:pPr>
        </w:p>
      </w:tc>
      <w:tc>
        <w:tcPr>
          <w:tcW w:w="9368" w:type="dxa"/>
          <w:vAlign w:val="bottom"/>
        </w:tcPr>
        <w:p w14:paraId="3AF75ECA" w14:textId="77777777" w:rsidR="00E70780" w:rsidRDefault="00E70780">
          <w:pPr>
            <w:pStyle w:val="Header"/>
          </w:pPr>
        </w:p>
      </w:tc>
    </w:tr>
    <w:tr w:rsidR="00E70780" w14:paraId="4EA0AC63" w14:textId="77777777">
      <w:trPr>
        <w:trHeight w:hRule="exact" w:val="680"/>
      </w:trPr>
      <w:tc>
        <w:tcPr>
          <w:tcW w:w="9368" w:type="dxa"/>
          <w:gridSpan w:val="3"/>
          <w:vAlign w:val="bottom"/>
        </w:tcPr>
        <w:p w14:paraId="6FC76411" w14:textId="77777777" w:rsidR="00E70780" w:rsidRDefault="00E70780">
          <w:pPr>
            <w:pStyle w:val="LogoCaption"/>
          </w:pPr>
        </w:p>
      </w:tc>
      <w:tc>
        <w:tcPr>
          <w:tcW w:w="9368" w:type="dxa"/>
          <w:vAlign w:val="bottom"/>
        </w:tcPr>
        <w:p w14:paraId="4F56C3C1" w14:textId="77777777" w:rsidR="00E70780" w:rsidRDefault="00E70780">
          <w:pPr>
            <w:pStyle w:val="Header"/>
          </w:pPr>
        </w:p>
      </w:tc>
    </w:tr>
    <w:tr w:rsidR="00E70780" w14:paraId="4E737623" w14:textId="77777777">
      <w:trPr>
        <w:trHeight w:hRule="exact" w:val="680"/>
      </w:trPr>
      <w:tc>
        <w:tcPr>
          <w:tcW w:w="9368" w:type="dxa"/>
          <w:gridSpan w:val="3"/>
          <w:vAlign w:val="bottom"/>
        </w:tcPr>
        <w:p w14:paraId="050233AD" w14:textId="77777777" w:rsidR="00E70780" w:rsidRDefault="00E70780">
          <w:pPr>
            <w:pStyle w:val="LogoCaption"/>
          </w:pPr>
        </w:p>
      </w:tc>
      <w:tc>
        <w:tcPr>
          <w:tcW w:w="9368" w:type="dxa"/>
          <w:vAlign w:val="bottom"/>
        </w:tcPr>
        <w:p w14:paraId="408521EE" w14:textId="77777777" w:rsidR="00E70780" w:rsidRDefault="00E70780">
          <w:pPr>
            <w:pStyle w:val="Header"/>
          </w:pPr>
        </w:p>
      </w:tc>
    </w:tr>
    <w:tr w:rsidR="00E70780" w14:paraId="5E7F3BE4" w14:textId="77777777">
      <w:trPr>
        <w:trHeight w:hRule="exact" w:val="680"/>
      </w:trPr>
      <w:tc>
        <w:tcPr>
          <w:tcW w:w="9368" w:type="dxa"/>
          <w:gridSpan w:val="3"/>
          <w:vAlign w:val="bottom"/>
        </w:tcPr>
        <w:p w14:paraId="3E87EBEA" w14:textId="77777777" w:rsidR="00E70780" w:rsidRDefault="00E70780">
          <w:pPr>
            <w:pStyle w:val="LogoCaption"/>
          </w:pPr>
        </w:p>
      </w:tc>
      <w:tc>
        <w:tcPr>
          <w:tcW w:w="9368" w:type="dxa"/>
          <w:vAlign w:val="bottom"/>
        </w:tcPr>
        <w:p w14:paraId="7F72499E" w14:textId="77777777" w:rsidR="00E70780" w:rsidRDefault="00E70780">
          <w:pPr>
            <w:pStyle w:val="Header"/>
          </w:pPr>
        </w:p>
      </w:tc>
    </w:tr>
    <w:tr w:rsidR="00E70780" w14:paraId="025CCBA5" w14:textId="77777777">
      <w:trPr>
        <w:trHeight w:hRule="exact" w:val="680"/>
      </w:trPr>
      <w:tc>
        <w:tcPr>
          <w:tcW w:w="9368" w:type="dxa"/>
          <w:gridSpan w:val="3"/>
          <w:vAlign w:val="bottom"/>
        </w:tcPr>
        <w:p w14:paraId="52297FA8" w14:textId="77777777" w:rsidR="00E70780" w:rsidRDefault="00E70780">
          <w:pPr>
            <w:pStyle w:val="LogoCaption"/>
          </w:pPr>
        </w:p>
      </w:tc>
      <w:tc>
        <w:tcPr>
          <w:tcW w:w="9368" w:type="dxa"/>
          <w:vAlign w:val="bottom"/>
        </w:tcPr>
        <w:p w14:paraId="1D13241A" w14:textId="77777777" w:rsidR="00E70780" w:rsidRDefault="00E70780">
          <w:pPr>
            <w:pStyle w:val="Header"/>
          </w:pPr>
        </w:p>
      </w:tc>
    </w:tr>
    <w:tr w:rsidR="00E70780" w14:paraId="27D18659" w14:textId="77777777">
      <w:trPr>
        <w:trHeight w:hRule="exact" w:val="680"/>
      </w:trPr>
      <w:tc>
        <w:tcPr>
          <w:tcW w:w="9368" w:type="dxa"/>
          <w:gridSpan w:val="3"/>
          <w:vAlign w:val="bottom"/>
        </w:tcPr>
        <w:p w14:paraId="3CFD3662" w14:textId="77777777" w:rsidR="00E70780" w:rsidRDefault="00E70780">
          <w:pPr>
            <w:pStyle w:val="LogoCaption"/>
          </w:pPr>
        </w:p>
      </w:tc>
      <w:tc>
        <w:tcPr>
          <w:tcW w:w="9368" w:type="dxa"/>
          <w:vAlign w:val="bottom"/>
        </w:tcPr>
        <w:p w14:paraId="591C2558" w14:textId="77777777" w:rsidR="00E70780" w:rsidRDefault="00E70780">
          <w:pPr>
            <w:pStyle w:val="Header"/>
          </w:pPr>
        </w:p>
      </w:tc>
    </w:tr>
    <w:tr w:rsidR="00E70780" w14:paraId="2DBB98DF" w14:textId="77777777">
      <w:trPr>
        <w:trHeight w:hRule="exact" w:val="680"/>
      </w:trPr>
      <w:tc>
        <w:tcPr>
          <w:tcW w:w="9368" w:type="dxa"/>
          <w:gridSpan w:val="3"/>
          <w:vAlign w:val="bottom"/>
        </w:tcPr>
        <w:p w14:paraId="2C1BD4F5" w14:textId="77777777" w:rsidR="00E70780" w:rsidRDefault="00E70780">
          <w:pPr>
            <w:pStyle w:val="LogoCaption"/>
          </w:pPr>
        </w:p>
      </w:tc>
      <w:tc>
        <w:tcPr>
          <w:tcW w:w="9368" w:type="dxa"/>
          <w:vAlign w:val="bottom"/>
        </w:tcPr>
        <w:p w14:paraId="42C57F90" w14:textId="77777777" w:rsidR="00E70780" w:rsidRDefault="00E70780">
          <w:pPr>
            <w:pStyle w:val="Header"/>
          </w:pPr>
        </w:p>
      </w:tc>
    </w:tr>
    <w:tr w:rsidR="00E70780" w14:paraId="0F16CE40" w14:textId="77777777">
      <w:trPr>
        <w:trHeight w:hRule="exact" w:val="680"/>
      </w:trPr>
      <w:tc>
        <w:tcPr>
          <w:tcW w:w="9368" w:type="dxa"/>
          <w:gridSpan w:val="3"/>
          <w:vAlign w:val="bottom"/>
        </w:tcPr>
        <w:p w14:paraId="10E46986" w14:textId="77777777" w:rsidR="00E70780" w:rsidRDefault="00E70780">
          <w:pPr>
            <w:pStyle w:val="LogoCaption"/>
          </w:pPr>
        </w:p>
      </w:tc>
      <w:tc>
        <w:tcPr>
          <w:tcW w:w="9368" w:type="dxa"/>
          <w:vAlign w:val="bottom"/>
        </w:tcPr>
        <w:p w14:paraId="25B0EA3C" w14:textId="77777777" w:rsidR="00E70780" w:rsidRDefault="00E70780">
          <w:pPr>
            <w:pStyle w:val="Header"/>
          </w:pPr>
        </w:p>
      </w:tc>
    </w:tr>
    <w:tr w:rsidR="00E70780" w14:paraId="0BB0350B" w14:textId="77777777">
      <w:trPr>
        <w:trHeight w:hRule="exact" w:val="680"/>
      </w:trPr>
      <w:tc>
        <w:tcPr>
          <w:tcW w:w="9368" w:type="dxa"/>
          <w:gridSpan w:val="3"/>
          <w:vAlign w:val="bottom"/>
        </w:tcPr>
        <w:p w14:paraId="78F3278B" w14:textId="77777777" w:rsidR="00E70780" w:rsidRDefault="00E70780">
          <w:pPr>
            <w:pStyle w:val="LogoCaption"/>
          </w:pPr>
        </w:p>
      </w:tc>
      <w:tc>
        <w:tcPr>
          <w:tcW w:w="9368" w:type="dxa"/>
          <w:vAlign w:val="bottom"/>
        </w:tcPr>
        <w:p w14:paraId="2340E57A" w14:textId="77777777" w:rsidR="00E70780" w:rsidRDefault="00E70780">
          <w:pPr>
            <w:pStyle w:val="Header"/>
          </w:pPr>
        </w:p>
      </w:tc>
    </w:tr>
    <w:tr w:rsidR="00E70780" w14:paraId="1A8BF1E5" w14:textId="77777777">
      <w:trPr>
        <w:trHeight w:hRule="exact" w:val="680"/>
      </w:trPr>
      <w:tc>
        <w:tcPr>
          <w:tcW w:w="9368" w:type="dxa"/>
          <w:gridSpan w:val="3"/>
          <w:vAlign w:val="bottom"/>
        </w:tcPr>
        <w:p w14:paraId="01EF918F" w14:textId="77777777" w:rsidR="00E70780" w:rsidRDefault="00E70780">
          <w:pPr>
            <w:pStyle w:val="LogoCaption"/>
          </w:pPr>
        </w:p>
      </w:tc>
      <w:tc>
        <w:tcPr>
          <w:tcW w:w="9368" w:type="dxa"/>
          <w:vAlign w:val="bottom"/>
        </w:tcPr>
        <w:p w14:paraId="5EAFD504" w14:textId="77777777" w:rsidR="00E70780" w:rsidRDefault="00E70780">
          <w:pPr>
            <w:pStyle w:val="Header"/>
          </w:pPr>
        </w:p>
      </w:tc>
    </w:tr>
    <w:tr w:rsidR="00E70780" w14:paraId="6BC4B597" w14:textId="77777777">
      <w:trPr>
        <w:trHeight w:hRule="exact" w:val="680"/>
      </w:trPr>
      <w:tc>
        <w:tcPr>
          <w:tcW w:w="9368" w:type="dxa"/>
          <w:gridSpan w:val="3"/>
          <w:vAlign w:val="bottom"/>
        </w:tcPr>
        <w:p w14:paraId="05CB96D7" w14:textId="77777777" w:rsidR="00E70780" w:rsidRDefault="00E70780">
          <w:pPr>
            <w:pStyle w:val="LogoCaption"/>
          </w:pPr>
        </w:p>
      </w:tc>
      <w:tc>
        <w:tcPr>
          <w:tcW w:w="9368" w:type="dxa"/>
          <w:vAlign w:val="bottom"/>
        </w:tcPr>
        <w:p w14:paraId="6E6675DE" w14:textId="77777777" w:rsidR="00E70780" w:rsidRDefault="00E70780">
          <w:pPr>
            <w:pStyle w:val="Header"/>
          </w:pPr>
        </w:p>
      </w:tc>
    </w:tr>
    <w:tr w:rsidR="00E70780" w14:paraId="07252097" w14:textId="77777777">
      <w:trPr>
        <w:trHeight w:hRule="exact" w:val="680"/>
      </w:trPr>
      <w:tc>
        <w:tcPr>
          <w:tcW w:w="9368" w:type="dxa"/>
          <w:gridSpan w:val="3"/>
          <w:vAlign w:val="bottom"/>
        </w:tcPr>
        <w:p w14:paraId="74774A14" w14:textId="77777777" w:rsidR="00E70780" w:rsidRDefault="00E70780">
          <w:pPr>
            <w:pStyle w:val="LogoCaption"/>
          </w:pPr>
        </w:p>
      </w:tc>
      <w:tc>
        <w:tcPr>
          <w:tcW w:w="9368" w:type="dxa"/>
          <w:vAlign w:val="bottom"/>
        </w:tcPr>
        <w:p w14:paraId="1F61D495" w14:textId="77777777" w:rsidR="00E70780" w:rsidRDefault="00E70780">
          <w:pPr>
            <w:pStyle w:val="Header"/>
          </w:pPr>
        </w:p>
      </w:tc>
    </w:tr>
    <w:tr w:rsidR="00E70780" w14:paraId="5B304667" w14:textId="77777777">
      <w:trPr>
        <w:trHeight w:hRule="exact" w:val="680"/>
      </w:trPr>
      <w:tc>
        <w:tcPr>
          <w:tcW w:w="9368" w:type="dxa"/>
          <w:gridSpan w:val="3"/>
          <w:vAlign w:val="bottom"/>
        </w:tcPr>
        <w:p w14:paraId="365FE6C5" w14:textId="77777777" w:rsidR="00E70780" w:rsidRDefault="00E70780">
          <w:pPr>
            <w:pStyle w:val="LogoCaption"/>
          </w:pPr>
        </w:p>
      </w:tc>
      <w:tc>
        <w:tcPr>
          <w:tcW w:w="9368" w:type="dxa"/>
          <w:vAlign w:val="bottom"/>
        </w:tcPr>
        <w:p w14:paraId="1824E9F6" w14:textId="77777777" w:rsidR="00E70780" w:rsidRDefault="00E70780">
          <w:pPr>
            <w:pStyle w:val="Header"/>
          </w:pPr>
        </w:p>
      </w:tc>
    </w:tr>
    <w:tr w:rsidR="00E70780" w14:paraId="221845A2" w14:textId="77777777">
      <w:trPr>
        <w:trHeight w:hRule="exact" w:val="680"/>
      </w:trPr>
      <w:tc>
        <w:tcPr>
          <w:tcW w:w="9368" w:type="dxa"/>
          <w:gridSpan w:val="3"/>
          <w:vAlign w:val="bottom"/>
        </w:tcPr>
        <w:p w14:paraId="6609B48F" w14:textId="77777777" w:rsidR="00E70780" w:rsidRDefault="00E70780">
          <w:pPr>
            <w:pStyle w:val="LogoCaption"/>
          </w:pPr>
        </w:p>
      </w:tc>
      <w:tc>
        <w:tcPr>
          <w:tcW w:w="9368" w:type="dxa"/>
          <w:vAlign w:val="bottom"/>
        </w:tcPr>
        <w:p w14:paraId="1D60B54E" w14:textId="77777777" w:rsidR="00E70780" w:rsidRDefault="00E70780">
          <w:pPr>
            <w:pStyle w:val="Header"/>
          </w:pPr>
        </w:p>
      </w:tc>
    </w:tr>
    <w:tr w:rsidR="00E70780" w14:paraId="1969AC7A" w14:textId="77777777">
      <w:trPr>
        <w:trHeight w:hRule="exact" w:val="680"/>
      </w:trPr>
      <w:tc>
        <w:tcPr>
          <w:tcW w:w="9368" w:type="dxa"/>
          <w:gridSpan w:val="3"/>
          <w:vAlign w:val="bottom"/>
        </w:tcPr>
        <w:p w14:paraId="18341898" w14:textId="77777777" w:rsidR="00E70780" w:rsidRDefault="00E70780">
          <w:pPr>
            <w:pStyle w:val="LogoCaption"/>
          </w:pPr>
        </w:p>
      </w:tc>
      <w:tc>
        <w:tcPr>
          <w:tcW w:w="9368" w:type="dxa"/>
          <w:vAlign w:val="bottom"/>
        </w:tcPr>
        <w:p w14:paraId="21A0304D" w14:textId="77777777" w:rsidR="00E70780" w:rsidRDefault="00E70780">
          <w:pPr>
            <w:pStyle w:val="Header"/>
          </w:pPr>
        </w:p>
      </w:tc>
    </w:tr>
    <w:tr w:rsidR="00E70780" w14:paraId="13A86437" w14:textId="77777777">
      <w:trPr>
        <w:trHeight w:hRule="exact" w:val="680"/>
      </w:trPr>
      <w:tc>
        <w:tcPr>
          <w:tcW w:w="9368" w:type="dxa"/>
          <w:gridSpan w:val="3"/>
          <w:vAlign w:val="bottom"/>
        </w:tcPr>
        <w:p w14:paraId="060A8822" w14:textId="77777777" w:rsidR="00E70780" w:rsidRDefault="00E70780">
          <w:pPr>
            <w:pStyle w:val="LogoCaption"/>
          </w:pPr>
        </w:p>
      </w:tc>
      <w:tc>
        <w:tcPr>
          <w:tcW w:w="9368" w:type="dxa"/>
          <w:vAlign w:val="bottom"/>
        </w:tcPr>
        <w:p w14:paraId="5D154296" w14:textId="77777777" w:rsidR="00E70780" w:rsidRDefault="00E70780">
          <w:pPr>
            <w:pStyle w:val="Header"/>
          </w:pPr>
        </w:p>
      </w:tc>
    </w:tr>
    <w:tr w:rsidR="00E70780" w14:paraId="04C3A679" w14:textId="77777777">
      <w:trPr>
        <w:trHeight w:hRule="exact" w:val="680"/>
      </w:trPr>
      <w:tc>
        <w:tcPr>
          <w:tcW w:w="9368" w:type="dxa"/>
          <w:gridSpan w:val="3"/>
          <w:vAlign w:val="bottom"/>
        </w:tcPr>
        <w:p w14:paraId="3E193ECA" w14:textId="77777777" w:rsidR="00E70780" w:rsidRDefault="00E70780">
          <w:pPr>
            <w:pStyle w:val="LogoCaption"/>
          </w:pPr>
        </w:p>
      </w:tc>
      <w:tc>
        <w:tcPr>
          <w:tcW w:w="9368" w:type="dxa"/>
          <w:vAlign w:val="bottom"/>
        </w:tcPr>
        <w:p w14:paraId="698A96AF" w14:textId="77777777" w:rsidR="00E70780" w:rsidRDefault="00E70780">
          <w:pPr>
            <w:pStyle w:val="Header"/>
          </w:pPr>
        </w:p>
      </w:tc>
    </w:tr>
    <w:tr w:rsidR="00E70780" w14:paraId="28BBEBA6" w14:textId="77777777">
      <w:trPr>
        <w:trHeight w:hRule="exact" w:val="680"/>
      </w:trPr>
      <w:tc>
        <w:tcPr>
          <w:tcW w:w="9368" w:type="dxa"/>
          <w:gridSpan w:val="3"/>
          <w:vAlign w:val="bottom"/>
        </w:tcPr>
        <w:p w14:paraId="60D61CD6" w14:textId="77777777" w:rsidR="00E70780" w:rsidRDefault="00E70780">
          <w:pPr>
            <w:pStyle w:val="LogoCaption"/>
          </w:pPr>
        </w:p>
      </w:tc>
      <w:tc>
        <w:tcPr>
          <w:tcW w:w="9368" w:type="dxa"/>
          <w:vAlign w:val="bottom"/>
        </w:tcPr>
        <w:p w14:paraId="111D3661" w14:textId="77777777" w:rsidR="00E70780" w:rsidRDefault="00E70780">
          <w:pPr>
            <w:pStyle w:val="Header"/>
          </w:pPr>
        </w:p>
      </w:tc>
    </w:tr>
    <w:tr w:rsidR="00E70780" w14:paraId="26EB4700" w14:textId="77777777">
      <w:trPr>
        <w:trHeight w:hRule="exact" w:val="680"/>
      </w:trPr>
      <w:tc>
        <w:tcPr>
          <w:tcW w:w="9368" w:type="dxa"/>
          <w:gridSpan w:val="3"/>
          <w:vAlign w:val="bottom"/>
        </w:tcPr>
        <w:p w14:paraId="4C4C12ED" w14:textId="77777777" w:rsidR="00E70780" w:rsidRDefault="00E70780">
          <w:pPr>
            <w:pStyle w:val="LogoCaption"/>
          </w:pPr>
        </w:p>
      </w:tc>
      <w:tc>
        <w:tcPr>
          <w:tcW w:w="9368" w:type="dxa"/>
          <w:vAlign w:val="bottom"/>
        </w:tcPr>
        <w:p w14:paraId="1D7EDCDA" w14:textId="77777777" w:rsidR="00E70780" w:rsidRDefault="00E70780">
          <w:pPr>
            <w:pStyle w:val="Header"/>
          </w:pPr>
        </w:p>
      </w:tc>
    </w:tr>
    <w:tr w:rsidR="00E70780" w14:paraId="6544B706" w14:textId="77777777">
      <w:trPr>
        <w:trHeight w:hRule="exact" w:val="680"/>
      </w:trPr>
      <w:tc>
        <w:tcPr>
          <w:tcW w:w="9368" w:type="dxa"/>
          <w:gridSpan w:val="3"/>
          <w:vAlign w:val="bottom"/>
        </w:tcPr>
        <w:p w14:paraId="2B0FA07F" w14:textId="77777777" w:rsidR="00E70780" w:rsidRDefault="00E70780">
          <w:pPr>
            <w:pStyle w:val="LogoCaption"/>
          </w:pPr>
        </w:p>
      </w:tc>
      <w:tc>
        <w:tcPr>
          <w:tcW w:w="9368" w:type="dxa"/>
          <w:vAlign w:val="bottom"/>
        </w:tcPr>
        <w:p w14:paraId="118CE548" w14:textId="77777777" w:rsidR="00E70780" w:rsidRDefault="00E70780">
          <w:pPr>
            <w:pStyle w:val="Header"/>
          </w:pPr>
        </w:p>
      </w:tc>
    </w:tr>
    <w:tr w:rsidR="00E70780" w14:paraId="71DC4B79" w14:textId="77777777">
      <w:trPr>
        <w:trHeight w:hRule="exact" w:val="680"/>
      </w:trPr>
      <w:tc>
        <w:tcPr>
          <w:tcW w:w="9368" w:type="dxa"/>
          <w:gridSpan w:val="3"/>
          <w:vAlign w:val="bottom"/>
        </w:tcPr>
        <w:p w14:paraId="182E400B" w14:textId="77777777" w:rsidR="00E70780" w:rsidRDefault="00E70780">
          <w:pPr>
            <w:pStyle w:val="LogoCaption"/>
          </w:pPr>
        </w:p>
      </w:tc>
      <w:tc>
        <w:tcPr>
          <w:tcW w:w="9368" w:type="dxa"/>
          <w:vAlign w:val="bottom"/>
        </w:tcPr>
        <w:p w14:paraId="415B97D3" w14:textId="77777777" w:rsidR="00E70780" w:rsidRDefault="00E70780">
          <w:pPr>
            <w:pStyle w:val="Header"/>
          </w:pPr>
        </w:p>
      </w:tc>
    </w:tr>
    <w:tr w:rsidR="00E70780" w14:paraId="08ACA73D" w14:textId="77777777">
      <w:trPr>
        <w:trHeight w:hRule="exact" w:val="680"/>
      </w:trPr>
      <w:tc>
        <w:tcPr>
          <w:tcW w:w="9368" w:type="dxa"/>
          <w:gridSpan w:val="3"/>
          <w:vAlign w:val="bottom"/>
        </w:tcPr>
        <w:p w14:paraId="2B484849" w14:textId="77777777" w:rsidR="00E70780" w:rsidRDefault="00E70780">
          <w:pPr>
            <w:pStyle w:val="LogoCaption"/>
          </w:pPr>
        </w:p>
      </w:tc>
      <w:tc>
        <w:tcPr>
          <w:tcW w:w="9368" w:type="dxa"/>
          <w:vAlign w:val="bottom"/>
        </w:tcPr>
        <w:p w14:paraId="0F09DE95" w14:textId="77777777" w:rsidR="00E70780" w:rsidRDefault="00E70780">
          <w:pPr>
            <w:pStyle w:val="Header"/>
          </w:pPr>
        </w:p>
      </w:tc>
    </w:tr>
    <w:tr w:rsidR="00E70780" w14:paraId="2B981665" w14:textId="77777777">
      <w:trPr>
        <w:trHeight w:hRule="exact" w:val="680"/>
      </w:trPr>
      <w:tc>
        <w:tcPr>
          <w:tcW w:w="9368" w:type="dxa"/>
          <w:gridSpan w:val="3"/>
          <w:vAlign w:val="bottom"/>
        </w:tcPr>
        <w:p w14:paraId="62988FF9" w14:textId="77777777" w:rsidR="00E70780" w:rsidRDefault="00E70780">
          <w:pPr>
            <w:pStyle w:val="LogoCaption"/>
          </w:pPr>
        </w:p>
      </w:tc>
      <w:tc>
        <w:tcPr>
          <w:tcW w:w="9368" w:type="dxa"/>
          <w:vAlign w:val="bottom"/>
        </w:tcPr>
        <w:p w14:paraId="11D821DF" w14:textId="77777777" w:rsidR="00E70780" w:rsidRDefault="00E70780">
          <w:pPr>
            <w:pStyle w:val="Header"/>
          </w:pPr>
        </w:p>
      </w:tc>
    </w:tr>
    <w:tr w:rsidR="00E70780" w14:paraId="29611F41" w14:textId="77777777">
      <w:trPr>
        <w:trHeight w:hRule="exact" w:val="680"/>
      </w:trPr>
      <w:tc>
        <w:tcPr>
          <w:tcW w:w="9368" w:type="dxa"/>
          <w:gridSpan w:val="3"/>
          <w:vAlign w:val="bottom"/>
        </w:tcPr>
        <w:p w14:paraId="049FE4E1" w14:textId="77777777" w:rsidR="00E70780" w:rsidRDefault="00E70780">
          <w:pPr>
            <w:pStyle w:val="LogoCaption"/>
          </w:pPr>
        </w:p>
      </w:tc>
      <w:tc>
        <w:tcPr>
          <w:tcW w:w="9368" w:type="dxa"/>
          <w:vAlign w:val="bottom"/>
        </w:tcPr>
        <w:p w14:paraId="051C4A75" w14:textId="77777777" w:rsidR="00E70780" w:rsidRDefault="00E70780">
          <w:pPr>
            <w:pStyle w:val="Header"/>
          </w:pPr>
        </w:p>
      </w:tc>
    </w:tr>
    <w:tr w:rsidR="00E70780" w14:paraId="34E90C16" w14:textId="77777777">
      <w:trPr>
        <w:gridAfter w:val="2"/>
        <w:wAfter w:w="360" w:type="dxa"/>
        <w:trHeight w:hRule="exact" w:val="680"/>
      </w:trPr>
      <w:tc>
        <w:tcPr>
          <w:tcW w:w="9368" w:type="dxa"/>
          <w:vAlign w:val="bottom"/>
        </w:tcPr>
        <w:p w14:paraId="0DF8D5A9" w14:textId="77777777" w:rsidR="00E70780" w:rsidRDefault="00E70780">
          <w:pPr>
            <w:pStyle w:val="LogoCaption"/>
          </w:pPr>
        </w:p>
      </w:tc>
      <w:tc>
        <w:tcPr>
          <w:tcW w:w="9368" w:type="dxa"/>
          <w:vAlign w:val="bottom"/>
        </w:tcPr>
        <w:p w14:paraId="41D21E81" w14:textId="77777777" w:rsidR="00E70780" w:rsidRDefault="00E70780">
          <w:pPr>
            <w:pStyle w:val="Header"/>
          </w:pPr>
        </w:p>
      </w:tc>
    </w:tr>
    <w:tr w:rsidR="00E70780" w14:paraId="7BFB3BF2" w14:textId="77777777">
      <w:trPr>
        <w:gridAfter w:val="2"/>
        <w:wAfter w:w="720" w:type="dxa"/>
        <w:trHeight w:hRule="exact" w:val="680"/>
      </w:trPr>
      <w:tc>
        <w:tcPr>
          <w:tcW w:w="9368" w:type="dxa"/>
          <w:vAlign w:val="bottom"/>
        </w:tcPr>
        <w:p w14:paraId="6B817DEF" w14:textId="77777777" w:rsidR="00E70780" w:rsidRDefault="00E70780">
          <w:pPr>
            <w:pStyle w:val="LogoCaption"/>
          </w:pPr>
        </w:p>
      </w:tc>
      <w:tc>
        <w:tcPr>
          <w:tcW w:w="9368" w:type="dxa"/>
          <w:vAlign w:val="bottom"/>
        </w:tcPr>
        <w:p w14:paraId="61C920C6" w14:textId="77777777" w:rsidR="00E70780" w:rsidRDefault="00E70780">
          <w:pPr>
            <w:pStyle w:val="Header"/>
          </w:pPr>
        </w:p>
      </w:tc>
    </w:tr>
    <w:tr w:rsidR="00E70780" w14:paraId="25385C49" w14:textId="77777777">
      <w:trPr>
        <w:gridAfter w:val="2"/>
        <w:wAfter w:w="720" w:type="dxa"/>
        <w:trHeight w:hRule="exact" w:val="680"/>
      </w:trPr>
      <w:tc>
        <w:tcPr>
          <w:tcW w:w="9368" w:type="dxa"/>
          <w:vAlign w:val="bottom"/>
        </w:tcPr>
        <w:p w14:paraId="7037A1F5" w14:textId="77777777" w:rsidR="00E70780" w:rsidRDefault="00E70780">
          <w:pPr>
            <w:pStyle w:val="LogoCaption"/>
          </w:pPr>
        </w:p>
      </w:tc>
      <w:tc>
        <w:tcPr>
          <w:tcW w:w="9368" w:type="dxa"/>
          <w:vAlign w:val="bottom"/>
        </w:tcPr>
        <w:p w14:paraId="214D1557" w14:textId="77777777" w:rsidR="00E70780" w:rsidRDefault="00E70780">
          <w:pPr>
            <w:pStyle w:val="Header"/>
          </w:pPr>
        </w:p>
      </w:tc>
    </w:tr>
    <w:tr w:rsidR="00E70780" w14:paraId="51EEF538" w14:textId="77777777">
      <w:trPr>
        <w:gridAfter w:val="2"/>
        <w:wAfter w:w="720" w:type="dxa"/>
        <w:trHeight w:hRule="exact" w:val="680"/>
      </w:trPr>
      <w:tc>
        <w:tcPr>
          <w:tcW w:w="9368" w:type="dxa"/>
          <w:vAlign w:val="bottom"/>
        </w:tcPr>
        <w:p w14:paraId="7E392067" w14:textId="77777777" w:rsidR="00E70780" w:rsidRDefault="00E70780">
          <w:pPr>
            <w:pStyle w:val="LogoCaption"/>
          </w:pPr>
        </w:p>
      </w:tc>
      <w:tc>
        <w:tcPr>
          <w:tcW w:w="9368" w:type="dxa"/>
          <w:vAlign w:val="bottom"/>
        </w:tcPr>
        <w:p w14:paraId="709CFEFC" w14:textId="77777777" w:rsidR="00E70780" w:rsidRDefault="00E70780">
          <w:pPr>
            <w:pStyle w:val="Header"/>
          </w:pPr>
        </w:p>
      </w:tc>
    </w:tr>
    <w:tr w:rsidR="00E70780" w14:paraId="1F4EFEAF" w14:textId="77777777">
      <w:trPr>
        <w:gridAfter w:val="2"/>
        <w:wAfter w:w="720" w:type="dxa"/>
        <w:trHeight w:hRule="exact" w:val="680"/>
      </w:trPr>
      <w:tc>
        <w:tcPr>
          <w:tcW w:w="9368" w:type="dxa"/>
          <w:vAlign w:val="bottom"/>
        </w:tcPr>
        <w:p w14:paraId="57423FEE" w14:textId="77777777" w:rsidR="00E70780" w:rsidRDefault="00E70780">
          <w:pPr>
            <w:pStyle w:val="LogoCaption"/>
          </w:pPr>
        </w:p>
      </w:tc>
      <w:tc>
        <w:tcPr>
          <w:tcW w:w="9368" w:type="dxa"/>
          <w:vAlign w:val="bottom"/>
        </w:tcPr>
        <w:p w14:paraId="239B7E74" w14:textId="77777777" w:rsidR="00E70780" w:rsidRDefault="00E70780">
          <w:pPr>
            <w:pStyle w:val="Header"/>
          </w:pPr>
        </w:p>
      </w:tc>
    </w:tr>
    <w:tr w:rsidR="00E70780" w14:paraId="01079496" w14:textId="77777777">
      <w:trPr>
        <w:gridAfter w:val="2"/>
        <w:wAfter w:w="720" w:type="dxa"/>
        <w:trHeight w:hRule="exact" w:val="680"/>
      </w:trPr>
      <w:tc>
        <w:tcPr>
          <w:tcW w:w="9368" w:type="dxa"/>
          <w:vAlign w:val="bottom"/>
        </w:tcPr>
        <w:p w14:paraId="348D518C" w14:textId="77777777" w:rsidR="00E70780" w:rsidRDefault="00E70780">
          <w:pPr>
            <w:pStyle w:val="LogoCaption"/>
          </w:pPr>
        </w:p>
      </w:tc>
      <w:tc>
        <w:tcPr>
          <w:tcW w:w="9368" w:type="dxa"/>
          <w:vAlign w:val="bottom"/>
        </w:tcPr>
        <w:p w14:paraId="2C7E36C3" w14:textId="77777777" w:rsidR="00E70780" w:rsidRDefault="00E70780">
          <w:pPr>
            <w:pStyle w:val="Header"/>
          </w:pPr>
        </w:p>
      </w:tc>
    </w:tr>
    <w:tr w:rsidR="00E70780" w14:paraId="4FFC2E76" w14:textId="77777777">
      <w:trPr>
        <w:gridAfter w:val="2"/>
        <w:wAfter w:w="720" w:type="dxa"/>
        <w:trHeight w:hRule="exact" w:val="680"/>
      </w:trPr>
      <w:tc>
        <w:tcPr>
          <w:tcW w:w="9368" w:type="dxa"/>
          <w:vAlign w:val="bottom"/>
        </w:tcPr>
        <w:p w14:paraId="1ADBE562" w14:textId="77777777" w:rsidR="00E70780" w:rsidRDefault="00E70780">
          <w:pPr>
            <w:pStyle w:val="LogoCaption"/>
          </w:pPr>
        </w:p>
      </w:tc>
      <w:tc>
        <w:tcPr>
          <w:tcW w:w="9368" w:type="dxa"/>
          <w:vAlign w:val="bottom"/>
        </w:tcPr>
        <w:p w14:paraId="00FB9E7F" w14:textId="77777777" w:rsidR="00E70780" w:rsidRDefault="00E70780">
          <w:pPr>
            <w:pStyle w:val="Header"/>
          </w:pPr>
        </w:p>
      </w:tc>
    </w:tr>
    <w:tr w:rsidR="00E70780" w14:paraId="681C8296" w14:textId="77777777">
      <w:trPr>
        <w:gridAfter w:val="2"/>
        <w:wAfter w:w="720" w:type="dxa"/>
        <w:trHeight w:hRule="exact" w:val="680"/>
      </w:trPr>
      <w:tc>
        <w:tcPr>
          <w:tcW w:w="9368" w:type="dxa"/>
          <w:vAlign w:val="bottom"/>
        </w:tcPr>
        <w:p w14:paraId="188F4F88" w14:textId="77777777" w:rsidR="00E70780" w:rsidRDefault="00E70780">
          <w:pPr>
            <w:pStyle w:val="LogoCaption"/>
          </w:pPr>
        </w:p>
      </w:tc>
      <w:tc>
        <w:tcPr>
          <w:tcW w:w="9368" w:type="dxa"/>
          <w:vAlign w:val="bottom"/>
        </w:tcPr>
        <w:p w14:paraId="4CEAD5E5" w14:textId="77777777" w:rsidR="00E70780" w:rsidRDefault="00E70780">
          <w:pPr>
            <w:pStyle w:val="Header"/>
          </w:pPr>
        </w:p>
      </w:tc>
    </w:tr>
    <w:tr w:rsidR="00E70780" w14:paraId="572ABE35" w14:textId="77777777">
      <w:trPr>
        <w:gridAfter w:val="2"/>
        <w:wAfter w:w="720" w:type="dxa"/>
        <w:trHeight w:hRule="exact" w:val="680"/>
      </w:trPr>
      <w:tc>
        <w:tcPr>
          <w:tcW w:w="9368" w:type="dxa"/>
          <w:vAlign w:val="bottom"/>
        </w:tcPr>
        <w:p w14:paraId="28CAB0E0" w14:textId="77777777" w:rsidR="00E70780" w:rsidRDefault="00E70780">
          <w:pPr>
            <w:pStyle w:val="LogoCaption"/>
          </w:pPr>
        </w:p>
      </w:tc>
      <w:tc>
        <w:tcPr>
          <w:tcW w:w="9368" w:type="dxa"/>
          <w:vAlign w:val="bottom"/>
        </w:tcPr>
        <w:p w14:paraId="02F048F0" w14:textId="77777777" w:rsidR="00E70780" w:rsidRDefault="00E70780">
          <w:pPr>
            <w:pStyle w:val="Header"/>
          </w:pPr>
        </w:p>
      </w:tc>
    </w:tr>
    <w:tr w:rsidR="00E70780" w14:paraId="17C719DD" w14:textId="77777777">
      <w:trPr>
        <w:gridAfter w:val="2"/>
        <w:wAfter w:w="720" w:type="dxa"/>
        <w:trHeight w:hRule="exact" w:val="680"/>
      </w:trPr>
      <w:tc>
        <w:tcPr>
          <w:tcW w:w="9368" w:type="dxa"/>
          <w:vAlign w:val="bottom"/>
        </w:tcPr>
        <w:p w14:paraId="1DCFD8BE" w14:textId="77777777" w:rsidR="00E70780" w:rsidRDefault="00E70780">
          <w:pPr>
            <w:pStyle w:val="LogoCaption"/>
          </w:pPr>
        </w:p>
      </w:tc>
      <w:tc>
        <w:tcPr>
          <w:tcW w:w="9368" w:type="dxa"/>
          <w:vAlign w:val="bottom"/>
        </w:tcPr>
        <w:p w14:paraId="49BAA134" w14:textId="77777777" w:rsidR="00E70780" w:rsidRDefault="00E70780">
          <w:pPr>
            <w:pStyle w:val="Header"/>
          </w:pPr>
        </w:p>
      </w:tc>
    </w:tr>
    <w:tr w:rsidR="00E70780" w14:paraId="163F16F7" w14:textId="77777777">
      <w:trPr>
        <w:gridAfter w:val="2"/>
        <w:wAfter w:w="720" w:type="dxa"/>
        <w:trHeight w:hRule="exact" w:val="680"/>
      </w:trPr>
      <w:tc>
        <w:tcPr>
          <w:tcW w:w="9368" w:type="dxa"/>
          <w:vAlign w:val="bottom"/>
        </w:tcPr>
        <w:p w14:paraId="4C38022F" w14:textId="77777777" w:rsidR="00E70780" w:rsidRDefault="00E70780">
          <w:pPr>
            <w:pStyle w:val="LogoCaption"/>
          </w:pPr>
        </w:p>
      </w:tc>
      <w:tc>
        <w:tcPr>
          <w:tcW w:w="9368" w:type="dxa"/>
          <w:vAlign w:val="bottom"/>
        </w:tcPr>
        <w:p w14:paraId="1BB8A92E" w14:textId="77777777" w:rsidR="00E70780" w:rsidRDefault="00E70780">
          <w:pPr>
            <w:pStyle w:val="Header"/>
          </w:pPr>
        </w:p>
      </w:tc>
    </w:tr>
    <w:tr w:rsidR="00E70780" w14:paraId="5851734A" w14:textId="77777777">
      <w:trPr>
        <w:gridAfter w:val="2"/>
        <w:wAfter w:w="720" w:type="dxa"/>
        <w:trHeight w:hRule="exact" w:val="680"/>
      </w:trPr>
      <w:tc>
        <w:tcPr>
          <w:tcW w:w="9368" w:type="dxa"/>
          <w:vAlign w:val="bottom"/>
        </w:tcPr>
        <w:p w14:paraId="0D60BFA0" w14:textId="77777777" w:rsidR="00E70780" w:rsidRDefault="00E70780">
          <w:pPr>
            <w:pStyle w:val="LogoCaption"/>
          </w:pPr>
        </w:p>
      </w:tc>
      <w:tc>
        <w:tcPr>
          <w:tcW w:w="9368" w:type="dxa"/>
          <w:vAlign w:val="bottom"/>
        </w:tcPr>
        <w:p w14:paraId="53A411F3" w14:textId="77777777" w:rsidR="00E70780" w:rsidRDefault="00E70780">
          <w:pPr>
            <w:pStyle w:val="Header"/>
          </w:pPr>
        </w:p>
      </w:tc>
    </w:tr>
    <w:tr w:rsidR="00E70780" w14:paraId="3382F711" w14:textId="77777777">
      <w:trPr>
        <w:gridAfter w:val="2"/>
        <w:wAfter w:w="720" w:type="dxa"/>
        <w:trHeight w:hRule="exact" w:val="680"/>
      </w:trPr>
      <w:tc>
        <w:tcPr>
          <w:tcW w:w="9368" w:type="dxa"/>
          <w:vAlign w:val="bottom"/>
        </w:tcPr>
        <w:p w14:paraId="47C0B9D2" w14:textId="77777777" w:rsidR="00E70780" w:rsidRDefault="00E70780">
          <w:pPr>
            <w:pStyle w:val="LogoCaption"/>
          </w:pPr>
        </w:p>
      </w:tc>
      <w:tc>
        <w:tcPr>
          <w:tcW w:w="9368" w:type="dxa"/>
          <w:vAlign w:val="bottom"/>
        </w:tcPr>
        <w:p w14:paraId="47A58242" w14:textId="77777777" w:rsidR="00E70780" w:rsidRDefault="00E70780">
          <w:pPr>
            <w:pStyle w:val="Header"/>
          </w:pPr>
        </w:p>
      </w:tc>
    </w:tr>
    <w:tr w:rsidR="00E70780" w14:paraId="159F38A8" w14:textId="77777777">
      <w:trPr>
        <w:gridAfter w:val="2"/>
        <w:wAfter w:w="720" w:type="dxa"/>
        <w:trHeight w:hRule="exact" w:val="680"/>
      </w:trPr>
      <w:tc>
        <w:tcPr>
          <w:tcW w:w="9368" w:type="dxa"/>
          <w:vAlign w:val="bottom"/>
        </w:tcPr>
        <w:p w14:paraId="424D1FE4" w14:textId="77777777" w:rsidR="00E70780" w:rsidRDefault="00E70780">
          <w:pPr>
            <w:pStyle w:val="LogoCaption"/>
          </w:pPr>
        </w:p>
      </w:tc>
      <w:tc>
        <w:tcPr>
          <w:tcW w:w="9368" w:type="dxa"/>
          <w:vAlign w:val="bottom"/>
        </w:tcPr>
        <w:p w14:paraId="23CD4A11" w14:textId="77777777" w:rsidR="00E70780" w:rsidRDefault="00E70780">
          <w:pPr>
            <w:pStyle w:val="Header"/>
          </w:pPr>
        </w:p>
      </w:tc>
    </w:tr>
    <w:tr w:rsidR="00E70780" w14:paraId="19BC8A1D" w14:textId="77777777">
      <w:trPr>
        <w:gridAfter w:val="2"/>
        <w:wAfter w:w="720" w:type="dxa"/>
        <w:trHeight w:hRule="exact" w:val="680"/>
      </w:trPr>
      <w:tc>
        <w:tcPr>
          <w:tcW w:w="9368" w:type="dxa"/>
          <w:vAlign w:val="bottom"/>
        </w:tcPr>
        <w:p w14:paraId="184D4DA4" w14:textId="77777777" w:rsidR="00E70780" w:rsidRDefault="00E70780">
          <w:pPr>
            <w:pStyle w:val="LogoCaption"/>
          </w:pPr>
        </w:p>
      </w:tc>
      <w:tc>
        <w:tcPr>
          <w:tcW w:w="9368" w:type="dxa"/>
          <w:vAlign w:val="bottom"/>
        </w:tcPr>
        <w:p w14:paraId="68A8406D" w14:textId="77777777" w:rsidR="00E70780" w:rsidRDefault="00E70780">
          <w:pPr>
            <w:pStyle w:val="Header"/>
          </w:pPr>
        </w:p>
      </w:tc>
    </w:tr>
    <w:tr w:rsidR="00E70780" w14:paraId="3D5A710C" w14:textId="77777777">
      <w:trPr>
        <w:gridAfter w:val="2"/>
        <w:wAfter w:w="720" w:type="dxa"/>
        <w:trHeight w:hRule="exact" w:val="680"/>
      </w:trPr>
      <w:tc>
        <w:tcPr>
          <w:tcW w:w="9368" w:type="dxa"/>
          <w:vAlign w:val="bottom"/>
        </w:tcPr>
        <w:p w14:paraId="710B3F51" w14:textId="77777777" w:rsidR="00E70780" w:rsidRDefault="00E70780">
          <w:pPr>
            <w:pStyle w:val="LogoCaption"/>
          </w:pPr>
        </w:p>
      </w:tc>
      <w:tc>
        <w:tcPr>
          <w:tcW w:w="9368" w:type="dxa"/>
          <w:vAlign w:val="bottom"/>
        </w:tcPr>
        <w:p w14:paraId="5788FCE3" w14:textId="77777777" w:rsidR="00E70780" w:rsidRDefault="00E70780">
          <w:pPr>
            <w:pStyle w:val="Header"/>
          </w:pPr>
        </w:p>
      </w:tc>
    </w:tr>
    <w:tr w:rsidR="00E70780" w14:paraId="1B1C7160" w14:textId="77777777">
      <w:trPr>
        <w:gridAfter w:val="2"/>
        <w:wAfter w:w="720" w:type="dxa"/>
        <w:trHeight w:hRule="exact" w:val="680"/>
      </w:trPr>
      <w:tc>
        <w:tcPr>
          <w:tcW w:w="9368" w:type="dxa"/>
          <w:vAlign w:val="bottom"/>
        </w:tcPr>
        <w:p w14:paraId="51AFB85E" w14:textId="77777777" w:rsidR="00E70780" w:rsidRDefault="00E70780">
          <w:pPr>
            <w:pStyle w:val="LogoCaption"/>
          </w:pPr>
        </w:p>
      </w:tc>
      <w:tc>
        <w:tcPr>
          <w:tcW w:w="9368" w:type="dxa"/>
          <w:vAlign w:val="bottom"/>
        </w:tcPr>
        <w:p w14:paraId="5D40D446" w14:textId="77777777" w:rsidR="00E70780" w:rsidRDefault="00E70780">
          <w:pPr>
            <w:pStyle w:val="Header"/>
          </w:pPr>
        </w:p>
      </w:tc>
    </w:tr>
    <w:tr w:rsidR="00E70780" w14:paraId="47D857C4" w14:textId="77777777">
      <w:trPr>
        <w:gridAfter w:val="2"/>
        <w:wAfter w:w="720" w:type="dxa"/>
        <w:trHeight w:hRule="exact" w:val="680"/>
      </w:trPr>
      <w:tc>
        <w:tcPr>
          <w:tcW w:w="9368" w:type="dxa"/>
          <w:vAlign w:val="bottom"/>
        </w:tcPr>
        <w:p w14:paraId="2D363197" w14:textId="77777777" w:rsidR="00E70780" w:rsidRDefault="00E70780">
          <w:pPr>
            <w:pStyle w:val="LogoCaption"/>
          </w:pPr>
        </w:p>
      </w:tc>
      <w:tc>
        <w:tcPr>
          <w:tcW w:w="9368" w:type="dxa"/>
          <w:vAlign w:val="bottom"/>
        </w:tcPr>
        <w:p w14:paraId="13192CCC" w14:textId="77777777" w:rsidR="00E70780" w:rsidRDefault="00E70780">
          <w:pPr>
            <w:pStyle w:val="Header"/>
          </w:pPr>
        </w:p>
      </w:tc>
    </w:tr>
    <w:tr w:rsidR="00E70780" w14:paraId="17826F8D" w14:textId="77777777">
      <w:trPr>
        <w:gridAfter w:val="2"/>
        <w:wAfter w:w="720" w:type="dxa"/>
        <w:trHeight w:hRule="exact" w:val="680"/>
      </w:trPr>
      <w:tc>
        <w:tcPr>
          <w:tcW w:w="9368" w:type="dxa"/>
          <w:vAlign w:val="bottom"/>
        </w:tcPr>
        <w:p w14:paraId="51ABC2E2" w14:textId="77777777" w:rsidR="00E70780" w:rsidRDefault="00E70780">
          <w:pPr>
            <w:pStyle w:val="LogoCaption"/>
          </w:pPr>
        </w:p>
      </w:tc>
      <w:tc>
        <w:tcPr>
          <w:tcW w:w="9368" w:type="dxa"/>
          <w:vAlign w:val="bottom"/>
        </w:tcPr>
        <w:p w14:paraId="45603949" w14:textId="77777777" w:rsidR="00E70780" w:rsidRDefault="00E70780">
          <w:pPr>
            <w:pStyle w:val="Header"/>
          </w:pPr>
        </w:p>
      </w:tc>
    </w:tr>
    <w:tr w:rsidR="00E70780" w14:paraId="50277D9D" w14:textId="77777777">
      <w:trPr>
        <w:gridAfter w:val="2"/>
        <w:wAfter w:w="720" w:type="dxa"/>
        <w:trHeight w:hRule="exact" w:val="680"/>
      </w:trPr>
      <w:tc>
        <w:tcPr>
          <w:tcW w:w="9368" w:type="dxa"/>
          <w:vAlign w:val="bottom"/>
        </w:tcPr>
        <w:p w14:paraId="01FE3963" w14:textId="77777777" w:rsidR="00E70780" w:rsidRDefault="00E70780">
          <w:pPr>
            <w:pStyle w:val="LogoCaption"/>
          </w:pPr>
        </w:p>
      </w:tc>
      <w:tc>
        <w:tcPr>
          <w:tcW w:w="9368" w:type="dxa"/>
          <w:vAlign w:val="bottom"/>
        </w:tcPr>
        <w:p w14:paraId="10EC312E" w14:textId="77777777" w:rsidR="00E70780" w:rsidRDefault="00E70780">
          <w:pPr>
            <w:pStyle w:val="Header"/>
          </w:pPr>
        </w:p>
      </w:tc>
    </w:tr>
    <w:tr w:rsidR="00E70780" w14:paraId="462ED413" w14:textId="77777777">
      <w:trPr>
        <w:gridAfter w:val="2"/>
        <w:wAfter w:w="720" w:type="dxa"/>
        <w:trHeight w:hRule="exact" w:val="680"/>
      </w:trPr>
      <w:tc>
        <w:tcPr>
          <w:tcW w:w="9368" w:type="dxa"/>
          <w:vAlign w:val="bottom"/>
        </w:tcPr>
        <w:p w14:paraId="160AE0F4" w14:textId="77777777" w:rsidR="00E70780" w:rsidRDefault="00E70780">
          <w:pPr>
            <w:pStyle w:val="LogoCaption"/>
          </w:pPr>
        </w:p>
      </w:tc>
      <w:tc>
        <w:tcPr>
          <w:tcW w:w="9368" w:type="dxa"/>
          <w:vAlign w:val="bottom"/>
        </w:tcPr>
        <w:p w14:paraId="3A64C037" w14:textId="77777777" w:rsidR="00E70780" w:rsidRDefault="00E70780">
          <w:pPr>
            <w:pStyle w:val="Header"/>
          </w:pPr>
        </w:p>
      </w:tc>
    </w:tr>
    <w:tr w:rsidR="00E70780" w14:paraId="62E1D890" w14:textId="77777777">
      <w:trPr>
        <w:gridAfter w:val="2"/>
        <w:wAfter w:w="720" w:type="dxa"/>
        <w:trHeight w:hRule="exact" w:val="680"/>
      </w:trPr>
      <w:tc>
        <w:tcPr>
          <w:tcW w:w="9368" w:type="dxa"/>
          <w:vAlign w:val="bottom"/>
        </w:tcPr>
        <w:p w14:paraId="0D8AAB6E" w14:textId="77777777" w:rsidR="00E70780" w:rsidRDefault="00E70780">
          <w:pPr>
            <w:pStyle w:val="LogoCaption"/>
          </w:pPr>
        </w:p>
      </w:tc>
      <w:tc>
        <w:tcPr>
          <w:tcW w:w="9368" w:type="dxa"/>
          <w:vAlign w:val="bottom"/>
        </w:tcPr>
        <w:p w14:paraId="1BDF5C3A" w14:textId="77777777" w:rsidR="00E70780" w:rsidRDefault="00E70780">
          <w:pPr>
            <w:pStyle w:val="Header"/>
          </w:pPr>
        </w:p>
      </w:tc>
    </w:tr>
    <w:tr w:rsidR="00E70780" w14:paraId="03CD3409" w14:textId="77777777">
      <w:trPr>
        <w:gridAfter w:val="2"/>
        <w:wAfter w:w="720" w:type="dxa"/>
        <w:trHeight w:hRule="exact" w:val="680"/>
      </w:trPr>
      <w:tc>
        <w:tcPr>
          <w:tcW w:w="9368" w:type="dxa"/>
          <w:vAlign w:val="bottom"/>
        </w:tcPr>
        <w:p w14:paraId="0D3DEEB2" w14:textId="77777777" w:rsidR="00E70780" w:rsidRDefault="00E70780">
          <w:pPr>
            <w:pStyle w:val="LogoCaption"/>
          </w:pPr>
        </w:p>
      </w:tc>
      <w:tc>
        <w:tcPr>
          <w:tcW w:w="9368" w:type="dxa"/>
          <w:vAlign w:val="bottom"/>
        </w:tcPr>
        <w:p w14:paraId="1BFAE919" w14:textId="77777777" w:rsidR="00E70780" w:rsidRDefault="00E70780">
          <w:pPr>
            <w:pStyle w:val="Header"/>
          </w:pPr>
        </w:p>
      </w:tc>
    </w:tr>
    <w:tr w:rsidR="00E70780" w14:paraId="27BA7685" w14:textId="77777777">
      <w:trPr>
        <w:gridAfter w:val="2"/>
        <w:wAfter w:w="720" w:type="dxa"/>
        <w:trHeight w:hRule="exact" w:val="680"/>
      </w:trPr>
      <w:tc>
        <w:tcPr>
          <w:tcW w:w="9368" w:type="dxa"/>
          <w:vAlign w:val="bottom"/>
        </w:tcPr>
        <w:p w14:paraId="7251E979" w14:textId="77777777" w:rsidR="00E70780" w:rsidRDefault="00E70780">
          <w:pPr>
            <w:pStyle w:val="LogoCaption"/>
          </w:pPr>
        </w:p>
      </w:tc>
      <w:tc>
        <w:tcPr>
          <w:tcW w:w="9368" w:type="dxa"/>
          <w:vAlign w:val="bottom"/>
        </w:tcPr>
        <w:p w14:paraId="4B76CD9A" w14:textId="77777777" w:rsidR="00E70780" w:rsidRDefault="00E70780">
          <w:pPr>
            <w:pStyle w:val="Header"/>
          </w:pPr>
        </w:p>
      </w:tc>
    </w:tr>
    <w:tr w:rsidR="00E70780" w14:paraId="1563101C" w14:textId="77777777">
      <w:trPr>
        <w:gridAfter w:val="2"/>
        <w:wAfter w:w="720" w:type="dxa"/>
        <w:trHeight w:hRule="exact" w:val="680"/>
      </w:trPr>
      <w:tc>
        <w:tcPr>
          <w:tcW w:w="9368" w:type="dxa"/>
          <w:vAlign w:val="bottom"/>
        </w:tcPr>
        <w:p w14:paraId="3761A389" w14:textId="77777777" w:rsidR="00E70780" w:rsidRDefault="00E70780">
          <w:pPr>
            <w:pStyle w:val="LogoCaption"/>
          </w:pPr>
        </w:p>
      </w:tc>
      <w:tc>
        <w:tcPr>
          <w:tcW w:w="9368" w:type="dxa"/>
          <w:vAlign w:val="bottom"/>
        </w:tcPr>
        <w:p w14:paraId="37CB82BB" w14:textId="77777777" w:rsidR="00E70780" w:rsidRDefault="00E70780">
          <w:pPr>
            <w:pStyle w:val="Header"/>
          </w:pPr>
        </w:p>
      </w:tc>
    </w:tr>
    <w:tr w:rsidR="00E70780" w14:paraId="09FD0250" w14:textId="77777777">
      <w:trPr>
        <w:gridAfter w:val="2"/>
        <w:wAfter w:w="720" w:type="dxa"/>
        <w:trHeight w:hRule="exact" w:val="680"/>
      </w:trPr>
      <w:tc>
        <w:tcPr>
          <w:tcW w:w="9368" w:type="dxa"/>
          <w:vAlign w:val="bottom"/>
        </w:tcPr>
        <w:p w14:paraId="146DC34A" w14:textId="77777777" w:rsidR="00E70780" w:rsidRDefault="00E70780">
          <w:pPr>
            <w:pStyle w:val="LogoCaption"/>
          </w:pPr>
        </w:p>
      </w:tc>
      <w:tc>
        <w:tcPr>
          <w:tcW w:w="9368" w:type="dxa"/>
          <w:vAlign w:val="bottom"/>
        </w:tcPr>
        <w:p w14:paraId="51E99B70" w14:textId="77777777" w:rsidR="00E70780" w:rsidRDefault="00E70780">
          <w:pPr>
            <w:pStyle w:val="Header"/>
          </w:pPr>
        </w:p>
      </w:tc>
    </w:tr>
    <w:tr w:rsidR="00E70780" w14:paraId="6DDA98A7" w14:textId="77777777">
      <w:trPr>
        <w:gridAfter w:val="2"/>
        <w:wAfter w:w="720" w:type="dxa"/>
        <w:trHeight w:hRule="exact" w:val="680"/>
      </w:trPr>
      <w:tc>
        <w:tcPr>
          <w:tcW w:w="9368" w:type="dxa"/>
          <w:vAlign w:val="bottom"/>
        </w:tcPr>
        <w:p w14:paraId="4A4E7CBF" w14:textId="77777777" w:rsidR="00E70780" w:rsidRDefault="00E70780">
          <w:pPr>
            <w:pStyle w:val="LogoCaption"/>
          </w:pPr>
        </w:p>
      </w:tc>
      <w:tc>
        <w:tcPr>
          <w:tcW w:w="9368" w:type="dxa"/>
          <w:vAlign w:val="bottom"/>
        </w:tcPr>
        <w:p w14:paraId="40148261" w14:textId="77777777" w:rsidR="00E70780" w:rsidRDefault="00E70780">
          <w:pPr>
            <w:pStyle w:val="Header"/>
          </w:pPr>
        </w:p>
      </w:tc>
    </w:tr>
    <w:tr w:rsidR="00E70780" w14:paraId="6B1250F9" w14:textId="77777777">
      <w:trPr>
        <w:gridAfter w:val="2"/>
        <w:wAfter w:w="720" w:type="dxa"/>
        <w:trHeight w:hRule="exact" w:val="680"/>
      </w:trPr>
      <w:tc>
        <w:tcPr>
          <w:tcW w:w="9368" w:type="dxa"/>
          <w:vAlign w:val="bottom"/>
        </w:tcPr>
        <w:p w14:paraId="761F4191" w14:textId="77777777" w:rsidR="00E70780" w:rsidRDefault="00E70780">
          <w:pPr>
            <w:pStyle w:val="LogoCaption"/>
          </w:pPr>
        </w:p>
      </w:tc>
      <w:tc>
        <w:tcPr>
          <w:tcW w:w="9368" w:type="dxa"/>
          <w:vAlign w:val="bottom"/>
        </w:tcPr>
        <w:p w14:paraId="28233E1B" w14:textId="77777777" w:rsidR="00E70780" w:rsidRDefault="00E70780">
          <w:pPr>
            <w:pStyle w:val="Header"/>
          </w:pPr>
        </w:p>
      </w:tc>
    </w:tr>
    <w:tr w:rsidR="00E70780" w14:paraId="3D5B3D66" w14:textId="77777777">
      <w:trPr>
        <w:gridAfter w:val="2"/>
        <w:wAfter w:w="720" w:type="dxa"/>
        <w:trHeight w:hRule="exact" w:val="680"/>
      </w:trPr>
      <w:tc>
        <w:tcPr>
          <w:tcW w:w="9368" w:type="dxa"/>
          <w:vAlign w:val="bottom"/>
        </w:tcPr>
        <w:p w14:paraId="38B93F04" w14:textId="77777777" w:rsidR="00E70780" w:rsidRDefault="00E70780">
          <w:pPr>
            <w:pStyle w:val="LogoCaption"/>
          </w:pPr>
        </w:p>
      </w:tc>
      <w:tc>
        <w:tcPr>
          <w:tcW w:w="9368" w:type="dxa"/>
          <w:vAlign w:val="bottom"/>
        </w:tcPr>
        <w:p w14:paraId="35B35F49" w14:textId="77777777" w:rsidR="00E70780" w:rsidRDefault="00E70780">
          <w:pPr>
            <w:pStyle w:val="Header"/>
          </w:pPr>
        </w:p>
      </w:tc>
    </w:tr>
    <w:tr w:rsidR="00E70780" w14:paraId="31BAE335" w14:textId="77777777">
      <w:trPr>
        <w:gridAfter w:val="2"/>
        <w:wAfter w:w="720" w:type="dxa"/>
        <w:trHeight w:hRule="exact" w:val="680"/>
      </w:trPr>
      <w:tc>
        <w:tcPr>
          <w:tcW w:w="9368" w:type="dxa"/>
          <w:vAlign w:val="bottom"/>
        </w:tcPr>
        <w:p w14:paraId="704F4FA3" w14:textId="77777777" w:rsidR="00E70780" w:rsidRDefault="00E70780">
          <w:pPr>
            <w:pStyle w:val="LogoCaption"/>
          </w:pPr>
        </w:p>
      </w:tc>
      <w:tc>
        <w:tcPr>
          <w:tcW w:w="9368" w:type="dxa"/>
          <w:vAlign w:val="bottom"/>
        </w:tcPr>
        <w:p w14:paraId="2DAF1B66" w14:textId="77777777" w:rsidR="00E70780" w:rsidRDefault="00E70780">
          <w:pPr>
            <w:pStyle w:val="Header"/>
          </w:pPr>
        </w:p>
      </w:tc>
    </w:tr>
    <w:tr w:rsidR="00E70780" w14:paraId="71207554" w14:textId="77777777">
      <w:trPr>
        <w:gridAfter w:val="2"/>
        <w:wAfter w:w="720" w:type="dxa"/>
        <w:trHeight w:hRule="exact" w:val="680"/>
      </w:trPr>
      <w:tc>
        <w:tcPr>
          <w:tcW w:w="9368" w:type="dxa"/>
          <w:vAlign w:val="bottom"/>
        </w:tcPr>
        <w:p w14:paraId="69AB4935" w14:textId="77777777" w:rsidR="00E70780" w:rsidRDefault="00E70780">
          <w:pPr>
            <w:pStyle w:val="LogoCaption"/>
          </w:pPr>
        </w:p>
      </w:tc>
      <w:tc>
        <w:tcPr>
          <w:tcW w:w="9368" w:type="dxa"/>
          <w:vAlign w:val="bottom"/>
        </w:tcPr>
        <w:p w14:paraId="6B24781A" w14:textId="77777777" w:rsidR="00E70780" w:rsidRDefault="00E70780">
          <w:pPr>
            <w:pStyle w:val="Header"/>
          </w:pPr>
        </w:p>
      </w:tc>
    </w:tr>
    <w:tr w:rsidR="00E70780" w14:paraId="57B77934" w14:textId="77777777">
      <w:trPr>
        <w:gridAfter w:val="2"/>
        <w:wAfter w:w="720" w:type="dxa"/>
        <w:trHeight w:hRule="exact" w:val="680"/>
      </w:trPr>
      <w:tc>
        <w:tcPr>
          <w:tcW w:w="9368" w:type="dxa"/>
          <w:vAlign w:val="bottom"/>
        </w:tcPr>
        <w:p w14:paraId="05420956" w14:textId="77777777" w:rsidR="00E70780" w:rsidRDefault="00E70780">
          <w:pPr>
            <w:pStyle w:val="LogoCaption"/>
          </w:pPr>
        </w:p>
      </w:tc>
      <w:tc>
        <w:tcPr>
          <w:tcW w:w="9368" w:type="dxa"/>
          <w:vAlign w:val="bottom"/>
        </w:tcPr>
        <w:p w14:paraId="516CD86C" w14:textId="77777777" w:rsidR="00E70780" w:rsidRDefault="00E70780">
          <w:pPr>
            <w:pStyle w:val="Header"/>
          </w:pPr>
        </w:p>
      </w:tc>
    </w:tr>
    <w:tr w:rsidR="00E70780" w14:paraId="55F5B3AE" w14:textId="77777777">
      <w:trPr>
        <w:gridAfter w:val="2"/>
        <w:wAfter w:w="720" w:type="dxa"/>
        <w:trHeight w:hRule="exact" w:val="680"/>
      </w:trPr>
      <w:tc>
        <w:tcPr>
          <w:tcW w:w="9368" w:type="dxa"/>
          <w:vAlign w:val="bottom"/>
        </w:tcPr>
        <w:p w14:paraId="34B1B528" w14:textId="77777777" w:rsidR="00E70780" w:rsidRDefault="00E70780">
          <w:pPr>
            <w:pStyle w:val="LogoCaption"/>
          </w:pPr>
        </w:p>
      </w:tc>
      <w:tc>
        <w:tcPr>
          <w:tcW w:w="9368" w:type="dxa"/>
          <w:vAlign w:val="bottom"/>
        </w:tcPr>
        <w:p w14:paraId="207F7D46" w14:textId="77777777" w:rsidR="00E70780" w:rsidRDefault="00E70780">
          <w:pPr>
            <w:pStyle w:val="Header"/>
          </w:pPr>
        </w:p>
      </w:tc>
    </w:tr>
    <w:tr w:rsidR="00E70780" w14:paraId="0CFA42E3" w14:textId="77777777">
      <w:trPr>
        <w:gridAfter w:val="2"/>
        <w:wAfter w:w="720" w:type="dxa"/>
        <w:trHeight w:hRule="exact" w:val="680"/>
      </w:trPr>
      <w:tc>
        <w:tcPr>
          <w:tcW w:w="9368" w:type="dxa"/>
          <w:vAlign w:val="bottom"/>
        </w:tcPr>
        <w:p w14:paraId="4DFAFE77" w14:textId="77777777" w:rsidR="00E70780" w:rsidRDefault="00E70780">
          <w:pPr>
            <w:pStyle w:val="LogoCaption"/>
          </w:pPr>
        </w:p>
      </w:tc>
      <w:tc>
        <w:tcPr>
          <w:tcW w:w="9368" w:type="dxa"/>
          <w:vAlign w:val="bottom"/>
        </w:tcPr>
        <w:p w14:paraId="3100F66B" w14:textId="77777777" w:rsidR="00E70780" w:rsidRDefault="00E70780">
          <w:pPr>
            <w:pStyle w:val="Header"/>
          </w:pPr>
        </w:p>
      </w:tc>
    </w:tr>
    <w:tr w:rsidR="00E70780" w14:paraId="5745C52F" w14:textId="77777777">
      <w:trPr>
        <w:gridAfter w:val="2"/>
        <w:wAfter w:w="720" w:type="dxa"/>
        <w:trHeight w:hRule="exact" w:val="680"/>
      </w:trPr>
      <w:tc>
        <w:tcPr>
          <w:tcW w:w="9368" w:type="dxa"/>
          <w:vAlign w:val="bottom"/>
        </w:tcPr>
        <w:p w14:paraId="77E4B409" w14:textId="77777777" w:rsidR="00E70780" w:rsidRDefault="00E70780">
          <w:pPr>
            <w:pStyle w:val="LogoCaption"/>
          </w:pPr>
        </w:p>
      </w:tc>
      <w:tc>
        <w:tcPr>
          <w:tcW w:w="9368" w:type="dxa"/>
          <w:vAlign w:val="bottom"/>
        </w:tcPr>
        <w:p w14:paraId="1BDBB89B" w14:textId="77777777" w:rsidR="00E70780" w:rsidRDefault="00E70780">
          <w:pPr>
            <w:pStyle w:val="Header"/>
          </w:pPr>
        </w:p>
      </w:tc>
    </w:tr>
    <w:tr w:rsidR="00E70780" w14:paraId="63579EE7" w14:textId="77777777">
      <w:trPr>
        <w:gridAfter w:val="2"/>
        <w:wAfter w:w="720" w:type="dxa"/>
        <w:trHeight w:hRule="exact" w:val="680"/>
      </w:trPr>
      <w:tc>
        <w:tcPr>
          <w:tcW w:w="9368" w:type="dxa"/>
          <w:vAlign w:val="bottom"/>
        </w:tcPr>
        <w:p w14:paraId="2AAA82BA" w14:textId="77777777" w:rsidR="00E70780" w:rsidRDefault="00E70780">
          <w:pPr>
            <w:pStyle w:val="LogoCaption"/>
          </w:pPr>
        </w:p>
      </w:tc>
      <w:tc>
        <w:tcPr>
          <w:tcW w:w="9368" w:type="dxa"/>
          <w:vAlign w:val="bottom"/>
        </w:tcPr>
        <w:p w14:paraId="6A65ED90" w14:textId="77777777" w:rsidR="00E70780" w:rsidRDefault="00E70780">
          <w:pPr>
            <w:pStyle w:val="Header"/>
          </w:pPr>
        </w:p>
      </w:tc>
    </w:tr>
    <w:tr w:rsidR="00E70780" w14:paraId="771DA7A3" w14:textId="77777777">
      <w:trPr>
        <w:gridAfter w:val="2"/>
        <w:wAfter w:w="720" w:type="dxa"/>
        <w:trHeight w:hRule="exact" w:val="680"/>
      </w:trPr>
      <w:tc>
        <w:tcPr>
          <w:tcW w:w="9368" w:type="dxa"/>
          <w:vAlign w:val="bottom"/>
        </w:tcPr>
        <w:p w14:paraId="3377EBD8" w14:textId="77777777" w:rsidR="00E70780" w:rsidRDefault="00E70780">
          <w:pPr>
            <w:pStyle w:val="LogoCaption"/>
          </w:pPr>
        </w:p>
      </w:tc>
      <w:tc>
        <w:tcPr>
          <w:tcW w:w="9368" w:type="dxa"/>
          <w:vAlign w:val="bottom"/>
        </w:tcPr>
        <w:p w14:paraId="1A9F94D6" w14:textId="77777777" w:rsidR="00E70780" w:rsidRDefault="00E70780">
          <w:pPr>
            <w:pStyle w:val="Header"/>
          </w:pPr>
        </w:p>
      </w:tc>
    </w:tr>
    <w:tr w:rsidR="00E70780" w14:paraId="3123DC05" w14:textId="77777777">
      <w:trPr>
        <w:gridAfter w:val="2"/>
        <w:wAfter w:w="720" w:type="dxa"/>
        <w:trHeight w:hRule="exact" w:val="680"/>
      </w:trPr>
      <w:tc>
        <w:tcPr>
          <w:tcW w:w="9368" w:type="dxa"/>
          <w:vAlign w:val="bottom"/>
        </w:tcPr>
        <w:p w14:paraId="47B50682" w14:textId="77777777" w:rsidR="00E70780" w:rsidRDefault="00E70780">
          <w:pPr>
            <w:pStyle w:val="LogoCaption"/>
          </w:pPr>
        </w:p>
      </w:tc>
      <w:tc>
        <w:tcPr>
          <w:tcW w:w="9368" w:type="dxa"/>
          <w:vAlign w:val="bottom"/>
        </w:tcPr>
        <w:p w14:paraId="06C79175" w14:textId="77777777" w:rsidR="00E70780" w:rsidRDefault="00E70780">
          <w:pPr>
            <w:pStyle w:val="Header"/>
          </w:pPr>
        </w:p>
      </w:tc>
    </w:tr>
    <w:tr w:rsidR="00E70780" w14:paraId="6A33AD6C" w14:textId="77777777">
      <w:trPr>
        <w:gridAfter w:val="2"/>
        <w:wAfter w:w="720" w:type="dxa"/>
        <w:trHeight w:hRule="exact" w:val="680"/>
      </w:trPr>
      <w:tc>
        <w:tcPr>
          <w:tcW w:w="9368" w:type="dxa"/>
          <w:vAlign w:val="bottom"/>
        </w:tcPr>
        <w:p w14:paraId="47BC6D3B" w14:textId="77777777" w:rsidR="00E70780" w:rsidRDefault="00E70780">
          <w:pPr>
            <w:pStyle w:val="LogoCaption"/>
          </w:pPr>
        </w:p>
      </w:tc>
      <w:tc>
        <w:tcPr>
          <w:tcW w:w="9368" w:type="dxa"/>
          <w:vAlign w:val="bottom"/>
        </w:tcPr>
        <w:p w14:paraId="22B739DE" w14:textId="77777777" w:rsidR="00E70780" w:rsidRDefault="00E70780">
          <w:pPr>
            <w:pStyle w:val="Header"/>
          </w:pPr>
        </w:p>
      </w:tc>
    </w:tr>
    <w:tr w:rsidR="00E70780" w14:paraId="0701DE0A" w14:textId="77777777">
      <w:trPr>
        <w:gridAfter w:val="2"/>
        <w:wAfter w:w="360" w:type="dxa"/>
        <w:trHeight w:hRule="exact" w:val="680"/>
      </w:trPr>
      <w:tc>
        <w:tcPr>
          <w:tcW w:w="9368" w:type="dxa"/>
          <w:vAlign w:val="bottom"/>
        </w:tcPr>
        <w:p w14:paraId="5B90F5C7" w14:textId="77777777" w:rsidR="00E70780" w:rsidRDefault="00E70780">
          <w:pPr>
            <w:pStyle w:val="LogoCaption"/>
          </w:pPr>
        </w:p>
      </w:tc>
      <w:tc>
        <w:tcPr>
          <w:tcW w:w="9368" w:type="dxa"/>
          <w:vAlign w:val="bottom"/>
        </w:tcPr>
        <w:p w14:paraId="6331C28F" w14:textId="77777777" w:rsidR="00E70780" w:rsidRDefault="00E70780">
          <w:pPr>
            <w:pStyle w:val="Header"/>
          </w:pPr>
        </w:p>
      </w:tc>
    </w:tr>
    <w:tr w:rsidR="00E70780" w14:paraId="657BF123" w14:textId="77777777">
      <w:trPr>
        <w:gridAfter w:val="2"/>
        <w:wAfter w:w="720" w:type="dxa"/>
        <w:trHeight w:hRule="exact" w:val="680"/>
      </w:trPr>
      <w:tc>
        <w:tcPr>
          <w:tcW w:w="9368" w:type="dxa"/>
          <w:vAlign w:val="bottom"/>
        </w:tcPr>
        <w:p w14:paraId="6DAFE34C" w14:textId="77777777" w:rsidR="00E70780" w:rsidRDefault="00E70780">
          <w:pPr>
            <w:pStyle w:val="LogoCaption"/>
          </w:pPr>
        </w:p>
      </w:tc>
      <w:tc>
        <w:tcPr>
          <w:tcW w:w="9368" w:type="dxa"/>
          <w:vAlign w:val="bottom"/>
        </w:tcPr>
        <w:p w14:paraId="0FAFC742" w14:textId="77777777" w:rsidR="00E70780" w:rsidRDefault="00E70780">
          <w:pPr>
            <w:pStyle w:val="Header"/>
          </w:pPr>
        </w:p>
      </w:tc>
    </w:tr>
    <w:tr w:rsidR="00E70780" w14:paraId="368CAF9C" w14:textId="77777777">
      <w:trPr>
        <w:gridAfter w:val="2"/>
        <w:wAfter w:w="720" w:type="dxa"/>
        <w:trHeight w:hRule="exact" w:val="680"/>
      </w:trPr>
      <w:tc>
        <w:tcPr>
          <w:tcW w:w="9368" w:type="dxa"/>
          <w:vAlign w:val="bottom"/>
        </w:tcPr>
        <w:p w14:paraId="5EDEB477" w14:textId="77777777" w:rsidR="00E70780" w:rsidRDefault="00E70780">
          <w:pPr>
            <w:pStyle w:val="LogoCaption"/>
          </w:pPr>
        </w:p>
      </w:tc>
      <w:tc>
        <w:tcPr>
          <w:tcW w:w="9368" w:type="dxa"/>
          <w:vAlign w:val="bottom"/>
        </w:tcPr>
        <w:p w14:paraId="20BE1086" w14:textId="77777777" w:rsidR="00E70780" w:rsidRDefault="00E70780">
          <w:pPr>
            <w:pStyle w:val="Header"/>
          </w:pPr>
        </w:p>
      </w:tc>
    </w:tr>
    <w:tr w:rsidR="00E70780" w14:paraId="0F1183DA" w14:textId="77777777">
      <w:trPr>
        <w:gridAfter w:val="2"/>
        <w:wAfter w:w="720" w:type="dxa"/>
        <w:trHeight w:hRule="exact" w:val="680"/>
      </w:trPr>
      <w:tc>
        <w:tcPr>
          <w:tcW w:w="9368" w:type="dxa"/>
          <w:vAlign w:val="bottom"/>
        </w:tcPr>
        <w:p w14:paraId="4E39BFB9" w14:textId="77777777" w:rsidR="00E70780" w:rsidRDefault="00E70780">
          <w:pPr>
            <w:pStyle w:val="LogoCaption"/>
          </w:pPr>
        </w:p>
      </w:tc>
      <w:tc>
        <w:tcPr>
          <w:tcW w:w="9368" w:type="dxa"/>
          <w:vAlign w:val="bottom"/>
        </w:tcPr>
        <w:p w14:paraId="187D040F" w14:textId="77777777" w:rsidR="00E70780" w:rsidRDefault="00E70780">
          <w:pPr>
            <w:pStyle w:val="Header"/>
          </w:pPr>
        </w:p>
      </w:tc>
    </w:tr>
    <w:tr w:rsidR="00E70780" w14:paraId="24555480" w14:textId="77777777">
      <w:trPr>
        <w:gridAfter w:val="2"/>
        <w:wAfter w:w="720" w:type="dxa"/>
        <w:trHeight w:hRule="exact" w:val="680"/>
      </w:trPr>
      <w:tc>
        <w:tcPr>
          <w:tcW w:w="9368" w:type="dxa"/>
          <w:vAlign w:val="bottom"/>
        </w:tcPr>
        <w:p w14:paraId="2DFBF1DA" w14:textId="77777777" w:rsidR="00E70780" w:rsidRDefault="00E70780">
          <w:pPr>
            <w:pStyle w:val="LogoCaption"/>
          </w:pPr>
        </w:p>
      </w:tc>
      <w:tc>
        <w:tcPr>
          <w:tcW w:w="9368" w:type="dxa"/>
          <w:vAlign w:val="bottom"/>
        </w:tcPr>
        <w:p w14:paraId="3579FFC1" w14:textId="77777777" w:rsidR="00E70780" w:rsidRDefault="00E70780">
          <w:pPr>
            <w:pStyle w:val="Header"/>
          </w:pPr>
        </w:p>
      </w:tc>
    </w:tr>
    <w:tr w:rsidR="00E70780" w14:paraId="32916103" w14:textId="77777777">
      <w:trPr>
        <w:gridAfter w:val="2"/>
        <w:wAfter w:w="720" w:type="dxa"/>
        <w:trHeight w:hRule="exact" w:val="680"/>
      </w:trPr>
      <w:tc>
        <w:tcPr>
          <w:tcW w:w="9368" w:type="dxa"/>
          <w:vAlign w:val="bottom"/>
        </w:tcPr>
        <w:p w14:paraId="78976D9E" w14:textId="77777777" w:rsidR="00E70780" w:rsidRDefault="00E70780">
          <w:pPr>
            <w:pStyle w:val="LogoCaption"/>
          </w:pPr>
        </w:p>
      </w:tc>
      <w:tc>
        <w:tcPr>
          <w:tcW w:w="9368" w:type="dxa"/>
          <w:vAlign w:val="bottom"/>
        </w:tcPr>
        <w:p w14:paraId="64552C4D" w14:textId="77777777" w:rsidR="00E70780" w:rsidRDefault="00E70780">
          <w:pPr>
            <w:pStyle w:val="Header"/>
          </w:pPr>
        </w:p>
      </w:tc>
    </w:tr>
    <w:tr w:rsidR="00E70780" w14:paraId="53139DE8" w14:textId="77777777">
      <w:trPr>
        <w:gridAfter w:val="2"/>
        <w:wAfter w:w="720" w:type="dxa"/>
        <w:trHeight w:hRule="exact" w:val="680"/>
      </w:trPr>
      <w:tc>
        <w:tcPr>
          <w:tcW w:w="9368" w:type="dxa"/>
          <w:vAlign w:val="bottom"/>
        </w:tcPr>
        <w:p w14:paraId="0E437E2B" w14:textId="77777777" w:rsidR="00E70780" w:rsidRDefault="00E70780">
          <w:pPr>
            <w:pStyle w:val="LogoCaption"/>
          </w:pPr>
        </w:p>
      </w:tc>
      <w:tc>
        <w:tcPr>
          <w:tcW w:w="9368" w:type="dxa"/>
          <w:vAlign w:val="bottom"/>
        </w:tcPr>
        <w:p w14:paraId="4E4BF570" w14:textId="77777777" w:rsidR="00E70780" w:rsidRDefault="00E70780">
          <w:pPr>
            <w:pStyle w:val="Header"/>
          </w:pPr>
        </w:p>
      </w:tc>
    </w:tr>
    <w:tr w:rsidR="00E70780" w14:paraId="723A6607" w14:textId="77777777">
      <w:trPr>
        <w:gridAfter w:val="2"/>
        <w:wAfter w:w="720" w:type="dxa"/>
        <w:trHeight w:hRule="exact" w:val="680"/>
      </w:trPr>
      <w:tc>
        <w:tcPr>
          <w:tcW w:w="9368" w:type="dxa"/>
          <w:vAlign w:val="bottom"/>
        </w:tcPr>
        <w:p w14:paraId="329DAD6A" w14:textId="77777777" w:rsidR="00E70780" w:rsidRDefault="00E70780">
          <w:pPr>
            <w:pStyle w:val="LogoCaption"/>
          </w:pPr>
        </w:p>
      </w:tc>
      <w:tc>
        <w:tcPr>
          <w:tcW w:w="9368" w:type="dxa"/>
          <w:vAlign w:val="bottom"/>
        </w:tcPr>
        <w:p w14:paraId="66129711" w14:textId="77777777" w:rsidR="00E70780" w:rsidRDefault="00E70780">
          <w:pPr>
            <w:pStyle w:val="Header"/>
          </w:pPr>
        </w:p>
      </w:tc>
    </w:tr>
    <w:tr w:rsidR="00E70780" w14:paraId="37AA64D9" w14:textId="77777777">
      <w:trPr>
        <w:gridAfter w:val="2"/>
        <w:wAfter w:w="720" w:type="dxa"/>
        <w:trHeight w:hRule="exact" w:val="680"/>
      </w:trPr>
      <w:tc>
        <w:tcPr>
          <w:tcW w:w="9368" w:type="dxa"/>
          <w:vAlign w:val="bottom"/>
        </w:tcPr>
        <w:p w14:paraId="4569083D" w14:textId="77777777" w:rsidR="00E70780" w:rsidRDefault="00E70780">
          <w:pPr>
            <w:pStyle w:val="LogoCaption"/>
          </w:pPr>
        </w:p>
      </w:tc>
      <w:tc>
        <w:tcPr>
          <w:tcW w:w="9368" w:type="dxa"/>
          <w:vAlign w:val="bottom"/>
        </w:tcPr>
        <w:p w14:paraId="696DE300" w14:textId="77777777" w:rsidR="00E70780" w:rsidRDefault="00E70780">
          <w:pPr>
            <w:pStyle w:val="Header"/>
          </w:pPr>
        </w:p>
      </w:tc>
    </w:tr>
    <w:tr w:rsidR="00E70780" w14:paraId="21756DF1" w14:textId="77777777">
      <w:trPr>
        <w:gridAfter w:val="2"/>
        <w:wAfter w:w="720" w:type="dxa"/>
        <w:trHeight w:hRule="exact" w:val="680"/>
      </w:trPr>
      <w:tc>
        <w:tcPr>
          <w:tcW w:w="9368" w:type="dxa"/>
          <w:vAlign w:val="bottom"/>
        </w:tcPr>
        <w:p w14:paraId="1EEB9740" w14:textId="77777777" w:rsidR="00E70780" w:rsidRDefault="00E70780">
          <w:pPr>
            <w:pStyle w:val="LogoCaption"/>
          </w:pPr>
        </w:p>
      </w:tc>
      <w:tc>
        <w:tcPr>
          <w:tcW w:w="9368" w:type="dxa"/>
          <w:vAlign w:val="bottom"/>
        </w:tcPr>
        <w:p w14:paraId="4F16317D" w14:textId="77777777" w:rsidR="00E70780" w:rsidRDefault="00E70780">
          <w:pPr>
            <w:pStyle w:val="Header"/>
          </w:pPr>
        </w:p>
      </w:tc>
    </w:tr>
    <w:tr w:rsidR="00E70780" w14:paraId="2F7B067C" w14:textId="77777777">
      <w:trPr>
        <w:gridAfter w:val="2"/>
        <w:wAfter w:w="720" w:type="dxa"/>
        <w:trHeight w:hRule="exact" w:val="680"/>
      </w:trPr>
      <w:tc>
        <w:tcPr>
          <w:tcW w:w="9368" w:type="dxa"/>
          <w:vAlign w:val="bottom"/>
        </w:tcPr>
        <w:p w14:paraId="31076EC0" w14:textId="77777777" w:rsidR="00E70780" w:rsidRDefault="00E70780">
          <w:pPr>
            <w:pStyle w:val="LogoCaption"/>
          </w:pPr>
        </w:p>
      </w:tc>
      <w:tc>
        <w:tcPr>
          <w:tcW w:w="9368" w:type="dxa"/>
          <w:vAlign w:val="bottom"/>
        </w:tcPr>
        <w:p w14:paraId="05307812" w14:textId="77777777" w:rsidR="00E70780" w:rsidRDefault="00E70780">
          <w:pPr>
            <w:pStyle w:val="Header"/>
          </w:pPr>
        </w:p>
      </w:tc>
    </w:tr>
    <w:tr w:rsidR="00E70780" w14:paraId="5C02B897" w14:textId="77777777">
      <w:trPr>
        <w:gridAfter w:val="2"/>
        <w:wAfter w:w="720" w:type="dxa"/>
        <w:trHeight w:hRule="exact" w:val="680"/>
      </w:trPr>
      <w:tc>
        <w:tcPr>
          <w:tcW w:w="9368" w:type="dxa"/>
          <w:vAlign w:val="bottom"/>
        </w:tcPr>
        <w:p w14:paraId="1DB48283" w14:textId="77777777" w:rsidR="00E70780" w:rsidRDefault="00E70780">
          <w:pPr>
            <w:pStyle w:val="LogoCaption"/>
          </w:pPr>
        </w:p>
      </w:tc>
      <w:tc>
        <w:tcPr>
          <w:tcW w:w="9368" w:type="dxa"/>
          <w:vAlign w:val="bottom"/>
        </w:tcPr>
        <w:p w14:paraId="30FFAFA9" w14:textId="77777777" w:rsidR="00E70780" w:rsidRDefault="00E70780">
          <w:pPr>
            <w:pStyle w:val="Header"/>
          </w:pPr>
        </w:p>
      </w:tc>
    </w:tr>
    <w:tr w:rsidR="00E70780" w14:paraId="3975E82A" w14:textId="77777777">
      <w:trPr>
        <w:gridAfter w:val="2"/>
        <w:wAfter w:w="720" w:type="dxa"/>
        <w:trHeight w:hRule="exact" w:val="680"/>
      </w:trPr>
      <w:tc>
        <w:tcPr>
          <w:tcW w:w="9368" w:type="dxa"/>
          <w:vAlign w:val="bottom"/>
        </w:tcPr>
        <w:p w14:paraId="6F705CA8" w14:textId="77777777" w:rsidR="00E70780" w:rsidRDefault="00E70780">
          <w:pPr>
            <w:pStyle w:val="LogoCaption"/>
          </w:pPr>
        </w:p>
      </w:tc>
      <w:tc>
        <w:tcPr>
          <w:tcW w:w="9368" w:type="dxa"/>
          <w:vAlign w:val="bottom"/>
        </w:tcPr>
        <w:p w14:paraId="449F9723" w14:textId="77777777" w:rsidR="00E70780" w:rsidRDefault="00E70780">
          <w:pPr>
            <w:pStyle w:val="Header"/>
          </w:pPr>
        </w:p>
      </w:tc>
    </w:tr>
    <w:tr w:rsidR="00E70780" w14:paraId="0C7C4EA2" w14:textId="77777777">
      <w:trPr>
        <w:gridAfter w:val="2"/>
        <w:wAfter w:w="720" w:type="dxa"/>
        <w:trHeight w:hRule="exact" w:val="680"/>
      </w:trPr>
      <w:tc>
        <w:tcPr>
          <w:tcW w:w="9368" w:type="dxa"/>
          <w:vAlign w:val="bottom"/>
        </w:tcPr>
        <w:p w14:paraId="7B5873E9" w14:textId="77777777" w:rsidR="00E70780" w:rsidRDefault="00E70780">
          <w:pPr>
            <w:pStyle w:val="LogoCaption"/>
          </w:pPr>
        </w:p>
      </w:tc>
      <w:tc>
        <w:tcPr>
          <w:tcW w:w="9368" w:type="dxa"/>
          <w:vAlign w:val="bottom"/>
        </w:tcPr>
        <w:p w14:paraId="0B63BDFD" w14:textId="77777777" w:rsidR="00E70780" w:rsidRDefault="00E70780">
          <w:pPr>
            <w:pStyle w:val="Header"/>
          </w:pPr>
        </w:p>
      </w:tc>
    </w:tr>
    <w:tr w:rsidR="00E70780" w14:paraId="3DFB69D7" w14:textId="77777777">
      <w:trPr>
        <w:gridAfter w:val="2"/>
        <w:wAfter w:w="720" w:type="dxa"/>
        <w:trHeight w:hRule="exact" w:val="680"/>
      </w:trPr>
      <w:tc>
        <w:tcPr>
          <w:tcW w:w="9368" w:type="dxa"/>
          <w:vAlign w:val="bottom"/>
        </w:tcPr>
        <w:p w14:paraId="17E1476A" w14:textId="77777777" w:rsidR="00E70780" w:rsidRDefault="00E70780">
          <w:pPr>
            <w:pStyle w:val="LogoCaption"/>
          </w:pPr>
        </w:p>
      </w:tc>
      <w:tc>
        <w:tcPr>
          <w:tcW w:w="9368" w:type="dxa"/>
          <w:vAlign w:val="bottom"/>
        </w:tcPr>
        <w:p w14:paraId="387D6794" w14:textId="77777777" w:rsidR="00E70780" w:rsidRDefault="00E70780">
          <w:pPr>
            <w:pStyle w:val="Header"/>
          </w:pPr>
        </w:p>
      </w:tc>
    </w:tr>
    <w:tr w:rsidR="00E70780" w14:paraId="357FE8E8" w14:textId="77777777">
      <w:trPr>
        <w:gridAfter w:val="2"/>
        <w:wAfter w:w="720" w:type="dxa"/>
        <w:trHeight w:hRule="exact" w:val="680"/>
      </w:trPr>
      <w:tc>
        <w:tcPr>
          <w:tcW w:w="9368" w:type="dxa"/>
          <w:vAlign w:val="bottom"/>
        </w:tcPr>
        <w:p w14:paraId="7118251C" w14:textId="77777777" w:rsidR="00E70780" w:rsidRDefault="00E70780">
          <w:pPr>
            <w:pStyle w:val="LogoCaption"/>
          </w:pPr>
        </w:p>
      </w:tc>
      <w:tc>
        <w:tcPr>
          <w:tcW w:w="9368" w:type="dxa"/>
          <w:vAlign w:val="bottom"/>
        </w:tcPr>
        <w:p w14:paraId="4654925E" w14:textId="77777777" w:rsidR="00E70780" w:rsidRDefault="00E70780">
          <w:pPr>
            <w:pStyle w:val="Header"/>
          </w:pPr>
        </w:p>
      </w:tc>
    </w:tr>
    <w:tr w:rsidR="00E70780" w14:paraId="548A574F" w14:textId="77777777">
      <w:trPr>
        <w:gridAfter w:val="2"/>
        <w:wAfter w:w="720" w:type="dxa"/>
        <w:trHeight w:hRule="exact" w:val="680"/>
      </w:trPr>
      <w:tc>
        <w:tcPr>
          <w:tcW w:w="9368" w:type="dxa"/>
          <w:vAlign w:val="bottom"/>
        </w:tcPr>
        <w:p w14:paraId="0716CE12" w14:textId="77777777" w:rsidR="00E70780" w:rsidRDefault="00E70780">
          <w:pPr>
            <w:pStyle w:val="LogoCaption"/>
          </w:pPr>
        </w:p>
      </w:tc>
      <w:tc>
        <w:tcPr>
          <w:tcW w:w="9368" w:type="dxa"/>
          <w:vAlign w:val="bottom"/>
        </w:tcPr>
        <w:p w14:paraId="10EC4E73" w14:textId="77777777" w:rsidR="00E70780" w:rsidRDefault="00E70780">
          <w:pPr>
            <w:pStyle w:val="Header"/>
          </w:pPr>
        </w:p>
      </w:tc>
    </w:tr>
    <w:tr w:rsidR="00E70780" w14:paraId="3E65DEBD" w14:textId="77777777">
      <w:trPr>
        <w:gridAfter w:val="2"/>
        <w:wAfter w:w="720" w:type="dxa"/>
        <w:trHeight w:hRule="exact" w:val="680"/>
      </w:trPr>
      <w:tc>
        <w:tcPr>
          <w:tcW w:w="9368" w:type="dxa"/>
          <w:vAlign w:val="bottom"/>
        </w:tcPr>
        <w:p w14:paraId="5A44611E" w14:textId="77777777" w:rsidR="00E70780" w:rsidRDefault="00E70780">
          <w:pPr>
            <w:pStyle w:val="LogoCaption"/>
          </w:pPr>
        </w:p>
      </w:tc>
      <w:tc>
        <w:tcPr>
          <w:tcW w:w="9368" w:type="dxa"/>
          <w:vAlign w:val="bottom"/>
        </w:tcPr>
        <w:p w14:paraId="0C4E9990" w14:textId="77777777" w:rsidR="00E70780" w:rsidRDefault="00E70780">
          <w:pPr>
            <w:pStyle w:val="Header"/>
          </w:pPr>
        </w:p>
      </w:tc>
    </w:tr>
    <w:tr w:rsidR="00E70780" w14:paraId="6AE680D1" w14:textId="77777777">
      <w:trPr>
        <w:gridAfter w:val="2"/>
        <w:wAfter w:w="720" w:type="dxa"/>
        <w:trHeight w:hRule="exact" w:val="680"/>
      </w:trPr>
      <w:tc>
        <w:tcPr>
          <w:tcW w:w="9368" w:type="dxa"/>
          <w:vAlign w:val="bottom"/>
        </w:tcPr>
        <w:p w14:paraId="651EBFB1" w14:textId="77777777" w:rsidR="00E70780" w:rsidRDefault="00E70780">
          <w:pPr>
            <w:pStyle w:val="LogoCaption"/>
          </w:pPr>
        </w:p>
      </w:tc>
      <w:tc>
        <w:tcPr>
          <w:tcW w:w="9368" w:type="dxa"/>
          <w:vAlign w:val="bottom"/>
        </w:tcPr>
        <w:p w14:paraId="67ACCAA1" w14:textId="77777777" w:rsidR="00E70780" w:rsidRDefault="00E70780">
          <w:pPr>
            <w:pStyle w:val="Header"/>
          </w:pPr>
        </w:p>
      </w:tc>
    </w:tr>
    <w:tr w:rsidR="00E70780" w14:paraId="343A1BDC" w14:textId="77777777">
      <w:trPr>
        <w:gridAfter w:val="2"/>
        <w:wAfter w:w="720" w:type="dxa"/>
        <w:trHeight w:hRule="exact" w:val="680"/>
      </w:trPr>
      <w:tc>
        <w:tcPr>
          <w:tcW w:w="9368" w:type="dxa"/>
          <w:vAlign w:val="bottom"/>
        </w:tcPr>
        <w:p w14:paraId="27E8B535" w14:textId="77777777" w:rsidR="00E70780" w:rsidRDefault="00E70780">
          <w:pPr>
            <w:pStyle w:val="LogoCaption"/>
          </w:pPr>
        </w:p>
      </w:tc>
      <w:tc>
        <w:tcPr>
          <w:tcW w:w="9368" w:type="dxa"/>
          <w:vAlign w:val="bottom"/>
        </w:tcPr>
        <w:p w14:paraId="257C7FA8" w14:textId="77777777" w:rsidR="00E70780" w:rsidRDefault="00E70780">
          <w:pPr>
            <w:pStyle w:val="Header"/>
          </w:pPr>
        </w:p>
      </w:tc>
    </w:tr>
    <w:tr w:rsidR="00E70780" w14:paraId="5A14AF09" w14:textId="77777777">
      <w:trPr>
        <w:gridAfter w:val="2"/>
        <w:wAfter w:w="720" w:type="dxa"/>
        <w:trHeight w:hRule="exact" w:val="680"/>
      </w:trPr>
      <w:tc>
        <w:tcPr>
          <w:tcW w:w="9368" w:type="dxa"/>
          <w:vAlign w:val="bottom"/>
        </w:tcPr>
        <w:p w14:paraId="344B99DE" w14:textId="77777777" w:rsidR="00E70780" w:rsidRDefault="00E70780">
          <w:pPr>
            <w:pStyle w:val="LogoCaption"/>
          </w:pPr>
        </w:p>
      </w:tc>
      <w:tc>
        <w:tcPr>
          <w:tcW w:w="9368" w:type="dxa"/>
          <w:vAlign w:val="bottom"/>
        </w:tcPr>
        <w:p w14:paraId="535AB669" w14:textId="77777777" w:rsidR="00E70780" w:rsidRDefault="00E70780">
          <w:pPr>
            <w:pStyle w:val="Header"/>
          </w:pPr>
        </w:p>
      </w:tc>
    </w:tr>
    <w:tr w:rsidR="00E70780" w14:paraId="1438F224" w14:textId="77777777">
      <w:trPr>
        <w:gridAfter w:val="2"/>
        <w:wAfter w:w="720" w:type="dxa"/>
        <w:trHeight w:hRule="exact" w:val="680"/>
      </w:trPr>
      <w:tc>
        <w:tcPr>
          <w:tcW w:w="9368" w:type="dxa"/>
          <w:vAlign w:val="bottom"/>
        </w:tcPr>
        <w:p w14:paraId="668BE4C1" w14:textId="77777777" w:rsidR="00E70780" w:rsidRDefault="00E70780">
          <w:pPr>
            <w:pStyle w:val="LogoCaption"/>
          </w:pPr>
        </w:p>
      </w:tc>
      <w:tc>
        <w:tcPr>
          <w:tcW w:w="9368" w:type="dxa"/>
          <w:vAlign w:val="bottom"/>
        </w:tcPr>
        <w:p w14:paraId="1FD39CF4" w14:textId="77777777" w:rsidR="00E70780" w:rsidRDefault="00E70780">
          <w:pPr>
            <w:pStyle w:val="Header"/>
          </w:pPr>
        </w:p>
      </w:tc>
    </w:tr>
    <w:tr w:rsidR="00E70780" w14:paraId="60A7D1A9" w14:textId="77777777">
      <w:trPr>
        <w:gridAfter w:val="2"/>
        <w:wAfter w:w="720" w:type="dxa"/>
        <w:trHeight w:hRule="exact" w:val="680"/>
      </w:trPr>
      <w:tc>
        <w:tcPr>
          <w:tcW w:w="9368" w:type="dxa"/>
          <w:vAlign w:val="bottom"/>
        </w:tcPr>
        <w:p w14:paraId="67AE1D14" w14:textId="77777777" w:rsidR="00E70780" w:rsidRDefault="00E70780">
          <w:pPr>
            <w:pStyle w:val="LogoCaption"/>
          </w:pPr>
        </w:p>
      </w:tc>
      <w:tc>
        <w:tcPr>
          <w:tcW w:w="9368" w:type="dxa"/>
          <w:vAlign w:val="bottom"/>
        </w:tcPr>
        <w:p w14:paraId="1D9E657B" w14:textId="77777777" w:rsidR="00E70780" w:rsidRDefault="00E70780">
          <w:pPr>
            <w:pStyle w:val="Header"/>
          </w:pPr>
        </w:p>
      </w:tc>
    </w:tr>
    <w:tr w:rsidR="00E70780" w14:paraId="0B411F59" w14:textId="77777777">
      <w:trPr>
        <w:gridAfter w:val="2"/>
        <w:wAfter w:w="720" w:type="dxa"/>
        <w:trHeight w:hRule="exact" w:val="680"/>
      </w:trPr>
      <w:tc>
        <w:tcPr>
          <w:tcW w:w="9368" w:type="dxa"/>
          <w:vAlign w:val="bottom"/>
        </w:tcPr>
        <w:p w14:paraId="21232028" w14:textId="77777777" w:rsidR="00E70780" w:rsidRDefault="00E70780">
          <w:pPr>
            <w:pStyle w:val="LogoCaption"/>
          </w:pPr>
        </w:p>
      </w:tc>
      <w:tc>
        <w:tcPr>
          <w:tcW w:w="9368" w:type="dxa"/>
          <w:vAlign w:val="bottom"/>
        </w:tcPr>
        <w:p w14:paraId="5B955740" w14:textId="77777777" w:rsidR="00E70780" w:rsidRDefault="00E70780">
          <w:pPr>
            <w:pStyle w:val="Header"/>
          </w:pPr>
        </w:p>
      </w:tc>
    </w:tr>
    <w:tr w:rsidR="00E70780" w14:paraId="3A75F429" w14:textId="77777777">
      <w:trPr>
        <w:gridAfter w:val="2"/>
        <w:wAfter w:w="720" w:type="dxa"/>
        <w:trHeight w:hRule="exact" w:val="680"/>
      </w:trPr>
      <w:tc>
        <w:tcPr>
          <w:tcW w:w="9368" w:type="dxa"/>
          <w:vAlign w:val="bottom"/>
        </w:tcPr>
        <w:p w14:paraId="5C5C5ECA" w14:textId="77777777" w:rsidR="00E70780" w:rsidRDefault="00E70780">
          <w:pPr>
            <w:pStyle w:val="LogoCaption"/>
          </w:pPr>
        </w:p>
      </w:tc>
      <w:tc>
        <w:tcPr>
          <w:tcW w:w="9368" w:type="dxa"/>
          <w:vAlign w:val="bottom"/>
        </w:tcPr>
        <w:p w14:paraId="5EAD53D5" w14:textId="77777777" w:rsidR="00E70780" w:rsidRDefault="00E70780">
          <w:pPr>
            <w:pStyle w:val="Header"/>
          </w:pPr>
        </w:p>
      </w:tc>
    </w:tr>
    <w:tr w:rsidR="00E70780" w14:paraId="4AC7CE30" w14:textId="77777777">
      <w:trPr>
        <w:gridAfter w:val="2"/>
        <w:wAfter w:w="720" w:type="dxa"/>
        <w:trHeight w:hRule="exact" w:val="680"/>
      </w:trPr>
      <w:tc>
        <w:tcPr>
          <w:tcW w:w="9368" w:type="dxa"/>
          <w:vAlign w:val="bottom"/>
        </w:tcPr>
        <w:p w14:paraId="5A24A44E" w14:textId="77777777" w:rsidR="00E70780" w:rsidRDefault="00E70780">
          <w:pPr>
            <w:pStyle w:val="LogoCaption"/>
          </w:pPr>
        </w:p>
      </w:tc>
      <w:tc>
        <w:tcPr>
          <w:tcW w:w="9368" w:type="dxa"/>
          <w:vAlign w:val="bottom"/>
        </w:tcPr>
        <w:p w14:paraId="4AC03541" w14:textId="77777777" w:rsidR="00E70780" w:rsidRDefault="00E70780">
          <w:pPr>
            <w:pStyle w:val="Header"/>
          </w:pPr>
        </w:p>
      </w:tc>
    </w:tr>
    <w:tr w:rsidR="00E70780" w14:paraId="00F42A17" w14:textId="77777777">
      <w:trPr>
        <w:gridAfter w:val="2"/>
        <w:wAfter w:w="720" w:type="dxa"/>
        <w:trHeight w:hRule="exact" w:val="680"/>
      </w:trPr>
      <w:tc>
        <w:tcPr>
          <w:tcW w:w="9368" w:type="dxa"/>
          <w:vAlign w:val="bottom"/>
        </w:tcPr>
        <w:p w14:paraId="6E3DDD87" w14:textId="77777777" w:rsidR="00E70780" w:rsidRDefault="00E70780">
          <w:pPr>
            <w:pStyle w:val="LogoCaption"/>
          </w:pPr>
        </w:p>
      </w:tc>
      <w:tc>
        <w:tcPr>
          <w:tcW w:w="9368" w:type="dxa"/>
          <w:vAlign w:val="bottom"/>
        </w:tcPr>
        <w:p w14:paraId="566878EE" w14:textId="77777777" w:rsidR="00E70780" w:rsidRDefault="00E70780">
          <w:pPr>
            <w:pStyle w:val="Header"/>
          </w:pPr>
        </w:p>
      </w:tc>
    </w:tr>
    <w:tr w:rsidR="00E70780" w14:paraId="5F5EA1EA" w14:textId="77777777">
      <w:trPr>
        <w:gridAfter w:val="2"/>
        <w:wAfter w:w="720" w:type="dxa"/>
        <w:trHeight w:hRule="exact" w:val="680"/>
      </w:trPr>
      <w:tc>
        <w:tcPr>
          <w:tcW w:w="9368" w:type="dxa"/>
          <w:vAlign w:val="bottom"/>
        </w:tcPr>
        <w:p w14:paraId="31FF6FDA" w14:textId="77777777" w:rsidR="00E70780" w:rsidRDefault="00E70780">
          <w:pPr>
            <w:pStyle w:val="LogoCaption"/>
          </w:pPr>
        </w:p>
      </w:tc>
      <w:tc>
        <w:tcPr>
          <w:tcW w:w="9368" w:type="dxa"/>
          <w:vAlign w:val="bottom"/>
        </w:tcPr>
        <w:p w14:paraId="2F72BA37" w14:textId="77777777" w:rsidR="00E70780" w:rsidRDefault="00E70780">
          <w:pPr>
            <w:pStyle w:val="Header"/>
          </w:pPr>
        </w:p>
      </w:tc>
    </w:tr>
    <w:tr w:rsidR="00E70780" w14:paraId="5BD6FF3E" w14:textId="77777777">
      <w:trPr>
        <w:gridAfter w:val="2"/>
        <w:wAfter w:w="720" w:type="dxa"/>
        <w:trHeight w:hRule="exact" w:val="680"/>
      </w:trPr>
      <w:tc>
        <w:tcPr>
          <w:tcW w:w="9368" w:type="dxa"/>
          <w:vAlign w:val="bottom"/>
        </w:tcPr>
        <w:p w14:paraId="4C766C9B" w14:textId="77777777" w:rsidR="00E70780" w:rsidRDefault="00E70780">
          <w:pPr>
            <w:pStyle w:val="LogoCaption"/>
          </w:pPr>
        </w:p>
      </w:tc>
      <w:tc>
        <w:tcPr>
          <w:tcW w:w="9368" w:type="dxa"/>
          <w:vAlign w:val="bottom"/>
        </w:tcPr>
        <w:p w14:paraId="76314953" w14:textId="77777777" w:rsidR="00E70780" w:rsidRDefault="00E70780">
          <w:pPr>
            <w:pStyle w:val="Header"/>
          </w:pPr>
        </w:p>
      </w:tc>
    </w:tr>
    <w:tr w:rsidR="00E70780" w14:paraId="30AFE309" w14:textId="77777777">
      <w:trPr>
        <w:gridAfter w:val="2"/>
        <w:wAfter w:w="720" w:type="dxa"/>
        <w:trHeight w:hRule="exact" w:val="680"/>
      </w:trPr>
      <w:tc>
        <w:tcPr>
          <w:tcW w:w="9368" w:type="dxa"/>
          <w:vAlign w:val="bottom"/>
        </w:tcPr>
        <w:p w14:paraId="620AE4BC" w14:textId="77777777" w:rsidR="00E70780" w:rsidRDefault="00E70780">
          <w:pPr>
            <w:pStyle w:val="LogoCaption"/>
          </w:pPr>
        </w:p>
      </w:tc>
      <w:tc>
        <w:tcPr>
          <w:tcW w:w="9368" w:type="dxa"/>
          <w:vAlign w:val="bottom"/>
        </w:tcPr>
        <w:p w14:paraId="56F5D9C3" w14:textId="77777777" w:rsidR="00E70780" w:rsidRDefault="00E70780">
          <w:pPr>
            <w:pStyle w:val="Header"/>
          </w:pPr>
        </w:p>
      </w:tc>
    </w:tr>
    <w:tr w:rsidR="00E70780" w14:paraId="068B456E" w14:textId="77777777">
      <w:trPr>
        <w:gridAfter w:val="2"/>
        <w:wAfter w:w="720" w:type="dxa"/>
        <w:trHeight w:hRule="exact" w:val="680"/>
      </w:trPr>
      <w:tc>
        <w:tcPr>
          <w:tcW w:w="9368" w:type="dxa"/>
          <w:vAlign w:val="bottom"/>
        </w:tcPr>
        <w:p w14:paraId="66A597E6" w14:textId="77777777" w:rsidR="00E70780" w:rsidRDefault="00E70780">
          <w:pPr>
            <w:pStyle w:val="LogoCaption"/>
          </w:pPr>
        </w:p>
      </w:tc>
      <w:tc>
        <w:tcPr>
          <w:tcW w:w="9368" w:type="dxa"/>
          <w:vAlign w:val="bottom"/>
        </w:tcPr>
        <w:p w14:paraId="79C14544" w14:textId="77777777" w:rsidR="00E70780" w:rsidRDefault="00E70780">
          <w:pPr>
            <w:pStyle w:val="Header"/>
          </w:pPr>
        </w:p>
      </w:tc>
    </w:tr>
    <w:tr w:rsidR="00E70780" w14:paraId="6C2A5271" w14:textId="77777777">
      <w:trPr>
        <w:gridAfter w:val="2"/>
        <w:wAfter w:w="720" w:type="dxa"/>
        <w:trHeight w:hRule="exact" w:val="680"/>
      </w:trPr>
      <w:tc>
        <w:tcPr>
          <w:tcW w:w="9368" w:type="dxa"/>
          <w:vAlign w:val="bottom"/>
        </w:tcPr>
        <w:p w14:paraId="27F34D07" w14:textId="77777777" w:rsidR="00E70780" w:rsidRDefault="00E70780">
          <w:pPr>
            <w:pStyle w:val="LogoCaption"/>
          </w:pPr>
        </w:p>
      </w:tc>
      <w:tc>
        <w:tcPr>
          <w:tcW w:w="9368" w:type="dxa"/>
          <w:vAlign w:val="bottom"/>
        </w:tcPr>
        <w:p w14:paraId="3BDEC4A2" w14:textId="77777777" w:rsidR="00E70780" w:rsidRDefault="00E70780">
          <w:pPr>
            <w:pStyle w:val="Header"/>
          </w:pPr>
        </w:p>
      </w:tc>
    </w:tr>
    <w:tr w:rsidR="00E70780" w14:paraId="3C1CC4FA" w14:textId="77777777">
      <w:trPr>
        <w:gridAfter w:val="2"/>
        <w:wAfter w:w="720" w:type="dxa"/>
        <w:trHeight w:hRule="exact" w:val="680"/>
      </w:trPr>
      <w:tc>
        <w:tcPr>
          <w:tcW w:w="9368" w:type="dxa"/>
          <w:vAlign w:val="bottom"/>
        </w:tcPr>
        <w:p w14:paraId="2EA99FDB" w14:textId="77777777" w:rsidR="00E70780" w:rsidRDefault="00E70780">
          <w:pPr>
            <w:pStyle w:val="LogoCaption"/>
          </w:pPr>
        </w:p>
      </w:tc>
      <w:tc>
        <w:tcPr>
          <w:tcW w:w="9368" w:type="dxa"/>
          <w:vAlign w:val="bottom"/>
        </w:tcPr>
        <w:p w14:paraId="3C665021" w14:textId="77777777" w:rsidR="00E70780" w:rsidRDefault="00E70780">
          <w:pPr>
            <w:pStyle w:val="Header"/>
          </w:pPr>
        </w:p>
      </w:tc>
    </w:tr>
    <w:tr w:rsidR="00E70780" w14:paraId="404B98E6" w14:textId="77777777">
      <w:trPr>
        <w:gridAfter w:val="2"/>
        <w:wAfter w:w="720" w:type="dxa"/>
        <w:trHeight w:hRule="exact" w:val="680"/>
      </w:trPr>
      <w:tc>
        <w:tcPr>
          <w:tcW w:w="9368" w:type="dxa"/>
          <w:vAlign w:val="bottom"/>
        </w:tcPr>
        <w:p w14:paraId="36BD6D22" w14:textId="77777777" w:rsidR="00E70780" w:rsidRDefault="00E70780">
          <w:pPr>
            <w:pStyle w:val="LogoCaption"/>
          </w:pPr>
        </w:p>
      </w:tc>
      <w:tc>
        <w:tcPr>
          <w:tcW w:w="9368" w:type="dxa"/>
          <w:vAlign w:val="bottom"/>
        </w:tcPr>
        <w:p w14:paraId="1C1081AD" w14:textId="77777777" w:rsidR="00E70780" w:rsidRDefault="00E70780">
          <w:pPr>
            <w:pStyle w:val="Header"/>
          </w:pPr>
        </w:p>
      </w:tc>
    </w:tr>
    <w:tr w:rsidR="00E70780" w14:paraId="7EABD0D6" w14:textId="77777777">
      <w:trPr>
        <w:gridAfter w:val="2"/>
        <w:wAfter w:w="720" w:type="dxa"/>
        <w:trHeight w:hRule="exact" w:val="680"/>
      </w:trPr>
      <w:tc>
        <w:tcPr>
          <w:tcW w:w="9368" w:type="dxa"/>
          <w:vAlign w:val="bottom"/>
        </w:tcPr>
        <w:p w14:paraId="2F357B3C" w14:textId="77777777" w:rsidR="00E70780" w:rsidRDefault="00E70780">
          <w:pPr>
            <w:pStyle w:val="LogoCaption"/>
          </w:pPr>
        </w:p>
      </w:tc>
      <w:tc>
        <w:tcPr>
          <w:tcW w:w="9368" w:type="dxa"/>
          <w:vAlign w:val="bottom"/>
        </w:tcPr>
        <w:p w14:paraId="31C571CF" w14:textId="77777777" w:rsidR="00E70780" w:rsidRDefault="00E70780">
          <w:pPr>
            <w:pStyle w:val="Header"/>
          </w:pPr>
        </w:p>
      </w:tc>
    </w:tr>
    <w:tr w:rsidR="00E70780" w14:paraId="76FBCE0F" w14:textId="77777777">
      <w:trPr>
        <w:gridAfter w:val="2"/>
        <w:wAfter w:w="720" w:type="dxa"/>
        <w:trHeight w:hRule="exact" w:val="680"/>
      </w:trPr>
      <w:tc>
        <w:tcPr>
          <w:tcW w:w="9368" w:type="dxa"/>
          <w:vAlign w:val="bottom"/>
        </w:tcPr>
        <w:p w14:paraId="20779C41" w14:textId="77777777" w:rsidR="00E70780" w:rsidRDefault="00E70780">
          <w:pPr>
            <w:pStyle w:val="LogoCaption"/>
          </w:pPr>
        </w:p>
      </w:tc>
      <w:tc>
        <w:tcPr>
          <w:tcW w:w="9368" w:type="dxa"/>
          <w:vAlign w:val="bottom"/>
        </w:tcPr>
        <w:p w14:paraId="27B21C7E" w14:textId="77777777" w:rsidR="00E70780" w:rsidRDefault="00E70780">
          <w:pPr>
            <w:pStyle w:val="Header"/>
          </w:pPr>
        </w:p>
      </w:tc>
    </w:tr>
    <w:tr w:rsidR="00E70780" w14:paraId="53CE7465" w14:textId="77777777">
      <w:trPr>
        <w:gridAfter w:val="2"/>
        <w:wAfter w:w="720" w:type="dxa"/>
        <w:trHeight w:hRule="exact" w:val="680"/>
      </w:trPr>
      <w:tc>
        <w:tcPr>
          <w:tcW w:w="9368" w:type="dxa"/>
          <w:vAlign w:val="bottom"/>
        </w:tcPr>
        <w:p w14:paraId="351D0FCF" w14:textId="77777777" w:rsidR="00E70780" w:rsidRDefault="00E70780">
          <w:pPr>
            <w:pStyle w:val="LogoCaption"/>
          </w:pPr>
        </w:p>
      </w:tc>
      <w:tc>
        <w:tcPr>
          <w:tcW w:w="9368" w:type="dxa"/>
          <w:vAlign w:val="bottom"/>
        </w:tcPr>
        <w:p w14:paraId="36F44381" w14:textId="77777777" w:rsidR="00E70780" w:rsidRDefault="00E70780">
          <w:pPr>
            <w:pStyle w:val="Header"/>
          </w:pPr>
        </w:p>
      </w:tc>
    </w:tr>
    <w:tr w:rsidR="00E70780" w14:paraId="7B2A1946" w14:textId="77777777">
      <w:trPr>
        <w:gridAfter w:val="2"/>
        <w:wAfter w:w="720" w:type="dxa"/>
        <w:trHeight w:hRule="exact" w:val="680"/>
      </w:trPr>
      <w:tc>
        <w:tcPr>
          <w:tcW w:w="9368" w:type="dxa"/>
          <w:vAlign w:val="bottom"/>
        </w:tcPr>
        <w:p w14:paraId="325419F0" w14:textId="77777777" w:rsidR="00E70780" w:rsidRDefault="00E70780">
          <w:pPr>
            <w:pStyle w:val="LogoCaption"/>
          </w:pPr>
        </w:p>
      </w:tc>
      <w:tc>
        <w:tcPr>
          <w:tcW w:w="9368" w:type="dxa"/>
          <w:vAlign w:val="bottom"/>
        </w:tcPr>
        <w:p w14:paraId="5F73DE75" w14:textId="77777777" w:rsidR="00E70780" w:rsidRDefault="00E70780">
          <w:pPr>
            <w:pStyle w:val="Header"/>
          </w:pPr>
        </w:p>
      </w:tc>
    </w:tr>
    <w:tr w:rsidR="00E70780" w14:paraId="7E6AF324" w14:textId="77777777">
      <w:trPr>
        <w:gridAfter w:val="2"/>
        <w:wAfter w:w="720" w:type="dxa"/>
        <w:trHeight w:hRule="exact" w:val="680"/>
      </w:trPr>
      <w:tc>
        <w:tcPr>
          <w:tcW w:w="9368" w:type="dxa"/>
          <w:vAlign w:val="bottom"/>
        </w:tcPr>
        <w:p w14:paraId="19188C6A" w14:textId="77777777" w:rsidR="00E70780" w:rsidRDefault="00E70780">
          <w:pPr>
            <w:pStyle w:val="LogoCaption"/>
          </w:pPr>
        </w:p>
      </w:tc>
      <w:tc>
        <w:tcPr>
          <w:tcW w:w="9368" w:type="dxa"/>
          <w:vAlign w:val="bottom"/>
        </w:tcPr>
        <w:p w14:paraId="5DCF8D42" w14:textId="77777777" w:rsidR="00E70780" w:rsidRDefault="00E70780">
          <w:pPr>
            <w:pStyle w:val="Header"/>
          </w:pPr>
        </w:p>
      </w:tc>
    </w:tr>
    <w:tr w:rsidR="00E70780" w14:paraId="77C1DB9D" w14:textId="77777777">
      <w:trPr>
        <w:gridAfter w:val="2"/>
        <w:wAfter w:w="360" w:type="dxa"/>
        <w:trHeight w:hRule="exact" w:val="680"/>
      </w:trPr>
      <w:tc>
        <w:tcPr>
          <w:tcW w:w="9368" w:type="dxa"/>
          <w:vAlign w:val="bottom"/>
        </w:tcPr>
        <w:p w14:paraId="67FEA7EF" w14:textId="77777777" w:rsidR="00E70780" w:rsidRDefault="00E70780">
          <w:pPr>
            <w:pStyle w:val="LogoCaption"/>
          </w:pPr>
        </w:p>
      </w:tc>
      <w:tc>
        <w:tcPr>
          <w:tcW w:w="9368" w:type="dxa"/>
          <w:vAlign w:val="bottom"/>
        </w:tcPr>
        <w:p w14:paraId="2F7D5F68" w14:textId="77777777" w:rsidR="00E70780" w:rsidRDefault="00E70780">
          <w:pPr>
            <w:pStyle w:val="Header"/>
          </w:pPr>
        </w:p>
      </w:tc>
    </w:tr>
    <w:tr w:rsidR="00E70780" w14:paraId="2B0EE254" w14:textId="77777777">
      <w:trPr>
        <w:gridAfter w:val="2"/>
        <w:wAfter w:w="720" w:type="dxa"/>
        <w:trHeight w:hRule="exact" w:val="680"/>
      </w:trPr>
      <w:tc>
        <w:tcPr>
          <w:tcW w:w="9368" w:type="dxa"/>
          <w:vAlign w:val="bottom"/>
        </w:tcPr>
        <w:p w14:paraId="63131723" w14:textId="77777777" w:rsidR="00E70780" w:rsidRDefault="00E70780">
          <w:pPr>
            <w:pStyle w:val="LogoCaption"/>
          </w:pPr>
        </w:p>
      </w:tc>
      <w:tc>
        <w:tcPr>
          <w:tcW w:w="9368" w:type="dxa"/>
          <w:vAlign w:val="bottom"/>
        </w:tcPr>
        <w:p w14:paraId="6E6B725A" w14:textId="77777777" w:rsidR="00E70780" w:rsidRDefault="00E70780">
          <w:pPr>
            <w:pStyle w:val="Header"/>
          </w:pPr>
        </w:p>
      </w:tc>
    </w:tr>
    <w:tr w:rsidR="00E70780" w14:paraId="7CCB25A7" w14:textId="77777777">
      <w:trPr>
        <w:gridAfter w:val="2"/>
        <w:wAfter w:w="720" w:type="dxa"/>
        <w:trHeight w:hRule="exact" w:val="680"/>
      </w:trPr>
      <w:tc>
        <w:tcPr>
          <w:tcW w:w="9368" w:type="dxa"/>
          <w:vAlign w:val="bottom"/>
        </w:tcPr>
        <w:p w14:paraId="750D7F43" w14:textId="77777777" w:rsidR="00E70780" w:rsidRDefault="00E70780">
          <w:pPr>
            <w:pStyle w:val="LogoCaption"/>
          </w:pPr>
        </w:p>
      </w:tc>
      <w:tc>
        <w:tcPr>
          <w:tcW w:w="9368" w:type="dxa"/>
          <w:vAlign w:val="bottom"/>
        </w:tcPr>
        <w:p w14:paraId="21D829DF" w14:textId="77777777" w:rsidR="00E70780" w:rsidRDefault="00E70780">
          <w:pPr>
            <w:pStyle w:val="Header"/>
          </w:pPr>
        </w:p>
      </w:tc>
    </w:tr>
    <w:tr w:rsidR="00E70780" w14:paraId="7CD9913E" w14:textId="77777777">
      <w:trPr>
        <w:gridAfter w:val="2"/>
        <w:wAfter w:w="720" w:type="dxa"/>
        <w:trHeight w:hRule="exact" w:val="680"/>
      </w:trPr>
      <w:tc>
        <w:tcPr>
          <w:tcW w:w="9368" w:type="dxa"/>
          <w:vAlign w:val="bottom"/>
        </w:tcPr>
        <w:p w14:paraId="1870691D" w14:textId="77777777" w:rsidR="00E70780" w:rsidRDefault="00E70780">
          <w:pPr>
            <w:pStyle w:val="LogoCaption"/>
          </w:pPr>
        </w:p>
      </w:tc>
      <w:tc>
        <w:tcPr>
          <w:tcW w:w="9368" w:type="dxa"/>
          <w:vAlign w:val="bottom"/>
        </w:tcPr>
        <w:p w14:paraId="2B7D3150" w14:textId="77777777" w:rsidR="00E70780" w:rsidRDefault="00E70780">
          <w:pPr>
            <w:pStyle w:val="Header"/>
          </w:pPr>
        </w:p>
      </w:tc>
    </w:tr>
    <w:tr w:rsidR="00E70780" w14:paraId="04A7C47F" w14:textId="77777777">
      <w:trPr>
        <w:gridAfter w:val="2"/>
        <w:wAfter w:w="720" w:type="dxa"/>
        <w:trHeight w:hRule="exact" w:val="680"/>
      </w:trPr>
      <w:tc>
        <w:tcPr>
          <w:tcW w:w="9368" w:type="dxa"/>
          <w:vAlign w:val="bottom"/>
        </w:tcPr>
        <w:p w14:paraId="41A5E6CB" w14:textId="77777777" w:rsidR="00E70780" w:rsidRDefault="00E70780">
          <w:pPr>
            <w:pStyle w:val="LogoCaption"/>
          </w:pPr>
        </w:p>
      </w:tc>
      <w:tc>
        <w:tcPr>
          <w:tcW w:w="9368" w:type="dxa"/>
          <w:vAlign w:val="bottom"/>
        </w:tcPr>
        <w:p w14:paraId="1493C98C" w14:textId="77777777" w:rsidR="00E70780" w:rsidRDefault="00E70780">
          <w:pPr>
            <w:pStyle w:val="Header"/>
          </w:pPr>
        </w:p>
      </w:tc>
    </w:tr>
    <w:tr w:rsidR="00E70780" w14:paraId="3CB4AAB7" w14:textId="77777777">
      <w:trPr>
        <w:gridAfter w:val="2"/>
        <w:wAfter w:w="720" w:type="dxa"/>
        <w:trHeight w:hRule="exact" w:val="680"/>
      </w:trPr>
      <w:tc>
        <w:tcPr>
          <w:tcW w:w="9368" w:type="dxa"/>
          <w:vAlign w:val="bottom"/>
        </w:tcPr>
        <w:p w14:paraId="3329FE4D" w14:textId="77777777" w:rsidR="00E70780" w:rsidRDefault="00E70780">
          <w:pPr>
            <w:pStyle w:val="LogoCaption"/>
          </w:pPr>
        </w:p>
      </w:tc>
      <w:tc>
        <w:tcPr>
          <w:tcW w:w="9368" w:type="dxa"/>
          <w:vAlign w:val="bottom"/>
        </w:tcPr>
        <w:p w14:paraId="6D0D925B" w14:textId="77777777" w:rsidR="00E70780" w:rsidRDefault="00E70780">
          <w:pPr>
            <w:pStyle w:val="Header"/>
          </w:pPr>
        </w:p>
      </w:tc>
    </w:tr>
    <w:tr w:rsidR="00E70780" w14:paraId="1D6DB8E8" w14:textId="77777777">
      <w:trPr>
        <w:gridAfter w:val="2"/>
        <w:wAfter w:w="720" w:type="dxa"/>
        <w:trHeight w:hRule="exact" w:val="680"/>
      </w:trPr>
      <w:tc>
        <w:tcPr>
          <w:tcW w:w="9368" w:type="dxa"/>
          <w:vAlign w:val="bottom"/>
        </w:tcPr>
        <w:p w14:paraId="7A05F97B" w14:textId="77777777" w:rsidR="00E70780" w:rsidRDefault="00E70780">
          <w:pPr>
            <w:pStyle w:val="LogoCaption"/>
          </w:pPr>
        </w:p>
      </w:tc>
      <w:tc>
        <w:tcPr>
          <w:tcW w:w="9368" w:type="dxa"/>
          <w:vAlign w:val="bottom"/>
        </w:tcPr>
        <w:p w14:paraId="5240DD11" w14:textId="77777777" w:rsidR="00E70780" w:rsidRDefault="00E70780">
          <w:pPr>
            <w:pStyle w:val="Header"/>
          </w:pPr>
        </w:p>
      </w:tc>
    </w:tr>
    <w:tr w:rsidR="00E70780" w14:paraId="3DB22172" w14:textId="77777777">
      <w:trPr>
        <w:gridAfter w:val="2"/>
        <w:wAfter w:w="720" w:type="dxa"/>
        <w:trHeight w:hRule="exact" w:val="680"/>
      </w:trPr>
      <w:tc>
        <w:tcPr>
          <w:tcW w:w="9368" w:type="dxa"/>
          <w:vAlign w:val="bottom"/>
        </w:tcPr>
        <w:p w14:paraId="155B6D0F" w14:textId="77777777" w:rsidR="00E70780" w:rsidRDefault="00E70780">
          <w:pPr>
            <w:pStyle w:val="LogoCaption"/>
          </w:pPr>
        </w:p>
      </w:tc>
      <w:tc>
        <w:tcPr>
          <w:tcW w:w="9368" w:type="dxa"/>
          <w:vAlign w:val="bottom"/>
        </w:tcPr>
        <w:p w14:paraId="6F738494" w14:textId="77777777" w:rsidR="00E70780" w:rsidRDefault="00E70780">
          <w:pPr>
            <w:pStyle w:val="Header"/>
          </w:pPr>
        </w:p>
      </w:tc>
    </w:tr>
    <w:tr w:rsidR="00E70780" w14:paraId="3D83742D" w14:textId="77777777">
      <w:trPr>
        <w:gridAfter w:val="2"/>
        <w:wAfter w:w="720" w:type="dxa"/>
        <w:trHeight w:hRule="exact" w:val="680"/>
      </w:trPr>
      <w:tc>
        <w:tcPr>
          <w:tcW w:w="9368" w:type="dxa"/>
          <w:vAlign w:val="bottom"/>
        </w:tcPr>
        <w:p w14:paraId="75B9D9AB" w14:textId="77777777" w:rsidR="00E70780" w:rsidRDefault="00E70780">
          <w:pPr>
            <w:pStyle w:val="LogoCaption"/>
          </w:pPr>
        </w:p>
      </w:tc>
      <w:tc>
        <w:tcPr>
          <w:tcW w:w="9368" w:type="dxa"/>
          <w:vAlign w:val="bottom"/>
        </w:tcPr>
        <w:p w14:paraId="75E06B5B" w14:textId="77777777" w:rsidR="00E70780" w:rsidRDefault="00E70780">
          <w:pPr>
            <w:pStyle w:val="Header"/>
          </w:pPr>
        </w:p>
      </w:tc>
    </w:tr>
    <w:tr w:rsidR="00E70780" w14:paraId="4AF7A2D4" w14:textId="77777777">
      <w:trPr>
        <w:gridAfter w:val="2"/>
        <w:wAfter w:w="720" w:type="dxa"/>
        <w:trHeight w:hRule="exact" w:val="680"/>
      </w:trPr>
      <w:tc>
        <w:tcPr>
          <w:tcW w:w="9368" w:type="dxa"/>
          <w:vAlign w:val="bottom"/>
        </w:tcPr>
        <w:p w14:paraId="770CAE66" w14:textId="77777777" w:rsidR="00E70780" w:rsidRDefault="00E70780">
          <w:pPr>
            <w:pStyle w:val="LogoCaption"/>
          </w:pPr>
        </w:p>
      </w:tc>
      <w:tc>
        <w:tcPr>
          <w:tcW w:w="9368" w:type="dxa"/>
          <w:vAlign w:val="bottom"/>
        </w:tcPr>
        <w:p w14:paraId="3C8B66E8" w14:textId="77777777" w:rsidR="00E70780" w:rsidRDefault="00E70780">
          <w:pPr>
            <w:pStyle w:val="Header"/>
          </w:pPr>
        </w:p>
      </w:tc>
    </w:tr>
    <w:tr w:rsidR="00E70780" w14:paraId="0411F711" w14:textId="77777777">
      <w:trPr>
        <w:gridAfter w:val="2"/>
        <w:wAfter w:w="720" w:type="dxa"/>
        <w:trHeight w:hRule="exact" w:val="680"/>
      </w:trPr>
      <w:tc>
        <w:tcPr>
          <w:tcW w:w="9368" w:type="dxa"/>
          <w:vAlign w:val="bottom"/>
        </w:tcPr>
        <w:p w14:paraId="192E82F9" w14:textId="77777777" w:rsidR="00E70780" w:rsidRDefault="00E70780">
          <w:pPr>
            <w:pStyle w:val="LogoCaption"/>
          </w:pPr>
        </w:p>
      </w:tc>
      <w:tc>
        <w:tcPr>
          <w:tcW w:w="9368" w:type="dxa"/>
          <w:vAlign w:val="bottom"/>
        </w:tcPr>
        <w:p w14:paraId="286349C6" w14:textId="77777777" w:rsidR="00E70780" w:rsidRDefault="00E70780">
          <w:pPr>
            <w:pStyle w:val="Header"/>
          </w:pPr>
        </w:p>
      </w:tc>
    </w:tr>
    <w:tr w:rsidR="00E70780" w14:paraId="3BE9F41F" w14:textId="77777777">
      <w:trPr>
        <w:gridAfter w:val="2"/>
        <w:wAfter w:w="720" w:type="dxa"/>
        <w:trHeight w:hRule="exact" w:val="680"/>
      </w:trPr>
      <w:tc>
        <w:tcPr>
          <w:tcW w:w="9368" w:type="dxa"/>
          <w:vAlign w:val="bottom"/>
        </w:tcPr>
        <w:p w14:paraId="403FFB40" w14:textId="77777777" w:rsidR="00E70780" w:rsidRDefault="00E70780">
          <w:pPr>
            <w:pStyle w:val="LogoCaption"/>
          </w:pPr>
        </w:p>
      </w:tc>
      <w:tc>
        <w:tcPr>
          <w:tcW w:w="9368" w:type="dxa"/>
          <w:vAlign w:val="bottom"/>
        </w:tcPr>
        <w:p w14:paraId="7196A94D" w14:textId="77777777" w:rsidR="00E70780" w:rsidRDefault="00E70780">
          <w:pPr>
            <w:pStyle w:val="Header"/>
          </w:pPr>
        </w:p>
      </w:tc>
    </w:tr>
    <w:tr w:rsidR="00E70780" w14:paraId="4AA426C1" w14:textId="77777777">
      <w:trPr>
        <w:gridAfter w:val="2"/>
        <w:wAfter w:w="720" w:type="dxa"/>
        <w:trHeight w:hRule="exact" w:val="680"/>
      </w:trPr>
      <w:tc>
        <w:tcPr>
          <w:tcW w:w="9368" w:type="dxa"/>
          <w:vAlign w:val="bottom"/>
        </w:tcPr>
        <w:p w14:paraId="19471A90" w14:textId="77777777" w:rsidR="00E70780" w:rsidRDefault="00E70780">
          <w:pPr>
            <w:pStyle w:val="LogoCaption"/>
          </w:pPr>
        </w:p>
      </w:tc>
      <w:tc>
        <w:tcPr>
          <w:tcW w:w="9368" w:type="dxa"/>
          <w:vAlign w:val="bottom"/>
        </w:tcPr>
        <w:p w14:paraId="57D2BCDC" w14:textId="77777777" w:rsidR="00E70780" w:rsidRDefault="00E70780">
          <w:pPr>
            <w:pStyle w:val="Header"/>
          </w:pPr>
        </w:p>
      </w:tc>
    </w:tr>
    <w:tr w:rsidR="00E70780" w14:paraId="3A20C0BE" w14:textId="77777777">
      <w:trPr>
        <w:gridAfter w:val="2"/>
        <w:wAfter w:w="720" w:type="dxa"/>
        <w:trHeight w:hRule="exact" w:val="680"/>
      </w:trPr>
      <w:tc>
        <w:tcPr>
          <w:tcW w:w="9368" w:type="dxa"/>
          <w:vAlign w:val="bottom"/>
        </w:tcPr>
        <w:p w14:paraId="166F83FF" w14:textId="77777777" w:rsidR="00E70780" w:rsidRDefault="00E70780">
          <w:pPr>
            <w:pStyle w:val="LogoCaption"/>
          </w:pPr>
        </w:p>
      </w:tc>
      <w:tc>
        <w:tcPr>
          <w:tcW w:w="9368" w:type="dxa"/>
          <w:vAlign w:val="bottom"/>
        </w:tcPr>
        <w:p w14:paraId="4F2784DC" w14:textId="77777777" w:rsidR="00E70780" w:rsidRDefault="00E70780">
          <w:pPr>
            <w:pStyle w:val="Header"/>
          </w:pPr>
        </w:p>
      </w:tc>
    </w:tr>
    <w:tr w:rsidR="00E70780" w14:paraId="5A1172D2" w14:textId="77777777">
      <w:trPr>
        <w:gridAfter w:val="2"/>
        <w:wAfter w:w="720" w:type="dxa"/>
        <w:trHeight w:hRule="exact" w:val="680"/>
      </w:trPr>
      <w:tc>
        <w:tcPr>
          <w:tcW w:w="9368" w:type="dxa"/>
          <w:vAlign w:val="bottom"/>
        </w:tcPr>
        <w:p w14:paraId="158F042E" w14:textId="77777777" w:rsidR="00E70780" w:rsidRDefault="00E70780">
          <w:pPr>
            <w:pStyle w:val="LogoCaption"/>
          </w:pPr>
        </w:p>
      </w:tc>
      <w:tc>
        <w:tcPr>
          <w:tcW w:w="9368" w:type="dxa"/>
          <w:vAlign w:val="bottom"/>
        </w:tcPr>
        <w:p w14:paraId="2AA0134E" w14:textId="77777777" w:rsidR="00E70780" w:rsidRDefault="00E70780">
          <w:pPr>
            <w:pStyle w:val="Header"/>
          </w:pPr>
        </w:p>
      </w:tc>
    </w:tr>
    <w:tr w:rsidR="00E70780" w14:paraId="65957DF0" w14:textId="77777777">
      <w:trPr>
        <w:gridAfter w:val="2"/>
        <w:wAfter w:w="720" w:type="dxa"/>
        <w:trHeight w:hRule="exact" w:val="680"/>
      </w:trPr>
      <w:tc>
        <w:tcPr>
          <w:tcW w:w="9368" w:type="dxa"/>
          <w:vAlign w:val="bottom"/>
        </w:tcPr>
        <w:p w14:paraId="6A6EDA2C" w14:textId="77777777" w:rsidR="00E70780" w:rsidRDefault="00E70780">
          <w:pPr>
            <w:pStyle w:val="LogoCaption"/>
          </w:pPr>
        </w:p>
      </w:tc>
      <w:tc>
        <w:tcPr>
          <w:tcW w:w="9368" w:type="dxa"/>
          <w:vAlign w:val="bottom"/>
        </w:tcPr>
        <w:p w14:paraId="39B4BBCD" w14:textId="77777777" w:rsidR="00E70780" w:rsidRDefault="00E70780">
          <w:pPr>
            <w:pStyle w:val="Header"/>
          </w:pPr>
        </w:p>
      </w:tc>
    </w:tr>
    <w:tr w:rsidR="00E70780" w14:paraId="5FA52909" w14:textId="77777777">
      <w:trPr>
        <w:gridAfter w:val="2"/>
        <w:wAfter w:w="720" w:type="dxa"/>
        <w:trHeight w:hRule="exact" w:val="680"/>
      </w:trPr>
      <w:tc>
        <w:tcPr>
          <w:tcW w:w="9368" w:type="dxa"/>
          <w:vAlign w:val="bottom"/>
        </w:tcPr>
        <w:p w14:paraId="330D518E" w14:textId="77777777" w:rsidR="00E70780" w:rsidRDefault="00E70780">
          <w:pPr>
            <w:pStyle w:val="LogoCaption"/>
          </w:pPr>
        </w:p>
      </w:tc>
      <w:tc>
        <w:tcPr>
          <w:tcW w:w="9368" w:type="dxa"/>
          <w:vAlign w:val="bottom"/>
        </w:tcPr>
        <w:p w14:paraId="20FE879C" w14:textId="77777777" w:rsidR="00E70780" w:rsidRDefault="00E70780">
          <w:pPr>
            <w:pStyle w:val="Header"/>
          </w:pPr>
        </w:p>
      </w:tc>
    </w:tr>
    <w:tr w:rsidR="00E70780" w14:paraId="5C67E21B" w14:textId="77777777">
      <w:trPr>
        <w:gridAfter w:val="2"/>
        <w:wAfter w:w="720" w:type="dxa"/>
        <w:trHeight w:hRule="exact" w:val="680"/>
      </w:trPr>
      <w:tc>
        <w:tcPr>
          <w:tcW w:w="9368" w:type="dxa"/>
          <w:vAlign w:val="bottom"/>
        </w:tcPr>
        <w:p w14:paraId="5E243567" w14:textId="77777777" w:rsidR="00E70780" w:rsidRDefault="00E70780">
          <w:pPr>
            <w:pStyle w:val="LogoCaption"/>
          </w:pPr>
        </w:p>
      </w:tc>
      <w:tc>
        <w:tcPr>
          <w:tcW w:w="9368" w:type="dxa"/>
          <w:vAlign w:val="bottom"/>
        </w:tcPr>
        <w:p w14:paraId="2E21A947" w14:textId="77777777" w:rsidR="00E70780" w:rsidRDefault="00E70780">
          <w:pPr>
            <w:pStyle w:val="Header"/>
          </w:pPr>
        </w:p>
      </w:tc>
    </w:tr>
    <w:tr w:rsidR="00E70780" w14:paraId="19B30759" w14:textId="77777777">
      <w:trPr>
        <w:gridAfter w:val="2"/>
        <w:wAfter w:w="720" w:type="dxa"/>
        <w:trHeight w:hRule="exact" w:val="680"/>
      </w:trPr>
      <w:tc>
        <w:tcPr>
          <w:tcW w:w="9368" w:type="dxa"/>
          <w:vAlign w:val="bottom"/>
        </w:tcPr>
        <w:p w14:paraId="185A136E" w14:textId="77777777" w:rsidR="00E70780" w:rsidRDefault="00E70780">
          <w:pPr>
            <w:pStyle w:val="LogoCaption"/>
          </w:pPr>
        </w:p>
      </w:tc>
      <w:tc>
        <w:tcPr>
          <w:tcW w:w="9368" w:type="dxa"/>
          <w:vAlign w:val="bottom"/>
        </w:tcPr>
        <w:p w14:paraId="52A832D5" w14:textId="77777777" w:rsidR="00E70780" w:rsidRDefault="00E70780">
          <w:pPr>
            <w:pStyle w:val="Header"/>
          </w:pPr>
        </w:p>
      </w:tc>
    </w:tr>
    <w:tr w:rsidR="00E70780" w14:paraId="12B488FD" w14:textId="77777777">
      <w:trPr>
        <w:gridAfter w:val="2"/>
        <w:wAfter w:w="720" w:type="dxa"/>
        <w:trHeight w:hRule="exact" w:val="680"/>
      </w:trPr>
      <w:tc>
        <w:tcPr>
          <w:tcW w:w="9368" w:type="dxa"/>
          <w:vAlign w:val="bottom"/>
        </w:tcPr>
        <w:p w14:paraId="042D9F60" w14:textId="77777777" w:rsidR="00E70780" w:rsidRDefault="00E70780">
          <w:pPr>
            <w:pStyle w:val="LogoCaption"/>
          </w:pPr>
        </w:p>
      </w:tc>
      <w:tc>
        <w:tcPr>
          <w:tcW w:w="9368" w:type="dxa"/>
          <w:vAlign w:val="bottom"/>
        </w:tcPr>
        <w:p w14:paraId="6547E8A2" w14:textId="77777777" w:rsidR="00E70780" w:rsidRDefault="00E70780">
          <w:pPr>
            <w:pStyle w:val="Header"/>
          </w:pPr>
        </w:p>
      </w:tc>
    </w:tr>
    <w:tr w:rsidR="00E70780" w14:paraId="48DB9673" w14:textId="77777777">
      <w:trPr>
        <w:gridAfter w:val="2"/>
        <w:wAfter w:w="720" w:type="dxa"/>
        <w:trHeight w:hRule="exact" w:val="680"/>
      </w:trPr>
      <w:tc>
        <w:tcPr>
          <w:tcW w:w="9368" w:type="dxa"/>
          <w:vAlign w:val="bottom"/>
        </w:tcPr>
        <w:p w14:paraId="32F8083C" w14:textId="77777777" w:rsidR="00E70780" w:rsidRDefault="00E70780">
          <w:pPr>
            <w:pStyle w:val="LogoCaption"/>
          </w:pPr>
        </w:p>
      </w:tc>
      <w:tc>
        <w:tcPr>
          <w:tcW w:w="9368" w:type="dxa"/>
          <w:vAlign w:val="bottom"/>
        </w:tcPr>
        <w:p w14:paraId="7060B3B8" w14:textId="77777777" w:rsidR="00E70780" w:rsidRDefault="00E70780">
          <w:pPr>
            <w:pStyle w:val="Header"/>
          </w:pPr>
        </w:p>
      </w:tc>
    </w:tr>
    <w:tr w:rsidR="00E70780" w14:paraId="2AABFDFE" w14:textId="77777777">
      <w:trPr>
        <w:gridAfter w:val="2"/>
        <w:wAfter w:w="720" w:type="dxa"/>
        <w:trHeight w:hRule="exact" w:val="680"/>
      </w:trPr>
      <w:tc>
        <w:tcPr>
          <w:tcW w:w="9368" w:type="dxa"/>
          <w:vAlign w:val="bottom"/>
        </w:tcPr>
        <w:p w14:paraId="2B279651" w14:textId="77777777" w:rsidR="00E70780" w:rsidRDefault="00E70780">
          <w:pPr>
            <w:pStyle w:val="LogoCaption"/>
          </w:pPr>
        </w:p>
      </w:tc>
      <w:tc>
        <w:tcPr>
          <w:tcW w:w="9368" w:type="dxa"/>
          <w:vAlign w:val="bottom"/>
        </w:tcPr>
        <w:p w14:paraId="28BE616B" w14:textId="77777777" w:rsidR="00E70780" w:rsidRDefault="00E70780">
          <w:pPr>
            <w:pStyle w:val="Header"/>
          </w:pPr>
        </w:p>
      </w:tc>
    </w:tr>
    <w:tr w:rsidR="00E70780" w14:paraId="032D0EEA" w14:textId="77777777">
      <w:trPr>
        <w:gridAfter w:val="2"/>
        <w:wAfter w:w="720" w:type="dxa"/>
        <w:trHeight w:hRule="exact" w:val="680"/>
      </w:trPr>
      <w:tc>
        <w:tcPr>
          <w:tcW w:w="9368" w:type="dxa"/>
          <w:vAlign w:val="bottom"/>
        </w:tcPr>
        <w:p w14:paraId="233BD4FD" w14:textId="77777777" w:rsidR="00E70780" w:rsidRDefault="00E70780">
          <w:pPr>
            <w:pStyle w:val="LogoCaption"/>
          </w:pPr>
        </w:p>
      </w:tc>
      <w:tc>
        <w:tcPr>
          <w:tcW w:w="9368" w:type="dxa"/>
          <w:vAlign w:val="bottom"/>
        </w:tcPr>
        <w:p w14:paraId="4966ADF9" w14:textId="77777777" w:rsidR="00E70780" w:rsidRDefault="00E70780">
          <w:pPr>
            <w:pStyle w:val="Header"/>
          </w:pPr>
        </w:p>
      </w:tc>
    </w:tr>
    <w:tr w:rsidR="00E70780" w14:paraId="577A5297" w14:textId="77777777">
      <w:trPr>
        <w:gridAfter w:val="2"/>
        <w:wAfter w:w="720" w:type="dxa"/>
        <w:trHeight w:hRule="exact" w:val="680"/>
      </w:trPr>
      <w:tc>
        <w:tcPr>
          <w:tcW w:w="9368" w:type="dxa"/>
          <w:vAlign w:val="bottom"/>
        </w:tcPr>
        <w:p w14:paraId="72A1D83C" w14:textId="77777777" w:rsidR="00E70780" w:rsidRDefault="00E70780">
          <w:pPr>
            <w:pStyle w:val="LogoCaption"/>
          </w:pPr>
        </w:p>
      </w:tc>
      <w:tc>
        <w:tcPr>
          <w:tcW w:w="9368" w:type="dxa"/>
          <w:vAlign w:val="bottom"/>
        </w:tcPr>
        <w:p w14:paraId="45F15C9A" w14:textId="77777777" w:rsidR="00E70780" w:rsidRDefault="00E70780">
          <w:pPr>
            <w:pStyle w:val="Header"/>
          </w:pPr>
        </w:p>
      </w:tc>
    </w:tr>
    <w:tr w:rsidR="00E70780" w14:paraId="51C2F10F" w14:textId="77777777">
      <w:trPr>
        <w:gridAfter w:val="2"/>
        <w:wAfter w:w="720" w:type="dxa"/>
        <w:trHeight w:hRule="exact" w:val="680"/>
      </w:trPr>
      <w:tc>
        <w:tcPr>
          <w:tcW w:w="9368" w:type="dxa"/>
          <w:vAlign w:val="bottom"/>
        </w:tcPr>
        <w:p w14:paraId="0ABF521C" w14:textId="77777777" w:rsidR="00E70780" w:rsidRDefault="00E70780">
          <w:pPr>
            <w:pStyle w:val="LogoCaption"/>
          </w:pPr>
        </w:p>
      </w:tc>
      <w:tc>
        <w:tcPr>
          <w:tcW w:w="9368" w:type="dxa"/>
          <w:vAlign w:val="bottom"/>
        </w:tcPr>
        <w:p w14:paraId="68BDBB2F" w14:textId="77777777" w:rsidR="00E70780" w:rsidRDefault="00E70780">
          <w:pPr>
            <w:pStyle w:val="Header"/>
          </w:pPr>
        </w:p>
      </w:tc>
    </w:tr>
    <w:tr w:rsidR="00E70780" w14:paraId="495E0E0C" w14:textId="77777777">
      <w:trPr>
        <w:gridAfter w:val="2"/>
        <w:wAfter w:w="720" w:type="dxa"/>
        <w:trHeight w:hRule="exact" w:val="680"/>
      </w:trPr>
      <w:tc>
        <w:tcPr>
          <w:tcW w:w="9368" w:type="dxa"/>
          <w:vAlign w:val="bottom"/>
        </w:tcPr>
        <w:p w14:paraId="3EA6B75F" w14:textId="77777777" w:rsidR="00E70780" w:rsidRDefault="00E70780">
          <w:pPr>
            <w:pStyle w:val="LogoCaption"/>
          </w:pPr>
        </w:p>
      </w:tc>
      <w:tc>
        <w:tcPr>
          <w:tcW w:w="9368" w:type="dxa"/>
          <w:vAlign w:val="bottom"/>
        </w:tcPr>
        <w:p w14:paraId="1CD59912" w14:textId="77777777" w:rsidR="00E70780" w:rsidRDefault="00E70780">
          <w:pPr>
            <w:pStyle w:val="Header"/>
          </w:pPr>
        </w:p>
      </w:tc>
    </w:tr>
    <w:tr w:rsidR="00E70780" w14:paraId="0B21D62F" w14:textId="77777777">
      <w:trPr>
        <w:gridAfter w:val="2"/>
        <w:wAfter w:w="720" w:type="dxa"/>
        <w:trHeight w:hRule="exact" w:val="680"/>
      </w:trPr>
      <w:tc>
        <w:tcPr>
          <w:tcW w:w="9368" w:type="dxa"/>
          <w:vAlign w:val="bottom"/>
        </w:tcPr>
        <w:p w14:paraId="384DB947" w14:textId="77777777" w:rsidR="00E70780" w:rsidRDefault="00E70780">
          <w:pPr>
            <w:pStyle w:val="LogoCaption"/>
          </w:pPr>
        </w:p>
      </w:tc>
      <w:tc>
        <w:tcPr>
          <w:tcW w:w="9368" w:type="dxa"/>
          <w:vAlign w:val="bottom"/>
        </w:tcPr>
        <w:p w14:paraId="18C9A73F" w14:textId="77777777" w:rsidR="00E70780" w:rsidRDefault="00E70780">
          <w:pPr>
            <w:pStyle w:val="Header"/>
          </w:pPr>
        </w:p>
      </w:tc>
    </w:tr>
    <w:tr w:rsidR="00E70780" w14:paraId="699E72DE" w14:textId="77777777">
      <w:trPr>
        <w:gridAfter w:val="2"/>
        <w:wAfter w:w="720" w:type="dxa"/>
        <w:trHeight w:hRule="exact" w:val="680"/>
      </w:trPr>
      <w:tc>
        <w:tcPr>
          <w:tcW w:w="9368" w:type="dxa"/>
          <w:vAlign w:val="bottom"/>
        </w:tcPr>
        <w:p w14:paraId="2C2288B1" w14:textId="77777777" w:rsidR="00E70780" w:rsidRDefault="00E70780">
          <w:pPr>
            <w:pStyle w:val="LogoCaption"/>
          </w:pPr>
        </w:p>
      </w:tc>
      <w:tc>
        <w:tcPr>
          <w:tcW w:w="9368" w:type="dxa"/>
          <w:vAlign w:val="bottom"/>
        </w:tcPr>
        <w:p w14:paraId="43E2A9F2" w14:textId="77777777" w:rsidR="00E70780" w:rsidRDefault="00E70780">
          <w:pPr>
            <w:pStyle w:val="Header"/>
          </w:pPr>
        </w:p>
      </w:tc>
    </w:tr>
    <w:tr w:rsidR="00E70780" w14:paraId="524D2675" w14:textId="77777777">
      <w:trPr>
        <w:gridAfter w:val="2"/>
        <w:wAfter w:w="720" w:type="dxa"/>
        <w:trHeight w:hRule="exact" w:val="680"/>
      </w:trPr>
      <w:tc>
        <w:tcPr>
          <w:tcW w:w="9368" w:type="dxa"/>
          <w:vAlign w:val="bottom"/>
        </w:tcPr>
        <w:p w14:paraId="7EA99333" w14:textId="77777777" w:rsidR="00E70780" w:rsidRDefault="00E70780">
          <w:pPr>
            <w:pStyle w:val="LogoCaption"/>
          </w:pPr>
        </w:p>
      </w:tc>
      <w:tc>
        <w:tcPr>
          <w:tcW w:w="9368" w:type="dxa"/>
          <w:vAlign w:val="bottom"/>
        </w:tcPr>
        <w:p w14:paraId="4A810297" w14:textId="77777777" w:rsidR="00E70780" w:rsidRDefault="00E70780">
          <w:pPr>
            <w:pStyle w:val="Header"/>
          </w:pPr>
        </w:p>
      </w:tc>
    </w:tr>
    <w:tr w:rsidR="00E70780" w14:paraId="16ECCCA1" w14:textId="77777777">
      <w:trPr>
        <w:gridAfter w:val="2"/>
        <w:wAfter w:w="720" w:type="dxa"/>
        <w:trHeight w:hRule="exact" w:val="680"/>
      </w:trPr>
      <w:tc>
        <w:tcPr>
          <w:tcW w:w="9368" w:type="dxa"/>
          <w:vAlign w:val="bottom"/>
        </w:tcPr>
        <w:p w14:paraId="74C93AE8" w14:textId="77777777" w:rsidR="00E70780" w:rsidRDefault="00E70780">
          <w:pPr>
            <w:pStyle w:val="LogoCaption"/>
          </w:pPr>
        </w:p>
      </w:tc>
      <w:tc>
        <w:tcPr>
          <w:tcW w:w="9368" w:type="dxa"/>
          <w:vAlign w:val="bottom"/>
        </w:tcPr>
        <w:p w14:paraId="66E5BF67" w14:textId="77777777" w:rsidR="00E70780" w:rsidRDefault="00E70780">
          <w:pPr>
            <w:pStyle w:val="Header"/>
          </w:pPr>
        </w:p>
      </w:tc>
    </w:tr>
    <w:tr w:rsidR="00E70780" w14:paraId="528D807C" w14:textId="77777777">
      <w:trPr>
        <w:gridAfter w:val="2"/>
        <w:wAfter w:w="720" w:type="dxa"/>
        <w:trHeight w:hRule="exact" w:val="680"/>
      </w:trPr>
      <w:tc>
        <w:tcPr>
          <w:tcW w:w="9368" w:type="dxa"/>
          <w:vAlign w:val="bottom"/>
        </w:tcPr>
        <w:p w14:paraId="1572F9C8" w14:textId="77777777" w:rsidR="00E70780" w:rsidRDefault="00E70780">
          <w:pPr>
            <w:pStyle w:val="LogoCaption"/>
          </w:pPr>
        </w:p>
      </w:tc>
      <w:tc>
        <w:tcPr>
          <w:tcW w:w="9368" w:type="dxa"/>
          <w:vAlign w:val="bottom"/>
        </w:tcPr>
        <w:p w14:paraId="76E53775" w14:textId="77777777" w:rsidR="00E70780" w:rsidRDefault="00E70780">
          <w:pPr>
            <w:pStyle w:val="Header"/>
          </w:pPr>
        </w:p>
      </w:tc>
    </w:tr>
    <w:tr w:rsidR="00E70780" w14:paraId="7E33BD6A" w14:textId="77777777">
      <w:trPr>
        <w:gridAfter w:val="2"/>
        <w:wAfter w:w="720" w:type="dxa"/>
        <w:trHeight w:hRule="exact" w:val="680"/>
      </w:trPr>
      <w:tc>
        <w:tcPr>
          <w:tcW w:w="9368" w:type="dxa"/>
          <w:vAlign w:val="bottom"/>
        </w:tcPr>
        <w:p w14:paraId="1986EDFD" w14:textId="77777777" w:rsidR="00E70780" w:rsidRDefault="00E70780">
          <w:pPr>
            <w:pStyle w:val="LogoCaption"/>
          </w:pPr>
        </w:p>
      </w:tc>
      <w:tc>
        <w:tcPr>
          <w:tcW w:w="9368" w:type="dxa"/>
          <w:vAlign w:val="bottom"/>
        </w:tcPr>
        <w:p w14:paraId="6864CDB0" w14:textId="77777777" w:rsidR="00E70780" w:rsidRDefault="00E70780">
          <w:pPr>
            <w:pStyle w:val="Header"/>
          </w:pPr>
        </w:p>
      </w:tc>
    </w:tr>
    <w:tr w:rsidR="00E70780" w14:paraId="3334AE48" w14:textId="77777777">
      <w:trPr>
        <w:gridAfter w:val="2"/>
        <w:wAfter w:w="720" w:type="dxa"/>
        <w:trHeight w:hRule="exact" w:val="680"/>
      </w:trPr>
      <w:tc>
        <w:tcPr>
          <w:tcW w:w="9368" w:type="dxa"/>
          <w:vAlign w:val="bottom"/>
        </w:tcPr>
        <w:p w14:paraId="21F67B9A" w14:textId="77777777" w:rsidR="00E70780" w:rsidRDefault="00E70780">
          <w:pPr>
            <w:pStyle w:val="LogoCaption"/>
          </w:pPr>
        </w:p>
      </w:tc>
      <w:tc>
        <w:tcPr>
          <w:tcW w:w="9368" w:type="dxa"/>
          <w:vAlign w:val="bottom"/>
        </w:tcPr>
        <w:p w14:paraId="07F09299" w14:textId="77777777" w:rsidR="00E70780" w:rsidRDefault="00E70780">
          <w:pPr>
            <w:pStyle w:val="Header"/>
          </w:pPr>
        </w:p>
      </w:tc>
    </w:tr>
    <w:tr w:rsidR="00E70780" w14:paraId="3B06C39D" w14:textId="77777777">
      <w:trPr>
        <w:gridAfter w:val="2"/>
        <w:wAfter w:w="720" w:type="dxa"/>
        <w:trHeight w:hRule="exact" w:val="680"/>
      </w:trPr>
      <w:tc>
        <w:tcPr>
          <w:tcW w:w="9368" w:type="dxa"/>
          <w:vAlign w:val="bottom"/>
        </w:tcPr>
        <w:p w14:paraId="070ECA90" w14:textId="77777777" w:rsidR="00E70780" w:rsidRDefault="00E70780">
          <w:pPr>
            <w:pStyle w:val="LogoCaption"/>
          </w:pPr>
        </w:p>
      </w:tc>
      <w:tc>
        <w:tcPr>
          <w:tcW w:w="9368" w:type="dxa"/>
          <w:vAlign w:val="bottom"/>
        </w:tcPr>
        <w:p w14:paraId="5D7DB7F3" w14:textId="77777777" w:rsidR="00E70780" w:rsidRDefault="00E70780">
          <w:pPr>
            <w:pStyle w:val="Header"/>
          </w:pPr>
        </w:p>
      </w:tc>
    </w:tr>
    <w:tr w:rsidR="00E70780" w14:paraId="763B3359" w14:textId="77777777">
      <w:trPr>
        <w:gridAfter w:val="2"/>
        <w:wAfter w:w="720" w:type="dxa"/>
        <w:trHeight w:hRule="exact" w:val="680"/>
      </w:trPr>
      <w:tc>
        <w:tcPr>
          <w:tcW w:w="9368" w:type="dxa"/>
          <w:vAlign w:val="bottom"/>
        </w:tcPr>
        <w:p w14:paraId="0D8B2BD0" w14:textId="77777777" w:rsidR="00E70780" w:rsidRDefault="00E70780">
          <w:pPr>
            <w:pStyle w:val="LogoCaption"/>
          </w:pPr>
        </w:p>
      </w:tc>
      <w:tc>
        <w:tcPr>
          <w:tcW w:w="9368" w:type="dxa"/>
          <w:vAlign w:val="bottom"/>
        </w:tcPr>
        <w:p w14:paraId="2F1C92DF" w14:textId="77777777" w:rsidR="00E70780" w:rsidRDefault="00E70780">
          <w:pPr>
            <w:pStyle w:val="Header"/>
          </w:pPr>
        </w:p>
      </w:tc>
    </w:tr>
    <w:tr w:rsidR="00E70780" w14:paraId="7639FB4F" w14:textId="77777777">
      <w:trPr>
        <w:gridAfter w:val="2"/>
        <w:wAfter w:w="720" w:type="dxa"/>
        <w:trHeight w:hRule="exact" w:val="680"/>
      </w:trPr>
      <w:tc>
        <w:tcPr>
          <w:tcW w:w="9368" w:type="dxa"/>
          <w:vAlign w:val="bottom"/>
        </w:tcPr>
        <w:p w14:paraId="582DE254" w14:textId="77777777" w:rsidR="00E70780" w:rsidRDefault="00E70780">
          <w:pPr>
            <w:pStyle w:val="LogoCaption"/>
          </w:pPr>
        </w:p>
      </w:tc>
      <w:tc>
        <w:tcPr>
          <w:tcW w:w="9368" w:type="dxa"/>
          <w:vAlign w:val="bottom"/>
        </w:tcPr>
        <w:p w14:paraId="73509A3D" w14:textId="77777777" w:rsidR="00E70780" w:rsidRDefault="00E70780">
          <w:pPr>
            <w:pStyle w:val="Header"/>
          </w:pPr>
        </w:p>
      </w:tc>
    </w:tr>
    <w:tr w:rsidR="00E70780" w14:paraId="0761EDE0" w14:textId="77777777">
      <w:trPr>
        <w:gridAfter w:val="2"/>
        <w:wAfter w:w="720" w:type="dxa"/>
        <w:trHeight w:hRule="exact" w:val="680"/>
      </w:trPr>
      <w:tc>
        <w:tcPr>
          <w:tcW w:w="9368" w:type="dxa"/>
          <w:vAlign w:val="bottom"/>
        </w:tcPr>
        <w:p w14:paraId="296B0E4C" w14:textId="77777777" w:rsidR="00E70780" w:rsidRDefault="00E70780">
          <w:pPr>
            <w:pStyle w:val="LogoCaption"/>
          </w:pPr>
        </w:p>
      </w:tc>
      <w:tc>
        <w:tcPr>
          <w:tcW w:w="9368" w:type="dxa"/>
          <w:vAlign w:val="bottom"/>
        </w:tcPr>
        <w:p w14:paraId="0B10322F" w14:textId="77777777" w:rsidR="00E70780" w:rsidRDefault="00E70780">
          <w:pPr>
            <w:pStyle w:val="Header"/>
          </w:pPr>
        </w:p>
      </w:tc>
    </w:tr>
    <w:tr w:rsidR="00E70780" w14:paraId="2B262CC1" w14:textId="77777777">
      <w:trPr>
        <w:gridAfter w:val="2"/>
        <w:wAfter w:w="720" w:type="dxa"/>
        <w:trHeight w:hRule="exact" w:val="680"/>
      </w:trPr>
      <w:tc>
        <w:tcPr>
          <w:tcW w:w="9368" w:type="dxa"/>
          <w:vAlign w:val="bottom"/>
        </w:tcPr>
        <w:p w14:paraId="52EF51B6" w14:textId="77777777" w:rsidR="00E70780" w:rsidRDefault="00E70780">
          <w:pPr>
            <w:pStyle w:val="LogoCaption"/>
          </w:pPr>
        </w:p>
      </w:tc>
      <w:tc>
        <w:tcPr>
          <w:tcW w:w="9368" w:type="dxa"/>
          <w:vAlign w:val="bottom"/>
        </w:tcPr>
        <w:p w14:paraId="421E9AD1" w14:textId="77777777" w:rsidR="00E70780" w:rsidRDefault="00E70780">
          <w:pPr>
            <w:pStyle w:val="Header"/>
          </w:pPr>
        </w:p>
      </w:tc>
    </w:tr>
    <w:tr w:rsidR="00E70780" w14:paraId="4157990F" w14:textId="77777777">
      <w:trPr>
        <w:gridAfter w:val="2"/>
        <w:wAfter w:w="720" w:type="dxa"/>
        <w:trHeight w:hRule="exact" w:val="680"/>
      </w:trPr>
      <w:tc>
        <w:tcPr>
          <w:tcW w:w="9368" w:type="dxa"/>
          <w:vAlign w:val="bottom"/>
        </w:tcPr>
        <w:p w14:paraId="728FA002" w14:textId="77777777" w:rsidR="00E70780" w:rsidRDefault="00E70780">
          <w:pPr>
            <w:pStyle w:val="LogoCaption"/>
          </w:pPr>
        </w:p>
      </w:tc>
      <w:tc>
        <w:tcPr>
          <w:tcW w:w="9368" w:type="dxa"/>
          <w:vAlign w:val="bottom"/>
        </w:tcPr>
        <w:p w14:paraId="0AFA59E7" w14:textId="77777777" w:rsidR="00E70780" w:rsidRDefault="00E70780">
          <w:pPr>
            <w:pStyle w:val="Header"/>
          </w:pPr>
        </w:p>
      </w:tc>
    </w:tr>
    <w:tr w:rsidR="00E70780" w14:paraId="2D119F7B" w14:textId="77777777">
      <w:trPr>
        <w:gridAfter w:val="2"/>
        <w:wAfter w:w="360" w:type="dxa"/>
        <w:trHeight w:hRule="exact" w:val="680"/>
      </w:trPr>
      <w:tc>
        <w:tcPr>
          <w:tcW w:w="9368" w:type="dxa"/>
          <w:vAlign w:val="bottom"/>
        </w:tcPr>
        <w:p w14:paraId="58979962" w14:textId="77777777" w:rsidR="00E70780" w:rsidRDefault="00E70780">
          <w:pPr>
            <w:pStyle w:val="LogoCaption"/>
          </w:pPr>
        </w:p>
      </w:tc>
      <w:tc>
        <w:tcPr>
          <w:tcW w:w="9368" w:type="dxa"/>
          <w:vAlign w:val="bottom"/>
        </w:tcPr>
        <w:p w14:paraId="4AE422A3" w14:textId="77777777" w:rsidR="00E70780" w:rsidRDefault="00E70780">
          <w:pPr>
            <w:pStyle w:val="Header"/>
          </w:pPr>
        </w:p>
      </w:tc>
    </w:tr>
    <w:tr w:rsidR="00E70780" w14:paraId="1E9FBC9E" w14:textId="77777777">
      <w:trPr>
        <w:gridAfter w:val="2"/>
        <w:wAfter w:w="720" w:type="dxa"/>
        <w:trHeight w:hRule="exact" w:val="680"/>
      </w:trPr>
      <w:tc>
        <w:tcPr>
          <w:tcW w:w="9368" w:type="dxa"/>
          <w:vAlign w:val="bottom"/>
        </w:tcPr>
        <w:p w14:paraId="18200A7A" w14:textId="77777777" w:rsidR="00E70780" w:rsidRDefault="00E70780">
          <w:pPr>
            <w:pStyle w:val="LogoCaption"/>
          </w:pPr>
        </w:p>
      </w:tc>
      <w:tc>
        <w:tcPr>
          <w:tcW w:w="9368" w:type="dxa"/>
          <w:vAlign w:val="bottom"/>
        </w:tcPr>
        <w:p w14:paraId="203EA72A" w14:textId="77777777" w:rsidR="00E70780" w:rsidRDefault="00E70780">
          <w:pPr>
            <w:pStyle w:val="Header"/>
          </w:pPr>
        </w:p>
      </w:tc>
    </w:tr>
    <w:tr w:rsidR="00E70780" w14:paraId="20F95F72" w14:textId="77777777">
      <w:trPr>
        <w:gridAfter w:val="2"/>
        <w:wAfter w:w="720" w:type="dxa"/>
        <w:trHeight w:hRule="exact" w:val="680"/>
      </w:trPr>
      <w:tc>
        <w:tcPr>
          <w:tcW w:w="9368" w:type="dxa"/>
          <w:vAlign w:val="bottom"/>
        </w:tcPr>
        <w:p w14:paraId="7113C260" w14:textId="77777777" w:rsidR="00E70780" w:rsidRDefault="00E70780">
          <w:pPr>
            <w:pStyle w:val="LogoCaption"/>
          </w:pPr>
        </w:p>
      </w:tc>
      <w:tc>
        <w:tcPr>
          <w:tcW w:w="9368" w:type="dxa"/>
          <w:vAlign w:val="bottom"/>
        </w:tcPr>
        <w:p w14:paraId="1E14D9EF" w14:textId="77777777" w:rsidR="00E70780" w:rsidRDefault="00E70780">
          <w:pPr>
            <w:pStyle w:val="Header"/>
          </w:pPr>
        </w:p>
      </w:tc>
    </w:tr>
    <w:tr w:rsidR="00E70780" w14:paraId="0DB8D2BC" w14:textId="77777777">
      <w:trPr>
        <w:gridAfter w:val="2"/>
        <w:wAfter w:w="720" w:type="dxa"/>
        <w:trHeight w:hRule="exact" w:val="680"/>
      </w:trPr>
      <w:tc>
        <w:tcPr>
          <w:tcW w:w="9368" w:type="dxa"/>
          <w:vAlign w:val="bottom"/>
        </w:tcPr>
        <w:p w14:paraId="19CF660B" w14:textId="77777777" w:rsidR="00E70780" w:rsidRDefault="00E70780">
          <w:pPr>
            <w:pStyle w:val="LogoCaption"/>
          </w:pPr>
        </w:p>
      </w:tc>
      <w:tc>
        <w:tcPr>
          <w:tcW w:w="9368" w:type="dxa"/>
          <w:vAlign w:val="bottom"/>
        </w:tcPr>
        <w:p w14:paraId="448A6E5E" w14:textId="77777777" w:rsidR="00E70780" w:rsidRDefault="00E70780">
          <w:pPr>
            <w:pStyle w:val="Header"/>
          </w:pPr>
        </w:p>
      </w:tc>
    </w:tr>
    <w:tr w:rsidR="00E70780" w14:paraId="2A61DD6F" w14:textId="77777777">
      <w:trPr>
        <w:gridAfter w:val="2"/>
        <w:wAfter w:w="720" w:type="dxa"/>
        <w:trHeight w:hRule="exact" w:val="680"/>
      </w:trPr>
      <w:tc>
        <w:tcPr>
          <w:tcW w:w="9368" w:type="dxa"/>
          <w:vAlign w:val="bottom"/>
        </w:tcPr>
        <w:p w14:paraId="06792DD3" w14:textId="77777777" w:rsidR="00E70780" w:rsidRDefault="00E70780">
          <w:pPr>
            <w:pStyle w:val="LogoCaption"/>
          </w:pPr>
        </w:p>
      </w:tc>
      <w:tc>
        <w:tcPr>
          <w:tcW w:w="9368" w:type="dxa"/>
          <w:vAlign w:val="bottom"/>
        </w:tcPr>
        <w:p w14:paraId="71DF9B9D" w14:textId="77777777" w:rsidR="00E70780" w:rsidRDefault="00E70780">
          <w:pPr>
            <w:pStyle w:val="Header"/>
          </w:pPr>
        </w:p>
      </w:tc>
    </w:tr>
    <w:tr w:rsidR="00E70780" w14:paraId="34A19026" w14:textId="77777777">
      <w:trPr>
        <w:gridAfter w:val="2"/>
        <w:wAfter w:w="720" w:type="dxa"/>
        <w:trHeight w:hRule="exact" w:val="680"/>
      </w:trPr>
      <w:tc>
        <w:tcPr>
          <w:tcW w:w="9368" w:type="dxa"/>
          <w:vAlign w:val="bottom"/>
        </w:tcPr>
        <w:p w14:paraId="0778A77F" w14:textId="77777777" w:rsidR="00E70780" w:rsidRDefault="00E70780">
          <w:pPr>
            <w:pStyle w:val="LogoCaption"/>
          </w:pPr>
        </w:p>
      </w:tc>
      <w:tc>
        <w:tcPr>
          <w:tcW w:w="9368" w:type="dxa"/>
          <w:vAlign w:val="bottom"/>
        </w:tcPr>
        <w:p w14:paraId="3ABE6125" w14:textId="77777777" w:rsidR="00E70780" w:rsidRDefault="00E70780">
          <w:pPr>
            <w:pStyle w:val="Header"/>
          </w:pPr>
        </w:p>
      </w:tc>
    </w:tr>
    <w:tr w:rsidR="00E70780" w14:paraId="2751D5F0" w14:textId="77777777">
      <w:trPr>
        <w:gridAfter w:val="2"/>
        <w:wAfter w:w="720" w:type="dxa"/>
        <w:trHeight w:hRule="exact" w:val="680"/>
      </w:trPr>
      <w:tc>
        <w:tcPr>
          <w:tcW w:w="9368" w:type="dxa"/>
          <w:vAlign w:val="bottom"/>
        </w:tcPr>
        <w:p w14:paraId="3523D520" w14:textId="77777777" w:rsidR="00E70780" w:rsidRDefault="00E70780">
          <w:pPr>
            <w:pStyle w:val="LogoCaption"/>
          </w:pPr>
        </w:p>
      </w:tc>
      <w:tc>
        <w:tcPr>
          <w:tcW w:w="9368" w:type="dxa"/>
          <w:vAlign w:val="bottom"/>
        </w:tcPr>
        <w:p w14:paraId="3AB405DE" w14:textId="77777777" w:rsidR="00E70780" w:rsidRDefault="00E70780">
          <w:pPr>
            <w:pStyle w:val="Header"/>
          </w:pPr>
        </w:p>
      </w:tc>
    </w:tr>
    <w:tr w:rsidR="00E70780" w14:paraId="7940BBE5" w14:textId="77777777">
      <w:trPr>
        <w:gridAfter w:val="2"/>
        <w:wAfter w:w="720" w:type="dxa"/>
        <w:trHeight w:hRule="exact" w:val="680"/>
      </w:trPr>
      <w:tc>
        <w:tcPr>
          <w:tcW w:w="9368" w:type="dxa"/>
          <w:vAlign w:val="bottom"/>
        </w:tcPr>
        <w:p w14:paraId="09892C30" w14:textId="77777777" w:rsidR="00E70780" w:rsidRDefault="00E70780">
          <w:pPr>
            <w:pStyle w:val="LogoCaption"/>
          </w:pPr>
        </w:p>
      </w:tc>
      <w:tc>
        <w:tcPr>
          <w:tcW w:w="9368" w:type="dxa"/>
          <w:vAlign w:val="bottom"/>
        </w:tcPr>
        <w:p w14:paraId="6E70D24D" w14:textId="77777777" w:rsidR="00E70780" w:rsidRDefault="00E70780">
          <w:pPr>
            <w:pStyle w:val="Header"/>
          </w:pPr>
        </w:p>
      </w:tc>
    </w:tr>
    <w:tr w:rsidR="00E70780" w14:paraId="18FF508C" w14:textId="77777777">
      <w:trPr>
        <w:gridAfter w:val="2"/>
        <w:wAfter w:w="720" w:type="dxa"/>
        <w:trHeight w:hRule="exact" w:val="680"/>
      </w:trPr>
      <w:tc>
        <w:tcPr>
          <w:tcW w:w="9368" w:type="dxa"/>
          <w:vAlign w:val="bottom"/>
        </w:tcPr>
        <w:p w14:paraId="43753DFF" w14:textId="77777777" w:rsidR="00E70780" w:rsidRDefault="00E70780">
          <w:pPr>
            <w:pStyle w:val="LogoCaption"/>
          </w:pPr>
        </w:p>
      </w:tc>
      <w:tc>
        <w:tcPr>
          <w:tcW w:w="9368" w:type="dxa"/>
          <w:vAlign w:val="bottom"/>
        </w:tcPr>
        <w:p w14:paraId="03D83895" w14:textId="77777777" w:rsidR="00E70780" w:rsidRDefault="00E70780">
          <w:pPr>
            <w:pStyle w:val="Header"/>
          </w:pPr>
        </w:p>
      </w:tc>
    </w:tr>
    <w:tr w:rsidR="00E70780" w14:paraId="4FB138DF" w14:textId="77777777">
      <w:trPr>
        <w:gridAfter w:val="2"/>
        <w:wAfter w:w="720" w:type="dxa"/>
        <w:trHeight w:hRule="exact" w:val="680"/>
      </w:trPr>
      <w:tc>
        <w:tcPr>
          <w:tcW w:w="9368" w:type="dxa"/>
          <w:vAlign w:val="bottom"/>
        </w:tcPr>
        <w:p w14:paraId="15C1C8FA" w14:textId="77777777" w:rsidR="00E70780" w:rsidRDefault="00E70780">
          <w:pPr>
            <w:pStyle w:val="LogoCaption"/>
          </w:pPr>
        </w:p>
      </w:tc>
      <w:tc>
        <w:tcPr>
          <w:tcW w:w="9368" w:type="dxa"/>
          <w:vAlign w:val="bottom"/>
        </w:tcPr>
        <w:p w14:paraId="4647E88D" w14:textId="77777777" w:rsidR="00E70780" w:rsidRDefault="00E70780">
          <w:pPr>
            <w:pStyle w:val="Header"/>
          </w:pPr>
        </w:p>
      </w:tc>
    </w:tr>
    <w:tr w:rsidR="00E70780" w14:paraId="26AD6F57" w14:textId="77777777">
      <w:trPr>
        <w:gridAfter w:val="2"/>
        <w:wAfter w:w="720" w:type="dxa"/>
        <w:trHeight w:hRule="exact" w:val="680"/>
      </w:trPr>
      <w:tc>
        <w:tcPr>
          <w:tcW w:w="9368" w:type="dxa"/>
          <w:vAlign w:val="bottom"/>
        </w:tcPr>
        <w:p w14:paraId="5CDFA012" w14:textId="77777777" w:rsidR="00E70780" w:rsidRDefault="00E70780">
          <w:pPr>
            <w:pStyle w:val="LogoCaption"/>
          </w:pPr>
        </w:p>
      </w:tc>
      <w:tc>
        <w:tcPr>
          <w:tcW w:w="9368" w:type="dxa"/>
          <w:vAlign w:val="bottom"/>
        </w:tcPr>
        <w:p w14:paraId="0A0CC34F" w14:textId="77777777" w:rsidR="00E70780" w:rsidRDefault="00E70780">
          <w:pPr>
            <w:pStyle w:val="Header"/>
          </w:pPr>
        </w:p>
      </w:tc>
    </w:tr>
    <w:tr w:rsidR="00E70780" w14:paraId="2EE97FCE" w14:textId="77777777">
      <w:trPr>
        <w:gridAfter w:val="2"/>
        <w:wAfter w:w="720" w:type="dxa"/>
        <w:trHeight w:hRule="exact" w:val="680"/>
      </w:trPr>
      <w:tc>
        <w:tcPr>
          <w:tcW w:w="9368" w:type="dxa"/>
          <w:vAlign w:val="bottom"/>
        </w:tcPr>
        <w:p w14:paraId="66951493" w14:textId="77777777" w:rsidR="00E70780" w:rsidRDefault="00E70780">
          <w:pPr>
            <w:pStyle w:val="LogoCaption"/>
          </w:pPr>
        </w:p>
      </w:tc>
      <w:tc>
        <w:tcPr>
          <w:tcW w:w="9368" w:type="dxa"/>
          <w:vAlign w:val="bottom"/>
        </w:tcPr>
        <w:p w14:paraId="00433F8C" w14:textId="77777777" w:rsidR="00E70780" w:rsidRDefault="00E70780">
          <w:pPr>
            <w:pStyle w:val="Header"/>
          </w:pPr>
        </w:p>
      </w:tc>
    </w:tr>
    <w:tr w:rsidR="00E70780" w14:paraId="0A90DA01" w14:textId="77777777">
      <w:trPr>
        <w:gridAfter w:val="2"/>
        <w:wAfter w:w="720" w:type="dxa"/>
        <w:trHeight w:hRule="exact" w:val="680"/>
      </w:trPr>
      <w:tc>
        <w:tcPr>
          <w:tcW w:w="9368" w:type="dxa"/>
          <w:vAlign w:val="bottom"/>
        </w:tcPr>
        <w:p w14:paraId="4ED8C02D" w14:textId="77777777" w:rsidR="00E70780" w:rsidRDefault="00E70780">
          <w:pPr>
            <w:pStyle w:val="LogoCaption"/>
          </w:pPr>
        </w:p>
      </w:tc>
      <w:tc>
        <w:tcPr>
          <w:tcW w:w="9368" w:type="dxa"/>
          <w:vAlign w:val="bottom"/>
        </w:tcPr>
        <w:p w14:paraId="6C516B5E" w14:textId="77777777" w:rsidR="00E70780" w:rsidRDefault="00E70780">
          <w:pPr>
            <w:pStyle w:val="Header"/>
          </w:pPr>
        </w:p>
      </w:tc>
    </w:tr>
    <w:tr w:rsidR="00E70780" w14:paraId="649CD047" w14:textId="77777777">
      <w:trPr>
        <w:gridAfter w:val="2"/>
        <w:wAfter w:w="720" w:type="dxa"/>
        <w:trHeight w:hRule="exact" w:val="680"/>
      </w:trPr>
      <w:tc>
        <w:tcPr>
          <w:tcW w:w="9368" w:type="dxa"/>
          <w:vAlign w:val="bottom"/>
        </w:tcPr>
        <w:p w14:paraId="72081EB8" w14:textId="77777777" w:rsidR="00E70780" w:rsidRDefault="00E70780">
          <w:pPr>
            <w:pStyle w:val="LogoCaption"/>
          </w:pPr>
        </w:p>
      </w:tc>
      <w:tc>
        <w:tcPr>
          <w:tcW w:w="9368" w:type="dxa"/>
          <w:vAlign w:val="bottom"/>
        </w:tcPr>
        <w:p w14:paraId="3C8F6830" w14:textId="77777777" w:rsidR="00E70780" w:rsidRDefault="00E70780">
          <w:pPr>
            <w:pStyle w:val="Header"/>
          </w:pPr>
        </w:p>
      </w:tc>
    </w:tr>
    <w:tr w:rsidR="00E70780" w14:paraId="45E54BF3" w14:textId="77777777">
      <w:trPr>
        <w:gridAfter w:val="2"/>
        <w:wAfter w:w="720" w:type="dxa"/>
        <w:trHeight w:hRule="exact" w:val="680"/>
      </w:trPr>
      <w:tc>
        <w:tcPr>
          <w:tcW w:w="9368" w:type="dxa"/>
          <w:vAlign w:val="bottom"/>
        </w:tcPr>
        <w:p w14:paraId="6EEF21A3" w14:textId="77777777" w:rsidR="00E70780" w:rsidRDefault="00E70780">
          <w:pPr>
            <w:pStyle w:val="LogoCaption"/>
          </w:pPr>
        </w:p>
      </w:tc>
      <w:tc>
        <w:tcPr>
          <w:tcW w:w="9368" w:type="dxa"/>
          <w:vAlign w:val="bottom"/>
        </w:tcPr>
        <w:p w14:paraId="66EA4EFE" w14:textId="77777777" w:rsidR="00E70780" w:rsidRDefault="00E70780">
          <w:pPr>
            <w:pStyle w:val="Header"/>
          </w:pPr>
        </w:p>
      </w:tc>
    </w:tr>
    <w:tr w:rsidR="00E70780" w14:paraId="0ABEA435" w14:textId="77777777">
      <w:trPr>
        <w:gridAfter w:val="2"/>
        <w:wAfter w:w="720" w:type="dxa"/>
        <w:trHeight w:hRule="exact" w:val="680"/>
      </w:trPr>
      <w:tc>
        <w:tcPr>
          <w:tcW w:w="9368" w:type="dxa"/>
          <w:vAlign w:val="bottom"/>
        </w:tcPr>
        <w:p w14:paraId="089F95C7" w14:textId="77777777" w:rsidR="00E70780" w:rsidRDefault="00E70780">
          <w:pPr>
            <w:pStyle w:val="LogoCaption"/>
          </w:pPr>
        </w:p>
      </w:tc>
      <w:tc>
        <w:tcPr>
          <w:tcW w:w="9368" w:type="dxa"/>
          <w:vAlign w:val="bottom"/>
        </w:tcPr>
        <w:p w14:paraId="6D41A75E" w14:textId="77777777" w:rsidR="00E70780" w:rsidRDefault="00E70780">
          <w:pPr>
            <w:pStyle w:val="Header"/>
          </w:pPr>
        </w:p>
      </w:tc>
    </w:tr>
    <w:tr w:rsidR="00E70780" w14:paraId="01BA4744" w14:textId="77777777">
      <w:trPr>
        <w:gridAfter w:val="2"/>
        <w:wAfter w:w="720" w:type="dxa"/>
        <w:trHeight w:hRule="exact" w:val="680"/>
      </w:trPr>
      <w:tc>
        <w:tcPr>
          <w:tcW w:w="9368" w:type="dxa"/>
          <w:vAlign w:val="bottom"/>
        </w:tcPr>
        <w:p w14:paraId="4EAE3DD3" w14:textId="77777777" w:rsidR="00E70780" w:rsidRDefault="00E70780">
          <w:pPr>
            <w:pStyle w:val="LogoCaption"/>
          </w:pPr>
        </w:p>
      </w:tc>
      <w:tc>
        <w:tcPr>
          <w:tcW w:w="9368" w:type="dxa"/>
          <w:vAlign w:val="bottom"/>
        </w:tcPr>
        <w:p w14:paraId="0D86A6D1" w14:textId="77777777" w:rsidR="00E70780" w:rsidRDefault="00E70780">
          <w:pPr>
            <w:pStyle w:val="Header"/>
          </w:pPr>
        </w:p>
      </w:tc>
    </w:tr>
    <w:tr w:rsidR="00E70780" w14:paraId="6B93AAC4" w14:textId="77777777">
      <w:trPr>
        <w:gridAfter w:val="2"/>
        <w:wAfter w:w="720" w:type="dxa"/>
        <w:trHeight w:hRule="exact" w:val="680"/>
      </w:trPr>
      <w:tc>
        <w:tcPr>
          <w:tcW w:w="9368" w:type="dxa"/>
          <w:vAlign w:val="bottom"/>
        </w:tcPr>
        <w:p w14:paraId="624CBD0A" w14:textId="77777777" w:rsidR="00E70780" w:rsidRDefault="00E70780">
          <w:pPr>
            <w:pStyle w:val="LogoCaption"/>
          </w:pPr>
        </w:p>
      </w:tc>
      <w:tc>
        <w:tcPr>
          <w:tcW w:w="9368" w:type="dxa"/>
          <w:vAlign w:val="bottom"/>
        </w:tcPr>
        <w:p w14:paraId="34FD1176" w14:textId="77777777" w:rsidR="00E70780" w:rsidRDefault="00E70780">
          <w:pPr>
            <w:pStyle w:val="Header"/>
          </w:pPr>
        </w:p>
      </w:tc>
    </w:tr>
    <w:tr w:rsidR="00E70780" w14:paraId="34AE7288" w14:textId="77777777">
      <w:trPr>
        <w:gridAfter w:val="2"/>
        <w:wAfter w:w="720" w:type="dxa"/>
        <w:trHeight w:hRule="exact" w:val="680"/>
      </w:trPr>
      <w:tc>
        <w:tcPr>
          <w:tcW w:w="9368" w:type="dxa"/>
          <w:vAlign w:val="bottom"/>
        </w:tcPr>
        <w:p w14:paraId="1B0B054F" w14:textId="77777777" w:rsidR="00E70780" w:rsidRDefault="00E70780">
          <w:pPr>
            <w:pStyle w:val="LogoCaption"/>
          </w:pPr>
        </w:p>
      </w:tc>
      <w:tc>
        <w:tcPr>
          <w:tcW w:w="9368" w:type="dxa"/>
          <w:vAlign w:val="bottom"/>
        </w:tcPr>
        <w:p w14:paraId="10D774F4" w14:textId="77777777" w:rsidR="00E70780" w:rsidRDefault="00E70780">
          <w:pPr>
            <w:pStyle w:val="Header"/>
          </w:pPr>
        </w:p>
      </w:tc>
    </w:tr>
    <w:tr w:rsidR="00E70780" w14:paraId="2216405F" w14:textId="77777777">
      <w:trPr>
        <w:gridAfter w:val="2"/>
        <w:wAfter w:w="720" w:type="dxa"/>
        <w:trHeight w:hRule="exact" w:val="680"/>
      </w:trPr>
      <w:tc>
        <w:tcPr>
          <w:tcW w:w="9368" w:type="dxa"/>
          <w:vAlign w:val="bottom"/>
        </w:tcPr>
        <w:p w14:paraId="236CA699" w14:textId="77777777" w:rsidR="00E70780" w:rsidRDefault="00E70780">
          <w:pPr>
            <w:pStyle w:val="LogoCaption"/>
          </w:pPr>
        </w:p>
      </w:tc>
      <w:tc>
        <w:tcPr>
          <w:tcW w:w="9368" w:type="dxa"/>
          <w:vAlign w:val="bottom"/>
        </w:tcPr>
        <w:p w14:paraId="1A3FF13C" w14:textId="77777777" w:rsidR="00E70780" w:rsidRDefault="00E70780">
          <w:pPr>
            <w:pStyle w:val="Header"/>
          </w:pPr>
        </w:p>
      </w:tc>
    </w:tr>
    <w:tr w:rsidR="00E70780" w14:paraId="594DE8A5" w14:textId="77777777">
      <w:trPr>
        <w:gridAfter w:val="2"/>
        <w:wAfter w:w="720" w:type="dxa"/>
        <w:trHeight w:hRule="exact" w:val="680"/>
      </w:trPr>
      <w:tc>
        <w:tcPr>
          <w:tcW w:w="9368" w:type="dxa"/>
          <w:vAlign w:val="bottom"/>
        </w:tcPr>
        <w:p w14:paraId="4AB0517B" w14:textId="77777777" w:rsidR="00E70780" w:rsidRDefault="00E70780">
          <w:pPr>
            <w:pStyle w:val="LogoCaption"/>
          </w:pPr>
        </w:p>
      </w:tc>
      <w:tc>
        <w:tcPr>
          <w:tcW w:w="9368" w:type="dxa"/>
          <w:vAlign w:val="bottom"/>
        </w:tcPr>
        <w:p w14:paraId="6932B4C5" w14:textId="77777777" w:rsidR="00E70780" w:rsidRDefault="00E70780">
          <w:pPr>
            <w:pStyle w:val="Header"/>
          </w:pPr>
        </w:p>
      </w:tc>
    </w:tr>
    <w:tr w:rsidR="00E70780" w14:paraId="2B3B0168" w14:textId="77777777">
      <w:trPr>
        <w:gridAfter w:val="2"/>
        <w:wAfter w:w="720" w:type="dxa"/>
        <w:trHeight w:hRule="exact" w:val="680"/>
      </w:trPr>
      <w:tc>
        <w:tcPr>
          <w:tcW w:w="9368" w:type="dxa"/>
          <w:vAlign w:val="bottom"/>
        </w:tcPr>
        <w:p w14:paraId="1CE2DE2E" w14:textId="77777777" w:rsidR="00E70780" w:rsidRDefault="00E70780">
          <w:pPr>
            <w:pStyle w:val="LogoCaption"/>
          </w:pPr>
        </w:p>
      </w:tc>
      <w:tc>
        <w:tcPr>
          <w:tcW w:w="9368" w:type="dxa"/>
          <w:vAlign w:val="bottom"/>
        </w:tcPr>
        <w:p w14:paraId="46725531" w14:textId="77777777" w:rsidR="00E70780" w:rsidRDefault="00E70780">
          <w:pPr>
            <w:pStyle w:val="Header"/>
          </w:pPr>
        </w:p>
      </w:tc>
    </w:tr>
    <w:tr w:rsidR="00E70780" w14:paraId="6B80AA2A" w14:textId="77777777">
      <w:trPr>
        <w:gridAfter w:val="2"/>
        <w:wAfter w:w="720" w:type="dxa"/>
        <w:trHeight w:hRule="exact" w:val="680"/>
      </w:trPr>
      <w:tc>
        <w:tcPr>
          <w:tcW w:w="9368" w:type="dxa"/>
          <w:vAlign w:val="bottom"/>
        </w:tcPr>
        <w:p w14:paraId="11B1CD00" w14:textId="77777777" w:rsidR="00E70780" w:rsidRDefault="00E70780">
          <w:pPr>
            <w:pStyle w:val="LogoCaption"/>
          </w:pPr>
        </w:p>
      </w:tc>
      <w:tc>
        <w:tcPr>
          <w:tcW w:w="9368" w:type="dxa"/>
          <w:vAlign w:val="bottom"/>
        </w:tcPr>
        <w:p w14:paraId="6D1220C9" w14:textId="77777777" w:rsidR="00E70780" w:rsidRDefault="00E70780">
          <w:pPr>
            <w:pStyle w:val="Header"/>
          </w:pPr>
        </w:p>
      </w:tc>
    </w:tr>
    <w:tr w:rsidR="00E70780" w14:paraId="0ADC2A64" w14:textId="77777777">
      <w:trPr>
        <w:gridAfter w:val="2"/>
        <w:wAfter w:w="720" w:type="dxa"/>
        <w:trHeight w:hRule="exact" w:val="680"/>
      </w:trPr>
      <w:tc>
        <w:tcPr>
          <w:tcW w:w="9368" w:type="dxa"/>
          <w:vAlign w:val="bottom"/>
        </w:tcPr>
        <w:p w14:paraId="420D03DF" w14:textId="77777777" w:rsidR="00E70780" w:rsidRDefault="00E70780">
          <w:pPr>
            <w:pStyle w:val="LogoCaption"/>
          </w:pPr>
        </w:p>
      </w:tc>
      <w:tc>
        <w:tcPr>
          <w:tcW w:w="9368" w:type="dxa"/>
          <w:vAlign w:val="bottom"/>
        </w:tcPr>
        <w:p w14:paraId="085A4A2C" w14:textId="77777777" w:rsidR="00E70780" w:rsidRDefault="00E70780">
          <w:pPr>
            <w:pStyle w:val="Header"/>
          </w:pPr>
        </w:p>
      </w:tc>
    </w:tr>
    <w:tr w:rsidR="00E70780" w14:paraId="09077698" w14:textId="77777777">
      <w:trPr>
        <w:gridAfter w:val="2"/>
        <w:wAfter w:w="720" w:type="dxa"/>
        <w:trHeight w:hRule="exact" w:val="680"/>
      </w:trPr>
      <w:tc>
        <w:tcPr>
          <w:tcW w:w="9368" w:type="dxa"/>
          <w:vAlign w:val="bottom"/>
        </w:tcPr>
        <w:p w14:paraId="3B52FED8" w14:textId="77777777" w:rsidR="00E70780" w:rsidRDefault="00E70780">
          <w:pPr>
            <w:pStyle w:val="LogoCaption"/>
          </w:pPr>
        </w:p>
      </w:tc>
      <w:tc>
        <w:tcPr>
          <w:tcW w:w="9368" w:type="dxa"/>
          <w:vAlign w:val="bottom"/>
        </w:tcPr>
        <w:p w14:paraId="7A076700" w14:textId="77777777" w:rsidR="00E70780" w:rsidRDefault="00E70780">
          <w:pPr>
            <w:pStyle w:val="Header"/>
          </w:pPr>
        </w:p>
      </w:tc>
    </w:tr>
    <w:tr w:rsidR="00E70780" w14:paraId="7E84FC79" w14:textId="77777777">
      <w:trPr>
        <w:gridAfter w:val="2"/>
        <w:wAfter w:w="720" w:type="dxa"/>
        <w:trHeight w:hRule="exact" w:val="680"/>
      </w:trPr>
      <w:tc>
        <w:tcPr>
          <w:tcW w:w="9368" w:type="dxa"/>
          <w:vAlign w:val="bottom"/>
        </w:tcPr>
        <w:p w14:paraId="7E5D67FA" w14:textId="77777777" w:rsidR="00E70780" w:rsidRDefault="00E70780">
          <w:pPr>
            <w:pStyle w:val="LogoCaption"/>
          </w:pPr>
        </w:p>
      </w:tc>
      <w:tc>
        <w:tcPr>
          <w:tcW w:w="9368" w:type="dxa"/>
          <w:vAlign w:val="bottom"/>
        </w:tcPr>
        <w:p w14:paraId="606ADBF4" w14:textId="77777777" w:rsidR="00E70780" w:rsidRDefault="00E70780">
          <w:pPr>
            <w:pStyle w:val="Header"/>
          </w:pPr>
        </w:p>
      </w:tc>
    </w:tr>
    <w:tr w:rsidR="00E70780" w14:paraId="1A017ADB" w14:textId="77777777">
      <w:trPr>
        <w:gridAfter w:val="2"/>
        <w:wAfter w:w="720" w:type="dxa"/>
        <w:trHeight w:hRule="exact" w:val="680"/>
      </w:trPr>
      <w:tc>
        <w:tcPr>
          <w:tcW w:w="9368" w:type="dxa"/>
          <w:vAlign w:val="bottom"/>
        </w:tcPr>
        <w:p w14:paraId="4ED6B02F" w14:textId="77777777" w:rsidR="00E70780" w:rsidRDefault="00E70780">
          <w:pPr>
            <w:pStyle w:val="LogoCaption"/>
          </w:pPr>
        </w:p>
      </w:tc>
      <w:tc>
        <w:tcPr>
          <w:tcW w:w="9368" w:type="dxa"/>
          <w:vAlign w:val="bottom"/>
        </w:tcPr>
        <w:p w14:paraId="1D31C93A" w14:textId="77777777" w:rsidR="00E70780" w:rsidRDefault="00E70780">
          <w:pPr>
            <w:pStyle w:val="Header"/>
          </w:pPr>
        </w:p>
      </w:tc>
    </w:tr>
    <w:tr w:rsidR="00E70780" w14:paraId="7AEA0A2C" w14:textId="77777777">
      <w:trPr>
        <w:gridAfter w:val="2"/>
        <w:wAfter w:w="720" w:type="dxa"/>
        <w:trHeight w:hRule="exact" w:val="680"/>
      </w:trPr>
      <w:tc>
        <w:tcPr>
          <w:tcW w:w="9368" w:type="dxa"/>
          <w:vAlign w:val="bottom"/>
        </w:tcPr>
        <w:p w14:paraId="45D2F3A8" w14:textId="77777777" w:rsidR="00E70780" w:rsidRDefault="00E70780">
          <w:pPr>
            <w:pStyle w:val="LogoCaption"/>
          </w:pPr>
        </w:p>
      </w:tc>
      <w:tc>
        <w:tcPr>
          <w:tcW w:w="9368" w:type="dxa"/>
          <w:vAlign w:val="bottom"/>
        </w:tcPr>
        <w:p w14:paraId="48DA548A" w14:textId="77777777" w:rsidR="00E70780" w:rsidRDefault="00E70780">
          <w:pPr>
            <w:pStyle w:val="Header"/>
          </w:pPr>
        </w:p>
      </w:tc>
    </w:tr>
    <w:tr w:rsidR="00E70780" w14:paraId="51333A6A" w14:textId="77777777">
      <w:trPr>
        <w:gridAfter w:val="2"/>
        <w:wAfter w:w="720" w:type="dxa"/>
        <w:trHeight w:hRule="exact" w:val="680"/>
      </w:trPr>
      <w:tc>
        <w:tcPr>
          <w:tcW w:w="9368" w:type="dxa"/>
          <w:vAlign w:val="bottom"/>
        </w:tcPr>
        <w:p w14:paraId="7F95243B" w14:textId="77777777" w:rsidR="00E70780" w:rsidRDefault="00E70780">
          <w:pPr>
            <w:pStyle w:val="LogoCaption"/>
          </w:pPr>
        </w:p>
      </w:tc>
      <w:tc>
        <w:tcPr>
          <w:tcW w:w="9368" w:type="dxa"/>
          <w:vAlign w:val="bottom"/>
        </w:tcPr>
        <w:p w14:paraId="179BDB28" w14:textId="77777777" w:rsidR="00E70780" w:rsidRDefault="00E70780">
          <w:pPr>
            <w:pStyle w:val="Header"/>
          </w:pPr>
        </w:p>
      </w:tc>
    </w:tr>
    <w:tr w:rsidR="00E70780" w14:paraId="01617ECD" w14:textId="77777777">
      <w:trPr>
        <w:gridAfter w:val="2"/>
        <w:wAfter w:w="720" w:type="dxa"/>
        <w:trHeight w:hRule="exact" w:val="680"/>
      </w:trPr>
      <w:tc>
        <w:tcPr>
          <w:tcW w:w="9368" w:type="dxa"/>
          <w:vAlign w:val="bottom"/>
        </w:tcPr>
        <w:p w14:paraId="3554C6C8" w14:textId="77777777" w:rsidR="00E70780" w:rsidRDefault="00E70780">
          <w:pPr>
            <w:pStyle w:val="LogoCaption"/>
          </w:pPr>
        </w:p>
      </w:tc>
      <w:tc>
        <w:tcPr>
          <w:tcW w:w="9368" w:type="dxa"/>
          <w:vAlign w:val="bottom"/>
        </w:tcPr>
        <w:p w14:paraId="105AAB12" w14:textId="77777777" w:rsidR="00E70780" w:rsidRDefault="00E70780">
          <w:pPr>
            <w:pStyle w:val="Header"/>
          </w:pPr>
        </w:p>
      </w:tc>
    </w:tr>
    <w:tr w:rsidR="00E70780" w14:paraId="4D8DFF5A" w14:textId="77777777">
      <w:trPr>
        <w:gridAfter w:val="2"/>
        <w:wAfter w:w="720" w:type="dxa"/>
        <w:trHeight w:hRule="exact" w:val="680"/>
      </w:trPr>
      <w:tc>
        <w:tcPr>
          <w:tcW w:w="9368" w:type="dxa"/>
          <w:vAlign w:val="bottom"/>
        </w:tcPr>
        <w:p w14:paraId="144A26DD" w14:textId="77777777" w:rsidR="00E70780" w:rsidRDefault="00E70780">
          <w:pPr>
            <w:pStyle w:val="LogoCaption"/>
          </w:pPr>
        </w:p>
      </w:tc>
      <w:tc>
        <w:tcPr>
          <w:tcW w:w="9368" w:type="dxa"/>
          <w:vAlign w:val="bottom"/>
        </w:tcPr>
        <w:p w14:paraId="7BC19C16" w14:textId="77777777" w:rsidR="00E70780" w:rsidRDefault="00E70780">
          <w:pPr>
            <w:pStyle w:val="Header"/>
          </w:pPr>
        </w:p>
      </w:tc>
    </w:tr>
    <w:tr w:rsidR="00E70780" w14:paraId="4D71AEC7" w14:textId="77777777">
      <w:trPr>
        <w:gridAfter w:val="2"/>
        <w:wAfter w:w="720" w:type="dxa"/>
        <w:trHeight w:hRule="exact" w:val="680"/>
      </w:trPr>
      <w:tc>
        <w:tcPr>
          <w:tcW w:w="9368" w:type="dxa"/>
          <w:vAlign w:val="bottom"/>
        </w:tcPr>
        <w:p w14:paraId="5B89EB99" w14:textId="77777777" w:rsidR="00E70780" w:rsidRDefault="00E70780">
          <w:pPr>
            <w:pStyle w:val="LogoCaption"/>
          </w:pPr>
        </w:p>
      </w:tc>
      <w:tc>
        <w:tcPr>
          <w:tcW w:w="9368" w:type="dxa"/>
          <w:vAlign w:val="bottom"/>
        </w:tcPr>
        <w:p w14:paraId="5520267F" w14:textId="77777777" w:rsidR="00E70780" w:rsidRDefault="00E70780">
          <w:pPr>
            <w:pStyle w:val="Header"/>
          </w:pPr>
        </w:p>
      </w:tc>
    </w:tr>
    <w:tr w:rsidR="00E70780" w14:paraId="3929F83D" w14:textId="77777777">
      <w:trPr>
        <w:gridAfter w:val="2"/>
        <w:wAfter w:w="720" w:type="dxa"/>
        <w:trHeight w:hRule="exact" w:val="680"/>
      </w:trPr>
      <w:tc>
        <w:tcPr>
          <w:tcW w:w="9368" w:type="dxa"/>
          <w:vAlign w:val="bottom"/>
        </w:tcPr>
        <w:p w14:paraId="1D4ADD90" w14:textId="77777777" w:rsidR="00E70780" w:rsidRDefault="00E70780">
          <w:pPr>
            <w:pStyle w:val="LogoCaption"/>
          </w:pPr>
        </w:p>
      </w:tc>
      <w:tc>
        <w:tcPr>
          <w:tcW w:w="9368" w:type="dxa"/>
          <w:vAlign w:val="bottom"/>
        </w:tcPr>
        <w:p w14:paraId="5C22ABE9" w14:textId="77777777" w:rsidR="00E70780" w:rsidRDefault="00E70780">
          <w:pPr>
            <w:pStyle w:val="Header"/>
          </w:pPr>
        </w:p>
      </w:tc>
    </w:tr>
    <w:tr w:rsidR="00E70780" w14:paraId="0E7E5531" w14:textId="77777777">
      <w:trPr>
        <w:gridAfter w:val="2"/>
        <w:wAfter w:w="720" w:type="dxa"/>
        <w:trHeight w:hRule="exact" w:val="680"/>
      </w:trPr>
      <w:tc>
        <w:tcPr>
          <w:tcW w:w="9368" w:type="dxa"/>
          <w:vAlign w:val="bottom"/>
        </w:tcPr>
        <w:p w14:paraId="1A2519E6" w14:textId="77777777" w:rsidR="00E70780" w:rsidRDefault="00E70780">
          <w:pPr>
            <w:pStyle w:val="LogoCaption"/>
          </w:pPr>
        </w:p>
      </w:tc>
      <w:tc>
        <w:tcPr>
          <w:tcW w:w="9368" w:type="dxa"/>
          <w:vAlign w:val="bottom"/>
        </w:tcPr>
        <w:p w14:paraId="1C5F48F3" w14:textId="77777777" w:rsidR="00E70780" w:rsidRDefault="00E70780">
          <w:pPr>
            <w:pStyle w:val="Header"/>
          </w:pPr>
        </w:p>
      </w:tc>
    </w:tr>
    <w:tr w:rsidR="00E70780" w14:paraId="769EEA23" w14:textId="77777777">
      <w:trPr>
        <w:gridAfter w:val="2"/>
        <w:wAfter w:w="720" w:type="dxa"/>
        <w:trHeight w:hRule="exact" w:val="680"/>
      </w:trPr>
      <w:tc>
        <w:tcPr>
          <w:tcW w:w="9368" w:type="dxa"/>
          <w:vAlign w:val="bottom"/>
        </w:tcPr>
        <w:p w14:paraId="1F96F425" w14:textId="77777777" w:rsidR="00E70780" w:rsidRDefault="00E70780">
          <w:pPr>
            <w:pStyle w:val="LogoCaption"/>
          </w:pPr>
        </w:p>
      </w:tc>
      <w:tc>
        <w:tcPr>
          <w:tcW w:w="9368" w:type="dxa"/>
          <w:vAlign w:val="bottom"/>
        </w:tcPr>
        <w:p w14:paraId="7D2103E2" w14:textId="77777777" w:rsidR="00E70780" w:rsidRDefault="00E70780">
          <w:pPr>
            <w:pStyle w:val="Header"/>
          </w:pPr>
        </w:p>
      </w:tc>
    </w:tr>
    <w:tr w:rsidR="00E70780" w14:paraId="1F5BFB91" w14:textId="77777777">
      <w:trPr>
        <w:gridAfter w:val="2"/>
        <w:wAfter w:w="720" w:type="dxa"/>
        <w:trHeight w:hRule="exact" w:val="680"/>
      </w:trPr>
      <w:tc>
        <w:tcPr>
          <w:tcW w:w="9368" w:type="dxa"/>
          <w:vAlign w:val="bottom"/>
        </w:tcPr>
        <w:p w14:paraId="4989366D" w14:textId="77777777" w:rsidR="00E70780" w:rsidRDefault="00E70780">
          <w:pPr>
            <w:pStyle w:val="LogoCaption"/>
          </w:pPr>
        </w:p>
      </w:tc>
      <w:tc>
        <w:tcPr>
          <w:tcW w:w="9368" w:type="dxa"/>
          <w:vAlign w:val="bottom"/>
        </w:tcPr>
        <w:p w14:paraId="2FF9DB3A" w14:textId="77777777" w:rsidR="00E70780" w:rsidRDefault="00E70780">
          <w:pPr>
            <w:pStyle w:val="Header"/>
          </w:pPr>
        </w:p>
      </w:tc>
    </w:tr>
    <w:tr w:rsidR="00E70780" w14:paraId="7687E307" w14:textId="77777777">
      <w:trPr>
        <w:gridAfter w:val="2"/>
        <w:wAfter w:w="720" w:type="dxa"/>
        <w:trHeight w:hRule="exact" w:val="680"/>
      </w:trPr>
      <w:tc>
        <w:tcPr>
          <w:tcW w:w="9368" w:type="dxa"/>
          <w:vAlign w:val="bottom"/>
        </w:tcPr>
        <w:p w14:paraId="26CEA5B2" w14:textId="77777777" w:rsidR="00E70780" w:rsidRDefault="00E70780">
          <w:pPr>
            <w:pStyle w:val="LogoCaption"/>
          </w:pPr>
        </w:p>
      </w:tc>
      <w:tc>
        <w:tcPr>
          <w:tcW w:w="9368" w:type="dxa"/>
          <w:vAlign w:val="bottom"/>
        </w:tcPr>
        <w:p w14:paraId="60B76418" w14:textId="77777777" w:rsidR="00E70780" w:rsidRDefault="00E70780">
          <w:pPr>
            <w:pStyle w:val="Header"/>
          </w:pPr>
        </w:p>
      </w:tc>
    </w:tr>
    <w:tr w:rsidR="00E70780" w14:paraId="7B1DA12F" w14:textId="77777777">
      <w:trPr>
        <w:gridAfter w:val="2"/>
        <w:wAfter w:w="720" w:type="dxa"/>
        <w:trHeight w:hRule="exact" w:val="680"/>
      </w:trPr>
      <w:tc>
        <w:tcPr>
          <w:tcW w:w="9368" w:type="dxa"/>
          <w:vAlign w:val="bottom"/>
        </w:tcPr>
        <w:p w14:paraId="561D7C7A" w14:textId="77777777" w:rsidR="00E70780" w:rsidRDefault="00E70780">
          <w:pPr>
            <w:pStyle w:val="LogoCaption"/>
          </w:pPr>
        </w:p>
      </w:tc>
      <w:tc>
        <w:tcPr>
          <w:tcW w:w="9368" w:type="dxa"/>
          <w:vAlign w:val="bottom"/>
        </w:tcPr>
        <w:p w14:paraId="443D34C1" w14:textId="77777777" w:rsidR="00E70780" w:rsidRDefault="00E70780">
          <w:pPr>
            <w:pStyle w:val="Header"/>
          </w:pPr>
        </w:p>
      </w:tc>
    </w:tr>
    <w:tr w:rsidR="00E70780" w14:paraId="6CC66583" w14:textId="77777777">
      <w:trPr>
        <w:gridAfter w:val="2"/>
        <w:wAfter w:w="720" w:type="dxa"/>
        <w:trHeight w:hRule="exact" w:val="680"/>
      </w:trPr>
      <w:tc>
        <w:tcPr>
          <w:tcW w:w="9368" w:type="dxa"/>
          <w:vAlign w:val="bottom"/>
        </w:tcPr>
        <w:p w14:paraId="3ABD7672" w14:textId="77777777" w:rsidR="00E70780" w:rsidRDefault="00E70780">
          <w:pPr>
            <w:pStyle w:val="LogoCaption"/>
          </w:pPr>
        </w:p>
      </w:tc>
      <w:tc>
        <w:tcPr>
          <w:tcW w:w="9368" w:type="dxa"/>
          <w:vAlign w:val="bottom"/>
        </w:tcPr>
        <w:p w14:paraId="1175BC53" w14:textId="77777777" w:rsidR="00E70780" w:rsidRDefault="00E70780">
          <w:pPr>
            <w:pStyle w:val="Header"/>
          </w:pPr>
        </w:p>
      </w:tc>
    </w:tr>
    <w:tr w:rsidR="00E70780" w14:paraId="4DBAC63E" w14:textId="77777777">
      <w:trPr>
        <w:gridAfter w:val="2"/>
        <w:wAfter w:w="360" w:type="dxa"/>
        <w:trHeight w:hRule="exact" w:val="680"/>
      </w:trPr>
      <w:tc>
        <w:tcPr>
          <w:tcW w:w="9368" w:type="dxa"/>
          <w:vAlign w:val="bottom"/>
        </w:tcPr>
        <w:p w14:paraId="1231369F" w14:textId="77777777" w:rsidR="00E70780" w:rsidRDefault="00E70780">
          <w:pPr>
            <w:pStyle w:val="LogoCaption"/>
          </w:pPr>
        </w:p>
      </w:tc>
      <w:tc>
        <w:tcPr>
          <w:tcW w:w="9368" w:type="dxa"/>
          <w:vAlign w:val="bottom"/>
        </w:tcPr>
        <w:p w14:paraId="05093820" w14:textId="77777777" w:rsidR="00E70780" w:rsidRDefault="00E70780">
          <w:pPr>
            <w:pStyle w:val="Header"/>
          </w:pPr>
        </w:p>
      </w:tc>
    </w:tr>
    <w:tr w:rsidR="00E70780" w14:paraId="6F3B417C" w14:textId="77777777">
      <w:trPr>
        <w:gridAfter w:val="2"/>
        <w:wAfter w:w="720" w:type="dxa"/>
        <w:trHeight w:hRule="exact" w:val="680"/>
      </w:trPr>
      <w:tc>
        <w:tcPr>
          <w:tcW w:w="9368" w:type="dxa"/>
          <w:vAlign w:val="bottom"/>
        </w:tcPr>
        <w:p w14:paraId="11540F38" w14:textId="77777777" w:rsidR="00E70780" w:rsidRDefault="00E70780">
          <w:pPr>
            <w:pStyle w:val="LogoCaption"/>
          </w:pPr>
        </w:p>
      </w:tc>
      <w:tc>
        <w:tcPr>
          <w:tcW w:w="9368" w:type="dxa"/>
          <w:vAlign w:val="bottom"/>
        </w:tcPr>
        <w:p w14:paraId="60D890E3" w14:textId="77777777" w:rsidR="00E70780" w:rsidRDefault="00E70780">
          <w:pPr>
            <w:pStyle w:val="Header"/>
          </w:pPr>
        </w:p>
      </w:tc>
    </w:tr>
    <w:tr w:rsidR="00E70780" w14:paraId="5D2206C6" w14:textId="77777777">
      <w:trPr>
        <w:gridAfter w:val="2"/>
        <w:wAfter w:w="720" w:type="dxa"/>
        <w:trHeight w:hRule="exact" w:val="680"/>
      </w:trPr>
      <w:tc>
        <w:tcPr>
          <w:tcW w:w="9368" w:type="dxa"/>
          <w:vAlign w:val="bottom"/>
        </w:tcPr>
        <w:p w14:paraId="4F4C16E6" w14:textId="77777777" w:rsidR="00E70780" w:rsidRDefault="00E70780">
          <w:pPr>
            <w:pStyle w:val="LogoCaption"/>
          </w:pPr>
        </w:p>
      </w:tc>
      <w:tc>
        <w:tcPr>
          <w:tcW w:w="9368" w:type="dxa"/>
          <w:vAlign w:val="bottom"/>
        </w:tcPr>
        <w:p w14:paraId="35176247" w14:textId="77777777" w:rsidR="00E70780" w:rsidRDefault="00E70780">
          <w:pPr>
            <w:pStyle w:val="Header"/>
          </w:pPr>
        </w:p>
      </w:tc>
    </w:tr>
    <w:tr w:rsidR="00E70780" w14:paraId="76C1C424" w14:textId="77777777">
      <w:trPr>
        <w:gridAfter w:val="2"/>
        <w:wAfter w:w="720" w:type="dxa"/>
        <w:trHeight w:hRule="exact" w:val="680"/>
      </w:trPr>
      <w:tc>
        <w:tcPr>
          <w:tcW w:w="9368" w:type="dxa"/>
          <w:vAlign w:val="bottom"/>
        </w:tcPr>
        <w:p w14:paraId="7D6AB09E" w14:textId="77777777" w:rsidR="00E70780" w:rsidRDefault="00E70780">
          <w:pPr>
            <w:pStyle w:val="LogoCaption"/>
          </w:pPr>
        </w:p>
      </w:tc>
      <w:tc>
        <w:tcPr>
          <w:tcW w:w="9368" w:type="dxa"/>
          <w:vAlign w:val="bottom"/>
        </w:tcPr>
        <w:p w14:paraId="0106A3AD" w14:textId="77777777" w:rsidR="00E70780" w:rsidRDefault="00E70780">
          <w:pPr>
            <w:pStyle w:val="Header"/>
          </w:pPr>
        </w:p>
      </w:tc>
    </w:tr>
    <w:tr w:rsidR="00E70780" w14:paraId="2B02C067" w14:textId="77777777">
      <w:trPr>
        <w:gridAfter w:val="2"/>
        <w:wAfter w:w="720" w:type="dxa"/>
        <w:trHeight w:hRule="exact" w:val="680"/>
      </w:trPr>
      <w:tc>
        <w:tcPr>
          <w:tcW w:w="9368" w:type="dxa"/>
          <w:vAlign w:val="bottom"/>
        </w:tcPr>
        <w:p w14:paraId="028E7DF0" w14:textId="77777777" w:rsidR="00E70780" w:rsidRDefault="00E70780">
          <w:pPr>
            <w:pStyle w:val="LogoCaption"/>
          </w:pPr>
        </w:p>
      </w:tc>
      <w:tc>
        <w:tcPr>
          <w:tcW w:w="9368" w:type="dxa"/>
          <w:vAlign w:val="bottom"/>
        </w:tcPr>
        <w:p w14:paraId="2F820B93" w14:textId="77777777" w:rsidR="00E70780" w:rsidRDefault="00E70780">
          <w:pPr>
            <w:pStyle w:val="Header"/>
          </w:pPr>
        </w:p>
      </w:tc>
    </w:tr>
    <w:tr w:rsidR="00E70780" w14:paraId="6C45E311" w14:textId="77777777">
      <w:trPr>
        <w:gridAfter w:val="2"/>
        <w:wAfter w:w="720" w:type="dxa"/>
        <w:trHeight w:hRule="exact" w:val="680"/>
      </w:trPr>
      <w:tc>
        <w:tcPr>
          <w:tcW w:w="9368" w:type="dxa"/>
          <w:vAlign w:val="bottom"/>
        </w:tcPr>
        <w:p w14:paraId="239BEA2A" w14:textId="77777777" w:rsidR="00E70780" w:rsidRDefault="00E70780">
          <w:pPr>
            <w:pStyle w:val="LogoCaption"/>
          </w:pPr>
        </w:p>
      </w:tc>
      <w:tc>
        <w:tcPr>
          <w:tcW w:w="9368" w:type="dxa"/>
          <w:vAlign w:val="bottom"/>
        </w:tcPr>
        <w:p w14:paraId="2F731052" w14:textId="77777777" w:rsidR="00E70780" w:rsidRDefault="00E70780">
          <w:pPr>
            <w:pStyle w:val="Header"/>
          </w:pPr>
        </w:p>
      </w:tc>
    </w:tr>
    <w:tr w:rsidR="00E70780" w14:paraId="1AB568CE" w14:textId="77777777">
      <w:trPr>
        <w:gridAfter w:val="2"/>
        <w:wAfter w:w="720" w:type="dxa"/>
        <w:trHeight w:hRule="exact" w:val="680"/>
      </w:trPr>
      <w:tc>
        <w:tcPr>
          <w:tcW w:w="9368" w:type="dxa"/>
          <w:vAlign w:val="bottom"/>
        </w:tcPr>
        <w:p w14:paraId="5024F5BE" w14:textId="77777777" w:rsidR="00E70780" w:rsidRDefault="00E70780">
          <w:pPr>
            <w:pStyle w:val="LogoCaption"/>
          </w:pPr>
        </w:p>
      </w:tc>
      <w:tc>
        <w:tcPr>
          <w:tcW w:w="9368" w:type="dxa"/>
          <w:vAlign w:val="bottom"/>
        </w:tcPr>
        <w:p w14:paraId="34F44986" w14:textId="77777777" w:rsidR="00E70780" w:rsidRDefault="00E70780">
          <w:pPr>
            <w:pStyle w:val="Header"/>
          </w:pPr>
        </w:p>
      </w:tc>
    </w:tr>
    <w:tr w:rsidR="00E70780" w14:paraId="38F69834" w14:textId="77777777">
      <w:trPr>
        <w:gridAfter w:val="2"/>
        <w:wAfter w:w="720" w:type="dxa"/>
        <w:trHeight w:hRule="exact" w:val="680"/>
      </w:trPr>
      <w:tc>
        <w:tcPr>
          <w:tcW w:w="9368" w:type="dxa"/>
          <w:vAlign w:val="bottom"/>
        </w:tcPr>
        <w:p w14:paraId="3C82797B" w14:textId="77777777" w:rsidR="00E70780" w:rsidRDefault="00E70780">
          <w:pPr>
            <w:pStyle w:val="LogoCaption"/>
          </w:pPr>
        </w:p>
      </w:tc>
      <w:tc>
        <w:tcPr>
          <w:tcW w:w="9368" w:type="dxa"/>
          <w:vAlign w:val="bottom"/>
        </w:tcPr>
        <w:p w14:paraId="747B4AEF" w14:textId="77777777" w:rsidR="00E70780" w:rsidRDefault="00E70780">
          <w:pPr>
            <w:pStyle w:val="Header"/>
          </w:pPr>
        </w:p>
      </w:tc>
    </w:tr>
    <w:tr w:rsidR="00E70780" w14:paraId="632F7409" w14:textId="77777777">
      <w:trPr>
        <w:gridAfter w:val="2"/>
        <w:wAfter w:w="720" w:type="dxa"/>
        <w:trHeight w:hRule="exact" w:val="680"/>
      </w:trPr>
      <w:tc>
        <w:tcPr>
          <w:tcW w:w="9368" w:type="dxa"/>
          <w:vAlign w:val="bottom"/>
        </w:tcPr>
        <w:p w14:paraId="6739D396" w14:textId="77777777" w:rsidR="00E70780" w:rsidRDefault="00E70780">
          <w:pPr>
            <w:pStyle w:val="LogoCaption"/>
          </w:pPr>
        </w:p>
      </w:tc>
      <w:tc>
        <w:tcPr>
          <w:tcW w:w="9368" w:type="dxa"/>
          <w:vAlign w:val="bottom"/>
        </w:tcPr>
        <w:p w14:paraId="30771362" w14:textId="77777777" w:rsidR="00E70780" w:rsidRDefault="00E70780">
          <w:pPr>
            <w:pStyle w:val="Header"/>
          </w:pPr>
        </w:p>
      </w:tc>
    </w:tr>
    <w:tr w:rsidR="00E70780" w14:paraId="6D64BF8A" w14:textId="77777777">
      <w:trPr>
        <w:gridAfter w:val="2"/>
        <w:wAfter w:w="720" w:type="dxa"/>
        <w:trHeight w:hRule="exact" w:val="680"/>
      </w:trPr>
      <w:tc>
        <w:tcPr>
          <w:tcW w:w="9368" w:type="dxa"/>
          <w:vAlign w:val="bottom"/>
        </w:tcPr>
        <w:p w14:paraId="2E836A84" w14:textId="77777777" w:rsidR="00E70780" w:rsidRDefault="00E70780">
          <w:pPr>
            <w:pStyle w:val="LogoCaption"/>
          </w:pPr>
        </w:p>
      </w:tc>
      <w:tc>
        <w:tcPr>
          <w:tcW w:w="9368" w:type="dxa"/>
          <w:vAlign w:val="bottom"/>
        </w:tcPr>
        <w:p w14:paraId="029A1D5A" w14:textId="77777777" w:rsidR="00E70780" w:rsidRDefault="00E70780">
          <w:pPr>
            <w:pStyle w:val="Header"/>
          </w:pPr>
        </w:p>
      </w:tc>
    </w:tr>
    <w:tr w:rsidR="00E70780" w14:paraId="74DC52FD" w14:textId="77777777">
      <w:trPr>
        <w:gridAfter w:val="2"/>
        <w:wAfter w:w="720" w:type="dxa"/>
        <w:trHeight w:hRule="exact" w:val="680"/>
      </w:trPr>
      <w:tc>
        <w:tcPr>
          <w:tcW w:w="9368" w:type="dxa"/>
          <w:vAlign w:val="bottom"/>
        </w:tcPr>
        <w:p w14:paraId="4D14F3AA" w14:textId="77777777" w:rsidR="00E70780" w:rsidRDefault="00E70780">
          <w:pPr>
            <w:pStyle w:val="LogoCaption"/>
          </w:pPr>
        </w:p>
      </w:tc>
      <w:tc>
        <w:tcPr>
          <w:tcW w:w="9368" w:type="dxa"/>
          <w:vAlign w:val="bottom"/>
        </w:tcPr>
        <w:p w14:paraId="37D4AC22" w14:textId="77777777" w:rsidR="00E70780" w:rsidRDefault="00E70780">
          <w:pPr>
            <w:pStyle w:val="Header"/>
          </w:pPr>
        </w:p>
      </w:tc>
    </w:tr>
    <w:tr w:rsidR="00E70780" w14:paraId="45C1D0D3" w14:textId="77777777">
      <w:trPr>
        <w:gridAfter w:val="2"/>
        <w:wAfter w:w="720" w:type="dxa"/>
        <w:trHeight w:hRule="exact" w:val="680"/>
      </w:trPr>
      <w:tc>
        <w:tcPr>
          <w:tcW w:w="9368" w:type="dxa"/>
          <w:vAlign w:val="bottom"/>
        </w:tcPr>
        <w:p w14:paraId="4368AE6B" w14:textId="77777777" w:rsidR="00E70780" w:rsidRDefault="00E70780">
          <w:pPr>
            <w:pStyle w:val="LogoCaption"/>
          </w:pPr>
        </w:p>
      </w:tc>
      <w:tc>
        <w:tcPr>
          <w:tcW w:w="9368" w:type="dxa"/>
          <w:vAlign w:val="bottom"/>
        </w:tcPr>
        <w:p w14:paraId="21F8181D" w14:textId="77777777" w:rsidR="00E70780" w:rsidRDefault="00E70780">
          <w:pPr>
            <w:pStyle w:val="Header"/>
          </w:pPr>
        </w:p>
      </w:tc>
    </w:tr>
    <w:tr w:rsidR="00E70780" w14:paraId="7A8AFA54" w14:textId="77777777">
      <w:trPr>
        <w:gridAfter w:val="2"/>
        <w:wAfter w:w="720" w:type="dxa"/>
        <w:trHeight w:hRule="exact" w:val="680"/>
      </w:trPr>
      <w:tc>
        <w:tcPr>
          <w:tcW w:w="9368" w:type="dxa"/>
          <w:vAlign w:val="bottom"/>
        </w:tcPr>
        <w:p w14:paraId="377502A6" w14:textId="77777777" w:rsidR="00E70780" w:rsidRDefault="00E70780">
          <w:pPr>
            <w:pStyle w:val="LogoCaption"/>
          </w:pPr>
        </w:p>
      </w:tc>
      <w:tc>
        <w:tcPr>
          <w:tcW w:w="9368" w:type="dxa"/>
          <w:vAlign w:val="bottom"/>
        </w:tcPr>
        <w:p w14:paraId="1EF36589" w14:textId="77777777" w:rsidR="00E70780" w:rsidRDefault="00E70780">
          <w:pPr>
            <w:pStyle w:val="Header"/>
          </w:pPr>
        </w:p>
      </w:tc>
    </w:tr>
    <w:tr w:rsidR="00E70780" w14:paraId="5B72B6B1" w14:textId="77777777">
      <w:trPr>
        <w:gridAfter w:val="2"/>
        <w:wAfter w:w="720" w:type="dxa"/>
        <w:trHeight w:hRule="exact" w:val="680"/>
      </w:trPr>
      <w:tc>
        <w:tcPr>
          <w:tcW w:w="9368" w:type="dxa"/>
          <w:vAlign w:val="bottom"/>
        </w:tcPr>
        <w:p w14:paraId="40B2663F" w14:textId="77777777" w:rsidR="00E70780" w:rsidRDefault="00E70780">
          <w:pPr>
            <w:pStyle w:val="LogoCaption"/>
          </w:pPr>
        </w:p>
      </w:tc>
      <w:tc>
        <w:tcPr>
          <w:tcW w:w="9368" w:type="dxa"/>
          <w:vAlign w:val="bottom"/>
        </w:tcPr>
        <w:p w14:paraId="170950F0" w14:textId="77777777" w:rsidR="00E70780" w:rsidRDefault="00E70780">
          <w:pPr>
            <w:pStyle w:val="Header"/>
          </w:pPr>
        </w:p>
      </w:tc>
    </w:tr>
    <w:tr w:rsidR="00E70780" w14:paraId="6491162C" w14:textId="77777777">
      <w:trPr>
        <w:gridAfter w:val="2"/>
        <w:wAfter w:w="720" w:type="dxa"/>
        <w:trHeight w:hRule="exact" w:val="680"/>
      </w:trPr>
      <w:tc>
        <w:tcPr>
          <w:tcW w:w="9368" w:type="dxa"/>
          <w:vAlign w:val="bottom"/>
        </w:tcPr>
        <w:p w14:paraId="5AD78448" w14:textId="77777777" w:rsidR="00E70780" w:rsidRDefault="00E70780">
          <w:pPr>
            <w:pStyle w:val="LogoCaption"/>
          </w:pPr>
        </w:p>
      </w:tc>
      <w:tc>
        <w:tcPr>
          <w:tcW w:w="9368" w:type="dxa"/>
          <w:vAlign w:val="bottom"/>
        </w:tcPr>
        <w:p w14:paraId="18FAB226" w14:textId="77777777" w:rsidR="00E70780" w:rsidRDefault="00E70780">
          <w:pPr>
            <w:pStyle w:val="Header"/>
          </w:pPr>
        </w:p>
      </w:tc>
    </w:tr>
    <w:tr w:rsidR="00E70780" w14:paraId="48B79AA9" w14:textId="77777777">
      <w:trPr>
        <w:gridAfter w:val="2"/>
        <w:wAfter w:w="720" w:type="dxa"/>
        <w:trHeight w:hRule="exact" w:val="680"/>
      </w:trPr>
      <w:tc>
        <w:tcPr>
          <w:tcW w:w="9368" w:type="dxa"/>
          <w:vAlign w:val="bottom"/>
        </w:tcPr>
        <w:p w14:paraId="2D0C82EE" w14:textId="77777777" w:rsidR="00E70780" w:rsidRDefault="00E70780">
          <w:pPr>
            <w:pStyle w:val="LogoCaption"/>
          </w:pPr>
        </w:p>
      </w:tc>
      <w:tc>
        <w:tcPr>
          <w:tcW w:w="9368" w:type="dxa"/>
          <w:vAlign w:val="bottom"/>
        </w:tcPr>
        <w:p w14:paraId="5407C258" w14:textId="77777777" w:rsidR="00E70780" w:rsidRDefault="00E70780">
          <w:pPr>
            <w:pStyle w:val="Header"/>
          </w:pPr>
        </w:p>
      </w:tc>
    </w:tr>
    <w:tr w:rsidR="00E70780" w14:paraId="6645147C" w14:textId="77777777">
      <w:trPr>
        <w:gridAfter w:val="2"/>
        <w:wAfter w:w="720" w:type="dxa"/>
        <w:trHeight w:hRule="exact" w:val="680"/>
      </w:trPr>
      <w:tc>
        <w:tcPr>
          <w:tcW w:w="9368" w:type="dxa"/>
          <w:vAlign w:val="bottom"/>
        </w:tcPr>
        <w:p w14:paraId="46B5266D" w14:textId="77777777" w:rsidR="00E70780" w:rsidRDefault="00E70780">
          <w:pPr>
            <w:pStyle w:val="LogoCaption"/>
          </w:pPr>
        </w:p>
      </w:tc>
      <w:tc>
        <w:tcPr>
          <w:tcW w:w="9368" w:type="dxa"/>
          <w:vAlign w:val="bottom"/>
        </w:tcPr>
        <w:p w14:paraId="2E90060E" w14:textId="77777777" w:rsidR="00E70780" w:rsidRDefault="00E70780">
          <w:pPr>
            <w:pStyle w:val="Header"/>
          </w:pPr>
        </w:p>
      </w:tc>
    </w:tr>
    <w:tr w:rsidR="00E70780" w14:paraId="731B0692" w14:textId="77777777">
      <w:trPr>
        <w:gridAfter w:val="2"/>
        <w:wAfter w:w="720" w:type="dxa"/>
        <w:trHeight w:hRule="exact" w:val="680"/>
      </w:trPr>
      <w:tc>
        <w:tcPr>
          <w:tcW w:w="9368" w:type="dxa"/>
          <w:vAlign w:val="bottom"/>
        </w:tcPr>
        <w:p w14:paraId="032FCB3E" w14:textId="77777777" w:rsidR="00E70780" w:rsidRDefault="00E70780">
          <w:pPr>
            <w:pStyle w:val="LogoCaption"/>
          </w:pPr>
        </w:p>
      </w:tc>
      <w:tc>
        <w:tcPr>
          <w:tcW w:w="9368" w:type="dxa"/>
          <w:vAlign w:val="bottom"/>
        </w:tcPr>
        <w:p w14:paraId="5B94B61B" w14:textId="77777777" w:rsidR="00E70780" w:rsidRDefault="00E70780">
          <w:pPr>
            <w:pStyle w:val="Header"/>
          </w:pPr>
        </w:p>
      </w:tc>
    </w:tr>
    <w:tr w:rsidR="00E70780" w14:paraId="39713242" w14:textId="77777777">
      <w:trPr>
        <w:gridAfter w:val="2"/>
        <w:wAfter w:w="720" w:type="dxa"/>
        <w:trHeight w:hRule="exact" w:val="680"/>
      </w:trPr>
      <w:tc>
        <w:tcPr>
          <w:tcW w:w="9368" w:type="dxa"/>
          <w:vAlign w:val="bottom"/>
        </w:tcPr>
        <w:p w14:paraId="6ED7FAEF" w14:textId="77777777" w:rsidR="00E70780" w:rsidRDefault="00E70780">
          <w:pPr>
            <w:pStyle w:val="LogoCaption"/>
          </w:pPr>
        </w:p>
      </w:tc>
      <w:tc>
        <w:tcPr>
          <w:tcW w:w="9368" w:type="dxa"/>
          <w:vAlign w:val="bottom"/>
        </w:tcPr>
        <w:p w14:paraId="6EC2923D" w14:textId="77777777" w:rsidR="00E70780" w:rsidRDefault="00E70780">
          <w:pPr>
            <w:pStyle w:val="Header"/>
          </w:pPr>
        </w:p>
      </w:tc>
    </w:tr>
    <w:tr w:rsidR="00E70780" w14:paraId="0E097FDB" w14:textId="77777777">
      <w:trPr>
        <w:gridAfter w:val="2"/>
        <w:wAfter w:w="720" w:type="dxa"/>
        <w:trHeight w:hRule="exact" w:val="680"/>
      </w:trPr>
      <w:tc>
        <w:tcPr>
          <w:tcW w:w="9368" w:type="dxa"/>
          <w:vAlign w:val="bottom"/>
        </w:tcPr>
        <w:p w14:paraId="46A1F0CF" w14:textId="77777777" w:rsidR="00E70780" w:rsidRDefault="00E70780">
          <w:pPr>
            <w:pStyle w:val="LogoCaption"/>
          </w:pPr>
        </w:p>
      </w:tc>
      <w:tc>
        <w:tcPr>
          <w:tcW w:w="9368" w:type="dxa"/>
          <w:vAlign w:val="bottom"/>
        </w:tcPr>
        <w:p w14:paraId="4D9FFF14" w14:textId="77777777" w:rsidR="00E70780" w:rsidRDefault="00E70780">
          <w:pPr>
            <w:pStyle w:val="Header"/>
          </w:pPr>
        </w:p>
      </w:tc>
    </w:tr>
    <w:tr w:rsidR="00E70780" w14:paraId="387A6A44" w14:textId="77777777">
      <w:trPr>
        <w:gridAfter w:val="2"/>
        <w:wAfter w:w="720" w:type="dxa"/>
        <w:trHeight w:hRule="exact" w:val="680"/>
      </w:trPr>
      <w:tc>
        <w:tcPr>
          <w:tcW w:w="9368" w:type="dxa"/>
          <w:vAlign w:val="bottom"/>
        </w:tcPr>
        <w:p w14:paraId="1D7AA304" w14:textId="77777777" w:rsidR="00E70780" w:rsidRDefault="00E70780">
          <w:pPr>
            <w:pStyle w:val="LogoCaption"/>
          </w:pPr>
        </w:p>
      </w:tc>
      <w:tc>
        <w:tcPr>
          <w:tcW w:w="9368" w:type="dxa"/>
          <w:vAlign w:val="bottom"/>
        </w:tcPr>
        <w:p w14:paraId="04CC9B9C" w14:textId="77777777" w:rsidR="00E70780" w:rsidRDefault="00E70780">
          <w:pPr>
            <w:pStyle w:val="Header"/>
          </w:pPr>
        </w:p>
      </w:tc>
    </w:tr>
    <w:tr w:rsidR="00E70780" w14:paraId="47AA9E9B" w14:textId="77777777">
      <w:trPr>
        <w:gridAfter w:val="2"/>
        <w:wAfter w:w="720" w:type="dxa"/>
        <w:trHeight w:hRule="exact" w:val="680"/>
      </w:trPr>
      <w:tc>
        <w:tcPr>
          <w:tcW w:w="9368" w:type="dxa"/>
          <w:vAlign w:val="bottom"/>
        </w:tcPr>
        <w:p w14:paraId="4B4B8E31" w14:textId="77777777" w:rsidR="00E70780" w:rsidRDefault="00E70780">
          <w:pPr>
            <w:pStyle w:val="LogoCaption"/>
          </w:pPr>
        </w:p>
      </w:tc>
      <w:tc>
        <w:tcPr>
          <w:tcW w:w="9368" w:type="dxa"/>
          <w:vAlign w:val="bottom"/>
        </w:tcPr>
        <w:p w14:paraId="2C9ABF53" w14:textId="77777777" w:rsidR="00E70780" w:rsidRDefault="00E70780">
          <w:pPr>
            <w:pStyle w:val="Header"/>
          </w:pPr>
        </w:p>
      </w:tc>
    </w:tr>
    <w:tr w:rsidR="00E70780" w14:paraId="17C6E5B5" w14:textId="77777777">
      <w:trPr>
        <w:gridAfter w:val="2"/>
        <w:wAfter w:w="720" w:type="dxa"/>
        <w:trHeight w:hRule="exact" w:val="680"/>
      </w:trPr>
      <w:tc>
        <w:tcPr>
          <w:tcW w:w="9368" w:type="dxa"/>
          <w:vAlign w:val="bottom"/>
        </w:tcPr>
        <w:p w14:paraId="779376C6" w14:textId="77777777" w:rsidR="00E70780" w:rsidRDefault="00E70780">
          <w:pPr>
            <w:pStyle w:val="LogoCaption"/>
          </w:pPr>
        </w:p>
      </w:tc>
      <w:tc>
        <w:tcPr>
          <w:tcW w:w="9368" w:type="dxa"/>
          <w:vAlign w:val="bottom"/>
        </w:tcPr>
        <w:p w14:paraId="6F407B4B" w14:textId="77777777" w:rsidR="00E70780" w:rsidRDefault="00E70780">
          <w:pPr>
            <w:pStyle w:val="Header"/>
          </w:pPr>
        </w:p>
      </w:tc>
    </w:tr>
    <w:tr w:rsidR="00E70780" w14:paraId="4204E97D" w14:textId="77777777">
      <w:trPr>
        <w:gridAfter w:val="2"/>
        <w:wAfter w:w="720" w:type="dxa"/>
        <w:trHeight w:hRule="exact" w:val="680"/>
      </w:trPr>
      <w:tc>
        <w:tcPr>
          <w:tcW w:w="9368" w:type="dxa"/>
          <w:vAlign w:val="bottom"/>
        </w:tcPr>
        <w:p w14:paraId="4467152A" w14:textId="77777777" w:rsidR="00E70780" w:rsidRDefault="00E70780">
          <w:pPr>
            <w:pStyle w:val="LogoCaption"/>
          </w:pPr>
        </w:p>
      </w:tc>
      <w:tc>
        <w:tcPr>
          <w:tcW w:w="9368" w:type="dxa"/>
          <w:vAlign w:val="bottom"/>
        </w:tcPr>
        <w:p w14:paraId="41A3BFE1" w14:textId="77777777" w:rsidR="00E70780" w:rsidRDefault="00E70780">
          <w:pPr>
            <w:pStyle w:val="Header"/>
          </w:pPr>
        </w:p>
      </w:tc>
    </w:tr>
    <w:tr w:rsidR="00E70780" w14:paraId="1D37447C" w14:textId="77777777">
      <w:trPr>
        <w:gridAfter w:val="2"/>
        <w:wAfter w:w="720" w:type="dxa"/>
        <w:trHeight w:hRule="exact" w:val="680"/>
      </w:trPr>
      <w:tc>
        <w:tcPr>
          <w:tcW w:w="9368" w:type="dxa"/>
          <w:vAlign w:val="bottom"/>
        </w:tcPr>
        <w:p w14:paraId="517E3694" w14:textId="77777777" w:rsidR="00E70780" w:rsidRDefault="00E70780">
          <w:pPr>
            <w:pStyle w:val="LogoCaption"/>
          </w:pPr>
        </w:p>
      </w:tc>
      <w:tc>
        <w:tcPr>
          <w:tcW w:w="9368" w:type="dxa"/>
          <w:vAlign w:val="bottom"/>
        </w:tcPr>
        <w:p w14:paraId="7200A142" w14:textId="77777777" w:rsidR="00E70780" w:rsidRDefault="00E70780">
          <w:pPr>
            <w:pStyle w:val="Header"/>
          </w:pPr>
        </w:p>
      </w:tc>
    </w:tr>
    <w:tr w:rsidR="00E70780" w14:paraId="7DEC13FC" w14:textId="77777777">
      <w:trPr>
        <w:gridAfter w:val="2"/>
        <w:wAfter w:w="720" w:type="dxa"/>
        <w:trHeight w:hRule="exact" w:val="680"/>
      </w:trPr>
      <w:tc>
        <w:tcPr>
          <w:tcW w:w="9368" w:type="dxa"/>
          <w:vAlign w:val="bottom"/>
        </w:tcPr>
        <w:p w14:paraId="6C4B04EA" w14:textId="77777777" w:rsidR="00E70780" w:rsidRDefault="00E70780">
          <w:pPr>
            <w:pStyle w:val="LogoCaption"/>
          </w:pPr>
        </w:p>
      </w:tc>
      <w:tc>
        <w:tcPr>
          <w:tcW w:w="9368" w:type="dxa"/>
          <w:vAlign w:val="bottom"/>
        </w:tcPr>
        <w:p w14:paraId="150863DF" w14:textId="77777777" w:rsidR="00E70780" w:rsidRDefault="00E70780">
          <w:pPr>
            <w:pStyle w:val="Header"/>
          </w:pPr>
        </w:p>
      </w:tc>
    </w:tr>
    <w:tr w:rsidR="00E70780" w14:paraId="0CA9CABB" w14:textId="77777777">
      <w:trPr>
        <w:gridAfter w:val="2"/>
        <w:wAfter w:w="720" w:type="dxa"/>
        <w:trHeight w:hRule="exact" w:val="680"/>
      </w:trPr>
      <w:tc>
        <w:tcPr>
          <w:tcW w:w="9368" w:type="dxa"/>
          <w:vAlign w:val="bottom"/>
        </w:tcPr>
        <w:p w14:paraId="64C7B0AB" w14:textId="77777777" w:rsidR="00E70780" w:rsidRDefault="00E70780">
          <w:pPr>
            <w:pStyle w:val="LogoCaption"/>
          </w:pPr>
        </w:p>
      </w:tc>
      <w:tc>
        <w:tcPr>
          <w:tcW w:w="9368" w:type="dxa"/>
          <w:vAlign w:val="bottom"/>
        </w:tcPr>
        <w:p w14:paraId="5BD16F5B" w14:textId="77777777" w:rsidR="00E70780" w:rsidRDefault="00E70780">
          <w:pPr>
            <w:pStyle w:val="Header"/>
          </w:pPr>
        </w:p>
      </w:tc>
    </w:tr>
    <w:tr w:rsidR="00E70780" w14:paraId="7EEA5D19" w14:textId="77777777">
      <w:trPr>
        <w:gridAfter w:val="2"/>
        <w:wAfter w:w="720" w:type="dxa"/>
        <w:trHeight w:hRule="exact" w:val="680"/>
      </w:trPr>
      <w:tc>
        <w:tcPr>
          <w:tcW w:w="9368" w:type="dxa"/>
          <w:vAlign w:val="bottom"/>
        </w:tcPr>
        <w:p w14:paraId="68D32526" w14:textId="77777777" w:rsidR="00E70780" w:rsidRDefault="00E70780">
          <w:pPr>
            <w:pStyle w:val="LogoCaption"/>
          </w:pPr>
        </w:p>
      </w:tc>
      <w:tc>
        <w:tcPr>
          <w:tcW w:w="9368" w:type="dxa"/>
          <w:vAlign w:val="bottom"/>
        </w:tcPr>
        <w:p w14:paraId="07450C02" w14:textId="77777777" w:rsidR="00E70780" w:rsidRDefault="00E70780">
          <w:pPr>
            <w:pStyle w:val="Header"/>
          </w:pPr>
        </w:p>
      </w:tc>
    </w:tr>
    <w:tr w:rsidR="00E70780" w14:paraId="7F3F2ACA" w14:textId="77777777">
      <w:trPr>
        <w:gridAfter w:val="2"/>
        <w:wAfter w:w="720" w:type="dxa"/>
        <w:trHeight w:hRule="exact" w:val="680"/>
      </w:trPr>
      <w:tc>
        <w:tcPr>
          <w:tcW w:w="9368" w:type="dxa"/>
          <w:vAlign w:val="bottom"/>
        </w:tcPr>
        <w:p w14:paraId="00028704" w14:textId="77777777" w:rsidR="00E70780" w:rsidRDefault="00E70780">
          <w:pPr>
            <w:pStyle w:val="LogoCaption"/>
          </w:pPr>
        </w:p>
      </w:tc>
      <w:tc>
        <w:tcPr>
          <w:tcW w:w="9368" w:type="dxa"/>
          <w:vAlign w:val="bottom"/>
        </w:tcPr>
        <w:p w14:paraId="7C024C89" w14:textId="77777777" w:rsidR="00E70780" w:rsidRDefault="00E70780">
          <w:pPr>
            <w:pStyle w:val="Header"/>
          </w:pPr>
        </w:p>
      </w:tc>
    </w:tr>
    <w:tr w:rsidR="00E70780" w14:paraId="440AC973" w14:textId="77777777">
      <w:trPr>
        <w:gridAfter w:val="2"/>
        <w:wAfter w:w="720" w:type="dxa"/>
        <w:trHeight w:hRule="exact" w:val="680"/>
      </w:trPr>
      <w:tc>
        <w:tcPr>
          <w:tcW w:w="9368" w:type="dxa"/>
          <w:vAlign w:val="bottom"/>
        </w:tcPr>
        <w:p w14:paraId="35597B4C" w14:textId="77777777" w:rsidR="00E70780" w:rsidRDefault="00E70780">
          <w:pPr>
            <w:pStyle w:val="LogoCaption"/>
          </w:pPr>
        </w:p>
      </w:tc>
      <w:tc>
        <w:tcPr>
          <w:tcW w:w="9368" w:type="dxa"/>
          <w:vAlign w:val="bottom"/>
        </w:tcPr>
        <w:p w14:paraId="44DBEC73" w14:textId="77777777" w:rsidR="00E70780" w:rsidRDefault="00E70780">
          <w:pPr>
            <w:pStyle w:val="Header"/>
          </w:pPr>
        </w:p>
      </w:tc>
    </w:tr>
    <w:tr w:rsidR="00E70780" w14:paraId="63E29D95" w14:textId="77777777">
      <w:trPr>
        <w:gridAfter w:val="2"/>
        <w:wAfter w:w="720" w:type="dxa"/>
        <w:trHeight w:hRule="exact" w:val="680"/>
      </w:trPr>
      <w:tc>
        <w:tcPr>
          <w:tcW w:w="9368" w:type="dxa"/>
          <w:vAlign w:val="bottom"/>
        </w:tcPr>
        <w:p w14:paraId="6CDF1A2A" w14:textId="77777777" w:rsidR="00E70780" w:rsidRDefault="00E70780">
          <w:pPr>
            <w:pStyle w:val="LogoCaption"/>
          </w:pPr>
        </w:p>
      </w:tc>
      <w:tc>
        <w:tcPr>
          <w:tcW w:w="9368" w:type="dxa"/>
          <w:vAlign w:val="bottom"/>
        </w:tcPr>
        <w:p w14:paraId="45FBB1D9" w14:textId="77777777" w:rsidR="00E70780" w:rsidRDefault="00E70780">
          <w:pPr>
            <w:pStyle w:val="Header"/>
          </w:pPr>
        </w:p>
      </w:tc>
    </w:tr>
    <w:tr w:rsidR="00E70780" w14:paraId="02720FD8" w14:textId="77777777">
      <w:trPr>
        <w:gridAfter w:val="2"/>
        <w:wAfter w:w="720" w:type="dxa"/>
        <w:trHeight w:hRule="exact" w:val="680"/>
      </w:trPr>
      <w:tc>
        <w:tcPr>
          <w:tcW w:w="9368" w:type="dxa"/>
          <w:vAlign w:val="bottom"/>
        </w:tcPr>
        <w:p w14:paraId="07C44F79" w14:textId="77777777" w:rsidR="00E70780" w:rsidRDefault="00E70780">
          <w:pPr>
            <w:pStyle w:val="LogoCaption"/>
          </w:pPr>
        </w:p>
      </w:tc>
      <w:tc>
        <w:tcPr>
          <w:tcW w:w="9368" w:type="dxa"/>
          <w:vAlign w:val="bottom"/>
        </w:tcPr>
        <w:p w14:paraId="11298F7B" w14:textId="77777777" w:rsidR="00E70780" w:rsidRDefault="00E70780">
          <w:pPr>
            <w:pStyle w:val="Header"/>
          </w:pPr>
        </w:p>
      </w:tc>
    </w:tr>
    <w:tr w:rsidR="00E70780" w14:paraId="75908614" w14:textId="77777777">
      <w:trPr>
        <w:gridAfter w:val="2"/>
        <w:wAfter w:w="720" w:type="dxa"/>
        <w:trHeight w:hRule="exact" w:val="680"/>
      </w:trPr>
      <w:tc>
        <w:tcPr>
          <w:tcW w:w="9368" w:type="dxa"/>
          <w:vAlign w:val="bottom"/>
        </w:tcPr>
        <w:p w14:paraId="6CD680BF" w14:textId="77777777" w:rsidR="00E70780" w:rsidRDefault="00E70780">
          <w:pPr>
            <w:pStyle w:val="LogoCaption"/>
          </w:pPr>
        </w:p>
      </w:tc>
      <w:tc>
        <w:tcPr>
          <w:tcW w:w="9368" w:type="dxa"/>
          <w:vAlign w:val="bottom"/>
        </w:tcPr>
        <w:p w14:paraId="7C1610D4" w14:textId="77777777" w:rsidR="00E70780" w:rsidRDefault="00E70780">
          <w:pPr>
            <w:pStyle w:val="Header"/>
          </w:pPr>
        </w:p>
      </w:tc>
    </w:tr>
    <w:tr w:rsidR="00E70780" w14:paraId="07CDE680" w14:textId="77777777">
      <w:trPr>
        <w:gridAfter w:val="2"/>
        <w:wAfter w:w="720" w:type="dxa"/>
        <w:trHeight w:hRule="exact" w:val="680"/>
      </w:trPr>
      <w:tc>
        <w:tcPr>
          <w:tcW w:w="9368" w:type="dxa"/>
          <w:vAlign w:val="bottom"/>
        </w:tcPr>
        <w:p w14:paraId="4474B137" w14:textId="77777777" w:rsidR="00E70780" w:rsidRDefault="00E70780">
          <w:pPr>
            <w:pStyle w:val="LogoCaption"/>
          </w:pPr>
        </w:p>
      </w:tc>
      <w:tc>
        <w:tcPr>
          <w:tcW w:w="9368" w:type="dxa"/>
          <w:vAlign w:val="bottom"/>
        </w:tcPr>
        <w:p w14:paraId="4BBF5FE0" w14:textId="77777777" w:rsidR="00E70780" w:rsidRDefault="00E70780">
          <w:pPr>
            <w:pStyle w:val="Header"/>
          </w:pPr>
        </w:p>
      </w:tc>
    </w:tr>
    <w:tr w:rsidR="00E70780" w14:paraId="76EE95CA" w14:textId="77777777">
      <w:trPr>
        <w:gridAfter w:val="2"/>
        <w:wAfter w:w="720" w:type="dxa"/>
        <w:trHeight w:hRule="exact" w:val="680"/>
      </w:trPr>
      <w:tc>
        <w:tcPr>
          <w:tcW w:w="9368" w:type="dxa"/>
          <w:vAlign w:val="bottom"/>
        </w:tcPr>
        <w:p w14:paraId="011072FA" w14:textId="77777777" w:rsidR="00E70780" w:rsidRDefault="00E70780">
          <w:pPr>
            <w:pStyle w:val="LogoCaption"/>
          </w:pPr>
        </w:p>
      </w:tc>
      <w:tc>
        <w:tcPr>
          <w:tcW w:w="9368" w:type="dxa"/>
          <w:vAlign w:val="bottom"/>
        </w:tcPr>
        <w:p w14:paraId="6F179651" w14:textId="77777777" w:rsidR="00E70780" w:rsidRDefault="00E70780">
          <w:pPr>
            <w:pStyle w:val="Header"/>
          </w:pPr>
        </w:p>
      </w:tc>
    </w:tr>
    <w:tr w:rsidR="00E70780" w14:paraId="165AA8A2" w14:textId="77777777">
      <w:trPr>
        <w:gridAfter w:val="2"/>
        <w:wAfter w:w="720" w:type="dxa"/>
        <w:trHeight w:hRule="exact" w:val="680"/>
      </w:trPr>
      <w:tc>
        <w:tcPr>
          <w:tcW w:w="9368" w:type="dxa"/>
          <w:vAlign w:val="bottom"/>
        </w:tcPr>
        <w:p w14:paraId="39F54F35" w14:textId="77777777" w:rsidR="00E70780" w:rsidRDefault="00E70780">
          <w:pPr>
            <w:pStyle w:val="LogoCaption"/>
          </w:pPr>
        </w:p>
      </w:tc>
      <w:tc>
        <w:tcPr>
          <w:tcW w:w="9368" w:type="dxa"/>
          <w:vAlign w:val="bottom"/>
        </w:tcPr>
        <w:p w14:paraId="12EC8297" w14:textId="77777777" w:rsidR="00E70780" w:rsidRDefault="00E70780">
          <w:pPr>
            <w:pStyle w:val="Header"/>
          </w:pPr>
        </w:p>
      </w:tc>
    </w:tr>
    <w:tr w:rsidR="00E70780" w14:paraId="56D5626E" w14:textId="77777777">
      <w:trPr>
        <w:gridAfter w:val="2"/>
        <w:wAfter w:w="720" w:type="dxa"/>
        <w:trHeight w:hRule="exact" w:val="680"/>
      </w:trPr>
      <w:tc>
        <w:tcPr>
          <w:tcW w:w="9368" w:type="dxa"/>
          <w:vAlign w:val="bottom"/>
        </w:tcPr>
        <w:p w14:paraId="2F041729" w14:textId="77777777" w:rsidR="00E70780" w:rsidRDefault="00E70780">
          <w:pPr>
            <w:pStyle w:val="LogoCaption"/>
          </w:pPr>
        </w:p>
      </w:tc>
      <w:tc>
        <w:tcPr>
          <w:tcW w:w="9368" w:type="dxa"/>
          <w:vAlign w:val="bottom"/>
        </w:tcPr>
        <w:p w14:paraId="4AF93E3C" w14:textId="77777777" w:rsidR="00E70780" w:rsidRDefault="00E70780">
          <w:pPr>
            <w:pStyle w:val="Header"/>
          </w:pPr>
        </w:p>
      </w:tc>
    </w:tr>
    <w:tr w:rsidR="00E70780" w14:paraId="5DEC74C2" w14:textId="77777777">
      <w:trPr>
        <w:gridAfter w:val="2"/>
        <w:wAfter w:w="720" w:type="dxa"/>
        <w:trHeight w:hRule="exact" w:val="680"/>
      </w:trPr>
      <w:tc>
        <w:tcPr>
          <w:tcW w:w="9368" w:type="dxa"/>
          <w:vAlign w:val="bottom"/>
        </w:tcPr>
        <w:p w14:paraId="532DFF9C" w14:textId="77777777" w:rsidR="00E70780" w:rsidRDefault="00E70780">
          <w:pPr>
            <w:pStyle w:val="LogoCaption"/>
          </w:pPr>
        </w:p>
      </w:tc>
      <w:tc>
        <w:tcPr>
          <w:tcW w:w="9368" w:type="dxa"/>
          <w:vAlign w:val="bottom"/>
        </w:tcPr>
        <w:p w14:paraId="26B3E1DC" w14:textId="77777777" w:rsidR="00E70780" w:rsidRDefault="00E70780">
          <w:pPr>
            <w:pStyle w:val="Header"/>
          </w:pPr>
        </w:p>
      </w:tc>
    </w:tr>
    <w:tr w:rsidR="00E70780" w14:paraId="519CA70C" w14:textId="77777777">
      <w:trPr>
        <w:gridAfter w:val="2"/>
        <w:wAfter w:w="720" w:type="dxa"/>
        <w:trHeight w:hRule="exact" w:val="680"/>
      </w:trPr>
      <w:tc>
        <w:tcPr>
          <w:tcW w:w="9368" w:type="dxa"/>
          <w:vAlign w:val="bottom"/>
        </w:tcPr>
        <w:p w14:paraId="53482D63" w14:textId="77777777" w:rsidR="00E70780" w:rsidRDefault="00E70780">
          <w:pPr>
            <w:pStyle w:val="LogoCaption"/>
          </w:pPr>
        </w:p>
      </w:tc>
      <w:tc>
        <w:tcPr>
          <w:tcW w:w="9368" w:type="dxa"/>
          <w:vAlign w:val="bottom"/>
        </w:tcPr>
        <w:p w14:paraId="130212EC" w14:textId="77777777" w:rsidR="00E70780" w:rsidRDefault="00E70780">
          <w:pPr>
            <w:pStyle w:val="Header"/>
          </w:pPr>
        </w:p>
      </w:tc>
    </w:tr>
    <w:tr w:rsidR="00E70780" w14:paraId="4619F3B2" w14:textId="77777777">
      <w:trPr>
        <w:gridAfter w:val="2"/>
        <w:wAfter w:w="360" w:type="dxa"/>
        <w:trHeight w:hRule="exact" w:val="680"/>
      </w:trPr>
      <w:tc>
        <w:tcPr>
          <w:tcW w:w="9368" w:type="dxa"/>
          <w:vAlign w:val="bottom"/>
        </w:tcPr>
        <w:p w14:paraId="01C163DC" w14:textId="77777777" w:rsidR="00E70780" w:rsidRDefault="00E70780">
          <w:pPr>
            <w:pStyle w:val="LogoCaption"/>
          </w:pPr>
        </w:p>
      </w:tc>
      <w:tc>
        <w:tcPr>
          <w:tcW w:w="9368" w:type="dxa"/>
          <w:vAlign w:val="bottom"/>
        </w:tcPr>
        <w:p w14:paraId="7320A2FF" w14:textId="77777777" w:rsidR="00E70780" w:rsidRDefault="00E70780">
          <w:pPr>
            <w:pStyle w:val="Header"/>
          </w:pPr>
        </w:p>
      </w:tc>
    </w:tr>
    <w:tr w:rsidR="00E70780" w14:paraId="30CE0F40" w14:textId="77777777">
      <w:trPr>
        <w:gridAfter w:val="2"/>
        <w:wAfter w:w="720" w:type="dxa"/>
        <w:trHeight w:hRule="exact" w:val="680"/>
      </w:trPr>
      <w:tc>
        <w:tcPr>
          <w:tcW w:w="9368" w:type="dxa"/>
          <w:vAlign w:val="bottom"/>
        </w:tcPr>
        <w:p w14:paraId="6CA6C329" w14:textId="77777777" w:rsidR="00E70780" w:rsidRDefault="00E70780">
          <w:pPr>
            <w:pStyle w:val="LogoCaption"/>
          </w:pPr>
        </w:p>
      </w:tc>
      <w:tc>
        <w:tcPr>
          <w:tcW w:w="9368" w:type="dxa"/>
          <w:vAlign w:val="bottom"/>
        </w:tcPr>
        <w:p w14:paraId="5499F162" w14:textId="77777777" w:rsidR="00E70780" w:rsidRDefault="00E70780">
          <w:pPr>
            <w:pStyle w:val="Header"/>
          </w:pPr>
        </w:p>
      </w:tc>
    </w:tr>
    <w:tr w:rsidR="00E70780" w14:paraId="5A40E06A" w14:textId="77777777">
      <w:trPr>
        <w:gridAfter w:val="2"/>
        <w:wAfter w:w="720" w:type="dxa"/>
        <w:trHeight w:hRule="exact" w:val="680"/>
      </w:trPr>
      <w:tc>
        <w:tcPr>
          <w:tcW w:w="9368" w:type="dxa"/>
          <w:vAlign w:val="bottom"/>
        </w:tcPr>
        <w:p w14:paraId="6C2BCB23" w14:textId="77777777" w:rsidR="00E70780" w:rsidRDefault="00E70780">
          <w:pPr>
            <w:pStyle w:val="LogoCaption"/>
          </w:pPr>
        </w:p>
      </w:tc>
      <w:tc>
        <w:tcPr>
          <w:tcW w:w="9368" w:type="dxa"/>
          <w:vAlign w:val="bottom"/>
        </w:tcPr>
        <w:p w14:paraId="671CE317" w14:textId="77777777" w:rsidR="00E70780" w:rsidRDefault="00E70780">
          <w:pPr>
            <w:pStyle w:val="Header"/>
          </w:pPr>
        </w:p>
      </w:tc>
    </w:tr>
    <w:tr w:rsidR="00E70780" w14:paraId="72684AA7" w14:textId="77777777">
      <w:trPr>
        <w:gridAfter w:val="2"/>
        <w:wAfter w:w="720" w:type="dxa"/>
        <w:trHeight w:hRule="exact" w:val="680"/>
      </w:trPr>
      <w:tc>
        <w:tcPr>
          <w:tcW w:w="9368" w:type="dxa"/>
          <w:vAlign w:val="bottom"/>
        </w:tcPr>
        <w:p w14:paraId="05EE3467" w14:textId="77777777" w:rsidR="00E70780" w:rsidRDefault="00E70780">
          <w:pPr>
            <w:pStyle w:val="LogoCaption"/>
          </w:pPr>
        </w:p>
      </w:tc>
      <w:tc>
        <w:tcPr>
          <w:tcW w:w="9368" w:type="dxa"/>
          <w:vAlign w:val="bottom"/>
        </w:tcPr>
        <w:p w14:paraId="1E5D0A7E" w14:textId="77777777" w:rsidR="00E70780" w:rsidRDefault="00E70780">
          <w:pPr>
            <w:pStyle w:val="Header"/>
          </w:pPr>
        </w:p>
      </w:tc>
    </w:tr>
    <w:tr w:rsidR="00E70780" w14:paraId="5D58543C" w14:textId="77777777">
      <w:trPr>
        <w:gridAfter w:val="2"/>
        <w:wAfter w:w="720" w:type="dxa"/>
        <w:trHeight w:hRule="exact" w:val="680"/>
      </w:trPr>
      <w:tc>
        <w:tcPr>
          <w:tcW w:w="9368" w:type="dxa"/>
          <w:vAlign w:val="bottom"/>
        </w:tcPr>
        <w:p w14:paraId="2604E26E" w14:textId="77777777" w:rsidR="00E70780" w:rsidRDefault="00E70780">
          <w:pPr>
            <w:pStyle w:val="LogoCaption"/>
          </w:pPr>
        </w:p>
      </w:tc>
      <w:tc>
        <w:tcPr>
          <w:tcW w:w="9368" w:type="dxa"/>
          <w:vAlign w:val="bottom"/>
        </w:tcPr>
        <w:p w14:paraId="246F4FE2" w14:textId="77777777" w:rsidR="00E70780" w:rsidRDefault="00E70780">
          <w:pPr>
            <w:pStyle w:val="Header"/>
          </w:pPr>
        </w:p>
      </w:tc>
    </w:tr>
    <w:tr w:rsidR="00E70780" w14:paraId="45C3ACDE" w14:textId="77777777">
      <w:trPr>
        <w:gridAfter w:val="2"/>
        <w:wAfter w:w="720" w:type="dxa"/>
        <w:trHeight w:hRule="exact" w:val="680"/>
      </w:trPr>
      <w:tc>
        <w:tcPr>
          <w:tcW w:w="9368" w:type="dxa"/>
          <w:vAlign w:val="bottom"/>
        </w:tcPr>
        <w:p w14:paraId="20A47869" w14:textId="77777777" w:rsidR="00E70780" w:rsidRDefault="00E70780">
          <w:pPr>
            <w:pStyle w:val="LogoCaption"/>
          </w:pPr>
        </w:p>
      </w:tc>
      <w:tc>
        <w:tcPr>
          <w:tcW w:w="9368" w:type="dxa"/>
          <w:vAlign w:val="bottom"/>
        </w:tcPr>
        <w:p w14:paraId="60AC1C39" w14:textId="77777777" w:rsidR="00E70780" w:rsidRDefault="00E70780">
          <w:pPr>
            <w:pStyle w:val="Header"/>
          </w:pPr>
        </w:p>
      </w:tc>
    </w:tr>
    <w:tr w:rsidR="00E70780" w14:paraId="0DFEDB0F" w14:textId="77777777">
      <w:trPr>
        <w:gridAfter w:val="2"/>
        <w:wAfter w:w="720" w:type="dxa"/>
        <w:trHeight w:hRule="exact" w:val="680"/>
      </w:trPr>
      <w:tc>
        <w:tcPr>
          <w:tcW w:w="9368" w:type="dxa"/>
          <w:vAlign w:val="bottom"/>
        </w:tcPr>
        <w:p w14:paraId="7ECBABA4" w14:textId="77777777" w:rsidR="00E70780" w:rsidRDefault="00E70780">
          <w:pPr>
            <w:pStyle w:val="LogoCaption"/>
          </w:pPr>
        </w:p>
      </w:tc>
      <w:tc>
        <w:tcPr>
          <w:tcW w:w="9368" w:type="dxa"/>
          <w:vAlign w:val="bottom"/>
        </w:tcPr>
        <w:p w14:paraId="6684C177" w14:textId="77777777" w:rsidR="00E70780" w:rsidRDefault="00E70780">
          <w:pPr>
            <w:pStyle w:val="Header"/>
          </w:pPr>
        </w:p>
      </w:tc>
    </w:tr>
    <w:tr w:rsidR="00E70780" w14:paraId="4A09F081" w14:textId="77777777">
      <w:trPr>
        <w:gridAfter w:val="2"/>
        <w:wAfter w:w="720" w:type="dxa"/>
        <w:trHeight w:hRule="exact" w:val="680"/>
      </w:trPr>
      <w:tc>
        <w:tcPr>
          <w:tcW w:w="9368" w:type="dxa"/>
          <w:vAlign w:val="bottom"/>
        </w:tcPr>
        <w:p w14:paraId="0526865A" w14:textId="77777777" w:rsidR="00E70780" w:rsidRDefault="00E70780">
          <w:pPr>
            <w:pStyle w:val="LogoCaption"/>
          </w:pPr>
        </w:p>
      </w:tc>
      <w:tc>
        <w:tcPr>
          <w:tcW w:w="9368" w:type="dxa"/>
          <w:vAlign w:val="bottom"/>
        </w:tcPr>
        <w:p w14:paraId="31FCCB24" w14:textId="77777777" w:rsidR="00E70780" w:rsidRDefault="00E70780">
          <w:pPr>
            <w:pStyle w:val="Header"/>
          </w:pPr>
        </w:p>
      </w:tc>
    </w:tr>
    <w:tr w:rsidR="00E70780" w14:paraId="1513B50C" w14:textId="77777777">
      <w:trPr>
        <w:gridAfter w:val="2"/>
        <w:wAfter w:w="720" w:type="dxa"/>
        <w:trHeight w:hRule="exact" w:val="680"/>
      </w:trPr>
      <w:tc>
        <w:tcPr>
          <w:tcW w:w="9368" w:type="dxa"/>
          <w:vAlign w:val="bottom"/>
        </w:tcPr>
        <w:p w14:paraId="7A5C6930" w14:textId="77777777" w:rsidR="00E70780" w:rsidRDefault="00E70780">
          <w:pPr>
            <w:pStyle w:val="LogoCaption"/>
          </w:pPr>
        </w:p>
      </w:tc>
      <w:tc>
        <w:tcPr>
          <w:tcW w:w="9368" w:type="dxa"/>
          <w:vAlign w:val="bottom"/>
        </w:tcPr>
        <w:p w14:paraId="463C5EF5" w14:textId="77777777" w:rsidR="00E70780" w:rsidRDefault="00E70780">
          <w:pPr>
            <w:pStyle w:val="Header"/>
          </w:pPr>
        </w:p>
      </w:tc>
    </w:tr>
    <w:tr w:rsidR="00E70780" w14:paraId="2B4908F4" w14:textId="77777777">
      <w:trPr>
        <w:gridAfter w:val="2"/>
        <w:wAfter w:w="720" w:type="dxa"/>
        <w:trHeight w:hRule="exact" w:val="680"/>
      </w:trPr>
      <w:tc>
        <w:tcPr>
          <w:tcW w:w="9368" w:type="dxa"/>
          <w:vAlign w:val="bottom"/>
        </w:tcPr>
        <w:p w14:paraId="3015513F" w14:textId="77777777" w:rsidR="00E70780" w:rsidRDefault="00E70780">
          <w:pPr>
            <w:pStyle w:val="LogoCaption"/>
          </w:pPr>
        </w:p>
      </w:tc>
      <w:tc>
        <w:tcPr>
          <w:tcW w:w="9368" w:type="dxa"/>
          <w:vAlign w:val="bottom"/>
        </w:tcPr>
        <w:p w14:paraId="3CDAA718" w14:textId="77777777" w:rsidR="00E70780" w:rsidRDefault="00E70780">
          <w:pPr>
            <w:pStyle w:val="Header"/>
          </w:pPr>
        </w:p>
      </w:tc>
    </w:tr>
    <w:tr w:rsidR="00E70780" w14:paraId="53955FA2" w14:textId="77777777">
      <w:trPr>
        <w:gridAfter w:val="2"/>
        <w:wAfter w:w="720" w:type="dxa"/>
        <w:trHeight w:hRule="exact" w:val="680"/>
      </w:trPr>
      <w:tc>
        <w:tcPr>
          <w:tcW w:w="9368" w:type="dxa"/>
          <w:vAlign w:val="bottom"/>
        </w:tcPr>
        <w:p w14:paraId="2BE94C30" w14:textId="77777777" w:rsidR="00E70780" w:rsidRDefault="00E70780">
          <w:pPr>
            <w:pStyle w:val="LogoCaption"/>
          </w:pPr>
        </w:p>
      </w:tc>
      <w:tc>
        <w:tcPr>
          <w:tcW w:w="9368" w:type="dxa"/>
          <w:vAlign w:val="bottom"/>
        </w:tcPr>
        <w:p w14:paraId="301C9538" w14:textId="77777777" w:rsidR="00E70780" w:rsidRDefault="00E70780">
          <w:pPr>
            <w:pStyle w:val="Header"/>
          </w:pPr>
        </w:p>
      </w:tc>
    </w:tr>
    <w:tr w:rsidR="00E70780" w14:paraId="65FBB0BC" w14:textId="77777777">
      <w:trPr>
        <w:gridAfter w:val="2"/>
        <w:wAfter w:w="720" w:type="dxa"/>
        <w:trHeight w:hRule="exact" w:val="680"/>
      </w:trPr>
      <w:tc>
        <w:tcPr>
          <w:tcW w:w="9368" w:type="dxa"/>
          <w:vAlign w:val="bottom"/>
        </w:tcPr>
        <w:p w14:paraId="24829EF9" w14:textId="77777777" w:rsidR="00E70780" w:rsidRDefault="00E70780">
          <w:pPr>
            <w:pStyle w:val="LogoCaption"/>
          </w:pPr>
        </w:p>
      </w:tc>
      <w:tc>
        <w:tcPr>
          <w:tcW w:w="9368" w:type="dxa"/>
          <w:vAlign w:val="bottom"/>
        </w:tcPr>
        <w:p w14:paraId="4219771F" w14:textId="77777777" w:rsidR="00E70780" w:rsidRDefault="00E70780">
          <w:pPr>
            <w:pStyle w:val="Header"/>
          </w:pPr>
        </w:p>
      </w:tc>
    </w:tr>
    <w:tr w:rsidR="00E70780" w14:paraId="7CA704C2" w14:textId="77777777">
      <w:trPr>
        <w:gridAfter w:val="2"/>
        <w:wAfter w:w="720" w:type="dxa"/>
        <w:trHeight w:hRule="exact" w:val="680"/>
      </w:trPr>
      <w:tc>
        <w:tcPr>
          <w:tcW w:w="9368" w:type="dxa"/>
          <w:vAlign w:val="bottom"/>
        </w:tcPr>
        <w:p w14:paraId="03B7F949" w14:textId="77777777" w:rsidR="00E70780" w:rsidRDefault="00E70780">
          <w:pPr>
            <w:pStyle w:val="LogoCaption"/>
          </w:pPr>
        </w:p>
      </w:tc>
      <w:tc>
        <w:tcPr>
          <w:tcW w:w="9368" w:type="dxa"/>
          <w:vAlign w:val="bottom"/>
        </w:tcPr>
        <w:p w14:paraId="43E328F5" w14:textId="77777777" w:rsidR="00E70780" w:rsidRDefault="00E70780">
          <w:pPr>
            <w:pStyle w:val="Header"/>
          </w:pPr>
        </w:p>
      </w:tc>
    </w:tr>
    <w:tr w:rsidR="00E70780" w14:paraId="77034137" w14:textId="77777777">
      <w:trPr>
        <w:gridAfter w:val="2"/>
        <w:wAfter w:w="720" w:type="dxa"/>
        <w:trHeight w:hRule="exact" w:val="680"/>
      </w:trPr>
      <w:tc>
        <w:tcPr>
          <w:tcW w:w="9368" w:type="dxa"/>
          <w:vAlign w:val="bottom"/>
        </w:tcPr>
        <w:p w14:paraId="2E6E8ACD" w14:textId="77777777" w:rsidR="00E70780" w:rsidRDefault="00E70780">
          <w:pPr>
            <w:pStyle w:val="LogoCaption"/>
          </w:pPr>
        </w:p>
      </w:tc>
      <w:tc>
        <w:tcPr>
          <w:tcW w:w="9368" w:type="dxa"/>
          <w:vAlign w:val="bottom"/>
        </w:tcPr>
        <w:p w14:paraId="61CFABEB" w14:textId="77777777" w:rsidR="00E70780" w:rsidRDefault="00E70780">
          <w:pPr>
            <w:pStyle w:val="Header"/>
          </w:pPr>
        </w:p>
      </w:tc>
    </w:tr>
    <w:tr w:rsidR="00E70780" w14:paraId="58175A8D" w14:textId="77777777">
      <w:trPr>
        <w:gridAfter w:val="2"/>
        <w:wAfter w:w="720" w:type="dxa"/>
        <w:trHeight w:hRule="exact" w:val="680"/>
      </w:trPr>
      <w:tc>
        <w:tcPr>
          <w:tcW w:w="9368" w:type="dxa"/>
          <w:vAlign w:val="bottom"/>
        </w:tcPr>
        <w:p w14:paraId="52E9DBEE" w14:textId="77777777" w:rsidR="00E70780" w:rsidRDefault="00E70780">
          <w:pPr>
            <w:pStyle w:val="LogoCaption"/>
          </w:pPr>
        </w:p>
      </w:tc>
      <w:tc>
        <w:tcPr>
          <w:tcW w:w="9368" w:type="dxa"/>
          <w:vAlign w:val="bottom"/>
        </w:tcPr>
        <w:p w14:paraId="70A72A86" w14:textId="77777777" w:rsidR="00E70780" w:rsidRDefault="00E70780">
          <w:pPr>
            <w:pStyle w:val="Header"/>
          </w:pPr>
        </w:p>
      </w:tc>
    </w:tr>
    <w:tr w:rsidR="00E70780" w14:paraId="2063D7F4" w14:textId="77777777">
      <w:trPr>
        <w:gridAfter w:val="2"/>
        <w:wAfter w:w="720" w:type="dxa"/>
        <w:trHeight w:hRule="exact" w:val="680"/>
      </w:trPr>
      <w:tc>
        <w:tcPr>
          <w:tcW w:w="9368" w:type="dxa"/>
          <w:vAlign w:val="bottom"/>
        </w:tcPr>
        <w:p w14:paraId="12F9C771" w14:textId="77777777" w:rsidR="00E70780" w:rsidRDefault="00E70780">
          <w:pPr>
            <w:pStyle w:val="LogoCaption"/>
          </w:pPr>
        </w:p>
      </w:tc>
      <w:tc>
        <w:tcPr>
          <w:tcW w:w="9368" w:type="dxa"/>
          <w:vAlign w:val="bottom"/>
        </w:tcPr>
        <w:p w14:paraId="1364E2F7" w14:textId="77777777" w:rsidR="00E70780" w:rsidRDefault="00E70780">
          <w:pPr>
            <w:pStyle w:val="Header"/>
          </w:pPr>
        </w:p>
      </w:tc>
    </w:tr>
    <w:tr w:rsidR="00E70780" w14:paraId="0714EBE3" w14:textId="77777777">
      <w:trPr>
        <w:gridAfter w:val="2"/>
        <w:wAfter w:w="720" w:type="dxa"/>
        <w:trHeight w:hRule="exact" w:val="680"/>
      </w:trPr>
      <w:tc>
        <w:tcPr>
          <w:tcW w:w="9368" w:type="dxa"/>
          <w:vAlign w:val="bottom"/>
        </w:tcPr>
        <w:p w14:paraId="3160644A" w14:textId="77777777" w:rsidR="00E70780" w:rsidRDefault="00E70780">
          <w:pPr>
            <w:pStyle w:val="LogoCaption"/>
          </w:pPr>
        </w:p>
      </w:tc>
      <w:tc>
        <w:tcPr>
          <w:tcW w:w="9368" w:type="dxa"/>
          <w:vAlign w:val="bottom"/>
        </w:tcPr>
        <w:p w14:paraId="59F42AA5" w14:textId="77777777" w:rsidR="00E70780" w:rsidRDefault="00E70780">
          <w:pPr>
            <w:pStyle w:val="Header"/>
          </w:pPr>
        </w:p>
      </w:tc>
    </w:tr>
    <w:tr w:rsidR="00E70780" w14:paraId="21621453" w14:textId="77777777">
      <w:trPr>
        <w:gridAfter w:val="2"/>
        <w:wAfter w:w="720" w:type="dxa"/>
        <w:trHeight w:hRule="exact" w:val="680"/>
      </w:trPr>
      <w:tc>
        <w:tcPr>
          <w:tcW w:w="9368" w:type="dxa"/>
          <w:vAlign w:val="bottom"/>
        </w:tcPr>
        <w:p w14:paraId="48AA252D" w14:textId="77777777" w:rsidR="00E70780" w:rsidRDefault="00E70780">
          <w:pPr>
            <w:pStyle w:val="LogoCaption"/>
          </w:pPr>
        </w:p>
      </w:tc>
      <w:tc>
        <w:tcPr>
          <w:tcW w:w="9368" w:type="dxa"/>
          <w:vAlign w:val="bottom"/>
        </w:tcPr>
        <w:p w14:paraId="426114A7" w14:textId="77777777" w:rsidR="00E70780" w:rsidRDefault="00E70780">
          <w:pPr>
            <w:pStyle w:val="Header"/>
          </w:pPr>
        </w:p>
      </w:tc>
    </w:tr>
    <w:tr w:rsidR="00E70780" w14:paraId="105FD658" w14:textId="77777777">
      <w:trPr>
        <w:gridAfter w:val="2"/>
        <w:wAfter w:w="720" w:type="dxa"/>
        <w:trHeight w:hRule="exact" w:val="680"/>
      </w:trPr>
      <w:tc>
        <w:tcPr>
          <w:tcW w:w="9368" w:type="dxa"/>
          <w:vAlign w:val="bottom"/>
        </w:tcPr>
        <w:p w14:paraId="4AB27CD5" w14:textId="77777777" w:rsidR="00E70780" w:rsidRDefault="00E70780">
          <w:pPr>
            <w:pStyle w:val="LogoCaption"/>
          </w:pPr>
        </w:p>
      </w:tc>
      <w:tc>
        <w:tcPr>
          <w:tcW w:w="9368" w:type="dxa"/>
          <w:vAlign w:val="bottom"/>
        </w:tcPr>
        <w:p w14:paraId="3C6BD890" w14:textId="77777777" w:rsidR="00E70780" w:rsidRDefault="00E70780">
          <w:pPr>
            <w:pStyle w:val="Header"/>
          </w:pPr>
        </w:p>
      </w:tc>
    </w:tr>
    <w:tr w:rsidR="00E70780" w14:paraId="621A1794" w14:textId="77777777">
      <w:trPr>
        <w:gridAfter w:val="2"/>
        <w:wAfter w:w="720" w:type="dxa"/>
        <w:trHeight w:hRule="exact" w:val="680"/>
      </w:trPr>
      <w:tc>
        <w:tcPr>
          <w:tcW w:w="9368" w:type="dxa"/>
          <w:vAlign w:val="bottom"/>
        </w:tcPr>
        <w:p w14:paraId="47AEB321" w14:textId="77777777" w:rsidR="00E70780" w:rsidRDefault="00E70780">
          <w:pPr>
            <w:pStyle w:val="LogoCaption"/>
          </w:pPr>
        </w:p>
      </w:tc>
      <w:tc>
        <w:tcPr>
          <w:tcW w:w="9368" w:type="dxa"/>
          <w:vAlign w:val="bottom"/>
        </w:tcPr>
        <w:p w14:paraId="141AC591" w14:textId="77777777" w:rsidR="00E70780" w:rsidRDefault="00E70780">
          <w:pPr>
            <w:pStyle w:val="Header"/>
          </w:pPr>
        </w:p>
      </w:tc>
    </w:tr>
    <w:tr w:rsidR="00E70780" w14:paraId="6458D176" w14:textId="77777777">
      <w:trPr>
        <w:gridAfter w:val="2"/>
        <w:wAfter w:w="720" w:type="dxa"/>
        <w:trHeight w:hRule="exact" w:val="680"/>
      </w:trPr>
      <w:tc>
        <w:tcPr>
          <w:tcW w:w="9368" w:type="dxa"/>
          <w:vAlign w:val="bottom"/>
        </w:tcPr>
        <w:p w14:paraId="1E0762AF" w14:textId="77777777" w:rsidR="00E70780" w:rsidRDefault="00E70780">
          <w:pPr>
            <w:pStyle w:val="LogoCaption"/>
          </w:pPr>
        </w:p>
      </w:tc>
      <w:tc>
        <w:tcPr>
          <w:tcW w:w="9368" w:type="dxa"/>
          <w:vAlign w:val="bottom"/>
        </w:tcPr>
        <w:p w14:paraId="1C6185DB" w14:textId="77777777" w:rsidR="00E70780" w:rsidRDefault="00E70780">
          <w:pPr>
            <w:pStyle w:val="Header"/>
          </w:pPr>
        </w:p>
      </w:tc>
    </w:tr>
    <w:tr w:rsidR="00E70780" w14:paraId="3F5C5568" w14:textId="77777777">
      <w:trPr>
        <w:gridAfter w:val="2"/>
        <w:wAfter w:w="720" w:type="dxa"/>
        <w:trHeight w:hRule="exact" w:val="680"/>
      </w:trPr>
      <w:tc>
        <w:tcPr>
          <w:tcW w:w="9368" w:type="dxa"/>
          <w:vAlign w:val="bottom"/>
        </w:tcPr>
        <w:p w14:paraId="3E6890D5" w14:textId="77777777" w:rsidR="00E70780" w:rsidRDefault="00E70780">
          <w:pPr>
            <w:pStyle w:val="LogoCaption"/>
          </w:pPr>
        </w:p>
      </w:tc>
      <w:tc>
        <w:tcPr>
          <w:tcW w:w="9368" w:type="dxa"/>
          <w:vAlign w:val="bottom"/>
        </w:tcPr>
        <w:p w14:paraId="4C89039C" w14:textId="77777777" w:rsidR="00E70780" w:rsidRDefault="00E70780">
          <w:pPr>
            <w:pStyle w:val="Header"/>
          </w:pPr>
        </w:p>
      </w:tc>
    </w:tr>
    <w:tr w:rsidR="00E70780" w14:paraId="312275B4" w14:textId="77777777">
      <w:trPr>
        <w:gridAfter w:val="2"/>
        <w:wAfter w:w="720" w:type="dxa"/>
        <w:trHeight w:hRule="exact" w:val="680"/>
      </w:trPr>
      <w:tc>
        <w:tcPr>
          <w:tcW w:w="9368" w:type="dxa"/>
          <w:vAlign w:val="bottom"/>
        </w:tcPr>
        <w:p w14:paraId="54455989" w14:textId="77777777" w:rsidR="00E70780" w:rsidRDefault="00E70780">
          <w:pPr>
            <w:pStyle w:val="LogoCaption"/>
          </w:pPr>
        </w:p>
      </w:tc>
      <w:tc>
        <w:tcPr>
          <w:tcW w:w="9368" w:type="dxa"/>
          <w:vAlign w:val="bottom"/>
        </w:tcPr>
        <w:p w14:paraId="0388C60C" w14:textId="77777777" w:rsidR="00E70780" w:rsidRDefault="00E70780">
          <w:pPr>
            <w:pStyle w:val="Header"/>
          </w:pPr>
        </w:p>
      </w:tc>
    </w:tr>
    <w:tr w:rsidR="00E70780" w14:paraId="1B577613" w14:textId="77777777">
      <w:trPr>
        <w:gridAfter w:val="2"/>
        <w:wAfter w:w="720" w:type="dxa"/>
        <w:trHeight w:hRule="exact" w:val="680"/>
      </w:trPr>
      <w:tc>
        <w:tcPr>
          <w:tcW w:w="9368" w:type="dxa"/>
          <w:vAlign w:val="bottom"/>
        </w:tcPr>
        <w:p w14:paraId="120A4ED7" w14:textId="77777777" w:rsidR="00E70780" w:rsidRDefault="00E70780">
          <w:pPr>
            <w:pStyle w:val="LogoCaption"/>
          </w:pPr>
        </w:p>
      </w:tc>
      <w:tc>
        <w:tcPr>
          <w:tcW w:w="9368" w:type="dxa"/>
          <w:vAlign w:val="bottom"/>
        </w:tcPr>
        <w:p w14:paraId="307F366B" w14:textId="77777777" w:rsidR="00E70780" w:rsidRDefault="00E70780">
          <w:pPr>
            <w:pStyle w:val="Header"/>
          </w:pPr>
        </w:p>
      </w:tc>
    </w:tr>
    <w:tr w:rsidR="00E70780" w14:paraId="051E725E" w14:textId="77777777">
      <w:trPr>
        <w:gridAfter w:val="2"/>
        <w:wAfter w:w="720" w:type="dxa"/>
        <w:trHeight w:hRule="exact" w:val="680"/>
      </w:trPr>
      <w:tc>
        <w:tcPr>
          <w:tcW w:w="9368" w:type="dxa"/>
          <w:vAlign w:val="bottom"/>
        </w:tcPr>
        <w:p w14:paraId="05596A28" w14:textId="77777777" w:rsidR="00E70780" w:rsidRDefault="00E70780">
          <w:pPr>
            <w:pStyle w:val="LogoCaption"/>
          </w:pPr>
        </w:p>
      </w:tc>
      <w:tc>
        <w:tcPr>
          <w:tcW w:w="9368" w:type="dxa"/>
          <w:vAlign w:val="bottom"/>
        </w:tcPr>
        <w:p w14:paraId="524A3D4C" w14:textId="77777777" w:rsidR="00E70780" w:rsidRDefault="00E70780">
          <w:pPr>
            <w:pStyle w:val="Header"/>
          </w:pPr>
        </w:p>
      </w:tc>
    </w:tr>
    <w:tr w:rsidR="00E70780" w14:paraId="10FDE417" w14:textId="77777777">
      <w:trPr>
        <w:gridAfter w:val="2"/>
        <w:wAfter w:w="720" w:type="dxa"/>
        <w:trHeight w:hRule="exact" w:val="680"/>
      </w:trPr>
      <w:tc>
        <w:tcPr>
          <w:tcW w:w="9368" w:type="dxa"/>
          <w:vAlign w:val="bottom"/>
        </w:tcPr>
        <w:p w14:paraId="7C1626E2" w14:textId="77777777" w:rsidR="00E70780" w:rsidRDefault="00E70780">
          <w:pPr>
            <w:pStyle w:val="LogoCaption"/>
          </w:pPr>
        </w:p>
      </w:tc>
      <w:tc>
        <w:tcPr>
          <w:tcW w:w="9368" w:type="dxa"/>
          <w:vAlign w:val="bottom"/>
        </w:tcPr>
        <w:p w14:paraId="78DEA8C7" w14:textId="77777777" w:rsidR="00E70780" w:rsidRDefault="00E70780">
          <w:pPr>
            <w:pStyle w:val="Header"/>
          </w:pPr>
        </w:p>
      </w:tc>
    </w:tr>
    <w:tr w:rsidR="00E70780" w14:paraId="1CF13C14" w14:textId="77777777">
      <w:trPr>
        <w:gridAfter w:val="2"/>
        <w:wAfter w:w="720" w:type="dxa"/>
        <w:trHeight w:hRule="exact" w:val="680"/>
      </w:trPr>
      <w:tc>
        <w:tcPr>
          <w:tcW w:w="9368" w:type="dxa"/>
          <w:vAlign w:val="bottom"/>
        </w:tcPr>
        <w:p w14:paraId="7723FB54" w14:textId="77777777" w:rsidR="00E70780" w:rsidRDefault="00E70780">
          <w:pPr>
            <w:pStyle w:val="LogoCaption"/>
          </w:pPr>
        </w:p>
      </w:tc>
      <w:tc>
        <w:tcPr>
          <w:tcW w:w="9368" w:type="dxa"/>
          <w:vAlign w:val="bottom"/>
        </w:tcPr>
        <w:p w14:paraId="3A6DAF77" w14:textId="77777777" w:rsidR="00E70780" w:rsidRDefault="00E70780">
          <w:pPr>
            <w:pStyle w:val="Header"/>
          </w:pPr>
        </w:p>
      </w:tc>
    </w:tr>
    <w:tr w:rsidR="00E70780" w14:paraId="277E85CF" w14:textId="77777777">
      <w:trPr>
        <w:gridAfter w:val="2"/>
        <w:wAfter w:w="720" w:type="dxa"/>
        <w:trHeight w:hRule="exact" w:val="680"/>
      </w:trPr>
      <w:tc>
        <w:tcPr>
          <w:tcW w:w="9368" w:type="dxa"/>
          <w:vAlign w:val="bottom"/>
        </w:tcPr>
        <w:p w14:paraId="6D9A888E" w14:textId="77777777" w:rsidR="00E70780" w:rsidRDefault="00E70780">
          <w:pPr>
            <w:pStyle w:val="LogoCaption"/>
          </w:pPr>
        </w:p>
      </w:tc>
      <w:tc>
        <w:tcPr>
          <w:tcW w:w="9368" w:type="dxa"/>
          <w:vAlign w:val="bottom"/>
        </w:tcPr>
        <w:p w14:paraId="5C759FC1" w14:textId="77777777" w:rsidR="00E70780" w:rsidRDefault="00E70780">
          <w:pPr>
            <w:pStyle w:val="Header"/>
          </w:pPr>
        </w:p>
      </w:tc>
    </w:tr>
    <w:tr w:rsidR="00E70780" w14:paraId="3D3B5FDA" w14:textId="77777777">
      <w:trPr>
        <w:gridAfter w:val="2"/>
        <w:wAfter w:w="720" w:type="dxa"/>
        <w:trHeight w:hRule="exact" w:val="680"/>
      </w:trPr>
      <w:tc>
        <w:tcPr>
          <w:tcW w:w="9368" w:type="dxa"/>
          <w:vAlign w:val="bottom"/>
        </w:tcPr>
        <w:p w14:paraId="3BE00FBF" w14:textId="77777777" w:rsidR="00E70780" w:rsidRDefault="00E70780">
          <w:pPr>
            <w:pStyle w:val="LogoCaption"/>
          </w:pPr>
        </w:p>
      </w:tc>
      <w:tc>
        <w:tcPr>
          <w:tcW w:w="9368" w:type="dxa"/>
          <w:vAlign w:val="bottom"/>
        </w:tcPr>
        <w:p w14:paraId="1DC8D90C" w14:textId="77777777" w:rsidR="00E70780" w:rsidRDefault="00E70780">
          <w:pPr>
            <w:pStyle w:val="Header"/>
          </w:pPr>
        </w:p>
      </w:tc>
    </w:tr>
    <w:tr w:rsidR="00E70780" w14:paraId="3BD12196" w14:textId="77777777">
      <w:trPr>
        <w:gridAfter w:val="2"/>
        <w:wAfter w:w="720" w:type="dxa"/>
        <w:trHeight w:hRule="exact" w:val="680"/>
      </w:trPr>
      <w:tc>
        <w:tcPr>
          <w:tcW w:w="9368" w:type="dxa"/>
          <w:vAlign w:val="bottom"/>
        </w:tcPr>
        <w:p w14:paraId="29D8F468" w14:textId="77777777" w:rsidR="00E70780" w:rsidRDefault="00E70780">
          <w:pPr>
            <w:pStyle w:val="LogoCaption"/>
          </w:pPr>
        </w:p>
      </w:tc>
      <w:tc>
        <w:tcPr>
          <w:tcW w:w="9368" w:type="dxa"/>
          <w:vAlign w:val="bottom"/>
        </w:tcPr>
        <w:p w14:paraId="0324F4D4" w14:textId="77777777" w:rsidR="00E70780" w:rsidRDefault="00E70780">
          <w:pPr>
            <w:pStyle w:val="Header"/>
          </w:pPr>
        </w:p>
      </w:tc>
    </w:tr>
    <w:tr w:rsidR="00E70780" w14:paraId="27170026" w14:textId="77777777">
      <w:trPr>
        <w:gridAfter w:val="2"/>
        <w:wAfter w:w="720" w:type="dxa"/>
        <w:trHeight w:hRule="exact" w:val="680"/>
      </w:trPr>
      <w:tc>
        <w:tcPr>
          <w:tcW w:w="9368" w:type="dxa"/>
          <w:vAlign w:val="bottom"/>
        </w:tcPr>
        <w:p w14:paraId="610256A7" w14:textId="77777777" w:rsidR="00E70780" w:rsidRDefault="00E70780">
          <w:pPr>
            <w:pStyle w:val="LogoCaption"/>
          </w:pPr>
        </w:p>
      </w:tc>
      <w:tc>
        <w:tcPr>
          <w:tcW w:w="9368" w:type="dxa"/>
          <w:vAlign w:val="bottom"/>
        </w:tcPr>
        <w:p w14:paraId="31C3295F" w14:textId="77777777" w:rsidR="00E70780" w:rsidRDefault="00E70780">
          <w:pPr>
            <w:pStyle w:val="Header"/>
          </w:pPr>
        </w:p>
      </w:tc>
    </w:tr>
    <w:tr w:rsidR="00E70780" w14:paraId="44408156" w14:textId="77777777">
      <w:trPr>
        <w:gridAfter w:val="2"/>
        <w:wAfter w:w="720" w:type="dxa"/>
        <w:trHeight w:hRule="exact" w:val="680"/>
      </w:trPr>
      <w:tc>
        <w:tcPr>
          <w:tcW w:w="9368" w:type="dxa"/>
          <w:vAlign w:val="bottom"/>
        </w:tcPr>
        <w:p w14:paraId="386D7517" w14:textId="77777777" w:rsidR="00E70780" w:rsidRDefault="00E70780">
          <w:pPr>
            <w:pStyle w:val="LogoCaption"/>
          </w:pPr>
        </w:p>
      </w:tc>
      <w:tc>
        <w:tcPr>
          <w:tcW w:w="9368" w:type="dxa"/>
          <w:vAlign w:val="bottom"/>
        </w:tcPr>
        <w:p w14:paraId="5A31D18A" w14:textId="77777777" w:rsidR="00E70780" w:rsidRDefault="00E70780">
          <w:pPr>
            <w:pStyle w:val="Header"/>
          </w:pPr>
        </w:p>
      </w:tc>
    </w:tr>
    <w:tr w:rsidR="00E70780" w14:paraId="3C3CBE12" w14:textId="77777777">
      <w:trPr>
        <w:gridAfter w:val="2"/>
        <w:wAfter w:w="720" w:type="dxa"/>
        <w:trHeight w:hRule="exact" w:val="680"/>
      </w:trPr>
      <w:tc>
        <w:tcPr>
          <w:tcW w:w="9368" w:type="dxa"/>
          <w:vAlign w:val="bottom"/>
        </w:tcPr>
        <w:p w14:paraId="79AE90C9" w14:textId="77777777" w:rsidR="00E70780" w:rsidRDefault="00E70780">
          <w:pPr>
            <w:pStyle w:val="LogoCaption"/>
          </w:pPr>
        </w:p>
      </w:tc>
      <w:tc>
        <w:tcPr>
          <w:tcW w:w="9368" w:type="dxa"/>
          <w:vAlign w:val="bottom"/>
        </w:tcPr>
        <w:p w14:paraId="38F57957" w14:textId="77777777" w:rsidR="00E70780" w:rsidRDefault="00E70780">
          <w:pPr>
            <w:pStyle w:val="Header"/>
          </w:pPr>
        </w:p>
      </w:tc>
    </w:tr>
    <w:tr w:rsidR="00E70780" w14:paraId="417E3E74" w14:textId="77777777">
      <w:trPr>
        <w:gridAfter w:val="2"/>
        <w:wAfter w:w="720" w:type="dxa"/>
        <w:trHeight w:hRule="exact" w:val="680"/>
      </w:trPr>
      <w:tc>
        <w:tcPr>
          <w:tcW w:w="9368" w:type="dxa"/>
          <w:vAlign w:val="bottom"/>
        </w:tcPr>
        <w:p w14:paraId="01548C9D" w14:textId="77777777" w:rsidR="00E70780" w:rsidRDefault="00E70780">
          <w:pPr>
            <w:pStyle w:val="LogoCaption"/>
          </w:pPr>
        </w:p>
      </w:tc>
      <w:tc>
        <w:tcPr>
          <w:tcW w:w="9368" w:type="dxa"/>
          <w:vAlign w:val="bottom"/>
        </w:tcPr>
        <w:p w14:paraId="23A30EDF" w14:textId="77777777" w:rsidR="00E70780" w:rsidRDefault="00E70780">
          <w:pPr>
            <w:pStyle w:val="Header"/>
          </w:pPr>
        </w:p>
      </w:tc>
    </w:tr>
    <w:tr w:rsidR="00E70780" w14:paraId="2B8C832A" w14:textId="77777777">
      <w:trPr>
        <w:gridAfter w:val="2"/>
        <w:wAfter w:w="720" w:type="dxa"/>
        <w:trHeight w:hRule="exact" w:val="680"/>
      </w:trPr>
      <w:tc>
        <w:tcPr>
          <w:tcW w:w="9368" w:type="dxa"/>
          <w:vAlign w:val="bottom"/>
        </w:tcPr>
        <w:p w14:paraId="232ECB63" w14:textId="77777777" w:rsidR="00E70780" w:rsidRDefault="00E70780">
          <w:pPr>
            <w:pStyle w:val="LogoCaption"/>
          </w:pPr>
        </w:p>
      </w:tc>
      <w:tc>
        <w:tcPr>
          <w:tcW w:w="9368" w:type="dxa"/>
          <w:vAlign w:val="bottom"/>
        </w:tcPr>
        <w:p w14:paraId="553D4BA9" w14:textId="77777777" w:rsidR="00E70780" w:rsidRDefault="00E70780">
          <w:pPr>
            <w:pStyle w:val="Header"/>
          </w:pPr>
        </w:p>
      </w:tc>
    </w:tr>
    <w:tr w:rsidR="00E70780" w14:paraId="5B2616D1" w14:textId="77777777">
      <w:trPr>
        <w:gridAfter w:val="2"/>
        <w:wAfter w:w="720" w:type="dxa"/>
        <w:trHeight w:hRule="exact" w:val="680"/>
      </w:trPr>
      <w:tc>
        <w:tcPr>
          <w:tcW w:w="9368" w:type="dxa"/>
          <w:vAlign w:val="bottom"/>
        </w:tcPr>
        <w:p w14:paraId="4890A3E5" w14:textId="77777777" w:rsidR="00E70780" w:rsidRDefault="00E70780">
          <w:pPr>
            <w:pStyle w:val="LogoCaption"/>
          </w:pPr>
        </w:p>
      </w:tc>
      <w:tc>
        <w:tcPr>
          <w:tcW w:w="9368" w:type="dxa"/>
          <w:vAlign w:val="bottom"/>
        </w:tcPr>
        <w:p w14:paraId="6FEC6686" w14:textId="77777777" w:rsidR="00E70780" w:rsidRDefault="00E70780">
          <w:pPr>
            <w:pStyle w:val="Header"/>
          </w:pPr>
        </w:p>
      </w:tc>
    </w:tr>
    <w:tr w:rsidR="00E70780" w14:paraId="0B00DD27" w14:textId="77777777">
      <w:trPr>
        <w:gridAfter w:val="2"/>
        <w:wAfter w:w="720" w:type="dxa"/>
        <w:trHeight w:hRule="exact" w:val="680"/>
      </w:trPr>
      <w:tc>
        <w:tcPr>
          <w:tcW w:w="9368" w:type="dxa"/>
          <w:vAlign w:val="bottom"/>
        </w:tcPr>
        <w:p w14:paraId="5F463EBE" w14:textId="77777777" w:rsidR="00E70780" w:rsidRDefault="00E70780">
          <w:pPr>
            <w:pStyle w:val="LogoCaption"/>
          </w:pPr>
        </w:p>
      </w:tc>
      <w:tc>
        <w:tcPr>
          <w:tcW w:w="9368" w:type="dxa"/>
          <w:vAlign w:val="bottom"/>
        </w:tcPr>
        <w:p w14:paraId="24E1F1AA" w14:textId="77777777" w:rsidR="00E70780" w:rsidRDefault="00E70780">
          <w:pPr>
            <w:pStyle w:val="Header"/>
          </w:pPr>
        </w:p>
      </w:tc>
    </w:tr>
    <w:tr w:rsidR="00E70780" w14:paraId="6F0DBD42" w14:textId="77777777">
      <w:trPr>
        <w:gridAfter w:val="2"/>
        <w:wAfter w:w="720" w:type="dxa"/>
        <w:trHeight w:hRule="exact" w:val="680"/>
      </w:trPr>
      <w:tc>
        <w:tcPr>
          <w:tcW w:w="9368" w:type="dxa"/>
          <w:vAlign w:val="bottom"/>
        </w:tcPr>
        <w:p w14:paraId="3B30E534" w14:textId="77777777" w:rsidR="00E70780" w:rsidRDefault="00E70780">
          <w:pPr>
            <w:pStyle w:val="LogoCaption"/>
          </w:pPr>
        </w:p>
      </w:tc>
      <w:tc>
        <w:tcPr>
          <w:tcW w:w="9368" w:type="dxa"/>
          <w:vAlign w:val="bottom"/>
        </w:tcPr>
        <w:p w14:paraId="5DD5D308" w14:textId="77777777" w:rsidR="00E70780" w:rsidRDefault="00E70780">
          <w:pPr>
            <w:pStyle w:val="Header"/>
          </w:pPr>
        </w:p>
      </w:tc>
    </w:tr>
    <w:tr w:rsidR="00E70780" w14:paraId="732AA006" w14:textId="77777777">
      <w:trPr>
        <w:gridAfter w:val="2"/>
        <w:wAfter w:w="720" w:type="dxa"/>
        <w:trHeight w:hRule="exact" w:val="680"/>
      </w:trPr>
      <w:tc>
        <w:tcPr>
          <w:tcW w:w="9368" w:type="dxa"/>
          <w:vAlign w:val="bottom"/>
        </w:tcPr>
        <w:p w14:paraId="7D2287A1" w14:textId="77777777" w:rsidR="00E70780" w:rsidRDefault="00E70780">
          <w:pPr>
            <w:pStyle w:val="LogoCaption"/>
          </w:pPr>
        </w:p>
      </w:tc>
      <w:tc>
        <w:tcPr>
          <w:tcW w:w="9368" w:type="dxa"/>
          <w:vAlign w:val="bottom"/>
        </w:tcPr>
        <w:p w14:paraId="30BA3907" w14:textId="77777777" w:rsidR="00E70780" w:rsidRDefault="00E70780">
          <w:pPr>
            <w:pStyle w:val="Header"/>
          </w:pPr>
        </w:p>
      </w:tc>
    </w:tr>
    <w:tr w:rsidR="00E70780" w14:paraId="55A84116" w14:textId="77777777">
      <w:trPr>
        <w:gridAfter w:val="1"/>
        <w:wAfter w:w="1080" w:type="dxa"/>
        <w:trHeight w:hRule="exact" w:val="680"/>
      </w:trPr>
      <w:tc>
        <w:tcPr>
          <w:tcW w:w="9368" w:type="dxa"/>
          <w:gridSpan w:val="2"/>
          <w:vAlign w:val="bottom"/>
        </w:tcPr>
        <w:p w14:paraId="454A0841" w14:textId="77777777" w:rsidR="00E70780" w:rsidRDefault="00E70780">
          <w:pPr>
            <w:pStyle w:val="LogoCaption"/>
          </w:pPr>
        </w:p>
      </w:tc>
      <w:tc>
        <w:tcPr>
          <w:tcW w:w="9368" w:type="dxa"/>
          <w:vAlign w:val="bottom"/>
        </w:tcPr>
        <w:p w14:paraId="442B8C0A" w14:textId="77777777" w:rsidR="00E70780" w:rsidRDefault="00E70780">
          <w:pPr>
            <w:pStyle w:val="Header"/>
          </w:pPr>
        </w:p>
      </w:tc>
    </w:tr>
    <w:tr w:rsidR="00E70780" w14:paraId="2A2C5E65" w14:textId="77777777">
      <w:trPr>
        <w:gridAfter w:val="1"/>
        <w:wAfter w:w="1080" w:type="dxa"/>
        <w:trHeight w:hRule="exact" w:val="680"/>
      </w:trPr>
      <w:tc>
        <w:tcPr>
          <w:tcW w:w="9368" w:type="dxa"/>
          <w:gridSpan w:val="2"/>
          <w:vAlign w:val="bottom"/>
        </w:tcPr>
        <w:p w14:paraId="32D5C096" w14:textId="77777777" w:rsidR="00E70780" w:rsidRDefault="00E70780">
          <w:pPr>
            <w:pStyle w:val="LogoCaption"/>
          </w:pPr>
        </w:p>
      </w:tc>
      <w:tc>
        <w:tcPr>
          <w:tcW w:w="9368" w:type="dxa"/>
          <w:vAlign w:val="bottom"/>
        </w:tcPr>
        <w:p w14:paraId="4D49FAEE" w14:textId="77777777" w:rsidR="00E70780" w:rsidRDefault="00E70780">
          <w:pPr>
            <w:pStyle w:val="Header"/>
          </w:pPr>
        </w:p>
      </w:tc>
    </w:tr>
    <w:tr w:rsidR="00E70780" w14:paraId="6E1FE901" w14:textId="77777777">
      <w:trPr>
        <w:gridAfter w:val="1"/>
        <w:wAfter w:w="1080" w:type="dxa"/>
        <w:trHeight w:hRule="exact" w:val="680"/>
      </w:trPr>
      <w:tc>
        <w:tcPr>
          <w:tcW w:w="9368" w:type="dxa"/>
          <w:gridSpan w:val="2"/>
          <w:vAlign w:val="bottom"/>
        </w:tcPr>
        <w:p w14:paraId="032E0BAE" w14:textId="77777777" w:rsidR="00E70780" w:rsidRDefault="00E70780">
          <w:pPr>
            <w:pStyle w:val="LogoCaption"/>
          </w:pPr>
        </w:p>
      </w:tc>
      <w:tc>
        <w:tcPr>
          <w:tcW w:w="9368" w:type="dxa"/>
          <w:vAlign w:val="bottom"/>
        </w:tcPr>
        <w:p w14:paraId="1882D486" w14:textId="77777777" w:rsidR="00E70780" w:rsidRDefault="00E70780">
          <w:pPr>
            <w:pStyle w:val="Header"/>
          </w:pPr>
        </w:p>
      </w:tc>
    </w:tr>
    <w:tr w:rsidR="00E70780" w14:paraId="2D7ED29F" w14:textId="77777777">
      <w:trPr>
        <w:gridAfter w:val="1"/>
        <w:wAfter w:w="1080" w:type="dxa"/>
        <w:trHeight w:hRule="exact" w:val="680"/>
      </w:trPr>
      <w:tc>
        <w:tcPr>
          <w:tcW w:w="9368" w:type="dxa"/>
          <w:gridSpan w:val="2"/>
          <w:vAlign w:val="bottom"/>
        </w:tcPr>
        <w:p w14:paraId="593AB16A" w14:textId="77777777" w:rsidR="00E70780" w:rsidRDefault="00E70780">
          <w:pPr>
            <w:pStyle w:val="LogoCaption"/>
          </w:pPr>
        </w:p>
      </w:tc>
      <w:tc>
        <w:tcPr>
          <w:tcW w:w="9368" w:type="dxa"/>
          <w:vAlign w:val="bottom"/>
        </w:tcPr>
        <w:p w14:paraId="3BB518A2" w14:textId="77777777" w:rsidR="00E70780" w:rsidRDefault="00E70780">
          <w:pPr>
            <w:pStyle w:val="Header"/>
          </w:pPr>
        </w:p>
      </w:tc>
    </w:tr>
    <w:tr w:rsidR="00E70780" w14:paraId="2DAF5EA2" w14:textId="77777777">
      <w:trPr>
        <w:gridAfter w:val="1"/>
        <w:wAfter w:w="1080" w:type="dxa"/>
        <w:trHeight w:hRule="exact" w:val="680"/>
      </w:trPr>
      <w:tc>
        <w:tcPr>
          <w:tcW w:w="9368" w:type="dxa"/>
          <w:gridSpan w:val="2"/>
          <w:vAlign w:val="bottom"/>
        </w:tcPr>
        <w:p w14:paraId="7562FA72" w14:textId="77777777" w:rsidR="00E70780" w:rsidRDefault="00E70780">
          <w:pPr>
            <w:pStyle w:val="LogoCaption"/>
          </w:pPr>
        </w:p>
      </w:tc>
      <w:tc>
        <w:tcPr>
          <w:tcW w:w="9368" w:type="dxa"/>
          <w:vAlign w:val="bottom"/>
        </w:tcPr>
        <w:p w14:paraId="712EDBB3" w14:textId="77777777" w:rsidR="00E70780" w:rsidRDefault="00E70780">
          <w:pPr>
            <w:pStyle w:val="Header"/>
          </w:pPr>
        </w:p>
      </w:tc>
    </w:tr>
    <w:tr w:rsidR="00E70780" w14:paraId="49F09EE9" w14:textId="77777777">
      <w:trPr>
        <w:gridAfter w:val="1"/>
        <w:wAfter w:w="1080" w:type="dxa"/>
        <w:trHeight w:hRule="exact" w:val="680"/>
      </w:trPr>
      <w:tc>
        <w:tcPr>
          <w:tcW w:w="9368" w:type="dxa"/>
          <w:gridSpan w:val="2"/>
          <w:vAlign w:val="bottom"/>
        </w:tcPr>
        <w:p w14:paraId="3BCE4963" w14:textId="77777777" w:rsidR="00E70780" w:rsidRDefault="00E70780">
          <w:pPr>
            <w:pStyle w:val="LogoCaption"/>
          </w:pPr>
        </w:p>
      </w:tc>
      <w:tc>
        <w:tcPr>
          <w:tcW w:w="9368" w:type="dxa"/>
          <w:vAlign w:val="bottom"/>
        </w:tcPr>
        <w:p w14:paraId="73E24150" w14:textId="77777777" w:rsidR="00E70780" w:rsidRDefault="00E70780">
          <w:pPr>
            <w:pStyle w:val="Header"/>
          </w:pPr>
        </w:p>
      </w:tc>
    </w:tr>
    <w:tr w:rsidR="00E70780" w14:paraId="51333564" w14:textId="77777777">
      <w:trPr>
        <w:gridAfter w:val="1"/>
        <w:wAfter w:w="1080" w:type="dxa"/>
        <w:trHeight w:hRule="exact" w:val="680"/>
      </w:trPr>
      <w:tc>
        <w:tcPr>
          <w:tcW w:w="9368" w:type="dxa"/>
          <w:gridSpan w:val="2"/>
          <w:vAlign w:val="bottom"/>
        </w:tcPr>
        <w:p w14:paraId="2F0D2C6F" w14:textId="77777777" w:rsidR="00E70780" w:rsidRDefault="00E70780">
          <w:pPr>
            <w:pStyle w:val="LogoCaption"/>
          </w:pPr>
        </w:p>
      </w:tc>
      <w:tc>
        <w:tcPr>
          <w:tcW w:w="9368" w:type="dxa"/>
          <w:vAlign w:val="bottom"/>
        </w:tcPr>
        <w:p w14:paraId="276E655C" w14:textId="77777777" w:rsidR="00E70780" w:rsidRDefault="00E70780">
          <w:pPr>
            <w:pStyle w:val="Header"/>
          </w:pPr>
        </w:p>
      </w:tc>
    </w:tr>
    <w:tr w:rsidR="00E70780" w14:paraId="4E6A255E" w14:textId="77777777">
      <w:trPr>
        <w:gridAfter w:val="1"/>
        <w:wAfter w:w="1080" w:type="dxa"/>
        <w:trHeight w:hRule="exact" w:val="680"/>
      </w:trPr>
      <w:tc>
        <w:tcPr>
          <w:tcW w:w="9368" w:type="dxa"/>
          <w:gridSpan w:val="2"/>
          <w:vAlign w:val="bottom"/>
        </w:tcPr>
        <w:p w14:paraId="3494154C" w14:textId="77777777" w:rsidR="00E70780" w:rsidRDefault="00E70780">
          <w:pPr>
            <w:pStyle w:val="LogoCaption"/>
          </w:pPr>
        </w:p>
      </w:tc>
      <w:tc>
        <w:tcPr>
          <w:tcW w:w="9368" w:type="dxa"/>
          <w:vAlign w:val="bottom"/>
        </w:tcPr>
        <w:p w14:paraId="3001C187" w14:textId="77777777" w:rsidR="00E70780" w:rsidRDefault="00E70780">
          <w:pPr>
            <w:pStyle w:val="Header"/>
          </w:pPr>
        </w:p>
      </w:tc>
    </w:tr>
    <w:tr w:rsidR="00E70780" w14:paraId="63B67326" w14:textId="77777777">
      <w:trPr>
        <w:gridAfter w:val="1"/>
        <w:wAfter w:w="1080" w:type="dxa"/>
        <w:trHeight w:hRule="exact" w:val="680"/>
      </w:trPr>
      <w:tc>
        <w:tcPr>
          <w:tcW w:w="9368" w:type="dxa"/>
          <w:gridSpan w:val="2"/>
          <w:vAlign w:val="bottom"/>
        </w:tcPr>
        <w:p w14:paraId="5928725F" w14:textId="77777777" w:rsidR="00E70780" w:rsidRDefault="00E70780">
          <w:pPr>
            <w:pStyle w:val="LogoCaption"/>
          </w:pPr>
        </w:p>
      </w:tc>
      <w:tc>
        <w:tcPr>
          <w:tcW w:w="9368" w:type="dxa"/>
          <w:vAlign w:val="bottom"/>
        </w:tcPr>
        <w:p w14:paraId="7FB87D93" w14:textId="77777777" w:rsidR="00E70780" w:rsidRDefault="00E70780">
          <w:pPr>
            <w:pStyle w:val="Header"/>
          </w:pPr>
        </w:p>
      </w:tc>
    </w:tr>
    <w:tr w:rsidR="00E70780" w14:paraId="42E0976A" w14:textId="77777777">
      <w:trPr>
        <w:gridAfter w:val="1"/>
        <w:wAfter w:w="1080" w:type="dxa"/>
        <w:trHeight w:hRule="exact" w:val="680"/>
      </w:trPr>
      <w:tc>
        <w:tcPr>
          <w:tcW w:w="9368" w:type="dxa"/>
          <w:gridSpan w:val="2"/>
          <w:vAlign w:val="bottom"/>
        </w:tcPr>
        <w:p w14:paraId="696C77A8" w14:textId="77777777" w:rsidR="00E70780" w:rsidRDefault="00E70780">
          <w:pPr>
            <w:pStyle w:val="LogoCaption"/>
          </w:pPr>
        </w:p>
      </w:tc>
      <w:tc>
        <w:tcPr>
          <w:tcW w:w="9368" w:type="dxa"/>
          <w:vAlign w:val="bottom"/>
        </w:tcPr>
        <w:p w14:paraId="013755BB" w14:textId="77777777" w:rsidR="00E70780" w:rsidRDefault="00E70780">
          <w:pPr>
            <w:pStyle w:val="Header"/>
          </w:pPr>
        </w:p>
      </w:tc>
    </w:tr>
    <w:tr w:rsidR="00E70780" w14:paraId="4B888BC1" w14:textId="77777777">
      <w:trPr>
        <w:gridAfter w:val="1"/>
        <w:wAfter w:w="1080" w:type="dxa"/>
        <w:trHeight w:hRule="exact" w:val="680"/>
      </w:trPr>
      <w:tc>
        <w:tcPr>
          <w:tcW w:w="9368" w:type="dxa"/>
          <w:gridSpan w:val="2"/>
          <w:vAlign w:val="bottom"/>
        </w:tcPr>
        <w:p w14:paraId="3D1D84FE" w14:textId="77777777" w:rsidR="00E70780" w:rsidRDefault="00E70780">
          <w:pPr>
            <w:pStyle w:val="LogoCaption"/>
          </w:pPr>
        </w:p>
      </w:tc>
      <w:tc>
        <w:tcPr>
          <w:tcW w:w="9368" w:type="dxa"/>
          <w:vAlign w:val="bottom"/>
        </w:tcPr>
        <w:p w14:paraId="3083CE27" w14:textId="77777777" w:rsidR="00E70780" w:rsidRDefault="00E70780">
          <w:pPr>
            <w:pStyle w:val="Header"/>
          </w:pPr>
        </w:p>
      </w:tc>
    </w:tr>
    <w:tr w:rsidR="00E70780" w14:paraId="50A71DC7" w14:textId="77777777">
      <w:trPr>
        <w:gridAfter w:val="1"/>
        <w:wAfter w:w="1080" w:type="dxa"/>
        <w:trHeight w:hRule="exact" w:val="680"/>
      </w:trPr>
      <w:tc>
        <w:tcPr>
          <w:tcW w:w="9368" w:type="dxa"/>
          <w:gridSpan w:val="2"/>
          <w:vAlign w:val="bottom"/>
        </w:tcPr>
        <w:p w14:paraId="50663FEE" w14:textId="77777777" w:rsidR="00E70780" w:rsidRDefault="00E70780">
          <w:pPr>
            <w:pStyle w:val="LogoCaption"/>
          </w:pPr>
        </w:p>
      </w:tc>
      <w:tc>
        <w:tcPr>
          <w:tcW w:w="9368" w:type="dxa"/>
          <w:vAlign w:val="bottom"/>
        </w:tcPr>
        <w:p w14:paraId="7DAF7EF9" w14:textId="77777777" w:rsidR="00E70780" w:rsidRDefault="00E70780">
          <w:pPr>
            <w:pStyle w:val="Header"/>
          </w:pPr>
        </w:p>
      </w:tc>
    </w:tr>
    <w:tr w:rsidR="00E70780" w14:paraId="224E4BF2" w14:textId="77777777">
      <w:trPr>
        <w:gridAfter w:val="1"/>
        <w:wAfter w:w="1080" w:type="dxa"/>
        <w:trHeight w:hRule="exact" w:val="680"/>
      </w:trPr>
      <w:tc>
        <w:tcPr>
          <w:tcW w:w="9368" w:type="dxa"/>
          <w:gridSpan w:val="2"/>
          <w:vAlign w:val="bottom"/>
        </w:tcPr>
        <w:p w14:paraId="362E36EE" w14:textId="77777777" w:rsidR="00E70780" w:rsidRDefault="00E70780">
          <w:pPr>
            <w:pStyle w:val="LogoCaption"/>
          </w:pPr>
        </w:p>
      </w:tc>
      <w:tc>
        <w:tcPr>
          <w:tcW w:w="9368" w:type="dxa"/>
          <w:vAlign w:val="bottom"/>
        </w:tcPr>
        <w:p w14:paraId="25FE27EC" w14:textId="77777777" w:rsidR="00E70780" w:rsidRDefault="00E70780">
          <w:pPr>
            <w:pStyle w:val="Header"/>
          </w:pPr>
        </w:p>
      </w:tc>
    </w:tr>
    <w:tr w:rsidR="00E70780" w14:paraId="7DDA633B" w14:textId="77777777">
      <w:trPr>
        <w:gridAfter w:val="1"/>
        <w:wAfter w:w="1080" w:type="dxa"/>
        <w:trHeight w:hRule="exact" w:val="680"/>
      </w:trPr>
      <w:tc>
        <w:tcPr>
          <w:tcW w:w="9368" w:type="dxa"/>
          <w:gridSpan w:val="2"/>
          <w:vAlign w:val="bottom"/>
        </w:tcPr>
        <w:p w14:paraId="30C45A22" w14:textId="77777777" w:rsidR="00E70780" w:rsidRDefault="00E70780">
          <w:pPr>
            <w:pStyle w:val="LogoCaption"/>
          </w:pPr>
        </w:p>
      </w:tc>
      <w:tc>
        <w:tcPr>
          <w:tcW w:w="9368" w:type="dxa"/>
          <w:vAlign w:val="bottom"/>
        </w:tcPr>
        <w:p w14:paraId="77C28E4F" w14:textId="77777777" w:rsidR="00E70780" w:rsidRDefault="00E70780">
          <w:pPr>
            <w:pStyle w:val="Header"/>
          </w:pPr>
        </w:p>
      </w:tc>
    </w:tr>
    <w:tr w:rsidR="00E70780" w14:paraId="3A061D9C" w14:textId="77777777">
      <w:trPr>
        <w:gridAfter w:val="1"/>
        <w:wAfter w:w="1080" w:type="dxa"/>
        <w:trHeight w:hRule="exact" w:val="680"/>
      </w:trPr>
      <w:tc>
        <w:tcPr>
          <w:tcW w:w="9368" w:type="dxa"/>
          <w:gridSpan w:val="2"/>
          <w:vAlign w:val="bottom"/>
        </w:tcPr>
        <w:p w14:paraId="3E1DDC6C" w14:textId="77777777" w:rsidR="00E70780" w:rsidRDefault="00E70780">
          <w:pPr>
            <w:pStyle w:val="LogoCaption"/>
          </w:pPr>
        </w:p>
      </w:tc>
      <w:tc>
        <w:tcPr>
          <w:tcW w:w="9368" w:type="dxa"/>
          <w:vAlign w:val="bottom"/>
        </w:tcPr>
        <w:p w14:paraId="1A9DFD2B" w14:textId="77777777" w:rsidR="00E70780" w:rsidRDefault="00E70780">
          <w:pPr>
            <w:pStyle w:val="Header"/>
          </w:pPr>
        </w:p>
      </w:tc>
    </w:tr>
    <w:tr w:rsidR="00E70780" w14:paraId="289EE410" w14:textId="77777777">
      <w:trPr>
        <w:gridAfter w:val="1"/>
        <w:wAfter w:w="1080" w:type="dxa"/>
        <w:trHeight w:hRule="exact" w:val="680"/>
      </w:trPr>
      <w:tc>
        <w:tcPr>
          <w:tcW w:w="9368" w:type="dxa"/>
          <w:gridSpan w:val="2"/>
          <w:vAlign w:val="bottom"/>
        </w:tcPr>
        <w:p w14:paraId="17AAABFC" w14:textId="77777777" w:rsidR="00E70780" w:rsidRDefault="00E70780">
          <w:pPr>
            <w:pStyle w:val="LogoCaption"/>
          </w:pPr>
        </w:p>
      </w:tc>
      <w:tc>
        <w:tcPr>
          <w:tcW w:w="9368" w:type="dxa"/>
          <w:vAlign w:val="bottom"/>
        </w:tcPr>
        <w:p w14:paraId="0994B2E0" w14:textId="77777777" w:rsidR="00E70780" w:rsidRDefault="00E70780">
          <w:pPr>
            <w:pStyle w:val="Header"/>
          </w:pPr>
        </w:p>
      </w:tc>
    </w:tr>
    <w:tr w:rsidR="00E70780" w14:paraId="06A318BD" w14:textId="77777777">
      <w:trPr>
        <w:gridAfter w:val="1"/>
        <w:wAfter w:w="1080" w:type="dxa"/>
        <w:trHeight w:hRule="exact" w:val="680"/>
      </w:trPr>
      <w:tc>
        <w:tcPr>
          <w:tcW w:w="9368" w:type="dxa"/>
          <w:gridSpan w:val="2"/>
          <w:vAlign w:val="bottom"/>
        </w:tcPr>
        <w:p w14:paraId="72A0057D" w14:textId="77777777" w:rsidR="00E70780" w:rsidRDefault="00E70780">
          <w:pPr>
            <w:pStyle w:val="LogoCaption"/>
          </w:pPr>
        </w:p>
      </w:tc>
      <w:tc>
        <w:tcPr>
          <w:tcW w:w="9368" w:type="dxa"/>
          <w:vAlign w:val="bottom"/>
        </w:tcPr>
        <w:p w14:paraId="7FFF77C7" w14:textId="77777777" w:rsidR="00E70780" w:rsidRDefault="00E70780">
          <w:pPr>
            <w:pStyle w:val="Header"/>
          </w:pPr>
        </w:p>
      </w:tc>
    </w:tr>
    <w:tr w:rsidR="00E70780" w14:paraId="4A921F63" w14:textId="77777777">
      <w:trPr>
        <w:gridAfter w:val="1"/>
        <w:wAfter w:w="1080" w:type="dxa"/>
        <w:trHeight w:hRule="exact" w:val="680"/>
      </w:trPr>
      <w:tc>
        <w:tcPr>
          <w:tcW w:w="9368" w:type="dxa"/>
          <w:gridSpan w:val="2"/>
          <w:vAlign w:val="bottom"/>
        </w:tcPr>
        <w:p w14:paraId="39F8BF7C" w14:textId="77777777" w:rsidR="00E70780" w:rsidRDefault="00E70780">
          <w:pPr>
            <w:pStyle w:val="LogoCaption"/>
          </w:pPr>
        </w:p>
      </w:tc>
      <w:tc>
        <w:tcPr>
          <w:tcW w:w="9368" w:type="dxa"/>
          <w:vAlign w:val="bottom"/>
        </w:tcPr>
        <w:p w14:paraId="16D6D410" w14:textId="77777777" w:rsidR="00E70780" w:rsidRDefault="00E70780">
          <w:pPr>
            <w:pStyle w:val="Header"/>
          </w:pPr>
        </w:p>
      </w:tc>
    </w:tr>
    <w:tr w:rsidR="00E70780" w14:paraId="6A4063B8" w14:textId="77777777">
      <w:trPr>
        <w:gridAfter w:val="1"/>
        <w:wAfter w:w="1080" w:type="dxa"/>
        <w:trHeight w:hRule="exact" w:val="680"/>
      </w:trPr>
      <w:tc>
        <w:tcPr>
          <w:tcW w:w="9368" w:type="dxa"/>
          <w:gridSpan w:val="2"/>
          <w:vAlign w:val="bottom"/>
        </w:tcPr>
        <w:p w14:paraId="62CAEDEF" w14:textId="77777777" w:rsidR="00E70780" w:rsidRDefault="00E70780">
          <w:pPr>
            <w:pStyle w:val="LogoCaption"/>
          </w:pPr>
        </w:p>
      </w:tc>
      <w:tc>
        <w:tcPr>
          <w:tcW w:w="9368" w:type="dxa"/>
          <w:vAlign w:val="bottom"/>
        </w:tcPr>
        <w:p w14:paraId="1E16C2EB" w14:textId="77777777" w:rsidR="00E70780" w:rsidRDefault="00E70780">
          <w:pPr>
            <w:pStyle w:val="Header"/>
          </w:pPr>
        </w:p>
      </w:tc>
    </w:tr>
    <w:tr w:rsidR="00E70780" w14:paraId="519B08CC" w14:textId="77777777">
      <w:trPr>
        <w:gridAfter w:val="1"/>
        <w:wAfter w:w="1080" w:type="dxa"/>
        <w:trHeight w:hRule="exact" w:val="680"/>
      </w:trPr>
      <w:tc>
        <w:tcPr>
          <w:tcW w:w="9368" w:type="dxa"/>
          <w:gridSpan w:val="2"/>
          <w:vAlign w:val="bottom"/>
        </w:tcPr>
        <w:p w14:paraId="433E8C72" w14:textId="77777777" w:rsidR="00E70780" w:rsidRDefault="00E70780">
          <w:pPr>
            <w:pStyle w:val="LogoCaption"/>
          </w:pPr>
        </w:p>
      </w:tc>
      <w:tc>
        <w:tcPr>
          <w:tcW w:w="9368" w:type="dxa"/>
          <w:vAlign w:val="bottom"/>
        </w:tcPr>
        <w:p w14:paraId="519EBBE4" w14:textId="77777777" w:rsidR="00E70780" w:rsidRDefault="00E70780">
          <w:pPr>
            <w:pStyle w:val="Header"/>
          </w:pPr>
        </w:p>
      </w:tc>
    </w:tr>
    <w:tr w:rsidR="00E70780" w14:paraId="7892EF1E" w14:textId="77777777">
      <w:trPr>
        <w:gridAfter w:val="1"/>
        <w:wAfter w:w="1080" w:type="dxa"/>
        <w:trHeight w:hRule="exact" w:val="680"/>
      </w:trPr>
      <w:tc>
        <w:tcPr>
          <w:tcW w:w="9368" w:type="dxa"/>
          <w:gridSpan w:val="2"/>
          <w:vAlign w:val="bottom"/>
        </w:tcPr>
        <w:p w14:paraId="43AD5453" w14:textId="77777777" w:rsidR="00E70780" w:rsidRDefault="00E70780">
          <w:pPr>
            <w:pStyle w:val="LogoCaption"/>
          </w:pPr>
        </w:p>
      </w:tc>
      <w:tc>
        <w:tcPr>
          <w:tcW w:w="9368" w:type="dxa"/>
          <w:vAlign w:val="bottom"/>
        </w:tcPr>
        <w:p w14:paraId="6B88C24D" w14:textId="77777777" w:rsidR="00E70780" w:rsidRDefault="00E70780">
          <w:pPr>
            <w:pStyle w:val="Header"/>
          </w:pPr>
        </w:p>
      </w:tc>
    </w:tr>
    <w:tr w:rsidR="00E70780" w14:paraId="57322327" w14:textId="77777777">
      <w:trPr>
        <w:gridAfter w:val="1"/>
        <w:wAfter w:w="1080" w:type="dxa"/>
        <w:trHeight w:hRule="exact" w:val="680"/>
      </w:trPr>
      <w:tc>
        <w:tcPr>
          <w:tcW w:w="9368" w:type="dxa"/>
          <w:gridSpan w:val="2"/>
          <w:vAlign w:val="bottom"/>
        </w:tcPr>
        <w:p w14:paraId="37EC4883" w14:textId="77777777" w:rsidR="00E70780" w:rsidRDefault="00E70780">
          <w:pPr>
            <w:pStyle w:val="LogoCaption"/>
          </w:pPr>
        </w:p>
      </w:tc>
      <w:tc>
        <w:tcPr>
          <w:tcW w:w="9368" w:type="dxa"/>
          <w:vAlign w:val="bottom"/>
        </w:tcPr>
        <w:p w14:paraId="7EA691BE" w14:textId="77777777" w:rsidR="00E70780" w:rsidRDefault="00E70780">
          <w:pPr>
            <w:pStyle w:val="Header"/>
          </w:pPr>
        </w:p>
      </w:tc>
    </w:tr>
    <w:tr w:rsidR="00E70780" w14:paraId="47274633" w14:textId="77777777">
      <w:trPr>
        <w:gridAfter w:val="1"/>
        <w:wAfter w:w="1080" w:type="dxa"/>
        <w:trHeight w:hRule="exact" w:val="680"/>
      </w:trPr>
      <w:tc>
        <w:tcPr>
          <w:tcW w:w="9368" w:type="dxa"/>
          <w:gridSpan w:val="2"/>
          <w:vAlign w:val="bottom"/>
        </w:tcPr>
        <w:p w14:paraId="397B7632" w14:textId="77777777" w:rsidR="00E70780" w:rsidRDefault="00E70780">
          <w:pPr>
            <w:pStyle w:val="LogoCaption"/>
          </w:pPr>
        </w:p>
      </w:tc>
      <w:tc>
        <w:tcPr>
          <w:tcW w:w="9368" w:type="dxa"/>
          <w:vAlign w:val="bottom"/>
        </w:tcPr>
        <w:p w14:paraId="50722CA3" w14:textId="77777777" w:rsidR="00E70780" w:rsidRDefault="00E70780">
          <w:pPr>
            <w:pStyle w:val="Header"/>
          </w:pPr>
        </w:p>
      </w:tc>
    </w:tr>
    <w:tr w:rsidR="00E70780" w14:paraId="5D63A363" w14:textId="77777777">
      <w:trPr>
        <w:gridAfter w:val="1"/>
        <w:wAfter w:w="1080" w:type="dxa"/>
        <w:trHeight w:hRule="exact" w:val="680"/>
      </w:trPr>
      <w:tc>
        <w:tcPr>
          <w:tcW w:w="9368" w:type="dxa"/>
          <w:gridSpan w:val="2"/>
          <w:vAlign w:val="bottom"/>
        </w:tcPr>
        <w:p w14:paraId="48BCFC53" w14:textId="77777777" w:rsidR="00E70780" w:rsidRDefault="00E70780">
          <w:pPr>
            <w:pStyle w:val="LogoCaption"/>
          </w:pPr>
        </w:p>
      </w:tc>
      <w:tc>
        <w:tcPr>
          <w:tcW w:w="9368" w:type="dxa"/>
          <w:vAlign w:val="bottom"/>
        </w:tcPr>
        <w:p w14:paraId="1528E847" w14:textId="77777777" w:rsidR="00E70780" w:rsidRDefault="00E70780">
          <w:pPr>
            <w:pStyle w:val="Header"/>
          </w:pPr>
        </w:p>
      </w:tc>
    </w:tr>
    <w:tr w:rsidR="00E70780" w14:paraId="34D17B1A" w14:textId="77777777">
      <w:trPr>
        <w:gridAfter w:val="1"/>
        <w:wAfter w:w="1080" w:type="dxa"/>
        <w:trHeight w:hRule="exact" w:val="680"/>
      </w:trPr>
      <w:tc>
        <w:tcPr>
          <w:tcW w:w="9368" w:type="dxa"/>
          <w:gridSpan w:val="2"/>
          <w:vAlign w:val="bottom"/>
        </w:tcPr>
        <w:p w14:paraId="528004A0" w14:textId="77777777" w:rsidR="00E70780" w:rsidRDefault="00E70780">
          <w:pPr>
            <w:pStyle w:val="LogoCaption"/>
          </w:pPr>
        </w:p>
      </w:tc>
      <w:tc>
        <w:tcPr>
          <w:tcW w:w="9368" w:type="dxa"/>
          <w:vAlign w:val="bottom"/>
        </w:tcPr>
        <w:p w14:paraId="143E4B0A" w14:textId="77777777" w:rsidR="00E70780" w:rsidRDefault="00E70780">
          <w:pPr>
            <w:pStyle w:val="Header"/>
          </w:pPr>
        </w:p>
      </w:tc>
    </w:tr>
    <w:tr w:rsidR="00E70780" w14:paraId="6843EE7A" w14:textId="77777777">
      <w:trPr>
        <w:gridAfter w:val="1"/>
        <w:wAfter w:w="1080" w:type="dxa"/>
        <w:trHeight w:hRule="exact" w:val="680"/>
      </w:trPr>
      <w:tc>
        <w:tcPr>
          <w:tcW w:w="9368" w:type="dxa"/>
          <w:gridSpan w:val="2"/>
          <w:vAlign w:val="bottom"/>
        </w:tcPr>
        <w:p w14:paraId="636C5E53" w14:textId="77777777" w:rsidR="00E70780" w:rsidRDefault="00E70780">
          <w:pPr>
            <w:pStyle w:val="LogoCaption"/>
          </w:pPr>
        </w:p>
      </w:tc>
      <w:tc>
        <w:tcPr>
          <w:tcW w:w="9368" w:type="dxa"/>
          <w:vAlign w:val="bottom"/>
        </w:tcPr>
        <w:p w14:paraId="4F6B73BD" w14:textId="77777777" w:rsidR="00E70780" w:rsidRDefault="00E70780">
          <w:pPr>
            <w:pStyle w:val="Header"/>
          </w:pPr>
        </w:p>
      </w:tc>
    </w:tr>
    <w:tr w:rsidR="00E70780" w14:paraId="4B43FF84" w14:textId="77777777">
      <w:trPr>
        <w:gridAfter w:val="1"/>
        <w:wAfter w:w="1080" w:type="dxa"/>
        <w:trHeight w:hRule="exact" w:val="680"/>
      </w:trPr>
      <w:tc>
        <w:tcPr>
          <w:tcW w:w="9368" w:type="dxa"/>
          <w:gridSpan w:val="2"/>
          <w:vAlign w:val="bottom"/>
        </w:tcPr>
        <w:p w14:paraId="1120AFD7" w14:textId="77777777" w:rsidR="00E70780" w:rsidRDefault="00E70780">
          <w:pPr>
            <w:pStyle w:val="LogoCaption"/>
          </w:pPr>
        </w:p>
      </w:tc>
      <w:tc>
        <w:tcPr>
          <w:tcW w:w="9368" w:type="dxa"/>
          <w:vAlign w:val="bottom"/>
        </w:tcPr>
        <w:p w14:paraId="2E0685B3" w14:textId="77777777" w:rsidR="00E70780" w:rsidRDefault="00E70780">
          <w:pPr>
            <w:pStyle w:val="Header"/>
          </w:pPr>
        </w:p>
      </w:tc>
    </w:tr>
    <w:tr w:rsidR="00E70780" w14:paraId="5B5F8565" w14:textId="77777777">
      <w:trPr>
        <w:gridAfter w:val="1"/>
        <w:wAfter w:w="1080" w:type="dxa"/>
        <w:trHeight w:hRule="exact" w:val="680"/>
      </w:trPr>
      <w:tc>
        <w:tcPr>
          <w:tcW w:w="9368" w:type="dxa"/>
          <w:gridSpan w:val="2"/>
          <w:vAlign w:val="bottom"/>
        </w:tcPr>
        <w:p w14:paraId="0AAE3C7B" w14:textId="77777777" w:rsidR="00E70780" w:rsidRDefault="00E70780">
          <w:pPr>
            <w:pStyle w:val="LogoCaption"/>
          </w:pPr>
        </w:p>
      </w:tc>
      <w:tc>
        <w:tcPr>
          <w:tcW w:w="9368" w:type="dxa"/>
          <w:vAlign w:val="bottom"/>
        </w:tcPr>
        <w:p w14:paraId="5952DFC6" w14:textId="77777777" w:rsidR="00E70780" w:rsidRDefault="00E70780">
          <w:pPr>
            <w:pStyle w:val="Header"/>
          </w:pPr>
        </w:p>
      </w:tc>
    </w:tr>
    <w:tr w:rsidR="00E70780" w14:paraId="23D9B653" w14:textId="77777777">
      <w:trPr>
        <w:gridAfter w:val="1"/>
        <w:wAfter w:w="1080" w:type="dxa"/>
        <w:trHeight w:hRule="exact" w:val="680"/>
      </w:trPr>
      <w:tc>
        <w:tcPr>
          <w:tcW w:w="9368" w:type="dxa"/>
          <w:gridSpan w:val="2"/>
          <w:vAlign w:val="bottom"/>
        </w:tcPr>
        <w:p w14:paraId="7A8D650E" w14:textId="77777777" w:rsidR="00E70780" w:rsidRDefault="00E70780">
          <w:pPr>
            <w:pStyle w:val="LogoCaption"/>
          </w:pPr>
        </w:p>
      </w:tc>
      <w:tc>
        <w:tcPr>
          <w:tcW w:w="9368" w:type="dxa"/>
          <w:vAlign w:val="bottom"/>
        </w:tcPr>
        <w:p w14:paraId="1D6AC379" w14:textId="77777777" w:rsidR="00E70780" w:rsidRDefault="00E70780">
          <w:pPr>
            <w:pStyle w:val="Header"/>
          </w:pPr>
        </w:p>
      </w:tc>
    </w:tr>
    <w:tr w:rsidR="00E70780" w14:paraId="1EFAAC9C" w14:textId="77777777">
      <w:trPr>
        <w:gridAfter w:val="1"/>
        <w:wAfter w:w="1080" w:type="dxa"/>
        <w:trHeight w:hRule="exact" w:val="680"/>
      </w:trPr>
      <w:tc>
        <w:tcPr>
          <w:tcW w:w="9368" w:type="dxa"/>
          <w:gridSpan w:val="2"/>
          <w:vAlign w:val="bottom"/>
        </w:tcPr>
        <w:p w14:paraId="72345EEC" w14:textId="77777777" w:rsidR="00E70780" w:rsidRDefault="00E70780">
          <w:pPr>
            <w:pStyle w:val="LogoCaption"/>
          </w:pPr>
        </w:p>
      </w:tc>
      <w:tc>
        <w:tcPr>
          <w:tcW w:w="9368" w:type="dxa"/>
          <w:vAlign w:val="bottom"/>
        </w:tcPr>
        <w:p w14:paraId="5E2A7C98" w14:textId="77777777" w:rsidR="00E70780" w:rsidRDefault="00E70780">
          <w:pPr>
            <w:pStyle w:val="Header"/>
          </w:pPr>
        </w:p>
      </w:tc>
    </w:tr>
    <w:tr w:rsidR="00E70780" w14:paraId="0BD973AE" w14:textId="77777777">
      <w:trPr>
        <w:gridAfter w:val="1"/>
        <w:wAfter w:w="1080" w:type="dxa"/>
        <w:trHeight w:hRule="exact" w:val="680"/>
      </w:trPr>
      <w:tc>
        <w:tcPr>
          <w:tcW w:w="9368" w:type="dxa"/>
          <w:gridSpan w:val="2"/>
          <w:vAlign w:val="bottom"/>
        </w:tcPr>
        <w:p w14:paraId="11BCAAE6" w14:textId="77777777" w:rsidR="00E70780" w:rsidRDefault="00E70780">
          <w:pPr>
            <w:pStyle w:val="LogoCaption"/>
          </w:pPr>
        </w:p>
      </w:tc>
      <w:tc>
        <w:tcPr>
          <w:tcW w:w="9368" w:type="dxa"/>
          <w:vAlign w:val="bottom"/>
        </w:tcPr>
        <w:p w14:paraId="0DF50550" w14:textId="77777777" w:rsidR="00E70780" w:rsidRDefault="00E70780">
          <w:pPr>
            <w:pStyle w:val="Header"/>
          </w:pPr>
        </w:p>
      </w:tc>
    </w:tr>
    <w:tr w:rsidR="00E70780" w14:paraId="59389DC8" w14:textId="77777777">
      <w:trPr>
        <w:gridAfter w:val="1"/>
        <w:wAfter w:w="1080" w:type="dxa"/>
        <w:trHeight w:hRule="exact" w:val="680"/>
      </w:trPr>
      <w:tc>
        <w:tcPr>
          <w:tcW w:w="9368" w:type="dxa"/>
          <w:gridSpan w:val="2"/>
          <w:vAlign w:val="bottom"/>
        </w:tcPr>
        <w:p w14:paraId="303794BB" w14:textId="77777777" w:rsidR="00E70780" w:rsidRDefault="00E70780">
          <w:pPr>
            <w:pStyle w:val="LogoCaption"/>
          </w:pPr>
        </w:p>
      </w:tc>
      <w:tc>
        <w:tcPr>
          <w:tcW w:w="9368" w:type="dxa"/>
          <w:vAlign w:val="bottom"/>
        </w:tcPr>
        <w:p w14:paraId="5F519E73" w14:textId="77777777" w:rsidR="00E70780" w:rsidRDefault="00E70780">
          <w:pPr>
            <w:pStyle w:val="Header"/>
          </w:pPr>
        </w:p>
      </w:tc>
    </w:tr>
    <w:tr w:rsidR="00E70780" w14:paraId="6003F239" w14:textId="77777777">
      <w:trPr>
        <w:gridAfter w:val="1"/>
        <w:wAfter w:w="1080" w:type="dxa"/>
        <w:trHeight w:hRule="exact" w:val="680"/>
      </w:trPr>
      <w:tc>
        <w:tcPr>
          <w:tcW w:w="9368" w:type="dxa"/>
          <w:gridSpan w:val="2"/>
          <w:vAlign w:val="bottom"/>
        </w:tcPr>
        <w:p w14:paraId="6C09F318" w14:textId="77777777" w:rsidR="00E70780" w:rsidRDefault="00E70780">
          <w:pPr>
            <w:pStyle w:val="LogoCaption"/>
          </w:pPr>
        </w:p>
      </w:tc>
      <w:tc>
        <w:tcPr>
          <w:tcW w:w="9368" w:type="dxa"/>
          <w:vAlign w:val="bottom"/>
        </w:tcPr>
        <w:p w14:paraId="54BFE012" w14:textId="77777777" w:rsidR="00E70780" w:rsidRDefault="00E70780">
          <w:pPr>
            <w:pStyle w:val="Header"/>
          </w:pPr>
        </w:p>
      </w:tc>
    </w:tr>
    <w:tr w:rsidR="00E70780" w14:paraId="28201150" w14:textId="77777777">
      <w:trPr>
        <w:gridAfter w:val="1"/>
        <w:wAfter w:w="1080" w:type="dxa"/>
        <w:trHeight w:hRule="exact" w:val="680"/>
      </w:trPr>
      <w:tc>
        <w:tcPr>
          <w:tcW w:w="9368" w:type="dxa"/>
          <w:gridSpan w:val="2"/>
          <w:vAlign w:val="bottom"/>
        </w:tcPr>
        <w:p w14:paraId="12704CD3" w14:textId="77777777" w:rsidR="00E70780" w:rsidRDefault="00E70780">
          <w:pPr>
            <w:pStyle w:val="LogoCaption"/>
          </w:pPr>
        </w:p>
      </w:tc>
      <w:tc>
        <w:tcPr>
          <w:tcW w:w="9368" w:type="dxa"/>
          <w:vAlign w:val="bottom"/>
        </w:tcPr>
        <w:p w14:paraId="79400581" w14:textId="77777777" w:rsidR="00E70780" w:rsidRDefault="00E70780">
          <w:pPr>
            <w:pStyle w:val="Header"/>
          </w:pPr>
        </w:p>
      </w:tc>
    </w:tr>
    <w:tr w:rsidR="00E70780" w14:paraId="33884DB3" w14:textId="77777777">
      <w:trPr>
        <w:gridAfter w:val="1"/>
        <w:wAfter w:w="1080" w:type="dxa"/>
        <w:trHeight w:hRule="exact" w:val="680"/>
      </w:trPr>
      <w:tc>
        <w:tcPr>
          <w:tcW w:w="9368" w:type="dxa"/>
          <w:gridSpan w:val="2"/>
          <w:vAlign w:val="bottom"/>
        </w:tcPr>
        <w:p w14:paraId="7144EFD1" w14:textId="77777777" w:rsidR="00E70780" w:rsidRDefault="00E70780">
          <w:pPr>
            <w:pStyle w:val="LogoCaption"/>
          </w:pPr>
        </w:p>
      </w:tc>
      <w:tc>
        <w:tcPr>
          <w:tcW w:w="9368" w:type="dxa"/>
          <w:vAlign w:val="bottom"/>
        </w:tcPr>
        <w:p w14:paraId="7CB1293F" w14:textId="77777777" w:rsidR="00E70780" w:rsidRDefault="00E70780">
          <w:pPr>
            <w:pStyle w:val="Header"/>
          </w:pPr>
        </w:p>
      </w:tc>
    </w:tr>
    <w:tr w:rsidR="00E70780" w14:paraId="60F1353A" w14:textId="77777777">
      <w:trPr>
        <w:gridAfter w:val="1"/>
        <w:wAfter w:w="1080" w:type="dxa"/>
        <w:trHeight w:hRule="exact" w:val="680"/>
      </w:trPr>
      <w:tc>
        <w:tcPr>
          <w:tcW w:w="9368" w:type="dxa"/>
          <w:gridSpan w:val="2"/>
          <w:vAlign w:val="bottom"/>
        </w:tcPr>
        <w:p w14:paraId="0F199097" w14:textId="77777777" w:rsidR="00E70780" w:rsidRDefault="00E70780">
          <w:pPr>
            <w:pStyle w:val="LogoCaption"/>
          </w:pPr>
        </w:p>
      </w:tc>
      <w:tc>
        <w:tcPr>
          <w:tcW w:w="9368" w:type="dxa"/>
          <w:vAlign w:val="bottom"/>
        </w:tcPr>
        <w:p w14:paraId="62CCAC0C" w14:textId="77777777" w:rsidR="00E70780" w:rsidRDefault="00E70780">
          <w:pPr>
            <w:pStyle w:val="Header"/>
          </w:pPr>
        </w:p>
      </w:tc>
    </w:tr>
    <w:tr w:rsidR="00E70780" w14:paraId="775B5219" w14:textId="77777777">
      <w:trPr>
        <w:gridAfter w:val="1"/>
        <w:wAfter w:w="1080" w:type="dxa"/>
        <w:trHeight w:hRule="exact" w:val="680"/>
      </w:trPr>
      <w:tc>
        <w:tcPr>
          <w:tcW w:w="9368" w:type="dxa"/>
          <w:gridSpan w:val="2"/>
          <w:vAlign w:val="bottom"/>
        </w:tcPr>
        <w:p w14:paraId="2093EF5A" w14:textId="77777777" w:rsidR="00E70780" w:rsidRDefault="00E70780">
          <w:pPr>
            <w:pStyle w:val="LogoCaption"/>
          </w:pPr>
        </w:p>
      </w:tc>
      <w:tc>
        <w:tcPr>
          <w:tcW w:w="9368" w:type="dxa"/>
          <w:vAlign w:val="bottom"/>
        </w:tcPr>
        <w:p w14:paraId="66521E25" w14:textId="77777777" w:rsidR="00E70780" w:rsidRDefault="00E70780">
          <w:pPr>
            <w:pStyle w:val="Header"/>
          </w:pPr>
        </w:p>
      </w:tc>
    </w:tr>
    <w:tr w:rsidR="00E70780" w14:paraId="16415655" w14:textId="77777777">
      <w:trPr>
        <w:gridAfter w:val="1"/>
        <w:wAfter w:w="1080" w:type="dxa"/>
        <w:trHeight w:hRule="exact" w:val="680"/>
      </w:trPr>
      <w:tc>
        <w:tcPr>
          <w:tcW w:w="9368" w:type="dxa"/>
          <w:gridSpan w:val="2"/>
          <w:vAlign w:val="bottom"/>
        </w:tcPr>
        <w:p w14:paraId="05696F10" w14:textId="77777777" w:rsidR="00E70780" w:rsidRDefault="00E70780">
          <w:pPr>
            <w:pStyle w:val="LogoCaption"/>
          </w:pPr>
        </w:p>
      </w:tc>
      <w:tc>
        <w:tcPr>
          <w:tcW w:w="9368" w:type="dxa"/>
          <w:vAlign w:val="bottom"/>
        </w:tcPr>
        <w:p w14:paraId="38D67488" w14:textId="77777777" w:rsidR="00E70780" w:rsidRDefault="00E70780">
          <w:pPr>
            <w:pStyle w:val="Header"/>
          </w:pPr>
        </w:p>
      </w:tc>
    </w:tr>
    <w:tr w:rsidR="00E70780" w14:paraId="445107B4" w14:textId="77777777">
      <w:trPr>
        <w:gridAfter w:val="1"/>
        <w:wAfter w:w="1080" w:type="dxa"/>
        <w:trHeight w:hRule="exact" w:val="680"/>
      </w:trPr>
      <w:tc>
        <w:tcPr>
          <w:tcW w:w="9368" w:type="dxa"/>
          <w:gridSpan w:val="2"/>
          <w:vAlign w:val="bottom"/>
        </w:tcPr>
        <w:p w14:paraId="6399B4F2" w14:textId="77777777" w:rsidR="00E70780" w:rsidRDefault="00E70780">
          <w:pPr>
            <w:pStyle w:val="LogoCaption"/>
          </w:pPr>
        </w:p>
      </w:tc>
      <w:tc>
        <w:tcPr>
          <w:tcW w:w="9368" w:type="dxa"/>
          <w:vAlign w:val="bottom"/>
        </w:tcPr>
        <w:p w14:paraId="1ABF9F5A" w14:textId="77777777" w:rsidR="00E70780" w:rsidRDefault="00E70780">
          <w:pPr>
            <w:pStyle w:val="Header"/>
          </w:pPr>
        </w:p>
      </w:tc>
    </w:tr>
    <w:tr w:rsidR="00E70780" w14:paraId="6EAE3317" w14:textId="77777777">
      <w:trPr>
        <w:gridAfter w:val="2"/>
        <w:wAfter w:w="360" w:type="dxa"/>
        <w:trHeight w:hRule="exact" w:val="680"/>
      </w:trPr>
      <w:tc>
        <w:tcPr>
          <w:tcW w:w="9368" w:type="dxa"/>
          <w:vAlign w:val="bottom"/>
        </w:tcPr>
        <w:p w14:paraId="73A14D38" w14:textId="77777777" w:rsidR="00E70780" w:rsidRDefault="00E70780">
          <w:pPr>
            <w:pStyle w:val="LogoCaption"/>
          </w:pPr>
        </w:p>
      </w:tc>
      <w:tc>
        <w:tcPr>
          <w:tcW w:w="9368" w:type="dxa"/>
          <w:vAlign w:val="bottom"/>
        </w:tcPr>
        <w:p w14:paraId="0E1C4C77" w14:textId="77777777" w:rsidR="00E70780" w:rsidRDefault="00E70780">
          <w:pPr>
            <w:pStyle w:val="Header"/>
          </w:pPr>
        </w:p>
      </w:tc>
    </w:tr>
    <w:tr w:rsidR="00E70780" w14:paraId="42B241CF" w14:textId="77777777">
      <w:trPr>
        <w:gridAfter w:val="2"/>
        <w:wAfter w:w="720" w:type="dxa"/>
        <w:trHeight w:hRule="exact" w:val="680"/>
      </w:trPr>
      <w:tc>
        <w:tcPr>
          <w:tcW w:w="9368" w:type="dxa"/>
          <w:vAlign w:val="bottom"/>
        </w:tcPr>
        <w:p w14:paraId="2BEAEC99" w14:textId="77777777" w:rsidR="00E70780" w:rsidRDefault="00E70780">
          <w:pPr>
            <w:pStyle w:val="LogoCaption"/>
          </w:pPr>
        </w:p>
      </w:tc>
      <w:tc>
        <w:tcPr>
          <w:tcW w:w="9368" w:type="dxa"/>
          <w:vAlign w:val="bottom"/>
        </w:tcPr>
        <w:p w14:paraId="6E836B24" w14:textId="77777777" w:rsidR="00E70780" w:rsidRDefault="00E70780">
          <w:pPr>
            <w:pStyle w:val="Header"/>
          </w:pPr>
        </w:p>
      </w:tc>
    </w:tr>
    <w:tr w:rsidR="00E70780" w14:paraId="000F4E1A" w14:textId="77777777">
      <w:trPr>
        <w:gridAfter w:val="2"/>
        <w:wAfter w:w="720" w:type="dxa"/>
        <w:trHeight w:hRule="exact" w:val="680"/>
      </w:trPr>
      <w:tc>
        <w:tcPr>
          <w:tcW w:w="9368" w:type="dxa"/>
          <w:vAlign w:val="bottom"/>
        </w:tcPr>
        <w:p w14:paraId="4B93743F" w14:textId="77777777" w:rsidR="00E70780" w:rsidRDefault="00E70780">
          <w:pPr>
            <w:pStyle w:val="LogoCaption"/>
          </w:pPr>
        </w:p>
      </w:tc>
      <w:tc>
        <w:tcPr>
          <w:tcW w:w="9368" w:type="dxa"/>
          <w:vAlign w:val="bottom"/>
        </w:tcPr>
        <w:p w14:paraId="72DF6AC0" w14:textId="77777777" w:rsidR="00E70780" w:rsidRDefault="00E70780">
          <w:pPr>
            <w:pStyle w:val="Header"/>
          </w:pPr>
        </w:p>
      </w:tc>
    </w:tr>
    <w:tr w:rsidR="00E70780" w14:paraId="01846B86" w14:textId="77777777">
      <w:trPr>
        <w:gridAfter w:val="2"/>
        <w:wAfter w:w="720" w:type="dxa"/>
        <w:trHeight w:hRule="exact" w:val="680"/>
      </w:trPr>
      <w:tc>
        <w:tcPr>
          <w:tcW w:w="9368" w:type="dxa"/>
          <w:vAlign w:val="bottom"/>
        </w:tcPr>
        <w:p w14:paraId="6633E2C8" w14:textId="77777777" w:rsidR="00E70780" w:rsidRDefault="00E70780">
          <w:pPr>
            <w:pStyle w:val="LogoCaption"/>
          </w:pPr>
        </w:p>
      </w:tc>
      <w:tc>
        <w:tcPr>
          <w:tcW w:w="9368" w:type="dxa"/>
          <w:vAlign w:val="bottom"/>
        </w:tcPr>
        <w:p w14:paraId="6F8FFA5B" w14:textId="77777777" w:rsidR="00E70780" w:rsidRDefault="00E70780">
          <w:pPr>
            <w:pStyle w:val="Header"/>
          </w:pPr>
        </w:p>
      </w:tc>
    </w:tr>
    <w:tr w:rsidR="00E70780" w14:paraId="651E98E7" w14:textId="77777777">
      <w:trPr>
        <w:gridAfter w:val="2"/>
        <w:wAfter w:w="720" w:type="dxa"/>
        <w:trHeight w:hRule="exact" w:val="680"/>
      </w:trPr>
      <w:tc>
        <w:tcPr>
          <w:tcW w:w="9368" w:type="dxa"/>
          <w:vAlign w:val="bottom"/>
        </w:tcPr>
        <w:p w14:paraId="501DADE6" w14:textId="77777777" w:rsidR="00E70780" w:rsidRDefault="00E70780">
          <w:pPr>
            <w:pStyle w:val="LogoCaption"/>
          </w:pPr>
        </w:p>
      </w:tc>
      <w:tc>
        <w:tcPr>
          <w:tcW w:w="9368" w:type="dxa"/>
          <w:vAlign w:val="bottom"/>
        </w:tcPr>
        <w:p w14:paraId="1DA52F91" w14:textId="77777777" w:rsidR="00E70780" w:rsidRDefault="00E70780">
          <w:pPr>
            <w:pStyle w:val="Header"/>
          </w:pPr>
        </w:p>
      </w:tc>
    </w:tr>
    <w:tr w:rsidR="00E70780" w14:paraId="015089A5" w14:textId="77777777">
      <w:trPr>
        <w:gridAfter w:val="2"/>
        <w:wAfter w:w="720" w:type="dxa"/>
        <w:trHeight w:hRule="exact" w:val="680"/>
      </w:trPr>
      <w:tc>
        <w:tcPr>
          <w:tcW w:w="9368" w:type="dxa"/>
          <w:vAlign w:val="bottom"/>
        </w:tcPr>
        <w:p w14:paraId="61DCBDD7" w14:textId="77777777" w:rsidR="00E70780" w:rsidRDefault="00E70780">
          <w:pPr>
            <w:pStyle w:val="LogoCaption"/>
          </w:pPr>
        </w:p>
      </w:tc>
      <w:tc>
        <w:tcPr>
          <w:tcW w:w="9368" w:type="dxa"/>
          <w:vAlign w:val="bottom"/>
        </w:tcPr>
        <w:p w14:paraId="6C6BDED5" w14:textId="77777777" w:rsidR="00E70780" w:rsidRDefault="00E70780">
          <w:pPr>
            <w:pStyle w:val="Header"/>
          </w:pPr>
        </w:p>
      </w:tc>
    </w:tr>
    <w:tr w:rsidR="00E70780" w14:paraId="58F8BB68" w14:textId="77777777">
      <w:trPr>
        <w:gridAfter w:val="2"/>
        <w:wAfter w:w="720" w:type="dxa"/>
        <w:trHeight w:hRule="exact" w:val="680"/>
      </w:trPr>
      <w:tc>
        <w:tcPr>
          <w:tcW w:w="9368" w:type="dxa"/>
          <w:vAlign w:val="bottom"/>
        </w:tcPr>
        <w:p w14:paraId="09BD2096" w14:textId="77777777" w:rsidR="00E70780" w:rsidRDefault="00E70780">
          <w:pPr>
            <w:pStyle w:val="LogoCaption"/>
          </w:pPr>
        </w:p>
      </w:tc>
      <w:tc>
        <w:tcPr>
          <w:tcW w:w="9368" w:type="dxa"/>
          <w:vAlign w:val="bottom"/>
        </w:tcPr>
        <w:p w14:paraId="3797E353" w14:textId="77777777" w:rsidR="00E70780" w:rsidRDefault="00E70780">
          <w:pPr>
            <w:pStyle w:val="Header"/>
          </w:pPr>
        </w:p>
      </w:tc>
    </w:tr>
    <w:tr w:rsidR="00E70780" w14:paraId="64974E66" w14:textId="77777777">
      <w:trPr>
        <w:gridAfter w:val="2"/>
        <w:wAfter w:w="720" w:type="dxa"/>
        <w:trHeight w:hRule="exact" w:val="680"/>
      </w:trPr>
      <w:tc>
        <w:tcPr>
          <w:tcW w:w="9368" w:type="dxa"/>
          <w:vAlign w:val="bottom"/>
        </w:tcPr>
        <w:p w14:paraId="593A7B9E" w14:textId="77777777" w:rsidR="00E70780" w:rsidRDefault="00E70780">
          <w:pPr>
            <w:pStyle w:val="LogoCaption"/>
          </w:pPr>
        </w:p>
      </w:tc>
      <w:tc>
        <w:tcPr>
          <w:tcW w:w="9368" w:type="dxa"/>
          <w:vAlign w:val="bottom"/>
        </w:tcPr>
        <w:p w14:paraId="33A53963" w14:textId="77777777" w:rsidR="00E70780" w:rsidRDefault="00E70780">
          <w:pPr>
            <w:pStyle w:val="Header"/>
          </w:pPr>
        </w:p>
      </w:tc>
    </w:tr>
    <w:tr w:rsidR="00E70780" w14:paraId="778B76FE" w14:textId="77777777">
      <w:trPr>
        <w:gridAfter w:val="2"/>
        <w:wAfter w:w="720" w:type="dxa"/>
        <w:trHeight w:hRule="exact" w:val="680"/>
      </w:trPr>
      <w:tc>
        <w:tcPr>
          <w:tcW w:w="9368" w:type="dxa"/>
          <w:vAlign w:val="bottom"/>
        </w:tcPr>
        <w:p w14:paraId="1BA78B2E" w14:textId="77777777" w:rsidR="00E70780" w:rsidRDefault="00E70780">
          <w:pPr>
            <w:pStyle w:val="LogoCaption"/>
          </w:pPr>
        </w:p>
      </w:tc>
      <w:tc>
        <w:tcPr>
          <w:tcW w:w="9368" w:type="dxa"/>
          <w:vAlign w:val="bottom"/>
        </w:tcPr>
        <w:p w14:paraId="05931B50" w14:textId="77777777" w:rsidR="00E70780" w:rsidRDefault="00E70780">
          <w:pPr>
            <w:pStyle w:val="Header"/>
          </w:pPr>
        </w:p>
      </w:tc>
    </w:tr>
    <w:tr w:rsidR="00E70780" w14:paraId="464CD22E" w14:textId="77777777">
      <w:trPr>
        <w:gridAfter w:val="2"/>
        <w:wAfter w:w="720" w:type="dxa"/>
        <w:trHeight w:hRule="exact" w:val="680"/>
      </w:trPr>
      <w:tc>
        <w:tcPr>
          <w:tcW w:w="9368" w:type="dxa"/>
          <w:vAlign w:val="bottom"/>
        </w:tcPr>
        <w:p w14:paraId="3C60F18C" w14:textId="77777777" w:rsidR="00E70780" w:rsidRDefault="00E70780">
          <w:pPr>
            <w:pStyle w:val="LogoCaption"/>
          </w:pPr>
        </w:p>
      </w:tc>
      <w:tc>
        <w:tcPr>
          <w:tcW w:w="9368" w:type="dxa"/>
          <w:vAlign w:val="bottom"/>
        </w:tcPr>
        <w:p w14:paraId="6E1F6AB0" w14:textId="77777777" w:rsidR="00E70780" w:rsidRDefault="00E70780">
          <w:pPr>
            <w:pStyle w:val="Header"/>
          </w:pPr>
        </w:p>
      </w:tc>
    </w:tr>
    <w:tr w:rsidR="00E70780" w14:paraId="7813DEE4" w14:textId="77777777">
      <w:trPr>
        <w:gridAfter w:val="2"/>
        <w:wAfter w:w="720" w:type="dxa"/>
        <w:trHeight w:hRule="exact" w:val="680"/>
      </w:trPr>
      <w:tc>
        <w:tcPr>
          <w:tcW w:w="9368" w:type="dxa"/>
          <w:vAlign w:val="bottom"/>
        </w:tcPr>
        <w:p w14:paraId="0C280C73" w14:textId="77777777" w:rsidR="00E70780" w:rsidRDefault="00E70780">
          <w:pPr>
            <w:pStyle w:val="LogoCaption"/>
          </w:pPr>
        </w:p>
      </w:tc>
      <w:tc>
        <w:tcPr>
          <w:tcW w:w="9368" w:type="dxa"/>
          <w:vAlign w:val="bottom"/>
        </w:tcPr>
        <w:p w14:paraId="7772542B" w14:textId="77777777" w:rsidR="00E70780" w:rsidRDefault="00E70780">
          <w:pPr>
            <w:pStyle w:val="Header"/>
          </w:pPr>
        </w:p>
      </w:tc>
    </w:tr>
    <w:tr w:rsidR="00E70780" w14:paraId="44984C70" w14:textId="77777777">
      <w:trPr>
        <w:gridAfter w:val="2"/>
        <w:wAfter w:w="720" w:type="dxa"/>
        <w:trHeight w:hRule="exact" w:val="680"/>
      </w:trPr>
      <w:tc>
        <w:tcPr>
          <w:tcW w:w="9368" w:type="dxa"/>
          <w:vAlign w:val="bottom"/>
        </w:tcPr>
        <w:p w14:paraId="2D5AD8F9" w14:textId="77777777" w:rsidR="00E70780" w:rsidRDefault="00E70780">
          <w:pPr>
            <w:pStyle w:val="LogoCaption"/>
          </w:pPr>
        </w:p>
      </w:tc>
      <w:tc>
        <w:tcPr>
          <w:tcW w:w="9368" w:type="dxa"/>
          <w:vAlign w:val="bottom"/>
        </w:tcPr>
        <w:p w14:paraId="1142A3F3" w14:textId="77777777" w:rsidR="00E70780" w:rsidRDefault="00E70780">
          <w:pPr>
            <w:pStyle w:val="Header"/>
          </w:pPr>
        </w:p>
      </w:tc>
    </w:tr>
    <w:tr w:rsidR="00E70780" w14:paraId="2859E4DD" w14:textId="77777777">
      <w:trPr>
        <w:gridAfter w:val="2"/>
        <w:wAfter w:w="720" w:type="dxa"/>
        <w:trHeight w:hRule="exact" w:val="680"/>
      </w:trPr>
      <w:tc>
        <w:tcPr>
          <w:tcW w:w="9368" w:type="dxa"/>
          <w:vAlign w:val="bottom"/>
        </w:tcPr>
        <w:p w14:paraId="21B93024" w14:textId="77777777" w:rsidR="00E70780" w:rsidRDefault="00E70780">
          <w:pPr>
            <w:pStyle w:val="LogoCaption"/>
          </w:pPr>
        </w:p>
      </w:tc>
      <w:tc>
        <w:tcPr>
          <w:tcW w:w="9368" w:type="dxa"/>
          <w:vAlign w:val="bottom"/>
        </w:tcPr>
        <w:p w14:paraId="5878AB8B" w14:textId="77777777" w:rsidR="00E70780" w:rsidRDefault="00E70780">
          <w:pPr>
            <w:pStyle w:val="Header"/>
          </w:pPr>
        </w:p>
      </w:tc>
    </w:tr>
    <w:tr w:rsidR="00E70780" w14:paraId="19D5CDF3" w14:textId="77777777">
      <w:trPr>
        <w:gridAfter w:val="2"/>
        <w:wAfter w:w="720" w:type="dxa"/>
        <w:trHeight w:hRule="exact" w:val="680"/>
      </w:trPr>
      <w:tc>
        <w:tcPr>
          <w:tcW w:w="9368" w:type="dxa"/>
          <w:vAlign w:val="bottom"/>
        </w:tcPr>
        <w:p w14:paraId="1BADC54F" w14:textId="77777777" w:rsidR="00E70780" w:rsidRDefault="00E70780">
          <w:pPr>
            <w:pStyle w:val="LogoCaption"/>
          </w:pPr>
        </w:p>
      </w:tc>
      <w:tc>
        <w:tcPr>
          <w:tcW w:w="9368" w:type="dxa"/>
          <w:vAlign w:val="bottom"/>
        </w:tcPr>
        <w:p w14:paraId="74772510" w14:textId="77777777" w:rsidR="00E70780" w:rsidRDefault="00E70780">
          <w:pPr>
            <w:pStyle w:val="Header"/>
          </w:pPr>
        </w:p>
      </w:tc>
    </w:tr>
    <w:tr w:rsidR="00E70780" w14:paraId="1D1C79ED" w14:textId="77777777">
      <w:trPr>
        <w:gridAfter w:val="2"/>
        <w:wAfter w:w="720" w:type="dxa"/>
        <w:trHeight w:hRule="exact" w:val="680"/>
      </w:trPr>
      <w:tc>
        <w:tcPr>
          <w:tcW w:w="9368" w:type="dxa"/>
          <w:vAlign w:val="bottom"/>
        </w:tcPr>
        <w:p w14:paraId="3A4AB5ED" w14:textId="77777777" w:rsidR="00E70780" w:rsidRDefault="00E70780">
          <w:pPr>
            <w:pStyle w:val="LogoCaption"/>
          </w:pPr>
        </w:p>
      </w:tc>
      <w:tc>
        <w:tcPr>
          <w:tcW w:w="9368" w:type="dxa"/>
          <w:vAlign w:val="bottom"/>
        </w:tcPr>
        <w:p w14:paraId="5F3205FC" w14:textId="77777777" w:rsidR="00E70780" w:rsidRDefault="00E70780">
          <w:pPr>
            <w:pStyle w:val="Header"/>
          </w:pPr>
        </w:p>
      </w:tc>
    </w:tr>
    <w:tr w:rsidR="00E70780" w14:paraId="3979FAC3" w14:textId="77777777">
      <w:trPr>
        <w:gridAfter w:val="2"/>
        <w:wAfter w:w="720" w:type="dxa"/>
        <w:trHeight w:hRule="exact" w:val="680"/>
      </w:trPr>
      <w:tc>
        <w:tcPr>
          <w:tcW w:w="9368" w:type="dxa"/>
          <w:vAlign w:val="bottom"/>
        </w:tcPr>
        <w:p w14:paraId="687E49B8" w14:textId="77777777" w:rsidR="00E70780" w:rsidRDefault="00E70780">
          <w:pPr>
            <w:pStyle w:val="LogoCaption"/>
          </w:pPr>
        </w:p>
      </w:tc>
      <w:tc>
        <w:tcPr>
          <w:tcW w:w="9368" w:type="dxa"/>
          <w:vAlign w:val="bottom"/>
        </w:tcPr>
        <w:p w14:paraId="4FDF02C4" w14:textId="77777777" w:rsidR="00E70780" w:rsidRDefault="00E70780">
          <w:pPr>
            <w:pStyle w:val="Header"/>
          </w:pPr>
        </w:p>
      </w:tc>
    </w:tr>
    <w:tr w:rsidR="00E70780" w14:paraId="6534D7B3" w14:textId="77777777">
      <w:trPr>
        <w:gridAfter w:val="2"/>
        <w:wAfter w:w="720" w:type="dxa"/>
        <w:trHeight w:hRule="exact" w:val="680"/>
      </w:trPr>
      <w:tc>
        <w:tcPr>
          <w:tcW w:w="9368" w:type="dxa"/>
          <w:vAlign w:val="bottom"/>
        </w:tcPr>
        <w:p w14:paraId="1795D15A" w14:textId="77777777" w:rsidR="00E70780" w:rsidRDefault="00E70780">
          <w:pPr>
            <w:pStyle w:val="LogoCaption"/>
          </w:pPr>
        </w:p>
      </w:tc>
      <w:tc>
        <w:tcPr>
          <w:tcW w:w="9368" w:type="dxa"/>
          <w:vAlign w:val="bottom"/>
        </w:tcPr>
        <w:p w14:paraId="698D1A3F" w14:textId="77777777" w:rsidR="00E70780" w:rsidRDefault="00E70780">
          <w:pPr>
            <w:pStyle w:val="Header"/>
          </w:pPr>
        </w:p>
      </w:tc>
    </w:tr>
    <w:tr w:rsidR="00E70780" w14:paraId="6C45043A" w14:textId="77777777">
      <w:trPr>
        <w:gridAfter w:val="2"/>
        <w:wAfter w:w="720" w:type="dxa"/>
        <w:trHeight w:hRule="exact" w:val="680"/>
      </w:trPr>
      <w:tc>
        <w:tcPr>
          <w:tcW w:w="9368" w:type="dxa"/>
          <w:vAlign w:val="bottom"/>
        </w:tcPr>
        <w:p w14:paraId="3743CEB0" w14:textId="77777777" w:rsidR="00E70780" w:rsidRDefault="00E70780">
          <w:pPr>
            <w:pStyle w:val="LogoCaption"/>
          </w:pPr>
        </w:p>
      </w:tc>
      <w:tc>
        <w:tcPr>
          <w:tcW w:w="9368" w:type="dxa"/>
          <w:vAlign w:val="bottom"/>
        </w:tcPr>
        <w:p w14:paraId="3F5CF58D" w14:textId="77777777" w:rsidR="00E70780" w:rsidRDefault="00E70780">
          <w:pPr>
            <w:pStyle w:val="Header"/>
          </w:pPr>
        </w:p>
      </w:tc>
    </w:tr>
    <w:tr w:rsidR="00E70780" w14:paraId="4123ADE3" w14:textId="77777777">
      <w:trPr>
        <w:gridAfter w:val="2"/>
        <w:wAfter w:w="720" w:type="dxa"/>
        <w:trHeight w:hRule="exact" w:val="680"/>
      </w:trPr>
      <w:tc>
        <w:tcPr>
          <w:tcW w:w="9368" w:type="dxa"/>
          <w:vAlign w:val="bottom"/>
        </w:tcPr>
        <w:p w14:paraId="2EC01564" w14:textId="77777777" w:rsidR="00E70780" w:rsidRDefault="00E70780">
          <w:pPr>
            <w:pStyle w:val="LogoCaption"/>
          </w:pPr>
        </w:p>
      </w:tc>
      <w:tc>
        <w:tcPr>
          <w:tcW w:w="9368" w:type="dxa"/>
          <w:vAlign w:val="bottom"/>
        </w:tcPr>
        <w:p w14:paraId="1A015B99" w14:textId="77777777" w:rsidR="00E70780" w:rsidRDefault="00E70780">
          <w:pPr>
            <w:pStyle w:val="Header"/>
          </w:pPr>
        </w:p>
      </w:tc>
    </w:tr>
    <w:tr w:rsidR="00E70780" w14:paraId="6E234E03" w14:textId="77777777">
      <w:trPr>
        <w:gridAfter w:val="2"/>
        <w:wAfter w:w="720" w:type="dxa"/>
        <w:trHeight w:hRule="exact" w:val="680"/>
      </w:trPr>
      <w:tc>
        <w:tcPr>
          <w:tcW w:w="9368" w:type="dxa"/>
          <w:vAlign w:val="bottom"/>
        </w:tcPr>
        <w:p w14:paraId="10D2A4E0" w14:textId="77777777" w:rsidR="00E70780" w:rsidRDefault="00E70780">
          <w:pPr>
            <w:pStyle w:val="LogoCaption"/>
          </w:pPr>
        </w:p>
      </w:tc>
      <w:tc>
        <w:tcPr>
          <w:tcW w:w="9368" w:type="dxa"/>
          <w:vAlign w:val="bottom"/>
        </w:tcPr>
        <w:p w14:paraId="7C0BDCD2" w14:textId="77777777" w:rsidR="00E70780" w:rsidRDefault="00E70780">
          <w:pPr>
            <w:pStyle w:val="Header"/>
          </w:pPr>
        </w:p>
      </w:tc>
    </w:tr>
    <w:tr w:rsidR="00E70780" w14:paraId="7015EEFD" w14:textId="77777777">
      <w:trPr>
        <w:gridAfter w:val="2"/>
        <w:wAfter w:w="720" w:type="dxa"/>
        <w:trHeight w:hRule="exact" w:val="680"/>
      </w:trPr>
      <w:tc>
        <w:tcPr>
          <w:tcW w:w="9368" w:type="dxa"/>
          <w:vAlign w:val="bottom"/>
        </w:tcPr>
        <w:p w14:paraId="5B74AE51" w14:textId="77777777" w:rsidR="00E70780" w:rsidRDefault="00E70780">
          <w:pPr>
            <w:pStyle w:val="LogoCaption"/>
          </w:pPr>
        </w:p>
      </w:tc>
      <w:tc>
        <w:tcPr>
          <w:tcW w:w="9368" w:type="dxa"/>
          <w:vAlign w:val="bottom"/>
        </w:tcPr>
        <w:p w14:paraId="2650428D" w14:textId="77777777" w:rsidR="00E70780" w:rsidRDefault="00E70780">
          <w:pPr>
            <w:pStyle w:val="Header"/>
          </w:pPr>
        </w:p>
      </w:tc>
    </w:tr>
    <w:tr w:rsidR="00E70780" w14:paraId="5F1D045C" w14:textId="77777777">
      <w:trPr>
        <w:gridAfter w:val="2"/>
        <w:wAfter w:w="720" w:type="dxa"/>
        <w:trHeight w:hRule="exact" w:val="680"/>
      </w:trPr>
      <w:tc>
        <w:tcPr>
          <w:tcW w:w="9368" w:type="dxa"/>
          <w:vAlign w:val="bottom"/>
        </w:tcPr>
        <w:p w14:paraId="147E62F6" w14:textId="77777777" w:rsidR="00E70780" w:rsidRDefault="00E70780">
          <w:pPr>
            <w:pStyle w:val="LogoCaption"/>
          </w:pPr>
        </w:p>
      </w:tc>
      <w:tc>
        <w:tcPr>
          <w:tcW w:w="9368" w:type="dxa"/>
          <w:vAlign w:val="bottom"/>
        </w:tcPr>
        <w:p w14:paraId="4FA7455E" w14:textId="77777777" w:rsidR="00E70780" w:rsidRDefault="00E70780">
          <w:pPr>
            <w:pStyle w:val="Header"/>
          </w:pPr>
        </w:p>
      </w:tc>
    </w:tr>
    <w:tr w:rsidR="00E70780" w14:paraId="1B7501D2" w14:textId="77777777">
      <w:trPr>
        <w:gridAfter w:val="2"/>
        <w:wAfter w:w="720" w:type="dxa"/>
        <w:trHeight w:hRule="exact" w:val="680"/>
      </w:trPr>
      <w:tc>
        <w:tcPr>
          <w:tcW w:w="9368" w:type="dxa"/>
          <w:vAlign w:val="bottom"/>
        </w:tcPr>
        <w:p w14:paraId="773D15C2" w14:textId="77777777" w:rsidR="00E70780" w:rsidRDefault="00E70780">
          <w:pPr>
            <w:pStyle w:val="LogoCaption"/>
          </w:pPr>
        </w:p>
      </w:tc>
      <w:tc>
        <w:tcPr>
          <w:tcW w:w="9368" w:type="dxa"/>
          <w:vAlign w:val="bottom"/>
        </w:tcPr>
        <w:p w14:paraId="7D78B998" w14:textId="77777777" w:rsidR="00E70780" w:rsidRDefault="00E70780">
          <w:pPr>
            <w:pStyle w:val="Header"/>
          </w:pPr>
        </w:p>
      </w:tc>
    </w:tr>
    <w:tr w:rsidR="00E70780" w14:paraId="3D6B825A" w14:textId="77777777">
      <w:trPr>
        <w:gridAfter w:val="2"/>
        <w:wAfter w:w="720" w:type="dxa"/>
        <w:trHeight w:hRule="exact" w:val="680"/>
      </w:trPr>
      <w:tc>
        <w:tcPr>
          <w:tcW w:w="9368" w:type="dxa"/>
          <w:vAlign w:val="bottom"/>
        </w:tcPr>
        <w:p w14:paraId="72D383AB" w14:textId="77777777" w:rsidR="00E70780" w:rsidRDefault="00E70780">
          <w:pPr>
            <w:pStyle w:val="LogoCaption"/>
          </w:pPr>
        </w:p>
      </w:tc>
      <w:tc>
        <w:tcPr>
          <w:tcW w:w="9368" w:type="dxa"/>
          <w:vAlign w:val="bottom"/>
        </w:tcPr>
        <w:p w14:paraId="376F21AC" w14:textId="77777777" w:rsidR="00E70780" w:rsidRDefault="00E70780">
          <w:pPr>
            <w:pStyle w:val="Header"/>
          </w:pPr>
        </w:p>
      </w:tc>
    </w:tr>
    <w:tr w:rsidR="00E70780" w14:paraId="08485D3B" w14:textId="77777777">
      <w:trPr>
        <w:gridAfter w:val="2"/>
        <w:wAfter w:w="720" w:type="dxa"/>
        <w:trHeight w:hRule="exact" w:val="680"/>
      </w:trPr>
      <w:tc>
        <w:tcPr>
          <w:tcW w:w="9368" w:type="dxa"/>
          <w:vAlign w:val="bottom"/>
        </w:tcPr>
        <w:p w14:paraId="60747961" w14:textId="77777777" w:rsidR="00E70780" w:rsidRDefault="00E70780">
          <w:pPr>
            <w:pStyle w:val="LogoCaption"/>
          </w:pPr>
        </w:p>
      </w:tc>
      <w:tc>
        <w:tcPr>
          <w:tcW w:w="9368" w:type="dxa"/>
          <w:vAlign w:val="bottom"/>
        </w:tcPr>
        <w:p w14:paraId="6F617167" w14:textId="77777777" w:rsidR="00E70780" w:rsidRDefault="00E70780">
          <w:pPr>
            <w:pStyle w:val="Header"/>
          </w:pPr>
        </w:p>
      </w:tc>
    </w:tr>
    <w:tr w:rsidR="00E70780" w14:paraId="66199DBF" w14:textId="77777777">
      <w:trPr>
        <w:gridAfter w:val="2"/>
        <w:wAfter w:w="720" w:type="dxa"/>
        <w:trHeight w:hRule="exact" w:val="680"/>
      </w:trPr>
      <w:tc>
        <w:tcPr>
          <w:tcW w:w="9368" w:type="dxa"/>
          <w:vAlign w:val="bottom"/>
        </w:tcPr>
        <w:p w14:paraId="5B2D479F" w14:textId="77777777" w:rsidR="00E70780" w:rsidRDefault="00E70780">
          <w:pPr>
            <w:pStyle w:val="LogoCaption"/>
          </w:pPr>
        </w:p>
      </w:tc>
      <w:tc>
        <w:tcPr>
          <w:tcW w:w="9368" w:type="dxa"/>
          <w:vAlign w:val="bottom"/>
        </w:tcPr>
        <w:p w14:paraId="73217886" w14:textId="77777777" w:rsidR="00E70780" w:rsidRDefault="00E70780">
          <w:pPr>
            <w:pStyle w:val="Header"/>
          </w:pPr>
        </w:p>
      </w:tc>
    </w:tr>
    <w:tr w:rsidR="00E70780" w14:paraId="4E134CF2" w14:textId="77777777">
      <w:trPr>
        <w:gridAfter w:val="2"/>
        <w:wAfter w:w="720" w:type="dxa"/>
        <w:trHeight w:hRule="exact" w:val="680"/>
      </w:trPr>
      <w:tc>
        <w:tcPr>
          <w:tcW w:w="9368" w:type="dxa"/>
          <w:vAlign w:val="bottom"/>
        </w:tcPr>
        <w:p w14:paraId="7FC585F8" w14:textId="77777777" w:rsidR="00E70780" w:rsidRDefault="00E70780">
          <w:pPr>
            <w:pStyle w:val="LogoCaption"/>
          </w:pPr>
        </w:p>
      </w:tc>
      <w:tc>
        <w:tcPr>
          <w:tcW w:w="9368" w:type="dxa"/>
          <w:vAlign w:val="bottom"/>
        </w:tcPr>
        <w:p w14:paraId="57B17646" w14:textId="77777777" w:rsidR="00E70780" w:rsidRDefault="00E70780">
          <w:pPr>
            <w:pStyle w:val="Header"/>
          </w:pPr>
        </w:p>
      </w:tc>
    </w:tr>
    <w:tr w:rsidR="00E70780" w14:paraId="143D2E06" w14:textId="77777777">
      <w:trPr>
        <w:gridAfter w:val="2"/>
        <w:wAfter w:w="720" w:type="dxa"/>
        <w:trHeight w:hRule="exact" w:val="680"/>
      </w:trPr>
      <w:tc>
        <w:tcPr>
          <w:tcW w:w="9368" w:type="dxa"/>
          <w:vAlign w:val="bottom"/>
        </w:tcPr>
        <w:p w14:paraId="557BC0DF" w14:textId="77777777" w:rsidR="00E70780" w:rsidRDefault="00E70780">
          <w:pPr>
            <w:pStyle w:val="LogoCaption"/>
          </w:pPr>
        </w:p>
      </w:tc>
      <w:tc>
        <w:tcPr>
          <w:tcW w:w="9368" w:type="dxa"/>
          <w:vAlign w:val="bottom"/>
        </w:tcPr>
        <w:p w14:paraId="07A30681" w14:textId="77777777" w:rsidR="00E70780" w:rsidRDefault="00E70780">
          <w:pPr>
            <w:pStyle w:val="Header"/>
          </w:pPr>
        </w:p>
      </w:tc>
    </w:tr>
    <w:tr w:rsidR="00E70780" w14:paraId="7D717CCA" w14:textId="77777777">
      <w:trPr>
        <w:gridAfter w:val="2"/>
        <w:wAfter w:w="720" w:type="dxa"/>
        <w:trHeight w:hRule="exact" w:val="680"/>
      </w:trPr>
      <w:tc>
        <w:tcPr>
          <w:tcW w:w="9368" w:type="dxa"/>
          <w:vAlign w:val="bottom"/>
        </w:tcPr>
        <w:p w14:paraId="0A1B67A3" w14:textId="77777777" w:rsidR="00E70780" w:rsidRDefault="00E70780">
          <w:pPr>
            <w:pStyle w:val="LogoCaption"/>
          </w:pPr>
        </w:p>
      </w:tc>
      <w:tc>
        <w:tcPr>
          <w:tcW w:w="9368" w:type="dxa"/>
          <w:vAlign w:val="bottom"/>
        </w:tcPr>
        <w:p w14:paraId="58638851" w14:textId="77777777" w:rsidR="00E70780" w:rsidRDefault="00E70780">
          <w:pPr>
            <w:pStyle w:val="Header"/>
          </w:pPr>
        </w:p>
      </w:tc>
    </w:tr>
    <w:tr w:rsidR="00E70780" w14:paraId="1327B59A" w14:textId="77777777">
      <w:trPr>
        <w:gridAfter w:val="2"/>
        <w:wAfter w:w="720" w:type="dxa"/>
        <w:trHeight w:hRule="exact" w:val="680"/>
      </w:trPr>
      <w:tc>
        <w:tcPr>
          <w:tcW w:w="9368" w:type="dxa"/>
          <w:vAlign w:val="bottom"/>
        </w:tcPr>
        <w:p w14:paraId="05CD4AC5" w14:textId="77777777" w:rsidR="00E70780" w:rsidRDefault="00E70780">
          <w:pPr>
            <w:pStyle w:val="LogoCaption"/>
          </w:pPr>
        </w:p>
      </w:tc>
      <w:tc>
        <w:tcPr>
          <w:tcW w:w="9368" w:type="dxa"/>
          <w:vAlign w:val="bottom"/>
        </w:tcPr>
        <w:p w14:paraId="2FBA24EF" w14:textId="77777777" w:rsidR="00E70780" w:rsidRDefault="00E70780">
          <w:pPr>
            <w:pStyle w:val="Header"/>
          </w:pPr>
        </w:p>
      </w:tc>
    </w:tr>
    <w:tr w:rsidR="00E70780" w14:paraId="51F4DC63" w14:textId="77777777">
      <w:trPr>
        <w:gridAfter w:val="2"/>
        <w:wAfter w:w="720" w:type="dxa"/>
        <w:trHeight w:hRule="exact" w:val="680"/>
      </w:trPr>
      <w:tc>
        <w:tcPr>
          <w:tcW w:w="9368" w:type="dxa"/>
          <w:vAlign w:val="bottom"/>
        </w:tcPr>
        <w:p w14:paraId="756E8113" w14:textId="77777777" w:rsidR="00E70780" w:rsidRDefault="00E70780">
          <w:pPr>
            <w:pStyle w:val="LogoCaption"/>
          </w:pPr>
        </w:p>
      </w:tc>
      <w:tc>
        <w:tcPr>
          <w:tcW w:w="9368" w:type="dxa"/>
          <w:vAlign w:val="bottom"/>
        </w:tcPr>
        <w:p w14:paraId="2B5AB595" w14:textId="77777777" w:rsidR="00E70780" w:rsidRDefault="00E70780">
          <w:pPr>
            <w:pStyle w:val="Header"/>
          </w:pPr>
        </w:p>
      </w:tc>
    </w:tr>
    <w:tr w:rsidR="00E70780" w14:paraId="2F21F429" w14:textId="77777777">
      <w:trPr>
        <w:gridAfter w:val="2"/>
        <w:wAfter w:w="720" w:type="dxa"/>
        <w:trHeight w:hRule="exact" w:val="680"/>
      </w:trPr>
      <w:tc>
        <w:tcPr>
          <w:tcW w:w="9368" w:type="dxa"/>
          <w:vAlign w:val="bottom"/>
        </w:tcPr>
        <w:p w14:paraId="39B791D7" w14:textId="77777777" w:rsidR="00E70780" w:rsidRDefault="00E70780">
          <w:pPr>
            <w:pStyle w:val="LogoCaption"/>
          </w:pPr>
        </w:p>
      </w:tc>
      <w:tc>
        <w:tcPr>
          <w:tcW w:w="9368" w:type="dxa"/>
          <w:vAlign w:val="bottom"/>
        </w:tcPr>
        <w:p w14:paraId="5262B0B5" w14:textId="77777777" w:rsidR="00E70780" w:rsidRDefault="00E70780">
          <w:pPr>
            <w:pStyle w:val="Header"/>
          </w:pPr>
        </w:p>
      </w:tc>
    </w:tr>
    <w:tr w:rsidR="00E70780" w14:paraId="39A5B829" w14:textId="77777777">
      <w:trPr>
        <w:gridAfter w:val="2"/>
        <w:wAfter w:w="720" w:type="dxa"/>
        <w:trHeight w:hRule="exact" w:val="680"/>
      </w:trPr>
      <w:tc>
        <w:tcPr>
          <w:tcW w:w="9368" w:type="dxa"/>
          <w:vAlign w:val="bottom"/>
        </w:tcPr>
        <w:p w14:paraId="44A08BA8" w14:textId="77777777" w:rsidR="00E70780" w:rsidRDefault="00E70780">
          <w:pPr>
            <w:pStyle w:val="LogoCaption"/>
          </w:pPr>
        </w:p>
      </w:tc>
      <w:tc>
        <w:tcPr>
          <w:tcW w:w="9368" w:type="dxa"/>
          <w:vAlign w:val="bottom"/>
        </w:tcPr>
        <w:p w14:paraId="5E1A7FCD" w14:textId="77777777" w:rsidR="00E70780" w:rsidRDefault="00E70780">
          <w:pPr>
            <w:pStyle w:val="Header"/>
          </w:pPr>
        </w:p>
      </w:tc>
    </w:tr>
    <w:tr w:rsidR="00E70780" w14:paraId="1A542DDF" w14:textId="77777777">
      <w:trPr>
        <w:gridAfter w:val="2"/>
        <w:wAfter w:w="720" w:type="dxa"/>
        <w:trHeight w:hRule="exact" w:val="680"/>
      </w:trPr>
      <w:tc>
        <w:tcPr>
          <w:tcW w:w="9368" w:type="dxa"/>
          <w:vAlign w:val="bottom"/>
        </w:tcPr>
        <w:p w14:paraId="2596CAD2" w14:textId="77777777" w:rsidR="00E70780" w:rsidRDefault="00E70780">
          <w:pPr>
            <w:pStyle w:val="LogoCaption"/>
          </w:pPr>
        </w:p>
      </w:tc>
      <w:tc>
        <w:tcPr>
          <w:tcW w:w="9368" w:type="dxa"/>
          <w:vAlign w:val="bottom"/>
        </w:tcPr>
        <w:p w14:paraId="24EFB089" w14:textId="77777777" w:rsidR="00E70780" w:rsidRDefault="00E70780">
          <w:pPr>
            <w:pStyle w:val="Header"/>
          </w:pPr>
        </w:p>
      </w:tc>
    </w:tr>
    <w:tr w:rsidR="00E70780" w14:paraId="27F742EE" w14:textId="77777777">
      <w:trPr>
        <w:gridAfter w:val="2"/>
        <w:wAfter w:w="720" w:type="dxa"/>
        <w:trHeight w:hRule="exact" w:val="680"/>
      </w:trPr>
      <w:tc>
        <w:tcPr>
          <w:tcW w:w="9368" w:type="dxa"/>
          <w:vAlign w:val="bottom"/>
        </w:tcPr>
        <w:p w14:paraId="2A707D09" w14:textId="77777777" w:rsidR="00E70780" w:rsidRDefault="00E70780">
          <w:pPr>
            <w:pStyle w:val="LogoCaption"/>
          </w:pPr>
        </w:p>
      </w:tc>
      <w:tc>
        <w:tcPr>
          <w:tcW w:w="9368" w:type="dxa"/>
          <w:vAlign w:val="bottom"/>
        </w:tcPr>
        <w:p w14:paraId="38797E83" w14:textId="77777777" w:rsidR="00E70780" w:rsidRDefault="00E70780">
          <w:pPr>
            <w:pStyle w:val="Header"/>
          </w:pPr>
        </w:p>
      </w:tc>
    </w:tr>
    <w:tr w:rsidR="00E70780" w14:paraId="20BFB6CE" w14:textId="77777777">
      <w:trPr>
        <w:gridAfter w:val="2"/>
        <w:wAfter w:w="720" w:type="dxa"/>
        <w:trHeight w:hRule="exact" w:val="680"/>
      </w:trPr>
      <w:tc>
        <w:tcPr>
          <w:tcW w:w="9368" w:type="dxa"/>
          <w:vAlign w:val="bottom"/>
        </w:tcPr>
        <w:p w14:paraId="53CF680C" w14:textId="77777777" w:rsidR="00E70780" w:rsidRDefault="00E70780">
          <w:pPr>
            <w:pStyle w:val="LogoCaption"/>
          </w:pPr>
        </w:p>
      </w:tc>
      <w:tc>
        <w:tcPr>
          <w:tcW w:w="9368" w:type="dxa"/>
          <w:vAlign w:val="bottom"/>
        </w:tcPr>
        <w:p w14:paraId="56D7680E" w14:textId="77777777" w:rsidR="00E70780" w:rsidRDefault="00E70780">
          <w:pPr>
            <w:pStyle w:val="Header"/>
          </w:pPr>
        </w:p>
      </w:tc>
    </w:tr>
    <w:tr w:rsidR="00E70780" w14:paraId="3BE6CF3A" w14:textId="77777777">
      <w:trPr>
        <w:gridAfter w:val="2"/>
        <w:wAfter w:w="720" w:type="dxa"/>
        <w:trHeight w:hRule="exact" w:val="680"/>
      </w:trPr>
      <w:tc>
        <w:tcPr>
          <w:tcW w:w="9368" w:type="dxa"/>
          <w:vAlign w:val="bottom"/>
        </w:tcPr>
        <w:p w14:paraId="75D4CEE1" w14:textId="77777777" w:rsidR="00E70780" w:rsidRDefault="00E70780">
          <w:pPr>
            <w:pStyle w:val="LogoCaption"/>
          </w:pPr>
        </w:p>
      </w:tc>
      <w:tc>
        <w:tcPr>
          <w:tcW w:w="9368" w:type="dxa"/>
          <w:vAlign w:val="bottom"/>
        </w:tcPr>
        <w:p w14:paraId="001189F9" w14:textId="77777777" w:rsidR="00E70780" w:rsidRDefault="00E70780">
          <w:pPr>
            <w:pStyle w:val="Header"/>
          </w:pPr>
        </w:p>
      </w:tc>
    </w:tr>
    <w:tr w:rsidR="00E70780" w14:paraId="36BC59C4" w14:textId="77777777">
      <w:trPr>
        <w:gridAfter w:val="2"/>
        <w:wAfter w:w="720" w:type="dxa"/>
        <w:trHeight w:hRule="exact" w:val="680"/>
      </w:trPr>
      <w:tc>
        <w:tcPr>
          <w:tcW w:w="9368" w:type="dxa"/>
          <w:vAlign w:val="bottom"/>
        </w:tcPr>
        <w:p w14:paraId="20A8BFA3" w14:textId="77777777" w:rsidR="00E70780" w:rsidRDefault="00E70780">
          <w:pPr>
            <w:pStyle w:val="LogoCaption"/>
          </w:pPr>
        </w:p>
      </w:tc>
      <w:tc>
        <w:tcPr>
          <w:tcW w:w="9368" w:type="dxa"/>
          <w:vAlign w:val="bottom"/>
        </w:tcPr>
        <w:p w14:paraId="04CC8FFC" w14:textId="77777777" w:rsidR="00E70780" w:rsidRDefault="00E70780">
          <w:pPr>
            <w:pStyle w:val="Header"/>
          </w:pPr>
        </w:p>
      </w:tc>
    </w:tr>
    <w:tr w:rsidR="00E70780" w14:paraId="79F201B7" w14:textId="77777777">
      <w:trPr>
        <w:gridAfter w:val="2"/>
        <w:wAfter w:w="720" w:type="dxa"/>
        <w:trHeight w:hRule="exact" w:val="680"/>
      </w:trPr>
      <w:tc>
        <w:tcPr>
          <w:tcW w:w="9368" w:type="dxa"/>
          <w:vAlign w:val="bottom"/>
        </w:tcPr>
        <w:p w14:paraId="72CC75EA" w14:textId="77777777" w:rsidR="00E70780" w:rsidRDefault="00E70780">
          <w:pPr>
            <w:pStyle w:val="LogoCaption"/>
          </w:pPr>
        </w:p>
      </w:tc>
      <w:tc>
        <w:tcPr>
          <w:tcW w:w="9368" w:type="dxa"/>
          <w:vAlign w:val="bottom"/>
        </w:tcPr>
        <w:p w14:paraId="28D47750" w14:textId="77777777" w:rsidR="00E70780" w:rsidRDefault="00E70780">
          <w:pPr>
            <w:pStyle w:val="Header"/>
          </w:pPr>
        </w:p>
      </w:tc>
    </w:tr>
    <w:tr w:rsidR="00E70780" w14:paraId="22EB210F" w14:textId="77777777">
      <w:trPr>
        <w:gridAfter w:val="2"/>
        <w:wAfter w:w="360" w:type="dxa"/>
        <w:trHeight w:hRule="exact" w:val="680"/>
      </w:trPr>
      <w:tc>
        <w:tcPr>
          <w:tcW w:w="9368" w:type="dxa"/>
          <w:vAlign w:val="bottom"/>
        </w:tcPr>
        <w:p w14:paraId="5438B886" w14:textId="77777777" w:rsidR="00E70780" w:rsidRDefault="00E70780">
          <w:pPr>
            <w:pStyle w:val="LogoCaption"/>
          </w:pPr>
        </w:p>
      </w:tc>
      <w:tc>
        <w:tcPr>
          <w:tcW w:w="9368" w:type="dxa"/>
          <w:vAlign w:val="bottom"/>
        </w:tcPr>
        <w:p w14:paraId="1F0BCE04" w14:textId="77777777" w:rsidR="00E70780" w:rsidRDefault="00E70780">
          <w:pPr>
            <w:pStyle w:val="Header"/>
          </w:pPr>
        </w:p>
      </w:tc>
    </w:tr>
    <w:tr w:rsidR="00E70780" w14:paraId="57C5052E" w14:textId="77777777">
      <w:trPr>
        <w:gridAfter w:val="2"/>
        <w:wAfter w:w="720" w:type="dxa"/>
        <w:trHeight w:hRule="exact" w:val="680"/>
      </w:trPr>
      <w:tc>
        <w:tcPr>
          <w:tcW w:w="9368" w:type="dxa"/>
          <w:vAlign w:val="bottom"/>
        </w:tcPr>
        <w:p w14:paraId="315FF95E" w14:textId="77777777" w:rsidR="00E70780" w:rsidRDefault="00E70780">
          <w:pPr>
            <w:pStyle w:val="LogoCaption"/>
          </w:pPr>
        </w:p>
      </w:tc>
      <w:tc>
        <w:tcPr>
          <w:tcW w:w="9368" w:type="dxa"/>
          <w:vAlign w:val="bottom"/>
        </w:tcPr>
        <w:p w14:paraId="49EE5879" w14:textId="77777777" w:rsidR="00E70780" w:rsidRDefault="00E70780">
          <w:pPr>
            <w:pStyle w:val="Header"/>
          </w:pPr>
        </w:p>
      </w:tc>
    </w:tr>
    <w:tr w:rsidR="00E70780" w14:paraId="69CA0DA0" w14:textId="77777777">
      <w:trPr>
        <w:gridAfter w:val="2"/>
        <w:wAfter w:w="720" w:type="dxa"/>
        <w:trHeight w:hRule="exact" w:val="680"/>
      </w:trPr>
      <w:tc>
        <w:tcPr>
          <w:tcW w:w="9368" w:type="dxa"/>
          <w:vAlign w:val="bottom"/>
        </w:tcPr>
        <w:p w14:paraId="3C648CC7" w14:textId="77777777" w:rsidR="00E70780" w:rsidRDefault="00E70780">
          <w:pPr>
            <w:pStyle w:val="LogoCaption"/>
          </w:pPr>
        </w:p>
      </w:tc>
      <w:tc>
        <w:tcPr>
          <w:tcW w:w="9368" w:type="dxa"/>
          <w:vAlign w:val="bottom"/>
        </w:tcPr>
        <w:p w14:paraId="78798AAD" w14:textId="77777777" w:rsidR="00E70780" w:rsidRDefault="00E70780">
          <w:pPr>
            <w:pStyle w:val="Header"/>
          </w:pPr>
        </w:p>
      </w:tc>
    </w:tr>
    <w:tr w:rsidR="00E70780" w14:paraId="07EEBB01" w14:textId="77777777">
      <w:trPr>
        <w:gridAfter w:val="2"/>
        <w:wAfter w:w="720" w:type="dxa"/>
        <w:trHeight w:hRule="exact" w:val="680"/>
      </w:trPr>
      <w:tc>
        <w:tcPr>
          <w:tcW w:w="9368" w:type="dxa"/>
          <w:vAlign w:val="bottom"/>
        </w:tcPr>
        <w:p w14:paraId="077999DB" w14:textId="77777777" w:rsidR="00E70780" w:rsidRDefault="00E70780">
          <w:pPr>
            <w:pStyle w:val="LogoCaption"/>
          </w:pPr>
        </w:p>
      </w:tc>
      <w:tc>
        <w:tcPr>
          <w:tcW w:w="9368" w:type="dxa"/>
          <w:vAlign w:val="bottom"/>
        </w:tcPr>
        <w:p w14:paraId="5F101B28" w14:textId="77777777" w:rsidR="00E70780" w:rsidRDefault="00E70780">
          <w:pPr>
            <w:pStyle w:val="Header"/>
          </w:pPr>
        </w:p>
      </w:tc>
    </w:tr>
    <w:tr w:rsidR="00E70780" w14:paraId="37FFCDA8" w14:textId="77777777">
      <w:trPr>
        <w:gridAfter w:val="2"/>
        <w:wAfter w:w="720" w:type="dxa"/>
        <w:trHeight w:hRule="exact" w:val="680"/>
      </w:trPr>
      <w:tc>
        <w:tcPr>
          <w:tcW w:w="9368" w:type="dxa"/>
          <w:vAlign w:val="bottom"/>
        </w:tcPr>
        <w:p w14:paraId="6C88D74C" w14:textId="77777777" w:rsidR="00E70780" w:rsidRDefault="00E70780">
          <w:pPr>
            <w:pStyle w:val="LogoCaption"/>
          </w:pPr>
        </w:p>
      </w:tc>
      <w:tc>
        <w:tcPr>
          <w:tcW w:w="9368" w:type="dxa"/>
          <w:vAlign w:val="bottom"/>
        </w:tcPr>
        <w:p w14:paraId="58B878D1" w14:textId="77777777" w:rsidR="00E70780" w:rsidRDefault="00E70780">
          <w:pPr>
            <w:pStyle w:val="Header"/>
          </w:pPr>
        </w:p>
      </w:tc>
    </w:tr>
    <w:tr w:rsidR="00E70780" w14:paraId="7D028944" w14:textId="77777777">
      <w:trPr>
        <w:gridAfter w:val="2"/>
        <w:wAfter w:w="720" w:type="dxa"/>
        <w:trHeight w:hRule="exact" w:val="680"/>
      </w:trPr>
      <w:tc>
        <w:tcPr>
          <w:tcW w:w="9368" w:type="dxa"/>
          <w:vAlign w:val="bottom"/>
        </w:tcPr>
        <w:p w14:paraId="6B8176CD" w14:textId="77777777" w:rsidR="00E70780" w:rsidRDefault="00E70780">
          <w:pPr>
            <w:pStyle w:val="LogoCaption"/>
          </w:pPr>
        </w:p>
      </w:tc>
      <w:tc>
        <w:tcPr>
          <w:tcW w:w="9368" w:type="dxa"/>
          <w:vAlign w:val="bottom"/>
        </w:tcPr>
        <w:p w14:paraId="60B78F55" w14:textId="77777777" w:rsidR="00E70780" w:rsidRDefault="00E70780">
          <w:pPr>
            <w:pStyle w:val="Header"/>
          </w:pPr>
        </w:p>
      </w:tc>
    </w:tr>
    <w:tr w:rsidR="00E70780" w14:paraId="51AFCAFA" w14:textId="77777777">
      <w:trPr>
        <w:gridAfter w:val="2"/>
        <w:wAfter w:w="720" w:type="dxa"/>
        <w:trHeight w:hRule="exact" w:val="680"/>
      </w:trPr>
      <w:tc>
        <w:tcPr>
          <w:tcW w:w="9368" w:type="dxa"/>
          <w:vAlign w:val="bottom"/>
        </w:tcPr>
        <w:p w14:paraId="6558EA4A" w14:textId="77777777" w:rsidR="00E70780" w:rsidRDefault="00E70780">
          <w:pPr>
            <w:pStyle w:val="LogoCaption"/>
          </w:pPr>
        </w:p>
      </w:tc>
      <w:tc>
        <w:tcPr>
          <w:tcW w:w="9368" w:type="dxa"/>
          <w:vAlign w:val="bottom"/>
        </w:tcPr>
        <w:p w14:paraId="1F210B00" w14:textId="77777777" w:rsidR="00E70780" w:rsidRDefault="00E70780">
          <w:pPr>
            <w:pStyle w:val="Header"/>
          </w:pPr>
        </w:p>
      </w:tc>
    </w:tr>
    <w:tr w:rsidR="00E70780" w14:paraId="3B137A4A" w14:textId="77777777">
      <w:trPr>
        <w:gridAfter w:val="2"/>
        <w:wAfter w:w="720" w:type="dxa"/>
        <w:trHeight w:hRule="exact" w:val="680"/>
      </w:trPr>
      <w:tc>
        <w:tcPr>
          <w:tcW w:w="9368" w:type="dxa"/>
          <w:vAlign w:val="bottom"/>
        </w:tcPr>
        <w:p w14:paraId="600AB9B3" w14:textId="77777777" w:rsidR="00E70780" w:rsidRDefault="00E70780">
          <w:pPr>
            <w:pStyle w:val="LogoCaption"/>
          </w:pPr>
        </w:p>
      </w:tc>
      <w:tc>
        <w:tcPr>
          <w:tcW w:w="9368" w:type="dxa"/>
          <w:vAlign w:val="bottom"/>
        </w:tcPr>
        <w:p w14:paraId="168302EA" w14:textId="77777777" w:rsidR="00E70780" w:rsidRDefault="00E70780">
          <w:pPr>
            <w:pStyle w:val="Header"/>
          </w:pPr>
        </w:p>
      </w:tc>
    </w:tr>
    <w:tr w:rsidR="00E70780" w14:paraId="0FE208BF" w14:textId="77777777">
      <w:trPr>
        <w:gridAfter w:val="2"/>
        <w:wAfter w:w="720" w:type="dxa"/>
        <w:trHeight w:hRule="exact" w:val="680"/>
      </w:trPr>
      <w:tc>
        <w:tcPr>
          <w:tcW w:w="9368" w:type="dxa"/>
          <w:vAlign w:val="bottom"/>
        </w:tcPr>
        <w:p w14:paraId="754733F5" w14:textId="77777777" w:rsidR="00E70780" w:rsidRDefault="00E70780">
          <w:pPr>
            <w:pStyle w:val="LogoCaption"/>
          </w:pPr>
        </w:p>
      </w:tc>
      <w:tc>
        <w:tcPr>
          <w:tcW w:w="9368" w:type="dxa"/>
          <w:vAlign w:val="bottom"/>
        </w:tcPr>
        <w:p w14:paraId="47A13E5B" w14:textId="77777777" w:rsidR="00E70780" w:rsidRDefault="00E70780">
          <w:pPr>
            <w:pStyle w:val="Header"/>
          </w:pPr>
        </w:p>
      </w:tc>
    </w:tr>
    <w:tr w:rsidR="00E70780" w14:paraId="64AD69FB" w14:textId="77777777">
      <w:trPr>
        <w:gridAfter w:val="2"/>
        <w:wAfter w:w="720" w:type="dxa"/>
        <w:trHeight w:hRule="exact" w:val="680"/>
      </w:trPr>
      <w:tc>
        <w:tcPr>
          <w:tcW w:w="9368" w:type="dxa"/>
          <w:vAlign w:val="bottom"/>
        </w:tcPr>
        <w:p w14:paraId="6D763923" w14:textId="77777777" w:rsidR="00E70780" w:rsidRDefault="00E70780">
          <w:pPr>
            <w:pStyle w:val="LogoCaption"/>
          </w:pPr>
        </w:p>
      </w:tc>
      <w:tc>
        <w:tcPr>
          <w:tcW w:w="9368" w:type="dxa"/>
          <w:vAlign w:val="bottom"/>
        </w:tcPr>
        <w:p w14:paraId="6B7AE4EE" w14:textId="77777777" w:rsidR="00E70780" w:rsidRDefault="00E70780">
          <w:pPr>
            <w:pStyle w:val="Header"/>
          </w:pPr>
        </w:p>
      </w:tc>
    </w:tr>
    <w:tr w:rsidR="00E70780" w14:paraId="16A37700" w14:textId="77777777">
      <w:trPr>
        <w:gridAfter w:val="2"/>
        <w:wAfter w:w="720" w:type="dxa"/>
        <w:trHeight w:hRule="exact" w:val="680"/>
      </w:trPr>
      <w:tc>
        <w:tcPr>
          <w:tcW w:w="9368" w:type="dxa"/>
          <w:vAlign w:val="bottom"/>
        </w:tcPr>
        <w:p w14:paraId="6BC7B532" w14:textId="77777777" w:rsidR="00E70780" w:rsidRDefault="00E70780">
          <w:pPr>
            <w:pStyle w:val="LogoCaption"/>
          </w:pPr>
        </w:p>
      </w:tc>
      <w:tc>
        <w:tcPr>
          <w:tcW w:w="9368" w:type="dxa"/>
          <w:vAlign w:val="bottom"/>
        </w:tcPr>
        <w:p w14:paraId="677F3865" w14:textId="77777777" w:rsidR="00E70780" w:rsidRDefault="00E70780">
          <w:pPr>
            <w:pStyle w:val="Header"/>
          </w:pPr>
        </w:p>
      </w:tc>
    </w:tr>
    <w:tr w:rsidR="00E70780" w14:paraId="5AA03F87" w14:textId="77777777">
      <w:trPr>
        <w:gridAfter w:val="2"/>
        <w:wAfter w:w="720" w:type="dxa"/>
        <w:trHeight w:hRule="exact" w:val="680"/>
      </w:trPr>
      <w:tc>
        <w:tcPr>
          <w:tcW w:w="9368" w:type="dxa"/>
          <w:vAlign w:val="bottom"/>
        </w:tcPr>
        <w:p w14:paraId="1818FB97" w14:textId="77777777" w:rsidR="00E70780" w:rsidRDefault="00E70780">
          <w:pPr>
            <w:pStyle w:val="LogoCaption"/>
          </w:pPr>
        </w:p>
      </w:tc>
      <w:tc>
        <w:tcPr>
          <w:tcW w:w="9368" w:type="dxa"/>
          <w:vAlign w:val="bottom"/>
        </w:tcPr>
        <w:p w14:paraId="1178995D" w14:textId="77777777" w:rsidR="00E70780" w:rsidRDefault="00E70780">
          <w:pPr>
            <w:pStyle w:val="Header"/>
          </w:pPr>
        </w:p>
      </w:tc>
    </w:tr>
    <w:tr w:rsidR="00E70780" w14:paraId="0A661095" w14:textId="77777777">
      <w:trPr>
        <w:gridAfter w:val="2"/>
        <w:wAfter w:w="720" w:type="dxa"/>
        <w:trHeight w:hRule="exact" w:val="680"/>
      </w:trPr>
      <w:tc>
        <w:tcPr>
          <w:tcW w:w="9368" w:type="dxa"/>
          <w:vAlign w:val="bottom"/>
        </w:tcPr>
        <w:p w14:paraId="50B20777" w14:textId="77777777" w:rsidR="00E70780" w:rsidRDefault="00E70780">
          <w:pPr>
            <w:pStyle w:val="LogoCaption"/>
          </w:pPr>
        </w:p>
      </w:tc>
      <w:tc>
        <w:tcPr>
          <w:tcW w:w="9368" w:type="dxa"/>
          <w:vAlign w:val="bottom"/>
        </w:tcPr>
        <w:p w14:paraId="58D54FDF" w14:textId="77777777" w:rsidR="00E70780" w:rsidRDefault="00E70780">
          <w:pPr>
            <w:pStyle w:val="Header"/>
          </w:pPr>
        </w:p>
      </w:tc>
    </w:tr>
    <w:tr w:rsidR="00E70780" w14:paraId="74DAC5C5" w14:textId="77777777">
      <w:trPr>
        <w:gridAfter w:val="2"/>
        <w:wAfter w:w="720" w:type="dxa"/>
        <w:trHeight w:hRule="exact" w:val="680"/>
      </w:trPr>
      <w:tc>
        <w:tcPr>
          <w:tcW w:w="9368" w:type="dxa"/>
          <w:vAlign w:val="bottom"/>
        </w:tcPr>
        <w:p w14:paraId="0896CD31" w14:textId="77777777" w:rsidR="00E70780" w:rsidRDefault="00E70780">
          <w:pPr>
            <w:pStyle w:val="LogoCaption"/>
          </w:pPr>
        </w:p>
      </w:tc>
      <w:tc>
        <w:tcPr>
          <w:tcW w:w="9368" w:type="dxa"/>
          <w:vAlign w:val="bottom"/>
        </w:tcPr>
        <w:p w14:paraId="1C4A98F6" w14:textId="77777777" w:rsidR="00E70780" w:rsidRDefault="00E70780">
          <w:pPr>
            <w:pStyle w:val="Header"/>
          </w:pPr>
        </w:p>
      </w:tc>
    </w:tr>
    <w:tr w:rsidR="00E70780" w14:paraId="2E2DEF61" w14:textId="77777777">
      <w:trPr>
        <w:gridAfter w:val="2"/>
        <w:wAfter w:w="720" w:type="dxa"/>
        <w:trHeight w:hRule="exact" w:val="680"/>
      </w:trPr>
      <w:tc>
        <w:tcPr>
          <w:tcW w:w="9368" w:type="dxa"/>
          <w:vAlign w:val="bottom"/>
        </w:tcPr>
        <w:p w14:paraId="07E1FD72" w14:textId="77777777" w:rsidR="00E70780" w:rsidRDefault="00E70780">
          <w:pPr>
            <w:pStyle w:val="LogoCaption"/>
          </w:pPr>
        </w:p>
      </w:tc>
      <w:tc>
        <w:tcPr>
          <w:tcW w:w="9368" w:type="dxa"/>
          <w:vAlign w:val="bottom"/>
        </w:tcPr>
        <w:p w14:paraId="03C4C108" w14:textId="77777777" w:rsidR="00E70780" w:rsidRDefault="00E70780">
          <w:pPr>
            <w:pStyle w:val="Header"/>
          </w:pPr>
        </w:p>
      </w:tc>
    </w:tr>
    <w:tr w:rsidR="00E70780" w14:paraId="20E63661" w14:textId="77777777">
      <w:trPr>
        <w:gridAfter w:val="2"/>
        <w:wAfter w:w="720" w:type="dxa"/>
        <w:trHeight w:hRule="exact" w:val="680"/>
      </w:trPr>
      <w:tc>
        <w:tcPr>
          <w:tcW w:w="9368" w:type="dxa"/>
          <w:vAlign w:val="bottom"/>
        </w:tcPr>
        <w:p w14:paraId="33451ACE" w14:textId="77777777" w:rsidR="00E70780" w:rsidRDefault="00E70780">
          <w:pPr>
            <w:pStyle w:val="LogoCaption"/>
          </w:pPr>
        </w:p>
      </w:tc>
      <w:tc>
        <w:tcPr>
          <w:tcW w:w="9368" w:type="dxa"/>
          <w:vAlign w:val="bottom"/>
        </w:tcPr>
        <w:p w14:paraId="7D221E02" w14:textId="77777777" w:rsidR="00E70780" w:rsidRDefault="00E70780">
          <w:pPr>
            <w:pStyle w:val="Header"/>
          </w:pPr>
        </w:p>
      </w:tc>
    </w:tr>
    <w:tr w:rsidR="00E70780" w14:paraId="7A9CFD77" w14:textId="77777777">
      <w:trPr>
        <w:gridAfter w:val="2"/>
        <w:wAfter w:w="720" w:type="dxa"/>
        <w:trHeight w:hRule="exact" w:val="680"/>
      </w:trPr>
      <w:tc>
        <w:tcPr>
          <w:tcW w:w="9368" w:type="dxa"/>
          <w:vAlign w:val="bottom"/>
        </w:tcPr>
        <w:p w14:paraId="3AC0E042" w14:textId="77777777" w:rsidR="00E70780" w:rsidRDefault="00E70780">
          <w:pPr>
            <w:pStyle w:val="LogoCaption"/>
          </w:pPr>
        </w:p>
      </w:tc>
      <w:tc>
        <w:tcPr>
          <w:tcW w:w="9368" w:type="dxa"/>
          <w:vAlign w:val="bottom"/>
        </w:tcPr>
        <w:p w14:paraId="14682696" w14:textId="77777777" w:rsidR="00E70780" w:rsidRDefault="00E70780">
          <w:pPr>
            <w:pStyle w:val="Header"/>
          </w:pPr>
        </w:p>
      </w:tc>
    </w:tr>
    <w:tr w:rsidR="00E70780" w14:paraId="6F7BEB50" w14:textId="77777777">
      <w:trPr>
        <w:gridAfter w:val="2"/>
        <w:wAfter w:w="720" w:type="dxa"/>
        <w:trHeight w:hRule="exact" w:val="680"/>
      </w:trPr>
      <w:tc>
        <w:tcPr>
          <w:tcW w:w="9368" w:type="dxa"/>
          <w:vAlign w:val="bottom"/>
        </w:tcPr>
        <w:p w14:paraId="73B4A82D" w14:textId="77777777" w:rsidR="00E70780" w:rsidRDefault="00E70780">
          <w:pPr>
            <w:pStyle w:val="LogoCaption"/>
          </w:pPr>
        </w:p>
      </w:tc>
      <w:tc>
        <w:tcPr>
          <w:tcW w:w="9368" w:type="dxa"/>
          <w:vAlign w:val="bottom"/>
        </w:tcPr>
        <w:p w14:paraId="74A4C08E" w14:textId="77777777" w:rsidR="00E70780" w:rsidRDefault="00E70780">
          <w:pPr>
            <w:pStyle w:val="Header"/>
          </w:pPr>
        </w:p>
      </w:tc>
    </w:tr>
    <w:tr w:rsidR="00E70780" w14:paraId="562F6F54" w14:textId="77777777">
      <w:trPr>
        <w:gridAfter w:val="2"/>
        <w:wAfter w:w="720" w:type="dxa"/>
        <w:trHeight w:hRule="exact" w:val="680"/>
      </w:trPr>
      <w:tc>
        <w:tcPr>
          <w:tcW w:w="9368" w:type="dxa"/>
          <w:vAlign w:val="bottom"/>
        </w:tcPr>
        <w:p w14:paraId="7FFF5345" w14:textId="77777777" w:rsidR="00E70780" w:rsidRDefault="00E70780">
          <w:pPr>
            <w:pStyle w:val="LogoCaption"/>
          </w:pPr>
        </w:p>
      </w:tc>
      <w:tc>
        <w:tcPr>
          <w:tcW w:w="9368" w:type="dxa"/>
          <w:vAlign w:val="bottom"/>
        </w:tcPr>
        <w:p w14:paraId="012A7DF9" w14:textId="77777777" w:rsidR="00E70780" w:rsidRDefault="00E70780">
          <w:pPr>
            <w:pStyle w:val="Header"/>
          </w:pPr>
        </w:p>
      </w:tc>
    </w:tr>
    <w:tr w:rsidR="00E70780" w14:paraId="7A73E71E" w14:textId="77777777">
      <w:trPr>
        <w:gridAfter w:val="2"/>
        <w:wAfter w:w="720" w:type="dxa"/>
        <w:trHeight w:hRule="exact" w:val="680"/>
      </w:trPr>
      <w:tc>
        <w:tcPr>
          <w:tcW w:w="9368" w:type="dxa"/>
          <w:vAlign w:val="bottom"/>
        </w:tcPr>
        <w:p w14:paraId="74CEDA5B" w14:textId="77777777" w:rsidR="00E70780" w:rsidRDefault="00E70780">
          <w:pPr>
            <w:pStyle w:val="LogoCaption"/>
          </w:pPr>
        </w:p>
      </w:tc>
      <w:tc>
        <w:tcPr>
          <w:tcW w:w="9368" w:type="dxa"/>
          <w:vAlign w:val="bottom"/>
        </w:tcPr>
        <w:p w14:paraId="3E9BCF7E" w14:textId="77777777" w:rsidR="00E70780" w:rsidRDefault="00E70780">
          <w:pPr>
            <w:pStyle w:val="Header"/>
          </w:pPr>
        </w:p>
      </w:tc>
    </w:tr>
    <w:tr w:rsidR="00E70780" w14:paraId="0A78F823" w14:textId="77777777">
      <w:trPr>
        <w:gridAfter w:val="2"/>
        <w:wAfter w:w="720" w:type="dxa"/>
        <w:trHeight w:hRule="exact" w:val="680"/>
      </w:trPr>
      <w:tc>
        <w:tcPr>
          <w:tcW w:w="9368" w:type="dxa"/>
          <w:vAlign w:val="bottom"/>
        </w:tcPr>
        <w:p w14:paraId="4B765BA4" w14:textId="77777777" w:rsidR="00E70780" w:rsidRDefault="00E70780">
          <w:pPr>
            <w:pStyle w:val="LogoCaption"/>
          </w:pPr>
        </w:p>
      </w:tc>
      <w:tc>
        <w:tcPr>
          <w:tcW w:w="9368" w:type="dxa"/>
          <w:vAlign w:val="bottom"/>
        </w:tcPr>
        <w:p w14:paraId="16A6723B" w14:textId="77777777" w:rsidR="00E70780" w:rsidRDefault="00E70780">
          <w:pPr>
            <w:pStyle w:val="Header"/>
          </w:pPr>
        </w:p>
      </w:tc>
    </w:tr>
    <w:tr w:rsidR="00E70780" w14:paraId="5FBC84DE" w14:textId="77777777">
      <w:trPr>
        <w:gridAfter w:val="2"/>
        <w:wAfter w:w="720" w:type="dxa"/>
        <w:trHeight w:hRule="exact" w:val="680"/>
      </w:trPr>
      <w:tc>
        <w:tcPr>
          <w:tcW w:w="9368" w:type="dxa"/>
          <w:vAlign w:val="bottom"/>
        </w:tcPr>
        <w:p w14:paraId="5DD3FAC1" w14:textId="77777777" w:rsidR="00E70780" w:rsidRDefault="00E70780">
          <w:pPr>
            <w:pStyle w:val="LogoCaption"/>
          </w:pPr>
        </w:p>
      </w:tc>
      <w:tc>
        <w:tcPr>
          <w:tcW w:w="9368" w:type="dxa"/>
          <w:vAlign w:val="bottom"/>
        </w:tcPr>
        <w:p w14:paraId="2847A61E" w14:textId="77777777" w:rsidR="00E70780" w:rsidRDefault="00E70780">
          <w:pPr>
            <w:pStyle w:val="Header"/>
          </w:pPr>
        </w:p>
      </w:tc>
    </w:tr>
    <w:tr w:rsidR="00E70780" w14:paraId="0E2989A5" w14:textId="77777777">
      <w:trPr>
        <w:gridAfter w:val="2"/>
        <w:wAfter w:w="720" w:type="dxa"/>
        <w:trHeight w:hRule="exact" w:val="680"/>
      </w:trPr>
      <w:tc>
        <w:tcPr>
          <w:tcW w:w="9368" w:type="dxa"/>
          <w:vAlign w:val="bottom"/>
        </w:tcPr>
        <w:p w14:paraId="5E422CC9" w14:textId="77777777" w:rsidR="00E70780" w:rsidRDefault="00E70780">
          <w:pPr>
            <w:pStyle w:val="LogoCaption"/>
          </w:pPr>
        </w:p>
      </w:tc>
      <w:tc>
        <w:tcPr>
          <w:tcW w:w="9368" w:type="dxa"/>
          <w:vAlign w:val="bottom"/>
        </w:tcPr>
        <w:p w14:paraId="2BBD09B1" w14:textId="77777777" w:rsidR="00E70780" w:rsidRDefault="00E70780">
          <w:pPr>
            <w:pStyle w:val="Header"/>
          </w:pPr>
        </w:p>
      </w:tc>
    </w:tr>
    <w:tr w:rsidR="00E70780" w14:paraId="38469AE4" w14:textId="77777777">
      <w:trPr>
        <w:gridAfter w:val="2"/>
        <w:wAfter w:w="720" w:type="dxa"/>
        <w:trHeight w:hRule="exact" w:val="680"/>
      </w:trPr>
      <w:tc>
        <w:tcPr>
          <w:tcW w:w="9368" w:type="dxa"/>
          <w:vAlign w:val="bottom"/>
        </w:tcPr>
        <w:p w14:paraId="6A923736" w14:textId="77777777" w:rsidR="00E70780" w:rsidRDefault="00E70780">
          <w:pPr>
            <w:pStyle w:val="LogoCaption"/>
          </w:pPr>
        </w:p>
      </w:tc>
      <w:tc>
        <w:tcPr>
          <w:tcW w:w="9368" w:type="dxa"/>
          <w:vAlign w:val="bottom"/>
        </w:tcPr>
        <w:p w14:paraId="065CFC45" w14:textId="77777777" w:rsidR="00E70780" w:rsidRDefault="00E70780">
          <w:pPr>
            <w:pStyle w:val="Header"/>
          </w:pPr>
        </w:p>
      </w:tc>
    </w:tr>
    <w:tr w:rsidR="00E70780" w14:paraId="6D05F013" w14:textId="77777777">
      <w:trPr>
        <w:gridAfter w:val="2"/>
        <w:wAfter w:w="720" w:type="dxa"/>
        <w:trHeight w:hRule="exact" w:val="680"/>
      </w:trPr>
      <w:tc>
        <w:tcPr>
          <w:tcW w:w="9368" w:type="dxa"/>
          <w:vAlign w:val="bottom"/>
        </w:tcPr>
        <w:p w14:paraId="07B0DCAC" w14:textId="77777777" w:rsidR="00E70780" w:rsidRDefault="00E70780">
          <w:pPr>
            <w:pStyle w:val="LogoCaption"/>
          </w:pPr>
        </w:p>
      </w:tc>
      <w:tc>
        <w:tcPr>
          <w:tcW w:w="9368" w:type="dxa"/>
          <w:vAlign w:val="bottom"/>
        </w:tcPr>
        <w:p w14:paraId="270E5CAC" w14:textId="77777777" w:rsidR="00E70780" w:rsidRDefault="00E70780">
          <w:pPr>
            <w:pStyle w:val="Header"/>
          </w:pPr>
        </w:p>
      </w:tc>
    </w:tr>
    <w:tr w:rsidR="00E70780" w14:paraId="61F614A6" w14:textId="77777777">
      <w:trPr>
        <w:gridAfter w:val="2"/>
        <w:wAfter w:w="720" w:type="dxa"/>
        <w:trHeight w:hRule="exact" w:val="680"/>
      </w:trPr>
      <w:tc>
        <w:tcPr>
          <w:tcW w:w="9368" w:type="dxa"/>
          <w:vAlign w:val="bottom"/>
        </w:tcPr>
        <w:p w14:paraId="17D7EE95" w14:textId="77777777" w:rsidR="00E70780" w:rsidRDefault="00E70780">
          <w:pPr>
            <w:pStyle w:val="LogoCaption"/>
          </w:pPr>
        </w:p>
      </w:tc>
      <w:tc>
        <w:tcPr>
          <w:tcW w:w="9368" w:type="dxa"/>
          <w:vAlign w:val="bottom"/>
        </w:tcPr>
        <w:p w14:paraId="51E89056" w14:textId="77777777" w:rsidR="00E70780" w:rsidRDefault="00E70780">
          <w:pPr>
            <w:pStyle w:val="Header"/>
          </w:pPr>
        </w:p>
      </w:tc>
    </w:tr>
    <w:tr w:rsidR="00E70780" w14:paraId="0B9E897E" w14:textId="77777777">
      <w:trPr>
        <w:gridAfter w:val="2"/>
        <w:wAfter w:w="720" w:type="dxa"/>
        <w:trHeight w:hRule="exact" w:val="680"/>
      </w:trPr>
      <w:tc>
        <w:tcPr>
          <w:tcW w:w="9368" w:type="dxa"/>
          <w:vAlign w:val="bottom"/>
        </w:tcPr>
        <w:p w14:paraId="3883033D" w14:textId="77777777" w:rsidR="00E70780" w:rsidRDefault="00E70780">
          <w:pPr>
            <w:pStyle w:val="LogoCaption"/>
          </w:pPr>
        </w:p>
      </w:tc>
      <w:tc>
        <w:tcPr>
          <w:tcW w:w="9368" w:type="dxa"/>
          <w:vAlign w:val="bottom"/>
        </w:tcPr>
        <w:p w14:paraId="15201A52" w14:textId="77777777" w:rsidR="00E70780" w:rsidRDefault="00E70780">
          <w:pPr>
            <w:pStyle w:val="Header"/>
          </w:pPr>
        </w:p>
      </w:tc>
    </w:tr>
    <w:tr w:rsidR="00E70780" w14:paraId="3E942EE6" w14:textId="77777777">
      <w:trPr>
        <w:gridAfter w:val="2"/>
        <w:wAfter w:w="720" w:type="dxa"/>
        <w:trHeight w:hRule="exact" w:val="680"/>
      </w:trPr>
      <w:tc>
        <w:tcPr>
          <w:tcW w:w="9368" w:type="dxa"/>
          <w:vAlign w:val="bottom"/>
        </w:tcPr>
        <w:p w14:paraId="5C0D681C" w14:textId="77777777" w:rsidR="00E70780" w:rsidRDefault="00E70780">
          <w:pPr>
            <w:pStyle w:val="LogoCaption"/>
          </w:pPr>
        </w:p>
      </w:tc>
      <w:tc>
        <w:tcPr>
          <w:tcW w:w="9368" w:type="dxa"/>
          <w:vAlign w:val="bottom"/>
        </w:tcPr>
        <w:p w14:paraId="095FE300" w14:textId="77777777" w:rsidR="00E70780" w:rsidRDefault="00E70780">
          <w:pPr>
            <w:pStyle w:val="Header"/>
          </w:pPr>
        </w:p>
      </w:tc>
    </w:tr>
    <w:tr w:rsidR="00E70780" w14:paraId="4D65DBF2" w14:textId="77777777">
      <w:trPr>
        <w:gridAfter w:val="2"/>
        <w:wAfter w:w="720" w:type="dxa"/>
        <w:trHeight w:hRule="exact" w:val="680"/>
      </w:trPr>
      <w:tc>
        <w:tcPr>
          <w:tcW w:w="9368" w:type="dxa"/>
          <w:vAlign w:val="bottom"/>
        </w:tcPr>
        <w:p w14:paraId="55D7F45C" w14:textId="77777777" w:rsidR="00E70780" w:rsidRDefault="00E70780">
          <w:pPr>
            <w:pStyle w:val="LogoCaption"/>
          </w:pPr>
        </w:p>
      </w:tc>
      <w:tc>
        <w:tcPr>
          <w:tcW w:w="9368" w:type="dxa"/>
          <w:vAlign w:val="bottom"/>
        </w:tcPr>
        <w:p w14:paraId="58C66036" w14:textId="77777777" w:rsidR="00E70780" w:rsidRDefault="00E70780">
          <w:pPr>
            <w:pStyle w:val="Header"/>
          </w:pPr>
        </w:p>
      </w:tc>
    </w:tr>
    <w:tr w:rsidR="00E70780" w14:paraId="51F89746" w14:textId="77777777">
      <w:trPr>
        <w:gridAfter w:val="2"/>
        <w:wAfter w:w="720" w:type="dxa"/>
        <w:trHeight w:hRule="exact" w:val="680"/>
      </w:trPr>
      <w:tc>
        <w:tcPr>
          <w:tcW w:w="9368" w:type="dxa"/>
          <w:vAlign w:val="bottom"/>
        </w:tcPr>
        <w:p w14:paraId="57B3B512" w14:textId="77777777" w:rsidR="00E70780" w:rsidRDefault="00E70780">
          <w:pPr>
            <w:pStyle w:val="LogoCaption"/>
          </w:pPr>
        </w:p>
      </w:tc>
      <w:tc>
        <w:tcPr>
          <w:tcW w:w="9368" w:type="dxa"/>
          <w:vAlign w:val="bottom"/>
        </w:tcPr>
        <w:p w14:paraId="24364B6F" w14:textId="77777777" w:rsidR="00E70780" w:rsidRDefault="00E70780">
          <w:pPr>
            <w:pStyle w:val="Header"/>
          </w:pPr>
        </w:p>
      </w:tc>
    </w:tr>
    <w:tr w:rsidR="00E70780" w14:paraId="5215A24B" w14:textId="77777777">
      <w:trPr>
        <w:gridAfter w:val="2"/>
        <w:wAfter w:w="720" w:type="dxa"/>
        <w:trHeight w:hRule="exact" w:val="680"/>
      </w:trPr>
      <w:tc>
        <w:tcPr>
          <w:tcW w:w="9368" w:type="dxa"/>
          <w:vAlign w:val="bottom"/>
        </w:tcPr>
        <w:p w14:paraId="48D029E0" w14:textId="77777777" w:rsidR="00E70780" w:rsidRDefault="00E70780">
          <w:pPr>
            <w:pStyle w:val="LogoCaption"/>
          </w:pPr>
        </w:p>
      </w:tc>
      <w:tc>
        <w:tcPr>
          <w:tcW w:w="9368" w:type="dxa"/>
          <w:vAlign w:val="bottom"/>
        </w:tcPr>
        <w:p w14:paraId="74E36138" w14:textId="77777777" w:rsidR="00E70780" w:rsidRDefault="00E70780">
          <w:pPr>
            <w:pStyle w:val="Header"/>
          </w:pPr>
        </w:p>
      </w:tc>
    </w:tr>
    <w:tr w:rsidR="00E70780" w14:paraId="1C744F41" w14:textId="77777777">
      <w:trPr>
        <w:gridAfter w:val="2"/>
        <w:wAfter w:w="720" w:type="dxa"/>
        <w:trHeight w:hRule="exact" w:val="680"/>
      </w:trPr>
      <w:tc>
        <w:tcPr>
          <w:tcW w:w="9368" w:type="dxa"/>
          <w:vAlign w:val="bottom"/>
        </w:tcPr>
        <w:p w14:paraId="23000851" w14:textId="77777777" w:rsidR="00E70780" w:rsidRDefault="00E70780">
          <w:pPr>
            <w:pStyle w:val="LogoCaption"/>
          </w:pPr>
        </w:p>
      </w:tc>
      <w:tc>
        <w:tcPr>
          <w:tcW w:w="9368" w:type="dxa"/>
          <w:vAlign w:val="bottom"/>
        </w:tcPr>
        <w:p w14:paraId="534BC292" w14:textId="77777777" w:rsidR="00E70780" w:rsidRDefault="00E70780">
          <w:pPr>
            <w:pStyle w:val="Header"/>
          </w:pPr>
        </w:p>
      </w:tc>
    </w:tr>
    <w:tr w:rsidR="00E70780" w14:paraId="5823535E" w14:textId="77777777">
      <w:trPr>
        <w:gridAfter w:val="2"/>
        <w:wAfter w:w="720" w:type="dxa"/>
        <w:trHeight w:hRule="exact" w:val="680"/>
      </w:trPr>
      <w:tc>
        <w:tcPr>
          <w:tcW w:w="9368" w:type="dxa"/>
          <w:vAlign w:val="bottom"/>
        </w:tcPr>
        <w:p w14:paraId="35113FE3" w14:textId="77777777" w:rsidR="00E70780" w:rsidRDefault="00E70780">
          <w:pPr>
            <w:pStyle w:val="LogoCaption"/>
          </w:pPr>
        </w:p>
      </w:tc>
      <w:tc>
        <w:tcPr>
          <w:tcW w:w="9368" w:type="dxa"/>
          <w:vAlign w:val="bottom"/>
        </w:tcPr>
        <w:p w14:paraId="71CCC80B" w14:textId="77777777" w:rsidR="00E70780" w:rsidRDefault="00E70780">
          <w:pPr>
            <w:pStyle w:val="Header"/>
          </w:pPr>
        </w:p>
      </w:tc>
    </w:tr>
    <w:tr w:rsidR="00E70780" w14:paraId="5F903896" w14:textId="77777777">
      <w:trPr>
        <w:gridAfter w:val="2"/>
        <w:wAfter w:w="720" w:type="dxa"/>
        <w:trHeight w:hRule="exact" w:val="680"/>
      </w:trPr>
      <w:tc>
        <w:tcPr>
          <w:tcW w:w="9368" w:type="dxa"/>
          <w:vAlign w:val="bottom"/>
        </w:tcPr>
        <w:p w14:paraId="5E422346" w14:textId="77777777" w:rsidR="00E70780" w:rsidRDefault="00E70780">
          <w:pPr>
            <w:pStyle w:val="LogoCaption"/>
          </w:pPr>
        </w:p>
      </w:tc>
      <w:tc>
        <w:tcPr>
          <w:tcW w:w="9368" w:type="dxa"/>
          <w:vAlign w:val="bottom"/>
        </w:tcPr>
        <w:p w14:paraId="2A502460" w14:textId="77777777" w:rsidR="00E70780" w:rsidRDefault="00E70780">
          <w:pPr>
            <w:pStyle w:val="Header"/>
          </w:pPr>
        </w:p>
      </w:tc>
    </w:tr>
    <w:tr w:rsidR="00E70780" w14:paraId="67E5E5E2" w14:textId="77777777">
      <w:trPr>
        <w:gridAfter w:val="2"/>
        <w:wAfter w:w="720" w:type="dxa"/>
        <w:trHeight w:hRule="exact" w:val="680"/>
      </w:trPr>
      <w:tc>
        <w:tcPr>
          <w:tcW w:w="9368" w:type="dxa"/>
          <w:vAlign w:val="bottom"/>
        </w:tcPr>
        <w:p w14:paraId="3AD7B7CC" w14:textId="77777777" w:rsidR="00E70780" w:rsidRDefault="00E70780">
          <w:pPr>
            <w:pStyle w:val="LogoCaption"/>
          </w:pPr>
        </w:p>
      </w:tc>
      <w:tc>
        <w:tcPr>
          <w:tcW w:w="9368" w:type="dxa"/>
          <w:vAlign w:val="bottom"/>
        </w:tcPr>
        <w:p w14:paraId="00B2D6C5" w14:textId="77777777" w:rsidR="00E70780" w:rsidRDefault="00E70780">
          <w:pPr>
            <w:pStyle w:val="Header"/>
          </w:pPr>
        </w:p>
      </w:tc>
    </w:tr>
    <w:tr w:rsidR="00E70780" w14:paraId="3730B4AC" w14:textId="77777777">
      <w:trPr>
        <w:gridAfter w:val="2"/>
        <w:wAfter w:w="720" w:type="dxa"/>
        <w:trHeight w:hRule="exact" w:val="680"/>
      </w:trPr>
      <w:tc>
        <w:tcPr>
          <w:tcW w:w="9368" w:type="dxa"/>
          <w:vAlign w:val="bottom"/>
        </w:tcPr>
        <w:p w14:paraId="79B0F048" w14:textId="77777777" w:rsidR="00E70780" w:rsidRDefault="00E70780">
          <w:pPr>
            <w:pStyle w:val="LogoCaption"/>
          </w:pPr>
        </w:p>
      </w:tc>
      <w:tc>
        <w:tcPr>
          <w:tcW w:w="9368" w:type="dxa"/>
          <w:vAlign w:val="bottom"/>
        </w:tcPr>
        <w:p w14:paraId="13FEF604" w14:textId="77777777" w:rsidR="00E70780" w:rsidRDefault="00E70780">
          <w:pPr>
            <w:pStyle w:val="Header"/>
          </w:pPr>
        </w:p>
      </w:tc>
    </w:tr>
    <w:tr w:rsidR="00E70780" w14:paraId="26953C9C" w14:textId="77777777">
      <w:trPr>
        <w:gridAfter w:val="2"/>
        <w:wAfter w:w="720" w:type="dxa"/>
        <w:trHeight w:hRule="exact" w:val="680"/>
      </w:trPr>
      <w:tc>
        <w:tcPr>
          <w:tcW w:w="9368" w:type="dxa"/>
          <w:vAlign w:val="bottom"/>
        </w:tcPr>
        <w:p w14:paraId="628FED52" w14:textId="77777777" w:rsidR="00E70780" w:rsidRDefault="00E70780">
          <w:pPr>
            <w:pStyle w:val="LogoCaption"/>
          </w:pPr>
        </w:p>
      </w:tc>
      <w:tc>
        <w:tcPr>
          <w:tcW w:w="9368" w:type="dxa"/>
          <w:vAlign w:val="bottom"/>
        </w:tcPr>
        <w:p w14:paraId="46903D87" w14:textId="77777777" w:rsidR="00E70780" w:rsidRDefault="00E70780">
          <w:pPr>
            <w:pStyle w:val="Header"/>
          </w:pPr>
        </w:p>
      </w:tc>
    </w:tr>
    <w:tr w:rsidR="00E70780" w14:paraId="10A4AD92" w14:textId="77777777">
      <w:trPr>
        <w:gridAfter w:val="2"/>
        <w:wAfter w:w="720" w:type="dxa"/>
        <w:trHeight w:hRule="exact" w:val="680"/>
      </w:trPr>
      <w:tc>
        <w:tcPr>
          <w:tcW w:w="9368" w:type="dxa"/>
          <w:vAlign w:val="bottom"/>
        </w:tcPr>
        <w:p w14:paraId="4642FAF9" w14:textId="77777777" w:rsidR="00E70780" w:rsidRDefault="00E70780">
          <w:pPr>
            <w:pStyle w:val="LogoCaption"/>
          </w:pPr>
        </w:p>
      </w:tc>
      <w:tc>
        <w:tcPr>
          <w:tcW w:w="9368" w:type="dxa"/>
          <w:vAlign w:val="bottom"/>
        </w:tcPr>
        <w:p w14:paraId="12A2F52E" w14:textId="77777777" w:rsidR="00E70780" w:rsidRDefault="00E70780">
          <w:pPr>
            <w:pStyle w:val="Header"/>
          </w:pPr>
        </w:p>
      </w:tc>
    </w:tr>
    <w:tr w:rsidR="00E70780" w14:paraId="44B6F0B1" w14:textId="77777777">
      <w:trPr>
        <w:gridAfter w:val="2"/>
        <w:wAfter w:w="720" w:type="dxa"/>
        <w:trHeight w:hRule="exact" w:val="680"/>
      </w:trPr>
      <w:tc>
        <w:tcPr>
          <w:tcW w:w="9368" w:type="dxa"/>
          <w:vAlign w:val="bottom"/>
        </w:tcPr>
        <w:p w14:paraId="18A374EF" w14:textId="77777777" w:rsidR="00E70780" w:rsidRDefault="00E70780">
          <w:pPr>
            <w:pStyle w:val="LogoCaption"/>
          </w:pPr>
        </w:p>
      </w:tc>
      <w:tc>
        <w:tcPr>
          <w:tcW w:w="9368" w:type="dxa"/>
          <w:vAlign w:val="bottom"/>
        </w:tcPr>
        <w:p w14:paraId="51C9C5D2" w14:textId="77777777" w:rsidR="00E70780" w:rsidRDefault="00E70780">
          <w:pPr>
            <w:pStyle w:val="Header"/>
          </w:pPr>
        </w:p>
      </w:tc>
    </w:tr>
    <w:tr w:rsidR="00E70780" w14:paraId="245927F3" w14:textId="77777777">
      <w:trPr>
        <w:gridAfter w:val="2"/>
        <w:wAfter w:w="360" w:type="dxa"/>
        <w:trHeight w:hRule="exact" w:val="680"/>
      </w:trPr>
      <w:tc>
        <w:tcPr>
          <w:tcW w:w="9368" w:type="dxa"/>
          <w:vAlign w:val="bottom"/>
        </w:tcPr>
        <w:p w14:paraId="393C8341" w14:textId="77777777" w:rsidR="00E70780" w:rsidRDefault="00E70780">
          <w:pPr>
            <w:pStyle w:val="LogoCaption"/>
          </w:pPr>
        </w:p>
      </w:tc>
      <w:tc>
        <w:tcPr>
          <w:tcW w:w="9368" w:type="dxa"/>
          <w:vAlign w:val="bottom"/>
        </w:tcPr>
        <w:p w14:paraId="61841CFE" w14:textId="77777777" w:rsidR="00E70780" w:rsidRDefault="00E70780">
          <w:pPr>
            <w:pStyle w:val="Header"/>
          </w:pPr>
        </w:p>
      </w:tc>
    </w:tr>
    <w:tr w:rsidR="00E70780" w14:paraId="4C0AE26D" w14:textId="77777777">
      <w:trPr>
        <w:gridAfter w:val="2"/>
        <w:wAfter w:w="720" w:type="dxa"/>
        <w:trHeight w:hRule="exact" w:val="680"/>
      </w:trPr>
      <w:tc>
        <w:tcPr>
          <w:tcW w:w="9368" w:type="dxa"/>
          <w:vAlign w:val="bottom"/>
        </w:tcPr>
        <w:p w14:paraId="0B5E496E" w14:textId="77777777" w:rsidR="00E70780" w:rsidRDefault="00E70780">
          <w:pPr>
            <w:pStyle w:val="LogoCaption"/>
          </w:pPr>
        </w:p>
      </w:tc>
      <w:tc>
        <w:tcPr>
          <w:tcW w:w="9368" w:type="dxa"/>
          <w:vAlign w:val="bottom"/>
        </w:tcPr>
        <w:p w14:paraId="3B33C49F" w14:textId="77777777" w:rsidR="00E70780" w:rsidRDefault="00E70780">
          <w:pPr>
            <w:pStyle w:val="Header"/>
          </w:pPr>
        </w:p>
      </w:tc>
    </w:tr>
    <w:tr w:rsidR="00E70780" w14:paraId="20D965D7" w14:textId="77777777">
      <w:trPr>
        <w:gridAfter w:val="2"/>
        <w:wAfter w:w="720" w:type="dxa"/>
        <w:trHeight w:hRule="exact" w:val="680"/>
      </w:trPr>
      <w:tc>
        <w:tcPr>
          <w:tcW w:w="9368" w:type="dxa"/>
          <w:vAlign w:val="bottom"/>
        </w:tcPr>
        <w:p w14:paraId="589D4132" w14:textId="77777777" w:rsidR="00E70780" w:rsidRDefault="00E70780">
          <w:pPr>
            <w:pStyle w:val="LogoCaption"/>
          </w:pPr>
        </w:p>
      </w:tc>
      <w:tc>
        <w:tcPr>
          <w:tcW w:w="9368" w:type="dxa"/>
          <w:vAlign w:val="bottom"/>
        </w:tcPr>
        <w:p w14:paraId="23DAED96" w14:textId="77777777" w:rsidR="00E70780" w:rsidRDefault="00E70780">
          <w:pPr>
            <w:pStyle w:val="Header"/>
          </w:pPr>
        </w:p>
      </w:tc>
    </w:tr>
    <w:tr w:rsidR="00E70780" w14:paraId="271671FC" w14:textId="77777777">
      <w:trPr>
        <w:gridAfter w:val="2"/>
        <w:wAfter w:w="720" w:type="dxa"/>
        <w:trHeight w:hRule="exact" w:val="680"/>
      </w:trPr>
      <w:tc>
        <w:tcPr>
          <w:tcW w:w="9368" w:type="dxa"/>
          <w:vAlign w:val="bottom"/>
        </w:tcPr>
        <w:p w14:paraId="4F24B47C" w14:textId="77777777" w:rsidR="00E70780" w:rsidRDefault="00E70780">
          <w:pPr>
            <w:pStyle w:val="LogoCaption"/>
          </w:pPr>
        </w:p>
      </w:tc>
      <w:tc>
        <w:tcPr>
          <w:tcW w:w="9368" w:type="dxa"/>
          <w:vAlign w:val="bottom"/>
        </w:tcPr>
        <w:p w14:paraId="4E2CC88C" w14:textId="77777777" w:rsidR="00E70780" w:rsidRDefault="00E70780">
          <w:pPr>
            <w:pStyle w:val="Header"/>
          </w:pPr>
        </w:p>
      </w:tc>
    </w:tr>
    <w:tr w:rsidR="00E70780" w14:paraId="7EF1B619" w14:textId="77777777">
      <w:trPr>
        <w:gridAfter w:val="2"/>
        <w:wAfter w:w="720" w:type="dxa"/>
        <w:trHeight w:hRule="exact" w:val="680"/>
      </w:trPr>
      <w:tc>
        <w:tcPr>
          <w:tcW w:w="9368" w:type="dxa"/>
          <w:vAlign w:val="bottom"/>
        </w:tcPr>
        <w:p w14:paraId="231FA332" w14:textId="77777777" w:rsidR="00E70780" w:rsidRDefault="00E70780">
          <w:pPr>
            <w:pStyle w:val="LogoCaption"/>
          </w:pPr>
        </w:p>
      </w:tc>
      <w:tc>
        <w:tcPr>
          <w:tcW w:w="9368" w:type="dxa"/>
          <w:vAlign w:val="bottom"/>
        </w:tcPr>
        <w:p w14:paraId="0FC4760E" w14:textId="77777777" w:rsidR="00E70780" w:rsidRDefault="00E70780">
          <w:pPr>
            <w:pStyle w:val="Header"/>
          </w:pPr>
        </w:p>
      </w:tc>
    </w:tr>
    <w:tr w:rsidR="00E70780" w14:paraId="6EBE4FA3" w14:textId="77777777">
      <w:trPr>
        <w:gridAfter w:val="2"/>
        <w:wAfter w:w="720" w:type="dxa"/>
        <w:trHeight w:hRule="exact" w:val="680"/>
      </w:trPr>
      <w:tc>
        <w:tcPr>
          <w:tcW w:w="9368" w:type="dxa"/>
          <w:vAlign w:val="bottom"/>
        </w:tcPr>
        <w:p w14:paraId="19E3D412" w14:textId="77777777" w:rsidR="00E70780" w:rsidRDefault="00E70780">
          <w:pPr>
            <w:pStyle w:val="LogoCaption"/>
          </w:pPr>
        </w:p>
      </w:tc>
      <w:tc>
        <w:tcPr>
          <w:tcW w:w="9368" w:type="dxa"/>
          <w:vAlign w:val="bottom"/>
        </w:tcPr>
        <w:p w14:paraId="544B7B19" w14:textId="77777777" w:rsidR="00E70780" w:rsidRDefault="00E70780">
          <w:pPr>
            <w:pStyle w:val="Header"/>
          </w:pPr>
        </w:p>
      </w:tc>
    </w:tr>
    <w:tr w:rsidR="00E70780" w14:paraId="535027F7" w14:textId="77777777">
      <w:trPr>
        <w:gridAfter w:val="2"/>
        <w:wAfter w:w="720" w:type="dxa"/>
        <w:trHeight w:hRule="exact" w:val="680"/>
      </w:trPr>
      <w:tc>
        <w:tcPr>
          <w:tcW w:w="9368" w:type="dxa"/>
          <w:vAlign w:val="bottom"/>
        </w:tcPr>
        <w:p w14:paraId="16020D17" w14:textId="77777777" w:rsidR="00E70780" w:rsidRDefault="00E70780">
          <w:pPr>
            <w:pStyle w:val="LogoCaption"/>
          </w:pPr>
        </w:p>
      </w:tc>
      <w:tc>
        <w:tcPr>
          <w:tcW w:w="9368" w:type="dxa"/>
          <w:vAlign w:val="bottom"/>
        </w:tcPr>
        <w:p w14:paraId="67BCDBFB" w14:textId="77777777" w:rsidR="00E70780" w:rsidRDefault="00E70780">
          <w:pPr>
            <w:pStyle w:val="Header"/>
          </w:pPr>
        </w:p>
      </w:tc>
    </w:tr>
    <w:tr w:rsidR="00E70780" w14:paraId="106DF593" w14:textId="77777777">
      <w:trPr>
        <w:gridAfter w:val="2"/>
        <w:wAfter w:w="720" w:type="dxa"/>
        <w:trHeight w:hRule="exact" w:val="680"/>
      </w:trPr>
      <w:tc>
        <w:tcPr>
          <w:tcW w:w="9368" w:type="dxa"/>
          <w:vAlign w:val="bottom"/>
        </w:tcPr>
        <w:p w14:paraId="451A0B44" w14:textId="77777777" w:rsidR="00E70780" w:rsidRDefault="00E70780">
          <w:pPr>
            <w:pStyle w:val="LogoCaption"/>
          </w:pPr>
        </w:p>
      </w:tc>
      <w:tc>
        <w:tcPr>
          <w:tcW w:w="9368" w:type="dxa"/>
          <w:vAlign w:val="bottom"/>
        </w:tcPr>
        <w:p w14:paraId="132F160F" w14:textId="77777777" w:rsidR="00E70780" w:rsidRDefault="00E70780">
          <w:pPr>
            <w:pStyle w:val="Header"/>
          </w:pPr>
        </w:p>
      </w:tc>
    </w:tr>
    <w:tr w:rsidR="00E70780" w14:paraId="085E84CE" w14:textId="77777777">
      <w:trPr>
        <w:gridAfter w:val="2"/>
        <w:wAfter w:w="720" w:type="dxa"/>
        <w:trHeight w:hRule="exact" w:val="680"/>
      </w:trPr>
      <w:tc>
        <w:tcPr>
          <w:tcW w:w="9368" w:type="dxa"/>
          <w:vAlign w:val="bottom"/>
        </w:tcPr>
        <w:p w14:paraId="6572BDC0" w14:textId="77777777" w:rsidR="00E70780" w:rsidRDefault="00E70780">
          <w:pPr>
            <w:pStyle w:val="LogoCaption"/>
          </w:pPr>
        </w:p>
      </w:tc>
      <w:tc>
        <w:tcPr>
          <w:tcW w:w="9368" w:type="dxa"/>
          <w:vAlign w:val="bottom"/>
        </w:tcPr>
        <w:p w14:paraId="7DE6552C" w14:textId="77777777" w:rsidR="00E70780" w:rsidRDefault="00E70780">
          <w:pPr>
            <w:pStyle w:val="Header"/>
          </w:pPr>
        </w:p>
      </w:tc>
    </w:tr>
    <w:tr w:rsidR="00E70780" w14:paraId="4D047CBF" w14:textId="77777777">
      <w:trPr>
        <w:gridAfter w:val="2"/>
        <w:wAfter w:w="720" w:type="dxa"/>
        <w:trHeight w:hRule="exact" w:val="680"/>
      </w:trPr>
      <w:tc>
        <w:tcPr>
          <w:tcW w:w="9368" w:type="dxa"/>
          <w:vAlign w:val="bottom"/>
        </w:tcPr>
        <w:p w14:paraId="2D198437" w14:textId="77777777" w:rsidR="00E70780" w:rsidRDefault="00E70780">
          <w:pPr>
            <w:pStyle w:val="LogoCaption"/>
          </w:pPr>
        </w:p>
      </w:tc>
      <w:tc>
        <w:tcPr>
          <w:tcW w:w="9368" w:type="dxa"/>
          <w:vAlign w:val="bottom"/>
        </w:tcPr>
        <w:p w14:paraId="46F2005B" w14:textId="77777777" w:rsidR="00E70780" w:rsidRDefault="00E70780">
          <w:pPr>
            <w:pStyle w:val="Header"/>
          </w:pPr>
        </w:p>
      </w:tc>
    </w:tr>
    <w:tr w:rsidR="00E70780" w14:paraId="0BD0BBB1" w14:textId="77777777">
      <w:trPr>
        <w:gridAfter w:val="2"/>
        <w:wAfter w:w="720" w:type="dxa"/>
        <w:trHeight w:hRule="exact" w:val="680"/>
      </w:trPr>
      <w:tc>
        <w:tcPr>
          <w:tcW w:w="9368" w:type="dxa"/>
          <w:vAlign w:val="bottom"/>
        </w:tcPr>
        <w:p w14:paraId="4032957C" w14:textId="77777777" w:rsidR="00E70780" w:rsidRDefault="00E70780">
          <w:pPr>
            <w:pStyle w:val="LogoCaption"/>
          </w:pPr>
        </w:p>
      </w:tc>
      <w:tc>
        <w:tcPr>
          <w:tcW w:w="9368" w:type="dxa"/>
          <w:vAlign w:val="bottom"/>
        </w:tcPr>
        <w:p w14:paraId="6F9D97AD" w14:textId="77777777" w:rsidR="00E70780" w:rsidRDefault="00E70780">
          <w:pPr>
            <w:pStyle w:val="Header"/>
          </w:pPr>
        </w:p>
      </w:tc>
    </w:tr>
    <w:tr w:rsidR="00E70780" w14:paraId="689F6E2D" w14:textId="77777777">
      <w:trPr>
        <w:gridAfter w:val="2"/>
        <w:wAfter w:w="720" w:type="dxa"/>
        <w:trHeight w:hRule="exact" w:val="680"/>
      </w:trPr>
      <w:tc>
        <w:tcPr>
          <w:tcW w:w="9368" w:type="dxa"/>
          <w:vAlign w:val="bottom"/>
        </w:tcPr>
        <w:p w14:paraId="61BD21E2" w14:textId="77777777" w:rsidR="00E70780" w:rsidRDefault="00E70780">
          <w:pPr>
            <w:pStyle w:val="LogoCaption"/>
          </w:pPr>
        </w:p>
      </w:tc>
      <w:tc>
        <w:tcPr>
          <w:tcW w:w="9368" w:type="dxa"/>
          <w:vAlign w:val="bottom"/>
        </w:tcPr>
        <w:p w14:paraId="2FC9B7DD" w14:textId="77777777" w:rsidR="00E70780" w:rsidRDefault="00E70780">
          <w:pPr>
            <w:pStyle w:val="Header"/>
          </w:pPr>
        </w:p>
      </w:tc>
    </w:tr>
    <w:tr w:rsidR="00E70780" w14:paraId="7CEECDD7" w14:textId="77777777">
      <w:trPr>
        <w:gridAfter w:val="2"/>
        <w:wAfter w:w="720" w:type="dxa"/>
        <w:trHeight w:hRule="exact" w:val="680"/>
      </w:trPr>
      <w:tc>
        <w:tcPr>
          <w:tcW w:w="9368" w:type="dxa"/>
          <w:vAlign w:val="bottom"/>
        </w:tcPr>
        <w:p w14:paraId="4752ACD5" w14:textId="77777777" w:rsidR="00E70780" w:rsidRDefault="00E70780">
          <w:pPr>
            <w:pStyle w:val="LogoCaption"/>
          </w:pPr>
        </w:p>
      </w:tc>
      <w:tc>
        <w:tcPr>
          <w:tcW w:w="9368" w:type="dxa"/>
          <w:vAlign w:val="bottom"/>
        </w:tcPr>
        <w:p w14:paraId="49BD4437" w14:textId="77777777" w:rsidR="00E70780" w:rsidRDefault="00E70780">
          <w:pPr>
            <w:pStyle w:val="Header"/>
          </w:pPr>
        </w:p>
      </w:tc>
    </w:tr>
    <w:tr w:rsidR="00E70780" w14:paraId="05389C20" w14:textId="77777777">
      <w:trPr>
        <w:gridAfter w:val="2"/>
        <w:wAfter w:w="720" w:type="dxa"/>
        <w:trHeight w:hRule="exact" w:val="680"/>
      </w:trPr>
      <w:tc>
        <w:tcPr>
          <w:tcW w:w="9368" w:type="dxa"/>
          <w:vAlign w:val="bottom"/>
        </w:tcPr>
        <w:p w14:paraId="705BA577" w14:textId="77777777" w:rsidR="00E70780" w:rsidRDefault="00E70780">
          <w:pPr>
            <w:pStyle w:val="LogoCaption"/>
          </w:pPr>
        </w:p>
      </w:tc>
      <w:tc>
        <w:tcPr>
          <w:tcW w:w="9368" w:type="dxa"/>
          <w:vAlign w:val="bottom"/>
        </w:tcPr>
        <w:p w14:paraId="06E7C9E2" w14:textId="77777777" w:rsidR="00E70780" w:rsidRDefault="00E70780">
          <w:pPr>
            <w:pStyle w:val="Header"/>
          </w:pPr>
        </w:p>
      </w:tc>
    </w:tr>
    <w:tr w:rsidR="00E70780" w14:paraId="25F6FB7F" w14:textId="77777777">
      <w:trPr>
        <w:gridAfter w:val="2"/>
        <w:wAfter w:w="720" w:type="dxa"/>
        <w:trHeight w:hRule="exact" w:val="680"/>
      </w:trPr>
      <w:tc>
        <w:tcPr>
          <w:tcW w:w="9368" w:type="dxa"/>
          <w:vAlign w:val="bottom"/>
        </w:tcPr>
        <w:p w14:paraId="67CA33DE" w14:textId="77777777" w:rsidR="00E70780" w:rsidRDefault="00E70780">
          <w:pPr>
            <w:pStyle w:val="LogoCaption"/>
          </w:pPr>
        </w:p>
      </w:tc>
      <w:tc>
        <w:tcPr>
          <w:tcW w:w="9368" w:type="dxa"/>
          <w:vAlign w:val="bottom"/>
        </w:tcPr>
        <w:p w14:paraId="5334A6FC" w14:textId="77777777" w:rsidR="00E70780" w:rsidRDefault="00E70780">
          <w:pPr>
            <w:pStyle w:val="Header"/>
          </w:pPr>
        </w:p>
      </w:tc>
    </w:tr>
    <w:tr w:rsidR="00E70780" w14:paraId="67958820" w14:textId="77777777">
      <w:trPr>
        <w:gridAfter w:val="2"/>
        <w:wAfter w:w="720" w:type="dxa"/>
        <w:trHeight w:hRule="exact" w:val="680"/>
      </w:trPr>
      <w:tc>
        <w:tcPr>
          <w:tcW w:w="9368" w:type="dxa"/>
          <w:vAlign w:val="bottom"/>
        </w:tcPr>
        <w:p w14:paraId="0F1B0AD6" w14:textId="77777777" w:rsidR="00E70780" w:rsidRDefault="00E70780">
          <w:pPr>
            <w:pStyle w:val="LogoCaption"/>
          </w:pPr>
        </w:p>
      </w:tc>
      <w:tc>
        <w:tcPr>
          <w:tcW w:w="9368" w:type="dxa"/>
          <w:vAlign w:val="bottom"/>
        </w:tcPr>
        <w:p w14:paraId="1B7B6319" w14:textId="77777777" w:rsidR="00E70780" w:rsidRDefault="00E70780">
          <w:pPr>
            <w:pStyle w:val="Header"/>
          </w:pPr>
        </w:p>
      </w:tc>
    </w:tr>
    <w:tr w:rsidR="00E70780" w14:paraId="0D0CD633" w14:textId="77777777">
      <w:trPr>
        <w:gridAfter w:val="2"/>
        <w:wAfter w:w="720" w:type="dxa"/>
        <w:trHeight w:hRule="exact" w:val="680"/>
      </w:trPr>
      <w:tc>
        <w:tcPr>
          <w:tcW w:w="9368" w:type="dxa"/>
          <w:vAlign w:val="bottom"/>
        </w:tcPr>
        <w:p w14:paraId="6E942FDB" w14:textId="77777777" w:rsidR="00E70780" w:rsidRDefault="00E70780">
          <w:pPr>
            <w:pStyle w:val="LogoCaption"/>
          </w:pPr>
        </w:p>
      </w:tc>
      <w:tc>
        <w:tcPr>
          <w:tcW w:w="9368" w:type="dxa"/>
          <w:vAlign w:val="bottom"/>
        </w:tcPr>
        <w:p w14:paraId="45FCC48B" w14:textId="77777777" w:rsidR="00E70780" w:rsidRDefault="00E70780">
          <w:pPr>
            <w:pStyle w:val="Header"/>
          </w:pPr>
        </w:p>
      </w:tc>
    </w:tr>
    <w:tr w:rsidR="00E70780" w14:paraId="26D8166F" w14:textId="77777777">
      <w:trPr>
        <w:gridAfter w:val="2"/>
        <w:wAfter w:w="720" w:type="dxa"/>
        <w:trHeight w:hRule="exact" w:val="680"/>
      </w:trPr>
      <w:tc>
        <w:tcPr>
          <w:tcW w:w="9368" w:type="dxa"/>
          <w:vAlign w:val="bottom"/>
        </w:tcPr>
        <w:p w14:paraId="408223DD" w14:textId="77777777" w:rsidR="00E70780" w:rsidRDefault="00E70780">
          <w:pPr>
            <w:pStyle w:val="LogoCaption"/>
          </w:pPr>
        </w:p>
      </w:tc>
      <w:tc>
        <w:tcPr>
          <w:tcW w:w="9368" w:type="dxa"/>
          <w:vAlign w:val="bottom"/>
        </w:tcPr>
        <w:p w14:paraId="5BA6BE1C" w14:textId="77777777" w:rsidR="00E70780" w:rsidRDefault="00E70780">
          <w:pPr>
            <w:pStyle w:val="Header"/>
          </w:pPr>
        </w:p>
      </w:tc>
    </w:tr>
    <w:tr w:rsidR="00E70780" w14:paraId="258769A0" w14:textId="77777777">
      <w:trPr>
        <w:gridAfter w:val="2"/>
        <w:wAfter w:w="720" w:type="dxa"/>
        <w:trHeight w:hRule="exact" w:val="680"/>
      </w:trPr>
      <w:tc>
        <w:tcPr>
          <w:tcW w:w="9368" w:type="dxa"/>
          <w:vAlign w:val="bottom"/>
        </w:tcPr>
        <w:p w14:paraId="4AE16722" w14:textId="77777777" w:rsidR="00E70780" w:rsidRDefault="00E70780">
          <w:pPr>
            <w:pStyle w:val="LogoCaption"/>
          </w:pPr>
        </w:p>
      </w:tc>
      <w:tc>
        <w:tcPr>
          <w:tcW w:w="9368" w:type="dxa"/>
          <w:vAlign w:val="bottom"/>
        </w:tcPr>
        <w:p w14:paraId="443E4FC7" w14:textId="77777777" w:rsidR="00E70780" w:rsidRDefault="00E70780">
          <w:pPr>
            <w:pStyle w:val="Header"/>
          </w:pPr>
        </w:p>
      </w:tc>
    </w:tr>
    <w:tr w:rsidR="00E70780" w14:paraId="22E683A7" w14:textId="77777777">
      <w:trPr>
        <w:gridAfter w:val="2"/>
        <w:wAfter w:w="720" w:type="dxa"/>
        <w:trHeight w:hRule="exact" w:val="680"/>
      </w:trPr>
      <w:tc>
        <w:tcPr>
          <w:tcW w:w="9368" w:type="dxa"/>
          <w:vAlign w:val="bottom"/>
        </w:tcPr>
        <w:p w14:paraId="56EBDAEB" w14:textId="77777777" w:rsidR="00E70780" w:rsidRDefault="00E70780">
          <w:pPr>
            <w:pStyle w:val="LogoCaption"/>
          </w:pPr>
        </w:p>
      </w:tc>
      <w:tc>
        <w:tcPr>
          <w:tcW w:w="9368" w:type="dxa"/>
          <w:vAlign w:val="bottom"/>
        </w:tcPr>
        <w:p w14:paraId="313A4143" w14:textId="77777777" w:rsidR="00E70780" w:rsidRDefault="00E70780">
          <w:pPr>
            <w:pStyle w:val="Header"/>
          </w:pPr>
        </w:p>
      </w:tc>
    </w:tr>
    <w:tr w:rsidR="00E70780" w14:paraId="275A0831" w14:textId="77777777">
      <w:trPr>
        <w:gridAfter w:val="2"/>
        <w:wAfter w:w="720" w:type="dxa"/>
        <w:trHeight w:hRule="exact" w:val="680"/>
      </w:trPr>
      <w:tc>
        <w:tcPr>
          <w:tcW w:w="9368" w:type="dxa"/>
          <w:vAlign w:val="bottom"/>
        </w:tcPr>
        <w:p w14:paraId="00556F1F" w14:textId="77777777" w:rsidR="00E70780" w:rsidRDefault="00E70780">
          <w:pPr>
            <w:pStyle w:val="LogoCaption"/>
          </w:pPr>
        </w:p>
      </w:tc>
      <w:tc>
        <w:tcPr>
          <w:tcW w:w="9368" w:type="dxa"/>
          <w:vAlign w:val="bottom"/>
        </w:tcPr>
        <w:p w14:paraId="68949661" w14:textId="77777777" w:rsidR="00E70780" w:rsidRDefault="00E70780">
          <w:pPr>
            <w:pStyle w:val="Header"/>
          </w:pPr>
        </w:p>
      </w:tc>
    </w:tr>
    <w:tr w:rsidR="00E70780" w14:paraId="34AD35D8" w14:textId="77777777">
      <w:trPr>
        <w:gridAfter w:val="2"/>
        <w:wAfter w:w="720" w:type="dxa"/>
        <w:trHeight w:hRule="exact" w:val="680"/>
      </w:trPr>
      <w:tc>
        <w:tcPr>
          <w:tcW w:w="9368" w:type="dxa"/>
          <w:vAlign w:val="bottom"/>
        </w:tcPr>
        <w:p w14:paraId="43F918D1" w14:textId="77777777" w:rsidR="00E70780" w:rsidRDefault="00E70780">
          <w:pPr>
            <w:pStyle w:val="LogoCaption"/>
          </w:pPr>
        </w:p>
      </w:tc>
      <w:tc>
        <w:tcPr>
          <w:tcW w:w="9368" w:type="dxa"/>
          <w:vAlign w:val="bottom"/>
        </w:tcPr>
        <w:p w14:paraId="4639DBAC" w14:textId="77777777" w:rsidR="00E70780" w:rsidRDefault="00E70780">
          <w:pPr>
            <w:pStyle w:val="Header"/>
          </w:pPr>
        </w:p>
      </w:tc>
    </w:tr>
    <w:tr w:rsidR="00E70780" w14:paraId="2EE041DD" w14:textId="77777777">
      <w:trPr>
        <w:gridAfter w:val="2"/>
        <w:wAfter w:w="720" w:type="dxa"/>
        <w:trHeight w:hRule="exact" w:val="680"/>
      </w:trPr>
      <w:tc>
        <w:tcPr>
          <w:tcW w:w="9368" w:type="dxa"/>
          <w:vAlign w:val="bottom"/>
        </w:tcPr>
        <w:p w14:paraId="73F76992" w14:textId="77777777" w:rsidR="00E70780" w:rsidRDefault="00E70780">
          <w:pPr>
            <w:pStyle w:val="LogoCaption"/>
          </w:pPr>
        </w:p>
      </w:tc>
      <w:tc>
        <w:tcPr>
          <w:tcW w:w="9368" w:type="dxa"/>
          <w:vAlign w:val="bottom"/>
        </w:tcPr>
        <w:p w14:paraId="7599F887" w14:textId="77777777" w:rsidR="00E70780" w:rsidRDefault="00E70780">
          <w:pPr>
            <w:pStyle w:val="Header"/>
          </w:pPr>
        </w:p>
      </w:tc>
    </w:tr>
    <w:tr w:rsidR="00E70780" w14:paraId="03A2CED5" w14:textId="77777777">
      <w:trPr>
        <w:gridAfter w:val="2"/>
        <w:wAfter w:w="720" w:type="dxa"/>
        <w:trHeight w:hRule="exact" w:val="680"/>
      </w:trPr>
      <w:tc>
        <w:tcPr>
          <w:tcW w:w="9368" w:type="dxa"/>
          <w:vAlign w:val="bottom"/>
        </w:tcPr>
        <w:p w14:paraId="6C4B87A2" w14:textId="77777777" w:rsidR="00E70780" w:rsidRDefault="00E70780">
          <w:pPr>
            <w:pStyle w:val="LogoCaption"/>
          </w:pPr>
        </w:p>
      </w:tc>
      <w:tc>
        <w:tcPr>
          <w:tcW w:w="9368" w:type="dxa"/>
          <w:vAlign w:val="bottom"/>
        </w:tcPr>
        <w:p w14:paraId="289F5594" w14:textId="77777777" w:rsidR="00E70780" w:rsidRDefault="00E70780">
          <w:pPr>
            <w:pStyle w:val="Header"/>
          </w:pPr>
        </w:p>
      </w:tc>
    </w:tr>
    <w:tr w:rsidR="00E70780" w14:paraId="3B4A18E0" w14:textId="77777777">
      <w:trPr>
        <w:gridAfter w:val="2"/>
        <w:wAfter w:w="720" w:type="dxa"/>
        <w:trHeight w:hRule="exact" w:val="680"/>
      </w:trPr>
      <w:tc>
        <w:tcPr>
          <w:tcW w:w="9368" w:type="dxa"/>
          <w:vAlign w:val="bottom"/>
        </w:tcPr>
        <w:p w14:paraId="17E58079" w14:textId="77777777" w:rsidR="00E70780" w:rsidRDefault="00E70780">
          <w:pPr>
            <w:pStyle w:val="LogoCaption"/>
          </w:pPr>
        </w:p>
      </w:tc>
      <w:tc>
        <w:tcPr>
          <w:tcW w:w="9368" w:type="dxa"/>
          <w:vAlign w:val="bottom"/>
        </w:tcPr>
        <w:p w14:paraId="5A7E532F" w14:textId="77777777" w:rsidR="00E70780" w:rsidRDefault="00E70780">
          <w:pPr>
            <w:pStyle w:val="Header"/>
          </w:pPr>
        </w:p>
      </w:tc>
    </w:tr>
    <w:tr w:rsidR="00E70780" w14:paraId="5C5E7A3F" w14:textId="77777777">
      <w:trPr>
        <w:gridAfter w:val="2"/>
        <w:wAfter w:w="720" w:type="dxa"/>
        <w:trHeight w:hRule="exact" w:val="680"/>
      </w:trPr>
      <w:tc>
        <w:tcPr>
          <w:tcW w:w="9368" w:type="dxa"/>
          <w:vAlign w:val="bottom"/>
        </w:tcPr>
        <w:p w14:paraId="24A92B4F" w14:textId="77777777" w:rsidR="00E70780" w:rsidRDefault="00E70780">
          <w:pPr>
            <w:pStyle w:val="LogoCaption"/>
          </w:pPr>
        </w:p>
      </w:tc>
      <w:tc>
        <w:tcPr>
          <w:tcW w:w="9368" w:type="dxa"/>
          <w:vAlign w:val="bottom"/>
        </w:tcPr>
        <w:p w14:paraId="08EF38B0" w14:textId="77777777" w:rsidR="00E70780" w:rsidRDefault="00E70780">
          <w:pPr>
            <w:pStyle w:val="Header"/>
          </w:pPr>
        </w:p>
      </w:tc>
    </w:tr>
    <w:tr w:rsidR="00E70780" w14:paraId="75542CD1" w14:textId="77777777">
      <w:trPr>
        <w:gridAfter w:val="2"/>
        <w:wAfter w:w="720" w:type="dxa"/>
        <w:trHeight w:hRule="exact" w:val="680"/>
      </w:trPr>
      <w:tc>
        <w:tcPr>
          <w:tcW w:w="9368" w:type="dxa"/>
          <w:vAlign w:val="bottom"/>
        </w:tcPr>
        <w:p w14:paraId="2F84B993" w14:textId="77777777" w:rsidR="00E70780" w:rsidRDefault="00E70780">
          <w:pPr>
            <w:pStyle w:val="LogoCaption"/>
          </w:pPr>
        </w:p>
      </w:tc>
      <w:tc>
        <w:tcPr>
          <w:tcW w:w="9368" w:type="dxa"/>
          <w:vAlign w:val="bottom"/>
        </w:tcPr>
        <w:p w14:paraId="11D00B74" w14:textId="77777777" w:rsidR="00E70780" w:rsidRDefault="00E70780">
          <w:pPr>
            <w:pStyle w:val="Header"/>
          </w:pPr>
        </w:p>
      </w:tc>
    </w:tr>
    <w:tr w:rsidR="00E70780" w14:paraId="6073240C" w14:textId="77777777">
      <w:trPr>
        <w:gridAfter w:val="2"/>
        <w:wAfter w:w="720" w:type="dxa"/>
        <w:trHeight w:hRule="exact" w:val="680"/>
      </w:trPr>
      <w:tc>
        <w:tcPr>
          <w:tcW w:w="9368" w:type="dxa"/>
          <w:vAlign w:val="bottom"/>
        </w:tcPr>
        <w:p w14:paraId="3948394C" w14:textId="77777777" w:rsidR="00E70780" w:rsidRDefault="00E70780">
          <w:pPr>
            <w:pStyle w:val="LogoCaption"/>
          </w:pPr>
        </w:p>
      </w:tc>
      <w:tc>
        <w:tcPr>
          <w:tcW w:w="9368" w:type="dxa"/>
          <w:vAlign w:val="bottom"/>
        </w:tcPr>
        <w:p w14:paraId="22CAFDB1" w14:textId="77777777" w:rsidR="00E70780" w:rsidRDefault="00E70780">
          <w:pPr>
            <w:pStyle w:val="Header"/>
          </w:pPr>
        </w:p>
      </w:tc>
    </w:tr>
    <w:tr w:rsidR="00E70780" w14:paraId="61AEB4EF" w14:textId="77777777">
      <w:trPr>
        <w:gridAfter w:val="2"/>
        <w:wAfter w:w="720" w:type="dxa"/>
        <w:trHeight w:hRule="exact" w:val="680"/>
      </w:trPr>
      <w:tc>
        <w:tcPr>
          <w:tcW w:w="9368" w:type="dxa"/>
          <w:vAlign w:val="bottom"/>
        </w:tcPr>
        <w:p w14:paraId="3C3ADBC4" w14:textId="77777777" w:rsidR="00E70780" w:rsidRDefault="00E70780">
          <w:pPr>
            <w:pStyle w:val="LogoCaption"/>
          </w:pPr>
        </w:p>
      </w:tc>
      <w:tc>
        <w:tcPr>
          <w:tcW w:w="9368" w:type="dxa"/>
          <w:vAlign w:val="bottom"/>
        </w:tcPr>
        <w:p w14:paraId="390DCE43" w14:textId="77777777" w:rsidR="00E70780" w:rsidRDefault="00E70780">
          <w:pPr>
            <w:pStyle w:val="Header"/>
          </w:pPr>
        </w:p>
      </w:tc>
    </w:tr>
    <w:tr w:rsidR="00E70780" w14:paraId="7516E04D" w14:textId="77777777">
      <w:trPr>
        <w:gridAfter w:val="2"/>
        <w:wAfter w:w="720" w:type="dxa"/>
        <w:trHeight w:hRule="exact" w:val="680"/>
      </w:trPr>
      <w:tc>
        <w:tcPr>
          <w:tcW w:w="9368" w:type="dxa"/>
          <w:vAlign w:val="bottom"/>
        </w:tcPr>
        <w:p w14:paraId="06601170" w14:textId="77777777" w:rsidR="00E70780" w:rsidRDefault="00E70780">
          <w:pPr>
            <w:pStyle w:val="LogoCaption"/>
          </w:pPr>
        </w:p>
      </w:tc>
      <w:tc>
        <w:tcPr>
          <w:tcW w:w="9368" w:type="dxa"/>
          <w:vAlign w:val="bottom"/>
        </w:tcPr>
        <w:p w14:paraId="2E89BCA5" w14:textId="77777777" w:rsidR="00E70780" w:rsidRDefault="00E70780">
          <w:pPr>
            <w:pStyle w:val="Header"/>
          </w:pPr>
        </w:p>
      </w:tc>
    </w:tr>
    <w:tr w:rsidR="00E70780" w14:paraId="6764EBCB" w14:textId="77777777">
      <w:trPr>
        <w:gridAfter w:val="2"/>
        <w:wAfter w:w="720" w:type="dxa"/>
        <w:trHeight w:hRule="exact" w:val="680"/>
      </w:trPr>
      <w:tc>
        <w:tcPr>
          <w:tcW w:w="9368" w:type="dxa"/>
          <w:vAlign w:val="bottom"/>
        </w:tcPr>
        <w:p w14:paraId="09A7EC6D" w14:textId="77777777" w:rsidR="00E70780" w:rsidRDefault="00E70780">
          <w:pPr>
            <w:pStyle w:val="LogoCaption"/>
          </w:pPr>
        </w:p>
      </w:tc>
      <w:tc>
        <w:tcPr>
          <w:tcW w:w="9368" w:type="dxa"/>
          <w:vAlign w:val="bottom"/>
        </w:tcPr>
        <w:p w14:paraId="0A25CE38" w14:textId="77777777" w:rsidR="00E70780" w:rsidRDefault="00E70780">
          <w:pPr>
            <w:pStyle w:val="Header"/>
          </w:pPr>
        </w:p>
      </w:tc>
    </w:tr>
    <w:tr w:rsidR="00E70780" w14:paraId="37FB7B3A" w14:textId="77777777">
      <w:trPr>
        <w:gridAfter w:val="2"/>
        <w:wAfter w:w="720" w:type="dxa"/>
        <w:trHeight w:hRule="exact" w:val="680"/>
      </w:trPr>
      <w:tc>
        <w:tcPr>
          <w:tcW w:w="9368" w:type="dxa"/>
          <w:vAlign w:val="bottom"/>
        </w:tcPr>
        <w:p w14:paraId="25B6C674" w14:textId="77777777" w:rsidR="00E70780" w:rsidRDefault="00E70780">
          <w:pPr>
            <w:pStyle w:val="LogoCaption"/>
          </w:pPr>
        </w:p>
      </w:tc>
      <w:tc>
        <w:tcPr>
          <w:tcW w:w="9368" w:type="dxa"/>
          <w:vAlign w:val="bottom"/>
        </w:tcPr>
        <w:p w14:paraId="6FE825B5" w14:textId="77777777" w:rsidR="00E70780" w:rsidRDefault="00E70780">
          <w:pPr>
            <w:pStyle w:val="Header"/>
          </w:pPr>
        </w:p>
      </w:tc>
    </w:tr>
    <w:tr w:rsidR="00E70780" w14:paraId="1F19077A" w14:textId="77777777">
      <w:trPr>
        <w:gridAfter w:val="2"/>
        <w:wAfter w:w="720" w:type="dxa"/>
        <w:trHeight w:hRule="exact" w:val="680"/>
      </w:trPr>
      <w:tc>
        <w:tcPr>
          <w:tcW w:w="9368" w:type="dxa"/>
          <w:vAlign w:val="bottom"/>
        </w:tcPr>
        <w:p w14:paraId="45B33E41" w14:textId="77777777" w:rsidR="00E70780" w:rsidRDefault="00E70780">
          <w:pPr>
            <w:pStyle w:val="LogoCaption"/>
          </w:pPr>
        </w:p>
      </w:tc>
      <w:tc>
        <w:tcPr>
          <w:tcW w:w="9368" w:type="dxa"/>
          <w:vAlign w:val="bottom"/>
        </w:tcPr>
        <w:p w14:paraId="086829D2" w14:textId="77777777" w:rsidR="00E70780" w:rsidRDefault="00E70780">
          <w:pPr>
            <w:pStyle w:val="Header"/>
          </w:pPr>
        </w:p>
      </w:tc>
    </w:tr>
    <w:tr w:rsidR="00E70780" w14:paraId="6F58D648" w14:textId="77777777">
      <w:trPr>
        <w:gridAfter w:val="2"/>
        <w:wAfter w:w="720" w:type="dxa"/>
        <w:trHeight w:hRule="exact" w:val="680"/>
      </w:trPr>
      <w:tc>
        <w:tcPr>
          <w:tcW w:w="9368" w:type="dxa"/>
          <w:vAlign w:val="bottom"/>
        </w:tcPr>
        <w:p w14:paraId="1E4090EA" w14:textId="77777777" w:rsidR="00E70780" w:rsidRDefault="00E70780">
          <w:pPr>
            <w:pStyle w:val="LogoCaption"/>
          </w:pPr>
        </w:p>
      </w:tc>
      <w:tc>
        <w:tcPr>
          <w:tcW w:w="9368" w:type="dxa"/>
          <w:vAlign w:val="bottom"/>
        </w:tcPr>
        <w:p w14:paraId="2E042053" w14:textId="77777777" w:rsidR="00E70780" w:rsidRDefault="00E70780">
          <w:pPr>
            <w:pStyle w:val="Header"/>
          </w:pPr>
        </w:p>
      </w:tc>
    </w:tr>
    <w:tr w:rsidR="00E70780" w14:paraId="5AAEB81A" w14:textId="77777777">
      <w:trPr>
        <w:gridAfter w:val="2"/>
        <w:wAfter w:w="720" w:type="dxa"/>
        <w:trHeight w:hRule="exact" w:val="680"/>
      </w:trPr>
      <w:tc>
        <w:tcPr>
          <w:tcW w:w="9368" w:type="dxa"/>
          <w:vAlign w:val="bottom"/>
        </w:tcPr>
        <w:p w14:paraId="3E2188F5" w14:textId="77777777" w:rsidR="00E70780" w:rsidRDefault="00E70780">
          <w:pPr>
            <w:pStyle w:val="LogoCaption"/>
          </w:pPr>
        </w:p>
      </w:tc>
      <w:tc>
        <w:tcPr>
          <w:tcW w:w="9368" w:type="dxa"/>
          <w:vAlign w:val="bottom"/>
        </w:tcPr>
        <w:p w14:paraId="27900223" w14:textId="77777777" w:rsidR="00E70780" w:rsidRDefault="00E70780">
          <w:pPr>
            <w:pStyle w:val="Header"/>
          </w:pPr>
        </w:p>
      </w:tc>
    </w:tr>
    <w:tr w:rsidR="00E70780" w14:paraId="56E5B0CC" w14:textId="77777777">
      <w:trPr>
        <w:gridAfter w:val="2"/>
        <w:wAfter w:w="720" w:type="dxa"/>
        <w:trHeight w:hRule="exact" w:val="680"/>
      </w:trPr>
      <w:tc>
        <w:tcPr>
          <w:tcW w:w="9368" w:type="dxa"/>
          <w:vAlign w:val="bottom"/>
        </w:tcPr>
        <w:p w14:paraId="7BD9B0E8" w14:textId="77777777" w:rsidR="00E70780" w:rsidRDefault="00E70780">
          <w:pPr>
            <w:pStyle w:val="LogoCaption"/>
          </w:pPr>
        </w:p>
      </w:tc>
      <w:tc>
        <w:tcPr>
          <w:tcW w:w="9368" w:type="dxa"/>
          <w:vAlign w:val="bottom"/>
        </w:tcPr>
        <w:p w14:paraId="6964B0F6" w14:textId="77777777" w:rsidR="00E70780" w:rsidRDefault="00E70780">
          <w:pPr>
            <w:pStyle w:val="Header"/>
          </w:pPr>
        </w:p>
      </w:tc>
    </w:tr>
    <w:tr w:rsidR="00E70780" w14:paraId="66220196" w14:textId="77777777">
      <w:trPr>
        <w:gridAfter w:val="2"/>
        <w:wAfter w:w="720" w:type="dxa"/>
        <w:trHeight w:hRule="exact" w:val="680"/>
      </w:trPr>
      <w:tc>
        <w:tcPr>
          <w:tcW w:w="9368" w:type="dxa"/>
          <w:vAlign w:val="bottom"/>
        </w:tcPr>
        <w:p w14:paraId="44BC5D5F" w14:textId="77777777" w:rsidR="00E70780" w:rsidRDefault="00E70780">
          <w:pPr>
            <w:pStyle w:val="LogoCaption"/>
          </w:pPr>
        </w:p>
      </w:tc>
      <w:tc>
        <w:tcPr>
          <w:tcW w:w="9368" w:type="dxa"/>
          <w:vAlign w:val="bottom"/>
        </w:tcPr>
        <w:p w14:paraId="0956E87F" w14:textId="77777777" w:rsidR="00E70780" w:rsidRDefault="00E70780">
          <w:pPr>
            <w:pStyle w:val="Header"/>
          </w:pPr>
        </w:p>
      </w:tc>
    </w:tr>
    <w:tr w:rsidR="00E70780" w14:paraId="65048031" w14:textId="77777777">
      <w:trPr>
        <w:gridAfter w:val="2"/>
        <w:wAfter w:w="720" w:type="dxa"/>
        <w:trHeight w:hRule="exact" w:val="680"/>
      </w:trPr>
      <w:tc>
        <w:tcPr>
          <w:tcW w:w="9368" w:type="dxa"/>
          <w:vAlign w:val="bottom"/>
        </w:tcPr>
        <w:p w14:paraId="41A3D333" w14:textId="77777777" w:rsidR="00E70780" w:rsidRDefault="00E70780">
          <w:pPr>
            <w:pStyle w:val="LogoCaption"/>
          </w:pPr>
        </w:p>
      </w:tc>
      <w:tc>
        <w:tcPr>
          <w:tcW w:w="9368" w:type="dxa"/>
          <w:vAlign w:val="bottom"/>
        </w:tcPr>
        <w:p w14:paraId="44EA2118" w14:textId="77777777" w:rsidR="00E70780" w:rsidRDefault="00E70780">
          <w:pPr>
            <w:pStyle w:val="Header"/>
          </w:pPr>
        </w:p>
      </w:tc>
    </w:tr>
    <w:tr w:rsidR="00E70780" w14:paraId="4975AE7B" w14:textId="77777777">
      <w:trPr>
        <w:gridAfter w:val="2"/>
        <w:wAfter w:w="720" w:type="dxa"/>
        <w:trHeight w:hRule="exact" w:val="680"/>
      </w:trPr>
      <w:tc>
        <w:tcPr>
          <w:tcW w:w="9368" w:type="dxa"/>
          <w:vAlign w:val="bottom"/>
        </w:tcPr>
        <w:p w14:paraId="78B6B5E8" w14:textId="77777777" w:rsidR="00E70780" w:rsidRDefault="00E70780">
          <w:pPr>
            <w:pStyle w:val="LogoCaption"/>
          </w:pPr>
        </w:p>
      </w:tc>
      <w:tc>
        <w:tcPr>
          <w:tcW w:w="9368" w:type="dxa"/>
          <w:vAlign w:val="bottom"/>
        </w:tcPr>
        <w:p w14:paraId="146D8AE2" w14:textId="77777777" w:rsidR="00E70780" w:rsidRDefault="00E70780">
          <w:pPr>
            <w:pStyle w:val="Header"/>
          </w:pPr>
        </w:p>
      </w:tc>
    </w:tr>
    <w:tr w:rsidR="00E70780" w14:paraId="4C7C0FB4" w14:textId="77777777">
      <w:trPr>
        <w:gridAfter w:val="2"/>
        <w:wAfter w:w="360" w:type="dxa"/>
        <w:trHeight w:hRule="exact" w:val="680"/>
      </w:trPr>
      <w:tc>
        <w:tcPr>
          <w:tcW w:w="9368" w:type="dxa"/>
          <w:vAlign w:val="bottom"/>
        </w:tcPr>
        <w:p w14:paraId="42B38F3B" w14:textId="77777777" w:rsidR="00E70780" w:rsidRDefault="00E70780">
          <w:pPr>
            <w:pStyle w:val="LogoCaption"/>
          </w:pPr>
        </w:p>
      </w:tc>
      <w:tc>
        <w:tcPr>
          <w:tcW w:w="9368" w:type="dxa"/>
          <w:vAlign w:val="bottom"/>
        </w:tcPr>
        <w:p w14:paraId="7D8AAF82" w14:textId="77777777" w:rsidR="00E70780" w:rsidRDefault="00E70780">
          <w:pPr>
            <w:pStyle w:val="Header"/>
          </w:pPr>
        </w:p>
      </w:tc>
    </w:tr>
    <w:tr w:rsidR="00E70780" w14:paraId="049AC733" w14:textId="77777777">
      <w:trPr>
        <w:gridAfter w:val="2"/>
        <w:wAfter w:w="720" w:type="dxa"/>
        <w:trHeight w:hRule="exact" w:val="680"/>
      </w:trPr>
      <w:tc>
        <w:tcPr>
          <w:tcW w:w="9368" w:type="dxa"/>
          <w:vAlign w:val="bottom"/>
        </w:tcPr>
        <w:p w14:paraId="4E73416F" w14:textId="77777777" w:rsidR="00E70780" w:rsidRDefault="00E70780">
          <w:pPr>
            <w:pStyle w:val="LogoCaption"/>
          </w:pPr>
        </w:p>
      </w:tc>
      <w:tc>
        <w:tcPr>
          <w:tcW w:w="9368" w:type="dxa"/>
          <w:vAlign w:val="bottom"/>
        </w:tcPr>
        <w:p w14:paraId="36A21F62" w14:textId="77777777" w:rsidR="00E70780" w:rsidRDefault="00E70780">
          <w:pPr>
            <w:pStyle w:val="Header"/>
          </w:pPr>
        </w:p>
      </w:tc>
    </w:tr>
    <w:tr w:rsidR="00E70780" w14:paraId="4330939D" w14:textId="77777777">
      <w:trPr>
        <w:gridAfter w:val="2"/>
        <w:wAfter w:w="720" w:type="dxa"/>
        <w:trHeight w:hRule="exact" w:val="680"/>
      </w:trPr>
      <w:tc>
        <w:tcPr>
          <w:tcW w:w="9368" w:type="dxa"/>
          <w:vAlign w:val="bottom"/>
        </w:tcPr>
        <w:p w14:paraId="40D8A5C7" w14:textId="77777777" w:rsidR="00E70780" w:rsidRDefault="00E70780">
          <w:pPr>
            <w:pStyle w:val="LogoCaption"/>
          </w:pPr>
        </w:p>
      </w:tc>
      <w:tc>
        <w:tcPr>
          <w:tcW w:w="9368" w:type="dxa"/>
          <w:vAlign w:val="bottom"/>
        </w:tcPr>
        <w:p w14:paraId="525C8A40" w14:textId="77777777" w:rsidR="00E70780" w:rsidRDefault="00E70780">
          <w:pPr>
            <w:pStyle w:val="Header"/>
          </w:pPr>
        </w:p>
      </w:tc>
    </w:tr>
    <w:tr w:rsidR="00E70780" w14:paraId="00154479" w14:textId="77777777">
      <w:trPr>
        <w:gridAfter w:val="2"/>
        <w:wAfter w:w="720" w:type="dxa"/>
        <w:trHeight w:hRule="exact" w:val="680"/>
      </w:trPr>
      <w:tc>
        <w:tcPr>
          <w:tcW w:w="9368" w:type="dxa"/>
          <w:vAlign w:val="bottom"/>
        </w:tcPr>
        <w:p w14:paraId="399BCA1F" w14:textId="77777777" w:rsidR="00E70780" w:rsidRDefault="00E70780">
          <w:pPr>
            <w:pStyle w:val="LogoCaption"/>
          </w:pPr>
        </w:p>
      </w:tc>
      <w:tc>
        <w:tcPr>
          <w:tcW w:w="9368" w:type="dxa"/>
          <w:vAlign w:val="bottom"/>
        </w:tcPr>
        <w:p w14:paraId="28A5EA2B" w14:textId="77777777" w:rsidR="00E70780" w:rsidRDefault="00E70780">
          <w:pPr>
            <w:pStyle w:val="Header"/>
          </w:pPr>
        </w:p>
      </w:tc>
    </w:tr>
    <w:tr w:rsidR="00E70780" w14:paraId="4F986436" w14:textId="77777777">
      <w:trPr>
        <w:gridAfter w:val="2"/>
        <w:wAfter w:w="720" w:type="dxa"/>
        <w:trHeight w:hRule="exact" w:val="680"/>
      </w:trPr>
      <w:tc>
        <w:tcPr>
          <w:tcW w:w="9368" w:type="dxa"/>
          <w:vAlign w:val="bottom"/>
        </w:tcPr>
        <w:p w14:paraId="4AF0890F" w14:textId="77777777" w:rsidR="00E70780" w:rsidRDefault="00E70780">
          <w:pPr>
            <w:pStyle w:val="LogoCaption"/>
          </w:pPr>
        </w:p>
      </w:tc>
      <w:tc>
        <w:tcPr>
          <w:tcW w:w="9368" w:type="dxa"/>
          <w:vAlign w:val="bottom"/>
        </w:tcPr>
        <w:p w14:paraId="08C6D9A6" w14:textId="77777777" w:rsidR="00E70780" w:rsidRDefault="00E70780">
          <w:pPr>
            <w:pStyle w:val="Header"/>
          </w:pPr>
        </w:p>
      </w:tc>
    </w:tr>
    <w:tr w:rsidR="00E70780" w14:paraId="69AC6B23" w14:textId="77777777">
      <w:trPr>
        <w:gridAfter w:val="2"/>
        <w:wAfter w:w="720" w:type="dxa"/>
        <w:trHeight w:hRule="exact" w:val="680"/>
      </w:trPr>
      <w:tc>
        <w:tcPr>
          <w:tcW w:w="9368" w:type="dxa"/>
          <w:vAlign w:val="bottom"/>
        </w:tcPr>
        <w:p w14:paraId="24493A38" w14:textId="77777777" w:rsidR="00E70780" w:rsidRDefault="00E70780">
          <w:pPr>
            <w:pStyle w:val="LogoCaption"/>
          </w:pPr>
        </w:p>
      </w:tc>
      <w:tc>
        <w:tcPr>
          <w:tcW w:w="9368" w:type="dxa"/>
          <w:vAlign w:val="bottom"/>
        </w:tcPr>
        <w:p w14:paraId="284B3E94" w14:textId="77777777" w:rsidR="00E70780" w:rsidRDefault="00E70780">
          <w:pPr>
            <w:pStyle w:val="Header"/>
          </w:pPr>
        </w:p>
      </w:tc>
    </w:tr>
    <w:tr w:rsidR="00E70780" w14:paraId="42CDFA5B" w14:textId="77777777">
      <w:trPr>
        <w:gridAfter w:val="2"/>
        <w:wAfter w:w="720" w:type="dxa"/>
        <w:trHeight w:hRule="exact" w:val="680"/>
      </w:trPr>
      <w:tc>
        <w:tcPr>
          <w:tcW w:w="9368" w:type="dxa"/>
          <w:vAlign w:val="bottom"/>
        </w:tcPr>
        <w:p w14:paraId="16970079" w14:textId="77777777" w:rsidR="00E70780" w:rsidRDefault="00E70780">
          <w:pPr>
            <w:pStyle w:val="LogoCaption"/>
          </w:pPr>
        </w:p>
      </w:tc>
      <w:tc>
        <w:tcPr>
          <w:tcW w:w="9368" w:type="dxa"/>
          <w:vAlign w:val="bottom"/>
        </w:tcPr>
        <w:p w14:paraId="39F9E4DE" w14:textId="77777777" w:rsidR="00E70780" w:rsidRDefault="00E70780">
          <w:pPr>
            <w:pStyle w:val="Header"/>
          </w:pPr>
        </w:p>
      </w:tc>
    </w:tr>
    <w:tr w:rsidR="00E70780" w14:paraId="1CF8857C" w14:textId="77777777">
      <w:trPr>
        <w:gridAfter w:val="2"/>
        <w:wAfter w:w="720" w:type="dxa"/>
        <w:trHeight w:hRule="exact" w:val="680"/>
      </w:trPr>
      <w:tc>
        <w:tcPr>
          <w:tcW w:w="9368" w:type="dxa"/>
          <w:vAlign w:val="bottom"/>
        </w:tcPr>
        <w:p w14:paraId="730A4980" w14:textId="77777777" w:rsidR="00E70780" w:rsidRDefault="00E70780">
          <w:pPr>
            <w:pStyle w:val="LogoCaption"/>
          </w:pPr>
        </w:p>
      </w:tc>
      <w:tc>
        <w:tcPr>
          <w:tcW w:w="9368" w:type="dxa"/>
          <w:vAlign w:val="bottom"/>
        </w:tcPr>
        <w:p w14:paraId="6CB2A889" w14:textId="77777777" w:rsidR="00E70780" w:rsidRDefault="00E70780">
          <w:pPr>
            <w:pStyle w:val="Header"/>
          </w:pPr>
        </w:p>
      </w:tc>
    </w:tr>
    <w:tr w:rsidR="00E70780" w14:paraId="0E4820F8" w14:textId="77777777">
      <w:trPr>
        <w:gridAfter w:val="2"/>
        <w:wAfter w:w="720" w:type="dxa"/>
        <w:trHeight w:hRule="exact" w:val="680"/>
      </w:trPr>
      <w:tc>
        <w:tcPr>
          <w:tcW w:w="9368" w:type="dxa"/>
          <w:vAlign w:val="bottom"/>
        </w:tcPr>
        <w:p w14:paraId="0525A750" w14:textId="77777777" w:rsidR="00E70780" w:rsidRDefault="00E70780">
          <w:pPr>
            <w:pStyle w:val="LogoCaption"/>
          </w:pPr>
        </w:p>
      </w:tc>
      <w:tc>
        <w:tcPr>
          <w:tcW w:w="9368" w:type="dxa"/>
          <w:vAlign w:val="bottom"/>
        </w:tcPr>
        <w:p w14:paraId="1090638F" w14:textId="77777777" w:rsidR="00E70780" w:rsidRDefault="00E70780">
          <w:pPr>
            <w:pStyle w:val="Header"/>
          </w:pPr>
        </w:p>
      </w:tc>
    </w:tr>
    <w:tr w:rsidR="00E70780" w14:paraId="267D94D9" w14:textId="77777777">
      <w:trPr>
        <w:gridAfter w:val="2"/>
        <w:wAfter w:w="720" w:type="dxa"/>
        <w:trHeight w:hRule="exact" w:val="680"/>
      </w:trPr>
      <w:tc>
        <w:tcPr>
          <w:tcW w:w="9368" w:type="dxa"/>
          <w:vAlign w:val="bottom"/>
        </w:tcPr>
        <w:p w14:paraId="00259088" w14:textId="77777777" w:rsidR="00E70780" w:rsidRDefault="00E70780">
          <w:pPr>
            <w:pStyle w:val="LogoCaption"/>
          </w:pPr>
        </w:p>
      </w:tc>
      <w:tc>
        <w:tcPr>
          <w:tcW w:w="9368" w:type="dxa"/>
          <w:vAlign w:val="bottom"/>
        </w:tcPr>
        <w:p w14:paraId="3C265AFE" w14:textId="77777777" w:rsidR="00E70780" w:rsidRDefault="00E70780">
          <w:pPr>
            <w:pStyle w:val="Header"/>
          </w:pPr>
        </w:p>
      </w:tc>
    </w:tr>
    <w:tr w:rsidR="00E70780" w14:paraId="3563F782" w14:textId="77777777">
      <w:trPr>
        <w:gridAfter w:val="2"/>
        <w:wAfter w:w="720" w:type="dxa"/>
        <w:trHeight w:hRule="exact" w:val="680"/>
      </w:trPr>
      <w:tc>
        <w:tcPr>
          <w:tcW w:w="9368" w:type="dxa"/>
          <w:vAlign w:val="bottom"/>
        </w:tcPr>
        <w:p w14:paraId="3AC41123" w14:textId="77777777" w:rsidR="00E70780" w:rsidRDefault="00E70780">
          <w:pPr>
            <w:pStyle w:val="LogoCaption"/>
          </w:pPr>
        </w:p>
      </w:tc>
      <w:tc>
        <w:tcPr>
          <w:tcW w:w="9368" w:type="dxa"/>
          <w:vAlign w:val="bottom"/>
        </w:tcPr>
        <w:p w14:paraId="0ED2506C" w14:textId="77777777" w:rsidR="00E70780" w:rsidRDefault="00E70780">
          <w:pPr>
            <w:pStyle w:val="Header"/>
          </w:pPr>
        </w:p>
      </w:tc>
    </w:tr>
    <w:tr w:rsidR="00E70780" w14:paraId="5DD53621" w14:textId="77777777">
      <w:trPr>
        <w:gridAfter w:val="2"/>
        <w:wAfter w:w="720" w:type="dxa"/>
        <w:trHeight w:hRule="exact" w:val="680"/>
      </w:trPr>
      <w:tc>
        <w:tcPr>
          <w:tcW w:w="9368" w:type="dxa"/>
          <w:vAlign w:val="bottom"/>
        </w:tcPr>
        <w:p w14:paraId="571AF983" w14:textId="77777777" w:rsidR="00E70780" w:rsidRDefault="00E70780">
          <w:pPr>
            <w:pStyle w:val="LogoCaption"/>
          </w:pPr>
        </w:p>
      </w:tc>
      <w:tc>
        <w:tcPr>
          <w:tcW w:w="9368" w:type="dxa"/>
          <w:vAlign w:val="bottom"/>
        </w:tcPr>
        <w:p w14:paraId="40E2F4C6" w14:textId="77777777" w:rsidR="00E70780" w:rsidRDefault="00E70780">
          <w:pPr>
            <w:pStyle w:val="Header"/>
          </w:pPr>
        </w:p>
      </w:tc>
    </w:tr>
    <w:tr w:rsidR="00E70780" w14:paraId="7D87A5E7" w14:textId="77777777">
      <w:trPr>
        <w:gridAfter w:val="2"/>
        <w:wAfter w:w="720" w:type="dxa"/>
        <w:trHeight w:hRule="exact" w:val="680"/>
      </w:trPr>
      <w:tc>
        <w:tcPr>
          <w:tcW w:w="9368" w:type="dxa"/>
          <w:vAlign w:val="bottom"/>
        </w:tcPr>
        <w:p w14:paraId="578A86E6" w14:textId="77777777" w:rsidR="00E70780" w:rsidRDefault="00E70780">
          <w:pPr>
            <w:pStyle w:val="LogoCaption"/>
          </w:pPr>
        </w:p>
      </w:tc>
      <w:tc>
        <w:tcPr>
          <w:tcW w:w="9368" w:type="dxa"/>
          <w:vAlign w:val="bottom"/>
        </w:tcPr>
        <w:p w14:paraId="78660982" w14:textId="77777777" w:rsidR="00E70780" w:rsidRDefault="00E70780">
          <w:pPr>
            <w:pStyle w:val="Header"/>
          </w:pPr>
        </w:p>
      </w:tc>
    </w:tr>
    <w:tr w:rsidR="00E70780" w14:paraId="79964FBA" w14:textId="77777777">
      <w:trPr>
        <w:gridAfter w:val="2"/>
        <w:wAfter w:w="720" w:type="dxa"/>
        <w:trHeight w:hRule="exact" w:val="680"/>
      </w:trPr>
      <w:tc>
        <w:tcPr>
          <w:tcW w:w="9368" w:type="dxa"/>
          <w:vAlign w:val="bottom"/>
        </w:tcPr>
        <w:p w14:paraId="57F47B7D" w14:textId="77777777" w:rsidR="00E70780" w:rsidRDefault="00E70780">
          <w:pPr>
            <w:pStyle w:val="LogoCaption"/>
          </w:pPr>
        </w:p>
      </w:tc>
      <w:tc>
        <w:tcPr>
          <w:tcW w:w="9368" w:type="dxa"/>
          <w:vAlign w:val="bottom"/>
        </w:tcPr>
        <w:p w14:paraId="59324BE4" w14:textId="77777777" w:rsidR="00E70780" w:rsidRDefault="00E70780">
          <w:pPr>
            <w:pStyle w:val="Header"/>
          </w:pPr>
        </w:p>
      </w:tc>
    </w:tr>
    <w:tr w:rsidR="00E70780" w14:paraId="77EC7674" w14:textId="77777777">
      <w:trPr>
        <w:gridAfter w:val="2"/>
        <w:wAfter w:w="720" w:type="dxa"/>
        <w:trHeight w:hRule="exact" w:val="680"/>
      </w:trPr>
      <w:tc>
        <w:tcPr>
          <w:tcW w:w="9368" w:type="dxa"/>
          <w:vAlign w:val="bottom"/>
        </w:tcPr>
        <w:p w14:paraId="167D93F9" w14:textId="77777777" w:rsidR="00E70780" w:rsidRDefault="00E70780">
          <w:pPr>
            <w:pStyle w:val="LogoCaption"/>
          </w:pPr>
        </w:p>
      </w:tc>
      <w:tc>
        <w:tcPr>
          <w:tcW w:w="9368" w:type="dxa"/>
          <w:vAlign w:val="bottom"/>
        </w:tcPr>
        <w:p w14:paraId="6AA2859B" w14:textId="77777777" w:rsidR="00E70780" w:rsidRDefault="00E70780">
          <w:pPr>
            <w:pStyle w:val="Header"/>
          </w:pPr>
        </w:p>
      </w:tc>
    </w:tr>
    <w:tr w:rsidR="00E70780" w14:paraId="7D02240C" w14:textId="77777777">
      <w:trPr>
        <w:gridAfter w:val="2"/>
        <w:wAfter w:w="720" w:type="dxa"/>
        <w:trHeight w:hRule="exact" w:val="680"/>
      </w:trPr>
      <w:tc>
        <w:tcPr>
          <w:tcW w:w="9368" w:type="dxa"/>
          <w:vAlign w:val="bottom"/>
        </w:tcPr>
        <w:p w14:paraId="4589369A" w14:textId="77777777" w:rsidR="00E70780" w:rsidRDefault="00E70780">
          <w:pPr>
            <w:pStyle w:val="LogoCaption"/>
          </w:pPr>
        </w:p>
      </w:tc>
      <w:tc>
        <w:tcPr>
          <w:tcW w:w="9368" w:type="dxa"/>
          <w:vAlign w:val="bottom"/>
        </w:tcPr>
        <w:p w14:paraId="3C009287" w14:textId="77777777" w:rsidR="00E70780" w:rsidRDefault="00E70780">
          <w:pPr>
            <w:pStyle w:val="Header"/>
          </w:pPr>
        </w:p>
      </w:tc>
    </w:tr>
    <w:tr w:rsidR="00E70780" w14:paraId="5F32E3E0" w14:textId="77777777">
      <w:trPr>
        <w:gridAfter w:val="2"/>
        <w:wAfter w:w="720" w:type="dxa"/>
        <w:trHeight w:hRule="exact" w:val="680"/>
      </w:trPr>
      <w:tc>
        <w:tcPr>
          <w:tcW w:w="9368" w:type="dxa"/>
          <w:vAlign w:val="bottom"/>
        </w:tcPr>
        <w:p w14:paraId="562DECD9" w14:textId="77777777" w:rsidR="00E70780" w:rsidRDefault="00E70780">
          <w:pPr>
            <w:pStyle w:val="LogoCaption"/>
          </w:pPr>
        </w:p>
      </w:tc>
      <w:tc>
        <w:tcPr>
          <w:tcW w:w="9368" w:type="dxa"/>
          <w:vAlign w:val="bottom"/>
        </w:tcPr>
        <w:p w14:paraId="3AE430DA" w14:textId="77777777" w:rsidR="00E70780" w:rsidRDefault="00E70780">
          <w:pPr>
            <w:pStyle w:val="Header"/>
          </w:pPr>
        </w:p>
      </w:tc>
    </w:tr>
    <w:tr w:rsidR="00E70780" w14:paraId="70C24E57" w14:textId="77777777">
      <w:trPr>
        <w:gridAfter w:val="2"/>
        <w:wAfter w:w="720" w:type="dxa"/>
        <w:trHeight w:hRule="exact" w:val="680"/>
      </w:trPr>
      <w:tc>
        <w:tcPr>
          <w:tcW w:w="9368" w:type="dxa"/>
          <w:vAlign w:val="bottom"/>
        </w:tcPr>
        <w:p w14:paraId="3E5CE98F" w14:textId="77777777" w:rsidR="00E70780" w:rsidRDefault="00E70780">
          <w:pPr>
            <w:pStyle w:val="LogoCaption"/>
          </w:pPr>
        </w:p>
      </w:tc>
      <w:tc>
        <w:tcPr>
          <w:tcW w:w="9368" w:type="dxa"/>
          <w:vAlign w:val="bottom"/>
        </w:tcPr>
        <w:p w14:paraId="0D78DCFB" w14:textId="77777777" w:rsidR="00E70780" w:rsidRDefault="00E70780">
          <w:pPr>
            <w:pStyle w:val="Header"/>
          </w:pPr>
        </w:p>
      </w:tc>
    </w:tr>
    <w:tr w:rsidR="00E70780" w14:paraId="3F07227F" w14:textId="77777777">
      <w:trPr>
        <w:gridAfter w:val="2"/>
        <w:wAfter w:w="720" w:type="dxa"/>
        <w:trHeight w:hRule="exact" w:val="680"/>
      </w:trPr>
      <w:tc>
        <w:tcPr>
          <w:tcW w:w="9368" w:type="dxa"/>
          <w:vAlign w:val="bottom"/>
        </w:tcPr>
        <w:p w14:paraId="6944528B" w14:textId="77777777" w:rsidR="00E70780" w:rsidRDefault="00E70780">
          <w:pPr>
            <w:pStyle w:val="LogoCaption"/>
          </w:pPr>
        </w:p>
      </w:tc>
      <w:tc>
        <w:tcPr>
          <w:tcW w:w="9368" w:type="dxa"/>
          <w:vAlign w:val="bottom"/>
        </w:tcPr>
        <w:p w14:paraId="7D1F90E8" w14:textId="77777777" w:rsidR="00E70780" w:rsidRDefault="00E70780">
          <w:pPr>
            <w:pStyle w:val="Header"/>
          </w:pPr>
        </w:p>
      </w:tc>
    </w:tr>
    <w:tr w:rsidR="00E70780" w14:paraId="10D0EBB9" w14:textId="77777777">
      <w:trPr>
        <w:gridAfter w:val="2"/>
        <w:wAfter w:w="720" w:type="dxa"/>
        <w:trHeight w:hRule="exact" w:val="680"/>
      </w:trPr>
      <w:tc>
        <w:tcPr>
          <w:tcW w:w="9368" w:type="dxa"/>
          <w:vAlign w:val="bottom"/>
        </w:tcPr>
        <w:p w14:paraId="0FC332B0" w14:textId="77777777" w:rsidR="00E70780" w:rsidRDefault="00E70780">
          <w:pPr>
            <w:pStyle w:val="LogoCaption"/>
          </w:pPr>
        </w:p>
      </w:tc>
      <w:tc>
        <w:tcPr>
          <w:tcW w:w="9368" w:type="dxa"/>
          <w:vAlign w:val="bottom"/>
        </w:tcPr>
        <w:p w14:paraId="4E7C4787" w14:textId="77777777" w:rsidR="00E70780" w:rsidRDefault="00E70780">
          <w:pPr>
            <w:pStyle w:val="Header"/>
          </w:pPr>
        </w:p>
      </w:tc>
    </w:tr>
    <w:tr w:rsidR="00E70780" w14:paraId="0189AB0E" w14:textId="77777777">
      <w:trPr>
        <w:gridAfter w:val="2"/>
        <w:wAfter w:w="720" w:type="dxa"/>
        <w:trHeight w:hRule="exact" w:val="680"/>
      </w:trPr>
      <w:tc>
        <w:tcPr>
          <w:tcW w:w="9368" w:type="dxa"/>
          <w:vAlign w:val="bottom"/>
        </w:tcPr>
        <w:p w14:paraId="39EFDE57" w14:textId="77777777" w:rsidR="00E70780" w:rsidRDefault="00E70780">
          <w:pPr>
            <w:pStyle w:val="LogoCaption"/>
          </w:pPr>
        </w:p>
      </w:tc>
      <w:tc>
        <w:tcPr>
          <w:tcW w:w="9368" w:type="dxa"/>
          <w:vAlign w:val="bottom"/>
        </w:tcPr>
        <w:p w14:paraId="42318A0B" w14:textId="77777777" w:rsidR="00E70780" w:rsidRDefault="00E70780">
          <w:pPr>
            <w:pStyle w:val="Header"/>
          </w:pPr>
        </w:p>
      </w:tc>
    </w:tr>
    <w:tr w:rsidR="00E70780" w14:paraId="65592938" w14:textId="77777777">
      <w:trPr>
        <w:gridAfter w:val="2"/>
        <w:wAfter w:w="720" w:type="dxa"/>
        <w:trHeight w:hRule="exact" w:val="680"/>
      </w:trPr>
      <w:tc>
        <w:tcPr>
          <w:tcW w:w="9368" w:type="dxa"/>
          <w:vAlign w:val="bottom"/>
        </w:tcPr>
        <w:p w14:paraId="1973F082" w14:textId="77777777" w:rsidR="00E70780" w:rsidRDefault="00E70780">
          <w:pPr>
            <w:pStyle w:val="LogoCaption"/>
          </w:pPr>
        </w:p>
      </w:tc>
      <w:tc>
        <w:tcPr>
          <w:tcW w:w="9368" w:type="dxa"/>
          <w:vAlign w:val="bottom"/>
        </w:tcPr>
        <w:p w14:paraId="0FDE7C74" w14:textId="77777777" w:rsidR="00E70780" w:rsidRDefault="00E70780">
          <w:pPr>
            <w:pStyle w:val="Header"/>
          </w:pPr>
        </w:p>
      </w:tc>
    </w:tr>
    <w:tr w:rsidR="00E70780" w14:paraId="1F28B055" w14:textId="77777777">
      <w:trPr>
        <w:gridAfter w:val="2"/>
        <w:wAfter w:w="720" w:type="dxa"/>
        <w:trHeight w:hRule="exact" w:val="680"/>
      </w:trPr>
      <w:tc>
        <w:tcPr>
          <w:tcW w:w="9368" w:type="dxa"/>
          <w:vAlign w:val="bottom"/>
        </w:tcPr>
        <w:p w14:paraId="288F3EF2" w14:textId="77777777" w:rsidR="00E70780" w:rsidRDefault="00E70780">
          <w:pPr>
            <w:pStyle w:val="LogoCaption"/>
          </w:pPr>
        </w:p>
      </w:tc>
      <w:tc>
        <w:tcPr>
          <w:tcW w:w="9368" w:type="dxa"/>
          <w:vAlign w:val="bottom"/>
        </w:tcPr>
        <w:p w14:paraId="1A6E93CC" w14:textId="77777777" w:rsidR="00E70780" w:rsidRDefault="00E70780">
          <w:pPr>
            <w:pStyle w:val="Header"/>
          </w:pPr>
        </w:p>
      </w:tc>
    </w:tr>
    <w:tr w:rsidR="00E70780" w14:paraId="255774BF" w14:textId="77777777">
      <w:trPr>
        <w:gridAfter w:val="2"/>
        <w:wAfter w:w="720" w:type="dxa"/>
        <w:trHeight w:hRule="exact" w:val="680"/>
      </w:trPr>
      <w:tc>
        <w:tcPr>
          <w:tcW w:w="9368" w:type="dxa"/>
          <w:vAlign w:val="bottom"/>
        </w:tcPr>
        <w:p w14:paraId="770181B2" w14:textId="77777777" w:rsidR="00E70780" w:rsidRDefault="00E70780">
          <w:pPr>
            <w:pStyle w:val="LogoCaption"/>
          </w:pPr>
        </w:p>
      </w:tc>
      <w:tc>
        <w:tcPr>
          <w:tcW w:w="9368" w:type="dxa"/>
          <w:vAlign w:val="bottom"/>
        </w:tcPr>
        <w:p w14:paraId="0FD97B2F" w14:textId="77777777" w:rsidR="00E70780" w:rsidRDefault="00E70780">
          <w:pPr>
            <w:pStyle w:val="Header"/>
          </w:pPr>
        </w:p>
      </w:tc>
    </w:tr>
    <w:tr w:rsidR="00E70780" w14:paraId="024D9AD3" w14:textId="77777777">
      <w:trPr>
        <w:gridAfter w:val="2"/>
        <w:wAfter w:w="720" w:type="dxa"/>
        <w:trHeight w:hRule="exact" w:val="680"/>
      </w:trPr>
      <w:tc>
        <w:tcPr>
          <w:tcW w:w="9368" w:type="dxa"/>
          <w:vAlign w:val="bottom"/>
        </w:tcPr>
        <w:p w14:paraId="27267F7B" w14:textId="77777777" w:rsidR="00E70780" w:rsidRDefault="00E70780">
          <w:pPr>
            <w:pStyle w:val="LogoCaption"/>
          </w:pPr>
        </w:p>
      </w:tc>
      <w:tc>
        <w:tcPr>
          <w:tcW w:w="9368" w:type="dxa"/>
          <w:vAlign w:val="bottom"/>
        </w:tcPr>
        <w:p w14:paraId="0AF55F17" w14:textId="77777777" w:rsidR="00E70780" w:rsidRDefault="00E70780">
          <w:pPr>
            <w:pStyle w:val="Header"/>
          </w:pPr>
        </w:p>
      </w:tc>
    </w:tr>
    <w:tr w:rsidR="00E70780" w14:paraId="486870EC" w14:textId="77777777">
      <w:trPr>
        <w:gridAfter w:val="2"/>
        <w:wAfter w:w="720" w:type="dxa"/>
        <w:trHeight w:hRule="exact" w:val="680"/>
      </w:trPr>
      <w:tc>
        <w:tcPr>
          <w:tcW w:w="9368" w:type="dxa"/>
          <w:vAlign w:val="bottom"/>
        </w:tcPr>
        <w:p w14:paraId="76393D3B" w14:textId="77777777" w:rsidR="00E70780" w:rsidRDefault="00E70780">
          <w:pPr>
            <w:pStyle w:val="LogoCaption"/>
          </w:pPr>
        </w:p>
      </w:tc>
      <w:tc>
        <w:tcPr>
          <w:tcW w:w="9368" w:type="dxa"/>
          <w:vAlign w:val="bottom"/>
        </w:tcPr>
        <w:p w14:paraId="0CEF0390" w14:textId="77777777" w:rsidR="00E70780" w:rsidRDefault="00E70780">
          <w:pPr>
            <w:pStyle w:val="Header"/>
          </w:pPr>
        </w:p>
      </w:tc>
    </w:tr>
    <w:tr w:rsidR="00E70780" w14:paraId="00E6B69E" w14:textId="77777777">
      <w:trPr>
        <w:gridAfter w:val="2"/>
        <w:wAfter w:w="720" w:type="dxa"/>
        <w:trHeight w:hRule="exact" w:val="680"/>
      </w:trPr>
      <w:tc>
        <w:tcPr>
          <w:tcW w:w="9368" w:type="dxa"/>
          <w:vAlign w:val="bottom"/>
        </w:tcPr>
        <w:p w14:paraId="69C0DDC1" w14:textId="77777777" w:rsidR="00E70780" w:rsidRDefault="00E70780">
          <w:pPr>
            <w:pStyle w:val="LogoCaption"/>
          </w:pPr>
        </w:p>
      </w:tc>
      <w:tc>
        <w:tcPr>
          <w:tcW w:w="9368" w:type="dxa"/>
          <w:vAlign w:val="bottom"/>
        </w:tcPr>
        <w:p w14:paraId="27083505" w14:textId="77777777" w:rsidR="00E70780" w:rsidRDefault="00E70780">
          <w:pPr>
            <w:pStyle w:val="Header"/>
          </w:pPr>
        </w:p>
      </w:tc>
    </w:tr>
    <w:tr w:rsidR="00E70780" w14:paraId="1B981ADB" w14:textId="77777777">
      <w:trPr>
        <w:gridAfter w:val="2"/>
        <w:wAfter w:w="720" w:type="dxa"/>
        <w:trHeight w:hRule="exact" w:val="680"/>
      </w:trPr>
      <w:tc>
        <w:tcPr>
          <w:tcW w:w="9368" w:type="dxa"/>
          <w:vAlign w:val="bottom"/>
        </w:tcPr>
        <w:p w14:paraId="2DF88EE9" w14:textId="77777777" w:rsidR="00E70780" w:rsidRDefault="00E70780">
          <w:pPr>
            <w:pStyle w:val="LogoCaption"/>
          </w:pPr>
        </w:p>
      </w:tc>
      <w:tc>
        <w:tcPr>
          <w:tcW w:w="9368" w:type="dxa"/>
          <w:vAlign w:val="bottom"/>
        </w:tcPr>
        <w:p w14:paraId="338F4D60" w14:textId="77777777" w:rsidR="00E70780" w:rsidRDefault="00E70780">
          <w:pPr>
            <w:pStyle w:val="Header"/>
          </w:pPr>
        </w:p>
      </w:tc>
    </w:tr>
    <w:tr w:rsidR="00E70780" w14:paraId="4593EF7C" w14:textId="77777777">
      <w:trPr>
        <w:gridAfter w:val="2"/>
        <w:wAfter w:w="720" w:type="dxa"/>
        <w:trHeight w:hRule="exact" w:val="680"/>
      </w:trPr>
      <w:tc>
        <w:tcPr>
          <w:tcW w:w="9368" w:type="dxa"/>
          <w:vAlign w:val="bottom"/>
        </w:tcPr>
        <w:p w14:paraId="354AFD84" w14:textId="77777777" w:rsidR="00E70780" w:rsidRDefault="00E70780">
          <w:pPr>
            <w:pStyle w:val="LogoCaption"/>
          </w:pPr>
        </w:p>
      </w:tc>
      <w:tc>
        <w:tcPr>
          <w:tcW w:w="9368" w:type="dxa"/>
          <w:vAlign w:val="bottom"/>
        </w:tcPr>
        <w:p w14:paraId="18EC8AC2" w14:textId="77777777" w:rsidR="00E70780" w:rsidRDefault="00E70780">
          <w:pPr>
            <w:pStyle w:val="Header"/>
          </w:pPr>
        </w:p>
      </w:tc>
    </w:tr>
    <w:tr w:rsidR="00E70780" w14:paraId="68DA4FAD" w14:textId="77777777">
      <w:trPr>
        <w:gridAfter w:val="2"/>
        <w:wAfter w:w="720" w:type="dxa"/>
        <w:trHeight w:hRule="exact" w:val="680"/>
      </w:trPr>
      <w:tc>
        <w:tcPr>
          <w:tcW w:w="9368" w:type="dxa"/>
          <w:vAlign w:val="bottom"/>
        </w:tcPr>
        <w:p w14:paraId="57573050" w14:textId="77777777" w:rsidR="00E70780" w:rsidRDefault="00E70780">
          <w:pPr>
            <w:pStyle w:val="LogoCaption"/>
          </w:pPr>
        </w:p>
      </w:tc>
      <w:tc>
        <w:tcPr>
          <w:tcW w:w="9368" w:type="dxa"/>
          <w:vAlign w:val="bottom"/>
        </w:tcPr>
        <w:p w14:paraId="46E56180" w14:textId="77777777" w:rsidR="00E70780" w:rsidRDefault="00E70780">
          <w:pPr>
            <w:pStyle w:val="Header"/>
          </w:pPr>
        </w:p>
      </w:tc>
    </w:tr>
    <w:tr w:rsidR="00E70780" w14:paraId="6A74CA47" w14:textId="77777777">
      <w:trPr>
        <w:gridAfter w:val="2"/>
        <w:wAfter w:w="720" w:type="dxa"/>
        <w:trHeight w:hRule="exact" w:val="680"/>
      </w:trPr>
      <w:tc>
        <w:tcPr>
          <w:tcW w:w="9368" w:type="dxa"/>
          <w:vAlign w:val="bottom"/>
        </w:tcPr>
        <w:p w14:paraId="1A2F9A6F" w14:textId="77777777" w:rsidR="00E70780" w:rsidRDefault="00E70780">
          <w:pPr>
            <w:pStyle w:val="LogoCaption"/>
          </w:pPr>
        </w:p>
      </w:tc>
      <w:tc>
        <w:tcPr>
          <w:tcW w:w="9368" w:type="dxa"/>
          <w:vAlign w:val="bottom"/>
        </w:tcPr>
        <w:p w14:paraId="2F444E18" w14:textId="77777777" w:rsidR="00E70780" w:rsidRDefault="00E70780">
          <w:pPr>
            <w:pStyle w:val="Header"/>
          </w:pPr>
        </w:p>
      </w:tc>
    </w:tr>
    <w:tr w:rsidR="00E70780" w14:paraId="74DD130E" w14:textId="77777777">
      <w:trPr>
        <w:gridAfter w:val="2"/>
        <w:wAfter w:w="720" w:type="dxa"/>
        <w:trHeight w:hRule="exact" w:val="680"/>
      </w:trPr>
      <w:tc>
        <w:tcPr>
          <w:tcW w:w="9368" w:type="dxa"/>
          <w:vAlign w:val="bottom"/>
        </w:tcPr>
        <w:p w14:paraId="1D8104A6" w14:textId="77777777" w:rsidR="00E70780" w:rsidRDefault="00E70780">
          <w:pPr>
            <w:pStyle w:val="LogoCaption"/>
          </w:pPr>
        </w:p>
      </w:tc>
      <w:tc>
        <w:tcPr>
          <w:tcW w:w="9368" w:type="dxa"/>
          <w:vAlign w:val="bottom"/>
        </w:tcPr>
        <w:p w14:paraId="799C1BA2" w14:textId="77777777" w:rsidR="00E70780" w:rsidRDefault="00E70780">
          <w:pPr>
            <w:pStyle w:val="Header"/>
          </w:pPr>
        </w:p>
      </w:tc>
    </w:tr>
    <w:tr w:rsidR="00E70780" w14:paraId="17A05B87" w14:textId="77777777">
      <w:trPr>
        <w:gridAfter w:val="2"/>
        <w:wAfter w:w="720" w:type="dxa"/>
        <w:trHeight w:hRule="exact" w:val="680"/>
      </w:trPr>
      <w:tc>
        <w:tcPr>
          <w:tcW w:w="9368" w:type="dxa"/>
          <w:vAlign w:val="bottom"/>
        </w:tcPr>
        <w:p w14:paraId="6030EE01" w14:textId="77777777" w:rsidR="00E70780" w:rsidRDefault="00E70780">
          <w:pPr>
            <w:pStyle w:val="LogoCaption"/>
          </w:pPr>
        </w:p>
      </w:tc>
      <w:tc>
        <w:tcPr>
          <w:tcW w:w="9368" w:type="dxa"/>
          <w:vAlign w:val="bottom"/>
        </w:tcPr>
        <w:p w14:paraId="5027882F" w14:textId="77777777" w:rsidR="00E70780" w:rsidRDefault="00E70780">
          <w:pPr>
            <w:pStyle w:val="Header"/>
          </w:pPr>
        </w:p>
      </w:tc>
    </w:tr>
    <w:tr w:rsidR="00E70780" w14:paraId="6864A3B5" w14:textId="77777777">
      <w:trPr>
        <w:gridAfter w:val="2"/>
        <w:wAfter w:w="720" w:type="dxa"/>
        <w:trHeight w:hRule="exact" w:val="680"/>
      </w:trPr>
      <w:tc>
        <w:tcPr>
          <w:tcW w:w="9368" w:type="dxa"/>
          <w:vAlign w:val="bottom"/>
        </w:tcPr>
        <w:p w14:paraId="7DE40575" w14:textId="77777777" w:rsidR="00E70780" w:rsidRDefault="00E70780">
          <w:pPr>
            <w:pStyle w:val="LogoCaption"/>
          </w:pPr>
        </w:p>
      </w:tc>
      <w:tc>
        <w:tcPr>
          <w:tcW w:w="9368" w:type="dxa"/>
          <w:vAlign w:val="bottom"/>
        </w:tcPr>
        <w:p w14:paraId="2FB25B48" w14:textId="77777777" w:rsidR="00E70780" w:rsidRDefault="00E70780">
          <w:pPr>
            <w:pStyle w:val="Header"/>
          </w:pPr>
        </w:p>
      </w:tc>
    </w:tr>
    <w:tr w:rsidR="00E70780" w14:paraId="6759094A" w14:textId="77777777">
      <w:trPr>
        <w:gridAfter w:val="2"/>
        <w:wAfter w:w="720" w:type="dxa"/>
        <w:trHeight w:hRule="exact" w:val="680"/>
      </w:trPr>
      <w:tc>
        <w:tcPr>
          <w:tcW w:w="9368" w:type="dxa"/>
          <w:vAlign w:val="bottom"/>
        </w:tcPr>
        <w:p w14:paraId="77E94CB0" w14:textId="77777777" w:rsidR="00E70780" w:rsidRDefault="00E70780">
          <w:pPr>
            <w:pStyle w:val="LogoCaption"/>
          </w:pPr>
        </w:p>
      </w:tc>
      <w:tc>
        <w:tcPr>
          <w:tcW w:w="9368" w:type="dxa"/>
          <w:vAlign w:val="bottom"/>
        </w:tcPr>
        <w:p w14:paraId="4C2FF865" w14:textId="77777777" w:rsidR="00E70780" w:rsidRDefault="00E70780">
          <w:pPr>
            <w:pStyle w:val="Header"/>
          </w:pPr>
        </w:p>
      </w:tc>
    </w:tr>
    <w:tr w:rsidR="00E70780" w14:paraId="5055E3D7" w14:textId="77777777">
      <w:trPr>
        <w:gridAfter w:val="2"/>
        <w:wAfter w:w="720" w:type="dxa"/>
        <w:trHeight w:hRule="exact" w:val="680"/>
      </w:trPr>
      <w:tc>
        <w:tcPr>
          <w:tcW w:w="9368" w:type="dxa"/>
          <w:vAlign w:val="bottom"/>
        </w:tcPr>
        <w:p w14:paraId="5DC64A7A" w14:textId="77777777" w:rsidR="00E70780" w:rsidRDefault="00E70780">
          <w:pPr>
            <w:pStyle w:val="LogoCaption"/>
          </w:pPr>
        </w:p>
      </w:tc>
      <w:tc>
        <w:tcPr>
          <w:tcW w:w="9368" w:type="dxa"/>
          <w:vAlign w:val="bottom"/>
        </w:tcPr>
        <w:p w14:paraId="1B24080F" w14:textId="77777777" w:rsidR="00E70780" w:rsidRDefault="00E70780">
          <w:pPr>
            <w:pStyle w:val="Header"/>
          </w:pPr>
        </w:p>
      </w:tc>
    </w:tr>
    <w:tr w:rsidR="00E70780" w14:paraId="10B3F25D" w14:textId="77777777">
      <w:trPr>
        <w:gridAfter w:val="2"/>
        <w:wAfter w:w="720" w:type="dxa"/>
        <w:trHeight w:hRule="exact" w:val="680"/>
      </w:trPr>
      <w:tc>
        <w:tcPr>
          <w:tcW w:w="9368" w:type="dxa"/>
          <w:vAlign w:val="bottom"/>
        </w:tcPr>
        <w:p w14:paraId="0A129862" w14:textId="77777777" w:rsidR="00E70780" w:rsidRDefault="00E70780">
          <w:pPr>
            <w:pStyle w:val="LogoCaption"/>
          </w:pPr>
        </w:p>
      </w:tc>
      <w:tc>
        <w:tcPr>
          <w:tcW w:w="9368" w:type="dxa"/>
          <w:vAlign w:val="bottom"/>
        </w:tcPr>
        <w:p w14:paraId="066CA2F3" w14:textId="77777777" w:rsidR="00E70780" w:rsidRDefault="00E70780">
          <w:pPr>
            <w:pStyle w:val="Header"/>
          </w:pPr>
        </w:p>
      </w:tc>
    </w:tr>
    <w:tr w:rsidR="00E70780" w14:paraId="15DC4BC6" w14:textId="77777777">
      <w:trPr>
        <w:gridAfter w:val="2"/>
        <w:wAfter w:w="720" w:type="dxa"/>
        <w:trHeight w:hRule="exact" w:val="680"/>
      </w:trPr>
      <w:tc>
        <w:tcPr>
          <w:tcW w:w="9368" w:type="dxa"/>
          <w:vAlign w:val="bottom"/>
        </w:tcPr>
        <w:p w14:paraId="62658218" w14:textId="77777777" w:rsidR="00E70780" w:rsidRDefault="00E70780">
          <w:pPr>
            <w:pStyle w:val="LogoCaption"/>
          </w:pPr>
        </w:p>
      </w:tc>
      <w:tc>
        <w:tcPr>
          <w:tcW w:w="9368" w:type="dxa"/>
          <w:vAlign w:val="bottom"/>
        </w:tcPr>
        <w:p w14:paraId="6B3CC847" w14:textId="77777777" w:rsidR="00E70780" w:rsidRDefault="00E70780">
          <w:pPr>
            <w:pStyle w:val="Header"/>
          </w:pPr>
        </w:p>
      </w:tc>
    </w:tr>
    <w:tr w:rsidR="00E70780" w14:paraId="6C21FEF8" w14:textId="77777777">
      <w:trPr>
        <w:gridAfter w:val="2"/>
        <w:wAfter w:w="720" w:type="dxa"/>
        <w:trHeight w:hRule="exact" w:val="680"/>
      </w:trPr>
      <w:tc>
        <w:tcPr>
          <w:tcW w:w="9368" w:type="dxa"/>
          <w:vAlign w:val="bottom"/>
        </w:tcPr>
        <w:p w14:paraId="3F53A7B2" w14:textId="77777777" w:rsidR="00E70780" w:rsidRDefault="00E70780">
          <w:pPr>
            <w:pStyle w:val="LogoCaption"/>
          </w:pPr>
        </w:p>
      </w:tc>
      <w:tc>
        <w:tcPr>
          <w:tcW w:w="9368" w:type="dxa"/>
          <w:vAlign w:val="bottom"/>
        </w:tcPr>
        <w:p w14:paraId="07553D6C" w14:textId="77777777" w:rsidR="00E70780" w:rsidRDefault="00E70780">
          <w:pPr>
            <w:pStyle w:val="Header"/>
          </w:pPr>
        </w:p>
      </w:tc>
    </w:tr>
    <w:tr w:rsidR="00E70780" w14:paraId="0A5263C3" w14:textId="77777777">
      <w:trPr>
        <w:gridAfter w:val="2"/>
        <w:wAfter w:w="360" w:type="dxa"/>
        <w:trHeight w:hRule="exact" w:val="680"/>
      </w:trPr>
      <w:tc>
        <w:tcPr>
          <w:tcW w:w="9368" w:type="dxa"/>
          <w:vAlign w:val="bottom"/>
        </w:tcPr>
        <w:p w14:paraId="6F3F6CC6" w14:textId="77777777" w:rsidR="00E70780" w:rsidRDefault="00E70780">
          <w:pPr>
            <w:pStyle w:val="LogoCaption"/>
          </w:pPr>
        </w:p>
      </w:tc>
      <w:tc>
        <w:tcPr>
          <w:tcW w:w="9368" w:type="dxa"/>
          <w:vAlign w:val="bottom"/>
        </w:tcPr>
        <w:p w14:paraId="6F3CCB5B" w14:textId="77777777" w:rsidR="00E70780" w:rsidRDefault="00E70780">
          <w:pPr>
            <w:pStyle w:val="Header"/>
          </w:pPr>
        </w:p>
      </w:tc>
    </w:tr>
    <w:tr w:rsidR="00E70780" w14:paraId="38032CDB" w14:textId="77777777">
      <w:trPr>
        <w:gridAfter w:val="2"/>
        <w:wAfter w:w="720" w:type="dxa"/>
        <w:trHeight w:hRule="exact" w:val="680"/>
      </w:trPr>
      <w:tc>
        <w:tcPr>
          <w:tcW w:w="9368" w:type="dxa"/>
          <w:vAlign w:val="bottom"/>
        </w:tcPr>
        <w:p w14:paraId="15C9F381" w14:textId="77777777" w:rsidR="00E70780" w:rsidRDefault="00E70780">
          <w:pPr>
            <w:pStyle w:val="LogoCaption"/>
          </w:pPr>
        </w:p>
      </w:tc>
      <w:tc>
        <w:tcPr>
          <w:tcW w:w="9368" w:type="dxa"/>
          <w:vAlign w:val="bottom"/>
        </w:tcPr>
        <w:p w14:paraId="7F8F5029" w14:textId="77777777" w:rsidR="00E70780" w:rsidRDefault="00E70780">
          <w:pPr>
            <w:pStyle w:val="Header"/>
          </w:pPr>
        </w:p>
      </w:tc>
    </w:tr>
    <w:tr w:rsidR="00E70780" w14:paraId="62CFC0AC" w14:textId="77777777">
      <w:trPr>
        <w:gridAfter w:val="2"/>
        <w:wAfter w:w="720" w:type="dxa"/>
        <w:trHeight w:hRule="exact" w:val="680"/>
      </w:trPr>
      <w:tc>
        <w:tcPr>
          <w:tcW w:w="9368" w:type="dxa"/>
          <w:vAlign w:val="bottom"/>
        </w:tcPr>
        <w:p w14:paraId="6CDCA00D" w14:textId="77777777" w:rsidR="00E70780" w:rsidRDefault="00E70780">
          <w:pPr>
            <w:pStyle w:val="LogoCaption"/>
          </w:pPr>
        </w:p>
      </w:tc>
      <w:tc>
        <w:tcPr>
          <w:tcW w:w="9368" w:type="dxa"/>
          <w:vAlign w:val="bottom"/>
        </w:tcPr>
        <w:p w14:paraId="66F51266" w14:textId="77777777" w:rsidR="00E70780" w:rsidRDefault="00E70780">
          <w:pPr>
            <w:pStyle w:val="Header"/>
          </w:pPr>
        </w:p>
      </w:tc>
    </w:tr>
    <w:tr w:rsidR="00E70780" w14:paraId="26C0399B" w14:textId="77777777">
      <w:trPr>
        <w:gridAfter w:val="2"/>
        <w:wAfter w:w="720" w:type="dxa"/>
        <w:trHeight w:hRule="exact" w:val="680"/>
      </w:trPr>
      <w:tc>
        <w:tcPr>
          <w:tcW w:w="9368" w:type="dxa"/>
          <w:vAlign w:val="bottom"/>
        </w:tcPr>
        <w:p w14:paraId="571F7CB8" w14:textId="77777777" w:rsidR="00E70780" w:rsidRDefault="00E70780">
          <w:pPr>
            <w:pStyle w:val="LogoCaption"/>
          </w:pPr>
        </w:p>
      </w:tc>
      <w:tc>
        <w:tcPr>
          <w:tcW w:w="9368" w:type="dxa"/>
          <w:vAlign w:val="bottom"/>
        </w:tcPr>
        <w:p w14:paraId="6E0090CF" w14:textId="77777777" w:rsidR="00E70780" w:rsidRDefault="00E70780">
          <w:pPr>
            <w:pStyle w:val="Header"/>
          </w:pPr>
        </w:p>
      </w:tc>
    </w:tr>
    <w:tr w:rsidR="00E70780" w14:paraId="4AF42363" w14:textId="77777777">
      <w:trPr>
        <w:gridAfter w:val="2"/>
        <w:wAfter w:w="720" w:type="dxa"/>
        <w:trHeight w:hRule="exact" w:val="680"/>
      </w:trPr>
      <w:tc>
        <w:tcPr>
          <w:tcW w:w="9368" w:type="dxa"/>
          <w:vAlign w:val="bottom"/>
        </w:tcPr>
        <w:p w14:paraId="376EB212" w14:textId="77777777" w:rsidR="00E70780" w:rsidRDefault="00E70780">
          <w:pPr>
            <w:pStyle w:val="LogoCaption"/>
          </w:pPr>
        </w:p>
      </w:tc>
      <w:tc>
        <w:tcPr>
          <w:tcW w:w="9368" w:type="dxa"/>
          <w:vAlign w:val="bottom"/>
        </w:tcPr>
        <w:p w14:paraId="2CB2304F" w14:textId="77777777" w:rsidR="00E70780" w:rsidRDefault="00E70780">
          <w:pPr>
            <w:pStyle w:val="Header"/>
          </w:pPr>
        </w:p>
      </w:tc>
    </w:tr>
    <w:tr w:rsidR="00E70780" w14:paraId="4D6F9600" w14:textId="77777777">
      <w:trPr>
        <w:gridAfter w:val="2"/>
        <w:wAfter w:w="720" w:type="dxa"/>
        <w:trHeight w:hRule="exact" w:val="680"/>
      </w:trPr>
      <w:tc>
        <w:tcPr>
          <w:tcW w:w="9368" w:type="dxa"/>
          <w:vAlign w:val="bottom"/>
        </w:tcPr>
        <w:p w14:paraId="12FE5AE5" w14:textId="77777777" w:rsidR="00E70780" w:rsidRDefault="00E70780">
          <w:pPr>
            <w:pStyle w:val="LogoCaption"/>
          </w:pPr>
        </w:p>
      </w:tc>
      <w:tc>
        <w:tcPr>
          <w:tcW w:w="9368" w:type="dxa"/>
          <w:vAlign w:val="bottom"/>
        </w:tcPr>
        <w:p w14:paraId="42F1B312" w14:textId="77777777" w:rsidR="00E70780" w:rsidRDefault="00E70780">
          <w:pPr>
            <w:pStyle w:val="Header"/>
          </w:pPr>
        </w:p>
      </w:tc>
    </w:tr>
    <w:tr w:rsidR="00E70780" w14:paraId="7CE0DB97" w14:textId="77777777">
      <w:trPr>
        <w:gridAfter w:val="2"/>
        <w:wAfter w:w="720" w:type="dxa"/>
        <w:trHeight w:hRule="exact" w:val="680"/>
      </w:trPr>
      <w:tc>
        <w:tcPr>
          <w:tcW w:w="9368" w:type="dxa"/>
          <w:vAlign w:val="bottom"/>
        </w:tcPr>
        <w:p w14:paraId="4CDA5D62" w14:textId="77777777" w:rsidR="00E70780" w:rsidRDefault="00E70780">
          <w:pPr>
            <w:pStyle w:val="LogoCaption"/>
          </w:pPr>
        </w:p>
      </w:tc>
      <w:tc>
        <w:tcPr>
          <w:tcW w:w="9368" w:type="dxa"/>
          <w:vAlign w:val="bottom"/>
        </w:tcPr>
        <w:p w14:paraId="703D5B34" w14:textId="77777777" w:rsidR="00E70780" w:rsidRDefault="00E70780">
          <w:pPr>
            <w:pStyle w:val="Header"/>
          </w:pPr>
        </w:p>
      </w:tc>
    </w:tr>
    <w:tr w:rsidR="00E70780" w14:paraId="02FBCBE4" w14:textId="77777777">
      <w:trPr>
        <w:gridAfter w:val="2"/>
        <w:wAfter w:w="720" w:type="dxa"/>
        <w:trHeight w:hRule="exact" w:val="680"/>
      </w:trPr>
      <w:tc>
        <w:tcPr>
          <w:tcW w:w="9368" w:type="dxa"/>
          <w:vAlign w:val="bottom"/>
        </w:tcPr>
        <w:p w14:paraId="595519E1" w14:textId="77777777" w:rsidR="00E70780" w:rsidRDefault="00E70780">
          <w:pPr>
            <w:pStyle w:val="LogoCaption"/>
          </w:pPr>
        </w:p>
      </w:tc>
      <w:tc>
        <w:tcPr>
          <w:tcW w:w="9368" w:type="dxa"/>
          <w:vAlign w:val="bottom"/>
        </w:tcPr>
        <w:p w14:paraId="30CEA77A" w14:textId="77777777" w:rsidR="00E70780" w:rsidRDefault="00E70780">
          <w:pPr>
            <w:pStyle w:val="Header"/>
          </w:pPr>
        </w:p>
      </w:tc>
    </w:tr>
    <w:tr w:rsidR="00E70780" w14:paraId="6A1A08F4" w14:textId="77777777">
      <w:trPr>
        <w:gridAfter w:val="2"/>
        <w:wAfter w:w="720" w:type="dxa"/>
        <w:trHeight w:hRule="exact" w:val="680"/>
      </w:trPr>
      <w:tc>
        <w:tcPr>
          <w:tcW w:w="9368" w:type="dxa"/>
          <w:vAlign w:val="bottom"/>
        </w:tcPr>
        <w:p w14:paraId="10C991C5" w14:textId="77777777" w:rsidR="00E70780" w:rsidRDefault="00E70780">
          <w:pPr>
            <w:pStyle w:val="LogoCaption"/>
          </w:pPr>
        </w:p>
      </w:tc>
      <w:tc>
        <w:tcPr>
          <w:tcW w:w="9368" w:type="dxa"/>
          <w:vAlign w:val="bottom"/>
        </w:tcPr>
        <w:p w14:paraId="1FE9DEEE" w14:textId="77777777" w:rsidR="00E70780" w:rsidRDefault="00E70780">
          <w:pPr>
            <w:pStyle w:val="Header"/>
          </w:pPr>
        </w:p>
      </w:tc>
    </w:tr>
    <w:tr w:rsidR="00E70780" w14:paraId="178BCCE0" w14:textId="77777777">
      <w:trPr>
        <w:gridAfter w:val="2"/>
        <w:wAfter w:w="720" w:type="dxa"/>
        <w:trHeight w:hRule="exact" w:val="680"/>
      </w:trPr>
      <w:tc>
        <w:tcPr>
          <w:tcW w:w="9368" w:type="dxa"/>
          <w:vAlign w:val="bottom"/>
        </w:tcPr>
        <w:p w14:paraId="03D67733" w14:textId="77777777" w:rsidR="00E70780" w:rsidRDefault="00E70780">
          <w:pPr>
            <w:pStyle w:val="LogoCaption"/>
          </w:pPr>
        </w:p>
      </w:tc>
      <w:tc>
        <w:tcPr>
          <w:tcW w:w="9368" w:type="dxa"/>
          <w:vAlign w:val="bottom"/>
        </w:tcPr>
        <w:p w14:paraId="55A78AFC" w14:textId="77777777" w:rsidR="00E70780" w:rsidRDefault="00E70780">
          <w:pPr>
            <w:pStyle w:val="Header"/>
          </w:pPr>
        </w:p>
      </w:tc>
    </w:tr>
    <w:tr w:rsidR="00E70780" w14:paraId="2DAEB508" w14:textId="77777777">
      <w:trPr>
        <w:gridAfter w:val="2"/>
        <w:wAfter w:w="720" w:type="dxa"/>
        <w:trHeight w:hRule="exact" w:val="680"/>
      </w:trPr>
      <w:tc>
        <w:tcPr>
          <w:tcW w:w="9368" w:type="dxa"/>
          <w:vAlign w:val="bottom"/>
        </w:tcPr>
        <w:p w14:paraId="693F735B" w14:textId="77777777" w:rsidR="00E70780" w:rsidRDefault="00E70780">
          <w:pPr>
            <w:pStyle w:val="LogoCaption"/>
          </w:pPr>
        </w:p>
      </w:tc>
      <w:tc>
        <w:tcPr>
          <w:tcW w:w="9368" w:type="dxa"/>
          <w:vAlign w:val="bottom"/>
        </w:tcPr>
        <w:p w14:paraId="42395CED" w14:textId="77777777" w:rsidR="00E70780" w:rsidRDefault="00E70780">
          <w:pPr>
            <w:pStyle w:val="Header"/>
          </w:pPr>
        </w:p>
      </w:tc>
    </w:tr>
    <w:tr w:rsidR="00E70780" w14:paraId="60FF44B7" w14:textId="77777777">
      <w:trPr>
        <w:gridAfter w:val="2"/>
        <w:wAfter w:w="720" w:type="dxa"/>
        <w:trHeight w:hRule="exact" w:val="680"/>
      </w:trPr>
      <w:tc>
        <w:tcPr>
          <w:tcW w:w="9368" w:type="dxa"/>
          <w:vAlign w:val="bottom"/>
        </w:tcPr>
        <w:p w14:paraId="2263D1F2" w14:textId="77777777" w:rsidR="00E70780" w:rsidRDefault="00E70780">
          <w:pPr>
            <w:pStyle w:val="LogoCaption"/>
          </w:pPr>
        </w:p>
      </w:tc>
      <w:tc>
        <w:tcPr>
          <w:tcW w:w="9368" w:type="dxa"/>
          <w:vAlign w:val="bottom"/>
        </w:tcPr>
        <w:p w14:paraId="6A79E2D0" w14:textId="77777777" w:rsidR="00E70780" w:rsidRDefault="00E70780">
          <w:pPr>
            <w:pStyle w:val="Header"/>
          </w:pPr>
        </w:p>
      </w:tc>
    </w:tr>
    <w:tr w:rsidR="00E70780" w14:paraId="2C0A5597" w14:textId="77777777">
      <w:trPr>
        <w:gridAfter w:val="2"/>
        <w:wAfter w:w="720" w:type="dxa"/>
        <w:trHeight w:hRule="exact" w:val="680"/>
      </w:trPr>
      <w:tc>
        <w:tcPr>
          <w:tcW w:w="9368" w:type="dxa"/>
          <w:vAlign w:val="bottom"/>
        </w:tcPr>
        <w:p w14:paraId="3BFC03B0" w14:textId="77777777" w:rsidR="00E70780" w:rsidRDefault="00E70780">
          <w:pPr>
            <w:pStyle w:val="LogoCaption"/>
          </w:pPr>
        </w:p>
      </w:tc>
      <w:tc>
        <w:tcPr>
          <w:tcW w:w="9368" w:type="dxa"/>
          <w:vAlign w:val="bottom"/>
        </w:tcPr>
        <w:p w14:paraId="4E263D4B" w14:textId="77777777" w:rsidR="00E70780" w:rsidRDefault="00E70780">
          <w:pPr>
            <w:pStyle w:val="Header"/>
          </w:pPr>
        </w:p>
      </w:tc>
    </w:tr>
    <w:tr w:rsidR="00E70780" w14:paraId="41219639" w14:textId="77777777">
      <w:trPr>
        <w:gridAfter w:val="2"/>
        <w:wAfter w:w="720" w:type="dxa"/>
        <w:trHeight w:hRule="exact" w:val="680"/>
      </w:trPr>
      <w:tc>
        <w:tcPr>
          <w:tcW w:w="9368" w:type="dxa"/>
          <w:vAlign w:val="bottom"/>
        </w:tcPr>
        <w:p w14:paraId="2382588D" w14:textId="77777777" w:rsidR="00E70780" w:rsidRDefault="00E70780">
          <w:pPr>
            <w:pStyle w:val="LogoCaption"/>
          </w:pPr>
        </w:p>
      </w:tc>
      <w:tc>
        <w:tcPr>
          <w:tcW w:w="9368" w:type="dxa"/>
          <w:vAlign w:val="bottom"/>
        </w:tcPr>
        <w:p w14:paraId="5A8BD2C4" w14:textId="77777777" w:rsidR="00E70780" w:rsidRDefault="00E70780">
          <w:pPr>
            <w:pStyle w:val="Header"/>
          </w:pPr>
        </w:p>
      </w:tc>
    </w:tr>
    <w:tr w:rsidR="00E70780" w14:paraId="1C9696BA" w14:textId="77777777">
      <w:trPr>
        <w:gridAfter w:val="2"/>
        <w:wAfter w:w="720" w:type="dxa"/>
        <w:trHeight w:hRule="exact" w:val="680"/>
      </w:trPr>
      <w:tc>
        <w:tcPr>
          <w:tcW w:w="9368" w:type="dxa"/>
          <w:vAlign w:val="bottom"/>
        </w:tcPr>
        <w:p w14:paraId="408CED90" w14:textId="77777777" w:rsidR="00E70780" w:rsidRDefault="00E70780">
          <w:pPr>
            <w:pStyle w:val="LogoCaption"/>
          </w:pPr>
        </w:p>
      </w:tc>
      <w:tc>
        <w:tcPr>
          <w:tcW w:w="9368" w:type="dxa"/>
          <w:vAlign w:val="bottom"/>
        </w:tcPr>
        <w:p w14:paraId="79827384" w14:textId="77777777" w:rsidR="00E70780" w:rsidRDefault="00E70780">
          <w:pPr>
            <w:pStyle w:val="Header"/>
          </w:pPr>
        </w:p>
      </w:tc>
    </w:tr>
    <w:tr w:rsidR="00E70780" w14:paraId="3008EBDD" w14:textId="77777777">
      <w:trPr>
        <w:gridAfter w:val="2"/>
        <w:wAfter w:w="720" w:type="dxa"/>
        <w:trHeight w:hRule="exact" w:val="680"/>
      </w:trPr>
      <w:tc>
        <w:tcPr>
          <w:tcW w:w="9368" w:type="dxa"/>
          <w:vAlign w:val="bottom"/>
        </w:tcPr>
        <w:p w14:paraId="58211624" w14:textId="77777777" w:rsidR="00E70780" w:rsidRDefault="00E70780">
          <w:pPr>
            <w:pStyle w:val="LogoCaption"/>
          </w:pPr>
        </w:p>
      </w:tc>
      <w:tc>
        <w:tcPr>
          <w:tcW w:w="9368" w:type="dxa"/>
          <w:vAlign w:val="bottom"/>
        </w:tcPr>
        <w:p w14:paraId="085B423E" w14:textId="77777777" w:rsidR="00E70780" w:rsidRDefault="00E70780">
          <w:pPr>
            <w:pStyle w:val="Header"/>
          </w:pPr>
        </w:p>
      </w:tc>
    </w:tr>
    <w:tr w:rsidR="00E70780" w14:paraId="19CF52C1" w14:textId="77777777">
      <w:trPr>
        <w:gridAfter w:val="2"/>
        <w:wAfter w:w="720" w:type="dxa"/>
        <w:trHeight w:hRule="exact" w:val="680"/>
      </w:trPr>
      <w:tc>
        <w:tcPr>
          <w:tcW w:w="9368" w:type="dxa"/>
          <w:vAlign w:val="bottom"/>
        </w:tcPr>
        <w:p w14:paraId="614D3E9F" w14:textId="77777777" w:rsidR="00E70780" w:rsidRDefault="00E70780">
          <w:pPr>
            <w:pStyle w:val="LogoCaption"/>
          </w:pPr>
        </w:p>
      </w:tc>
      <w:tc>
        <w:tcPr>
          <w:tcW w:w="9368" w:type="dxa"/>
          <w:vAlign w:val="bottom"/>
        </w:tcPr>
        <w:p w14:paraId="6B684296" w14:textId="77777777" w:rsidR="00E70780" w:rsidRDefault="00E70780">
          <w:pPr>
            <w:pStyle w:val="Header"/>
          </w:pPr>
        </w:p>
      </w:tc>
    </w:tr>
    <w:tr w:rsidR="00E70780" w14:paraId="779E7B00" w14:textId="77777777">
      <w:trPr>
        <w:gridAfter w:val="2"/>
        <w:wAfter w:w="720" w:type="dxa"/>
        <w:trHeight w:hRule="exact" w:val="680"/>
      </w:trPr>
      <w:tc>
        <w:tcPr>
          <w:tcW w:w="9368" w:type="dxa"/>
          <w:vAlign w:val="bottom"/>
        </w:tcPr>
        <w:p w14:paraId="41A67D12" w14:textId="77777777" w:rsidR="00E70780" w:rsidRDefault="00E70780">
          <w:pPr>
            <w:pStyle w:val="LogoCaption"/>
          </w:pPr>
        </w:p>
      </w:tc>
      <w:tc>
        <w:tcPr>
          <w:tcW w:w="9368" w:type="dxa"/>
          <w:vAlign w:val="bottom"/>
        </w:tcPr>
        <w:p w14:paraId="2B18F5E7" w14:textId="77777777" w:rsidR="00E70780" w:rsidRDefault="00E70780">
          <w:pPr>
            <w:pStyle w:val="Header"/>
          </w:pPr>
        </w:p>
      </w:tc>
    </w:tr>
    <w:tr w:rsidR="00E70780" w14:paraId="7D748D78" w14:textId="77777777">
      <w:trPr>
        <w:gridAfter w:val="2"/>
        <w:wAfter w:w="720" w:type="dxa"/>
        <w:trHeight w:hRule="exact" w:val="680"/>
      </w:trPr>
      <w:tc>
        <w:tcPr>
          <w:tcW w:w="9368" w:type="dxa"/>
          <w:vAlign w:val="bottom"/>
        </w:tcPr>
        <w:p w14:paraId="15E1B846" w14:textId="77777777" w:rsidR="00E70780" w:rsidRDefault="00E70780">
          <w:pPr>
            <w:pStyle w:val="LogoCaption"/>
          </w:pPr>
        </w:p>
      </w:tc>
      <w:tc>
        <w:tcPr>
          <w:tcW w:w="9368" w:type="dxa"/>
          <w:vAlign w:val="bottom"/>
        </w:tcPr>
        <w:p w14:paraId="0F66FFEB" w14:textId="77777777" w:rsidR="00E70780" w:rsidRDefault="00E70780">
          <w:pPr>
            <w:pStyle w:val="Header"/>
          </w:pPr>
        </w:p>
      </w:tc>
    </w:tr>
    <w:tr w:rsidR="00E70780" w14:paraId="5DA5D7C5" w14:textId="77777777">
      <w:trPr>
        <w:gridAfter w:val="2"/>
        <w:wAfter w:w="720" w:type="dxa"/>
        <w:trHeight w:hRule="exact" w:val="680"/>
      </w:trPr>
      <w:tc>
        <w:tcPr>
          <w:tcW w:w="9368" w:type="dxa"/>
          <w:vAlign w:val="bottom"/>
        </w:tcPr>
        <w:p w14:paraId="7B643026" w14:textId="77777777" w:rsidR="00E70780" w:rsidRDefault="00E70780">
          <w:pPr>
            <w:pStyle w:val="LogoCaption"/>
          </w:pPr>
        </w:p>
      </w:tc>
      <w:tc>
        <w:tcPr>
          <w:tcW w:w="9368" w:type="dxa"/>
          <w:vAlign w:val="bottom"/>
        </w:tcPr>
        <w:p w14:paraId="4D980FE0" w14:textId="77777777" w:rsidR="00E70780" w:rsidRDefault="00E70780">
          <w:pPr>
            <w:pStyle w:val="Header"/>
          </w:pPr>
        </w:p>
      </w:tc>
    </w:tr>
    <w:tr w:rsidR="00E70780" w14:paraId="5FB7993C" w14:textId="77777777">
      <w:trPr>
        <w:gridAfter w:val="2"/>
        <w:wAfter w:w="720" w:type="dxa"/>
        <w:trHeight w:hRule="exact" w:val="680"/>
      </w:trPr>
      <w:tc>
        <w:tcPr>
          <w:tcW w:w="9368" w:type="dxa"/>
          <w:vAlign w:val="bottom"/>
        </w:tcPr>
        <w:p w14:paraId="3E5380C6" w14:textId="77777777" w:rsidR="00E70780" w:rsidRDefault="00E70780">
          <w:pPr>
            <w:pStyle w:val="LogoCaption"/>
          </w:pPr>
        </w:p>
      </w:tc>
      <w:tc>
        <w:tcPr>
          <w:tcW w:w="9368" w:type="dxa"/>
          <w:vAlign w:val="bottom"/>
        </w:tcPr>
        <w:p w14:paraId="24800E76" w14:textId="77777777" w:rsidR="00E70780" w:rsidRDefault="00E70780">
          <w:pPr>
            <w:pStyle w:val="Header"/>
          </w:pPr>
        </w:p>
      </w:tc>
    </w:tr>
    <w:tr w:rsidR="00E70780" w14:paraId="032CDE56" w14:textId="77777777">
      <w:trPr>
        <w:gridAfter w:val="2"/>
        <w:wAfter w:w="720" w:type="dxa"/>
        <w:trHeight w:hRule="exact" w:val="680"/>
      </w:trPr>
      <w:tc>
        <w:tcPr>
          <w:tcW w:w="9368" w:type="dxa"/>
          <w:vAlign w:val="bottom"/>
        </w:tcPr>
        <w:p w14:paraId="217E80DE" w14:textId="77777777" w:rsidR="00E70780" w:rsidRDefault="00E70780">
          <w:pPr>
            <w:pStyle w:val="LogoCaption"/>
          </w:pPr>
        </w:p>
      </w:tc>
      <w:tc>
        <w:tcPr>
          <w:tcW w:w="9368" w:type="dxa"/>
          <w:vAlign w:val="bottom"/>
        </w:tcPr>
        <w:p w14:paraId="0D2297F9" w14:textId="77777777" w:rsidR="00E70780" w:rsidRDefault="00E70780">
          <w:pPr>
            <w:pStyle w:val="Header"/>
          </w:pPr>
        </w:p>
      </w:tc>
    </w:tr>
    <w:tr w:rsidR="00E70780" w14:paraId="4CD2E3A6" w14:textId="77777777">
      <w:trPr>
        <w:gridAfter w:val="2"/>
        <w:wAfter w:w="720" w:type="dxa"/>
        <w:trHeight w:hRule="exact" w:val="680"/>
      </w:trPr>
      <w:tc>
        <w:tcPr>
          <w:tcW w:w="9368" w:type="dxa"/>
          <w:vAlign w:val="bottom"/>
        </w:tcPr>
        <w:p w14:paraId="6B5A4987" w14:textId="77777777" w:rsidR="00E70780" w:rsidRDefault="00E70780">
          <w:pPr>
            <w:pStyle w:val="LogoCaption"/>
          </w:pPr>
        </w:p>
      </w:tc>
      <w:tc>
        <w:tcPr>
          <w:tcW w:w="9368" w:type="dxa"/>
          <w:vAlign w:val="bottom"/>
        </w:tcPr>
        <w:p w14:paraId="01C3BA68" w14:textId="77777777" w:rsidR="00E70780" w:rsidRDefault="00E70780">
          <w:pPr>
            <w:pStyle w:val="Header"/>
          </w:pPr>
        </w:p>
      </w:tc>
    </w:tr>
    <w:tr w:rsidR="00E70780" w14:paraId="55D2A2E5" w14:textId="77777777">
      <w:trPr>
        <w:gridAfter w:val="2"/>
        <w:wAfter w:w="720" w:type="dxa"/>
        <w:trHeight w:hRule="exact" w:val="680"/>
      </w:trPr>
      <w:tc>
        <w:tcPr>
          <w:tcW w:w="9368" w:type="dxa"/>
          <w:vAlign w:val="bottom"/>
        </w:tcPr>
        <w:p w14:paraId="5174362A" w14:textId="77777777" w:rsidR="00E70780" w:rsidRDefault="00E70780">
          <w:pPr>
            <w:pStyle w:val="LogoCaption"/>
          </w:pPr>
        </w:p>
      </w:tc>
      <w:tc>
        <w:tcPr>
          <w:tcW w:w="9368" w:type="dxa"/>
          <w:vAlign w:val="bottom"/>
        </w:tcPr>
        <w:p w14:paraId="724ED873" w14:textId="77777777" w:rsidR="00E70780" w:rsidRDefault="00E70780">
          <w:pPr>
            <w:pStyle w:val="Header"/>
          </w:pPr>
        </w:p>
      </w:tc>
    </w:tr>
    <w:tr w:rsidR="00E70780" w14:paraId="3A16D32A" w14:textId="77777777">
      <w:trPr>
        <w:gridAfter w:val="2"/>
        <w:wAfter w:w="720" w:type="dxa"/>
        <w:trHeight w:hRule="exact" w:val="680"/>
      </w:trPr>
      <w:tc>
        <w:tcPr>
          <w:tcW w:w="9368" w:type="dxa"/>
          <w:vAlign w:val="bottom"/>
        </w:tcPr>
        <w:p w14:paraId="0CC0136C" w14:textId="77777777" w:rsidR="00E70780" w:rsidRDefault="00E70780">
          <w:pPr>
            <w:pStyle w:val="LogoCaption"/>
          </w:pPr>
        </w:p>
      </w:tc>
      <w:tc>
        <w:tcPr>
          <w:tcW w:w="9368" w:type="dxa"/>
          <w:vAlign w:val="bottom"/>
        </w:tcPr>
        <w:p w14:paraId="3FB5BCBF" w14:textId="77777777" w:rsidR="00E70780" w:rsidRDefault="00E70780">
          <w:pPr>
            <w:pStyle w:val="Header"/>
          </w:pPr>
        </w:p>
      </w:tc>
    </w:tr>
    <w:tr w:rsidR="00E70780" w14:paraId="6EF4AB72" w14:textId="77777777">
      <w:trPr>
        <w:gridAfter w:val="2"/>
        <w:wAfter w:w="720" w:type="dxa"/>
        <w:trHeight w:hRule="exact" w:val="680"/>
      </w:trPr>
      <w:tc>
        <w:tcPr>
          <w:tcW w:w="9368" w:type="dxa"/>
          <w:vAlign w:val="bottom"/>
        </w:tcPr>
        <w:p w14:paraId="18AFBBB1" w14:textId="77777777" w:rsidR="00E70780" w:rsidRDefault="00E70780">
          <w:pPr>
            <w:pStyle w:val="LogoCaption"/>
          </w:pPr>
        </w:p>
      </w:tc>
      <w:tc>
        <w:tcPr>
          <w:tcW w:w="9368" w:type="dxa"/>
          <w:vAlign w:val="bottom"/>
        </w:tcPr>
        <w:p w14:paraId="28C02914" w14:textId="77777777" w:rsidR="00E70780" w:rsidRDefault="00E70780">
          <w:pPr>
            <w:pStyle w:val="Header"/>
          </w:pPr>
        </w:p>
      </w:tc>
    </w:tr>
    <w:tr w:rsidR="00E70780" w14:paraId="7483E782" w14:textId="77777777">
      <w:trPr>
        <w:gridAfter w:val="2"/>
        <w:wAfter w:w="720" w:type="dxa"/>
        <w:trHeight w:hRule="exact" w:val="680"/>
      </w:trPr>
      <w:tc>
        <w:tcPr>
          <w:tcW w:w="9368" w:type="dxa"/>
          <w:vAlign w:val="bottom"/>
        </w:tcPr>
        <w:p w14:paraId="3B6223AF" w14:textId="77777777" w:rsidR="00E70780" w:rsidRDefault="00E70780">
          <w:pPr>
            <w:pStyle w:val="LogoCaption"/>
          </w:pPr>
        </w:p>
      </w:tc>
      <w:tc>
        <w:tcPr>
          <w:tcW w:w="9368" w:type="dxa"/>
          <w:vAlign w:val="bottom"/>
        </w:tcPr>
        <w:p w14:paraId="3EFFC060" w14:textId="77777777" w:rsidR="00E70780" w:rsidRDefault="00E70780">
          <w:pPr>
            <w:pStyle w:val="Header"/>
          </w:pPr>
        </w:p>
      </w:tc>
    </w:tr>
    <w:tr w:rsidR="00E70780" w14:paraId="73AB59A9" w14:textId="77777777">
      <w:trPr>
        <w:gridAfter w:val="2"/>
        <w:wAfter w:w="720" w:type="dxa"/>
        <w:trHeight w:hRule="exact" w:val="680"/>
      </w:trPr>
      <w:tc>
        <w:tcPr>
          <w:tcW w:w="9368" w:type="dxa"/>
          <w:vAlign w:val="bottom"/>
        </w:tcPr>
        <w:p w14:paraId="03554EC1" w14:textId="77777777" w:rsidR="00E70780" w:rsidRDefault="00E70780">
          <w:pPr>
            <w:pStyle w:val="LogoCaption"/>
          </w:pPr>
        </w:p>
      </w:tc>
      <w:tc>
        <w:tcPr>
          <w:tcW w:w="9368" w:type="dxa"/>
          <w:vAlign w:val="bottom"/>
        </w:tcPr>
        <w:p w14:paraId="7ABB0492" w14:textId="77777777" w:rsidR="00E70780" w:rsidRDefault="00E70780">
          <w:pPr>
            <w:pStyle w:val="Header"/>
          </w:pPr>
        </w:p>
      </w:tc>
    </w:tr>
    <w:tr w:rsidR="00E70780" w14:paraId="0C8917F9" w14:textId="77777777">
      <w:trPr>
        <w:gridAfter w:val="2"/>
        <w:wAfter w:w="720" w:type="dxa"/>
        <w:trHeight w:hRule="exact" w:val="680"/>
      </w:trPr>
      <w:tc>
        <w:tcPr>
          <w:tcW w:w="9368" w:type="dxa"/>
          <w:vAlign w:val="bottom"/>
        </w:tcPr>
        <w:p w14:paraId="0F9BACA5" w14:textId="77777777" w:rsidR="00E70780" w:rsidRDefault="00E70780">
          <w:pPr>
            <w:pStyle w:val="LogoCaption"/>
          </w:pPr>
        </w:p>
      </w:tc>
      <w:tc>
        <w:tcPr>
          <w:tcW w:w="9368" w:type="dxa"/>
          <w:vAlign w:val="bottom"/>
        </w:tcPr>
        <w:p w14:paraId="623B0058" w14:textId="77777777" w:rsidR="00E70780" w:rsidRDefault="00E70780">
          <w:pPr>
            <w:pStyle w:val="Header"/>
          </w:pPr>
        </w:p>
      </w:tc>
    </w:tr>
    <w:tr w:rsidR="00E70780" w14:paraId="5D785AF8" w14:textId="77777777">
      <w:trPr>
        <w:gridAfter w:val="2"/>
        <w:wAfter w:w="720" w:type="dxa"/>
        <w:trHeight w:hRule="exact" w:val="680"/>
      </w:trPr>
      <w:tc>
        <w:tcPr>
          <w:tcW w:w="9368" w:type="dxa"/>
          <w:vAlign w:val="bottom"/>
        </w:tcPr>
        <w:p w14:paraId="0269636F" w14:textId="77777777" w:rsidR="00E70780" w:rsidRDefault="00E70780">
          <w:pPr>
            <w:pStyle w:val="LogoCaption"/>
          </w:pPr>
        </w:p>
      </w:tc>
      <w:tc>
        <w:tcPr>
          <w:tcW w:w="9368" w:type="dxa"/>
          <w:vAlign w:val="bottom"/>
        </w:tcPr>
        <w:p w14:paraId="201840BD" w14:textId="77777777" w:rsidR="00E70780" w:rsidRDefault="00E70780">
          <w:pPr>
            <w:pStyle w:val="Header"/>
          </w:pPr>
        </w:p>
      </w:tc>
    </w:tr>
    <w:tr w:rsidR="00E70780" w14:paraId="667B073C" w14:textId="77777777">
      <w:trPr>
        <w:gridAfter w:val="2"/>
        <w:wAfter w:w="720" w:type="dxa"/>
        <w:trHeight w:hRule="exact" w:val="680"/>
      </w:trPr>
      <w:tc>
        <w:tcPr>
          <w:tcW w:w="9368" w:type="dxa"/>
          <w:vAlign w:val="bottom"/>
        </w:tcPr>
        <w:p w14:paraId="6D46B16F" w14:textId="77777777" w:rsidR="00E70780" w:rsidRDefault="00E70780">
          <w:pPr>
            <w:pStyle w:val="LogoCaption"/>
          </w:pPr>
        </w:p>
      </w:tc>
      <w:tc>
        <w:tcPr>
          <w:tcW w:w="9368" w:type="dxa"/>
          <w:vAlign w:val="bottom"/>
        </w:tcPr>
        <w:p w14:paraId="4C11EB41" w14:textId="77777777" w:rsidR="00E70780" w:rsidRDefault="00E70780">
          <w:pPr>
            <w:pStyle w:val="Header"/>
          </w:pPr>
        </w:p>
      </w:tc>
    </w:tr>
    <w:tr w:rsidR="00E70780" w14:paraId="5B80D949" w14:textId="77777777">
      <w:trPr>
        <w:gridAfter w:val="2"/>
        <w:wAfter w:w="720" w:type="dxa"/>
        <w:trHeight w:hRule="exact" w:val="680"/>
      </w:trPr>
      <w:tc>
        <w:tcPr>
          <w:tcW w:w="9368" w:type="dxa"/>
          <w:vAlign w:val="bottom"/>
        </w:tcPr>
        <w:p w14:paraId="18D174D9" w14:textId="77777777" w:rsidR="00E70780" w:rsidRDefault="00E70780">
          <w:pPr>
            <w:pStyle w:val="LogoCaption"/>
          </w:pPr>
        </w:p>
      </w:tc>
      <w:tc>
        <w:tcPr>
          <w:tcW w:w="9368" w:type="dxa"/>
          <w:vAlign w:val="bottom"/>
        </w:tcPr>
        <w:p w14:paraId="367C5976" w14:textId="77777777" w:rsidR="00E70780" w:rsidRDefault="00E70780">
          <w:pPr>
            <w:pStyle w:val="Header"/>
          </w:pPr>
        </w:p>
      </w:tc>
    </w:tr>
    <w:tr w:rsidR="00E70780" w14:paraId="427F7C52" w14:textId="77777777">
      <w:trPr>
        <w:gridAfter w:val="2"/>
        <w:wAfter w:w="720" w:type="dxa"/>
        <w:trHeight w:hRule="exact" w:val="680"/>
      </w:trPr>
      <w:tc>
        <w:tcPr>
          <w:tcW w:w="9368" w:type="dxa"/>
          <w:vAlign w:val="bottom"/>
        </w:tcPr>
        <w:p w14:paraId="791CA20E" w14:textId="77777777" w:rsidR="00E70780" w:rsidRDefault="00E70780">
          <w:pPr>
            <w:pStyle w:val="LogoCaption"/>
          </w:pPr>
        </w:p>
      </w:tc>
      <w:tc>
        <w:tcPr>
          <w:tcW w:w="9368" w:type="dxa"/>
          <w:vAlign w:val="bottom"/>
        </w:tcPr>
        <w:p w14:paraId="5A81D970" w14:textId="77777777" w:rsidR="00E70780" w:rsidRDefault="00E70780">
          <w:pPr>
            <w:pStyle w:val="Header"/>
          </w:pPr>
        </w:p>
      </w:tc>
    </w:tr>
    <w:tr w:rsidR="00E70780" w14:paraId="63651636" w14:textId="77777777">
      <w:trPr>
        <w:gridAfter w:val="2"/>
        <w:wAfter w:w="720" w:type="dxa"/>
        <w:trHeight w:hRule="exact" w:val="680"/>
      </w:trPr>
      <w:tc>
        <w:tcPr>
          <w:tcW w:w="9368" w:type="dxa"/>
          <w:vAlign w:val="bottom"/>
        </w:tcPr>
        <w:p w14:paraId="2FD13F70" w14:textId="77777777" w:rsidR="00E70780" w:rsidRDefault="00E70780">
          <w:pPr>
            <w:pStyle w:val="LogoCaption"/>
          </w:pPr>
        </w:p>
      </w:tc>
      <w:tc>
        <w:tcPr>
          <w:tcW w:w="9368" w:type="dxa"/>
          <w:vAlign w:val="bottom"/>
        </w:tcPr>
        <w:p w14:paraId="097B89E0" w14:textId="77777777" w:rsidR="00E70780" w:rsidRDefault="00E70780">
          <w:pPr>
            <w:pStyle w:val="Header"/>
          </w:pPr>
        </w:p>
      </w:tc>
    </w:tr>
    <w:tr w:rsidR="00E70780" w14:paraId="2DB66E51" w14:textId="77777777">
      <w:trPr>
        <w:gridAfter w:val="2"/>
        <w:wAfter w:w="720" w:type="dxa"/>
        <w:trHeight w:hRule="exact" w:val="680"/>
      </w:trPr>
      <w:tc>
        <w:tcPr>
          <w:tcW w:w="9368" w:type="dxa"/>
          <w:vAlign w:val="bottom"/>
        </w:tcPr>
        <w:p w14:paraId="38120C87" w14:textId="77777777" w:rsidR="00E70780" w:rsidRDefault="00E70780">
          <w:pPr>
            <w:pStyle w:val="LogoCaption"/>
          </w:pPr>
        </w:p>
      </w:tc>
      <w:tc>
        <w:tcPr>
          <w:tcW w:w="9368" w:type="dxa"/>
          <w:vAlign w:val="bottom"/>
        </w:tcPr>
        <w:p w14:paraId="27777B00" w14:textId="77777777" w:rsidR="00E70780" w:rsidRDefault="00E70780">
          <w:pPr>
            <w:pStyle w:val="Header"/>
          </w:pPr>
        </w:p>
      </w:tc>
    </w:tr>
    <w:tr w:rsidR="00E70780" w14:paraId="2353F806" w14:textId="77777777">
      <w:trPr>
        <w:gridAfter w:val="2"/>
        <w:wAfter w:w="720" w:type="dxa"/>
        <w:trHeight w:hRule="exact" w:val="680"/>
      </w:trPr>
      <w:tc>
        <w:tcPr>
          <w:tcW w:w="9368" w:type="dxa"/>
          <w:vAlign w:val="bottom"/>
        </w:tcPr>
        <w:p w14:paraId="4AB2DF8F" w14:textId="77777777" w:rsidR="00E70780" w:rsidRDefault="00E70780">
          <w:pPr>
            <w:pStyle w:val="LogoCaption"/>
          </w:pPr>
        </w:p>
      </w:tc>
      <w:tc>
        <w:tcPr>
          <w:tcW w:w="9368" w:type="dxa"/>
          <w:vAlign w:val="bottom"/>
        </w:tcPr>
        <w:p w14:paraId="4B374B63" w14:textId="77777777" w:rsidR="00E70780" w:rsidRDefault="00E70780">
          <w:pPr>
            <w:pStyle w:val="Header"/>
          </w:pPr>
        </w:p>
      </w:tc>
    </w:tr>
    <w:tr w:rsidR="00E70780" w14:paraId="2AD65E91" w14:textId="77777777">
      <w:trPr>
        <w:gridAfter w:val="2"/>
        <w:wAfter w:w="720" w:type="dxa"/>
        <w:trHeight w:hRule="exact" w:val="680"/>
      </w:trPr>
      <w:tc>
        <w:tcPr>
          <w:tcW w:w="9368" w:type="dxa"/>
          <w:vAlign w:val="bottom"/>
        </w:tcPr>
        <w:p w14:paraId="675EB699" w14:textId="77777777" w:rsidR="00E70780" w:rsidRDefault="00E70780">
          <w:pPr>
            <w:pStyle w:val="LogoCaption"/>
          </w:pPr>
        </w:p>
      </w:tc>
      <w:tc>
        <w:tcPr>
          <w:tcW w:w="9368" w:type="dxa"/>
          <w:vAlign w:val="bottom"/>
        </w:tcPr>
        <w:p w14:paraId="3790032B" w14:textId="77777777" w:rsidR="00E70780" w:rsidRDefault="00E70780">
          <w:pPr>
            <w:pStyle w:val="Header"/>
          </w:pPr>
        </w:p>
      </w:tc>
    </w:tr>
    <w:tr w:rsidR="00E70780" w14:paraId="2D0B0D70" w14:textId="77777777">
      <w:trPr>
        <w:gridAfter w:val="2"/>
        <w:wAfter w:w="720" w:type="dxa"/>
        <w:trHeight w:hRule="exact" w:val="680"/>
      </w:trPr>
      <w:tc>
        <w:tcPr>
          <w:tcW w:w="9368" w:type="dxa"/>
          <w:vAlign w:val="bottom"/>
        </w:tcPr>
        <w:p w14:paraId="7CF6A143" w14:textId="77777777" w:rsidR="00E70780" w:rsidRDefault="00E70780">
          <w:pPr>
            <w:pStyle w:val="LogoCaption"/>
          </w:pPr>
        </w:p>
      </w:tc>
      <w:tc>
        <w:tcPr>
          <w:tcW w:w="9368" w:type="dxa"/>
          <w:vAlign w:val="bottom"/>
        </w:tcPr>
        <w:p w14:paraId="1C957736" w14:textId="77777777" w:rsidR="00E70780" w:rsidRDefault="00E70780">
          <w:pPr>
            <w:pStyle w:val="Header"/>
          </w:pPr>
        </w:p>
      </w:tc>
    </w:tr>
    <w:tr w:rsidR="00E70780" w14:paraId="3D25CDF1" w14:textId="77777777">
      <w:trPr>
        <w:gridAfter w:val="2"/>
        <w:wAfter w:w="720" w:type="dxa"/>
        <w:trHeight w:hRule="exact" w:val="680"/>
      </w:trPr>
      <w:tc>
        <w:tcPr>
          <w:tcW w:w="9368" w:type="dxa"/>
          <w:vAlign w:val="bottom"/>
        </w:tcPr>
        <w:p w14:paraId="1C0F4BB8" w14:textId="77777777" w:rsidR="00E70780" w:rsidRDefault="00E70780">
          <w:pPr>
            <w:pStyle w:val="LogoCaption"/>
          </w:pPr>
        </w:p>
      </w:tc>
      <w:tc>
        <w:tcPr>
          <w:tcW w:w="9368" w:type="dxa"/>
          <w:vAlign w:val="bottom"/>
        </w:tcPr>
        <w:p w14:paraId="11D89701" w14:textId="77777777" w:rsidR="00E70780" w:rsidRDefault="00E70780">
          <w:pPr>
            <w:pStyle w:val="Header"/>
          </w:pPr>
        </w:p>
      </w:tc>
    </w:tr>
    <w:tr w:rsidR="00E70780" w14:paraId="6F43AFB9" w14:textId="77777777">
      <w:trPr>
        <w:gridAfter w:val="2"/>
        <w:wAfter w:w="360" w:type="dxa"/>
        <w:trHeight w:hRule="exact" w:val="680"/>
      </w:trPr>
      <w:tc>
        <w:tcPr>
          <w:tcW w:w="9368" w:type="dxa"/>
          <w:vAlign w:val="bottom"/>
        </w:tcPr>
        <w:p w14:paraId="6E5A6273" w14:textId="77777777" w:rsidR="00E70780" w:rsidRDefault="00E70780">
          <w:pPr>
            <w:pStyle w:val="LogoCaption"/>
          </w:pPr>
        </w:p>
      </w:tc>
      <w:tc>
        <w:tcPr>
          <w:tcW w:w="9368" w:type="dxa"/>
          <w:vAlign w:val="bottom"/>
        </w:tcPr>
        <w:p w14:paraId="1C7FD60F" w14:textId="77777777" w:rsidR="00E70780" w:rsidRDefault="00E70780">
          <w:pPr>
            <w:pStyle w:val="Header"/>
          </w:pPr>
        </w:p>
      </w:tc>
    </w:tr>
    <w:tr w:rsidR="00E70780" w14:paraId="1F5094BA" w14:textId="77777777">
      <w:trPr>
        <w:gridAfter w:val="2"/>
        <w:wAfter w:w="720" w:type="dxa"/>
        <w:trHeight w:hRule="exact" w:val="680"/>
      </w:trPr>
      <w:tc>
        <w:tcPr>
          <w:tcW w:w="9368" w:type="dxa"/>
          <w:vAlign w:val="bottom"/>
        </w:tcPr>
        <w:p w14:paraId="12B947D8" w14:textId="77777777" w:rsidR="00E70780" w:rsidRDefault="00E70780">
          <w:pPr>
            <w:pStyle w:val="LogoCaption"/>
          </w:pPr>
        </w:p>
      </w:tc>
      <w:tc>
        <w:tcPr>
          <w:tcW w:w="9368" w:type="dxa"/>
          <w:vAlign w:val="bottom"/>
        </w:tcPr>
        <w:p w14:paraId="6905D1DA" w14:textId="77777777" w:rsidR="00E70780" w:rsidRDefault="00E70780">
          <w:pPr>
            <w:pStyle w:val="Header"/>
          </w:pPr>
        </w:p>
      </w:tc>
    </w:tr>
    <w:tr w:rsidR="00E70780" w14:paraId="2C468BA9" w14:textId="77777777">
      <w:trPr>
        <w:gridAfter w:val="2"/>
        <w:wAfter w:w="720" w:type="dxa"/>
        <w:trHeight w:hRule="exact" w:val="680"/>
      </w:trPr>
      <w:tc>
        <w:tcPr>
          <w:tcW w:w="9368" w:type="dxa"/>
          <w:vAlign w:val="bottom"/>
        </w:tcPr>
        <w:p w14:paraId="71667910" w14:textId="77777777" w:rsidR="00E70780" w:rsidRDefault="00E70780">
          <w:pPr>
            <w:pStyle w:val="LogoCaption"/>
          </w:pPr>
        </w:p>
      </w:tc>
      <w:tc>
        <w:tcPr>
          <w:tcW w:w="9368" w:type="dxa"/>
          <w:vAlign w:val="bottom"/>
        </w:tcPr>
        <w:p w14:paraId="033F3E52" w14:textId="77777777" w:rsidR="00E70780" w:rsidRDefault="00E70780">
          <w:pPr>
            <w:pStyle w:val="Header"/>
          </w:pPr>
        </w:p>
      </w:tc>
    </w:tr>
    <w:tr w:rsidR="00E70780" w14:paraId="1FFC7AF0" w14:textId="77777777">
      <w:trPr>
        <w:gridAfter w:val="2"/>
        <w:wAfter w:w="720" w:type="dxa"/>
        <w:trHeight w:hRule="exact" w:val="680"/>
      </w:trPr>
      <w:tc>
        <w:tcPr>
          <w:tcW w:w="9368" w:type="dxa"/>
          <w:vAlign w:val="bottom"/>
        </w:tcPr>
        <w:p w14:paraId="29688AE5" w14:textId="77777777" w:rsidR="00E70780" w:rsidRDefault="00E70780">
          <w:pPr>
            <w:pStyle w:val="LogoCaption"/>
          </w:pPr>
        </w:p>
      </w:tc>
      <w:tc>
        <w:tcPr>
          <w:tcW w:w="9368" w:type="dxa"/>
          <w:vAlign w:val="bottom"/>
        </w:tcPr>
        <w:p w14:paraId="2AA53C06" w14:textId="77777777" w:rsidR="00E70780" w:rsidRDefault="00E70780">
          <w:pPr>
            <w:pStyle w:val="Header"/>
          </w:pPr>
        </w:p>
      </w:tc>
    </w:tr>
    <w:tr w:rsidR="00E70780" w14:paraId="77A77177" w14:textId="77777777">
      <w:trPr>
        <w:gridAfter w:val="2"/>
        <w:wAfter w:w="720" w:type="dxa"/>
        <w:trHeight w:hRule="exact" w:val="680"/>
      </w:trPr>
      <w:tc>
        <w:tcPr>
          <w:tcW w:w="9368" w:type="dxa"/>
          <w:vAlign w:val="bottom"/>
        </w:tcPr>
        <w:p w14:paraId="34050AFA" w14:textId="77777777" w:rsidR="00E70780" w:rsidRDefault="00E70780">
          <w:pPr>
            <w:pStyle w:val="LogoCaption"/>
          </w:pPr>
        </w:p>
      </w:tc>
      <w:tc>
        <w:tcPr>
          <w:tcW w:w="9368" w:type="dxa"/>
          <w:vAlign w:val="bottom"/>
        </w:tcPr>
        <w:p w14:paraId="4082DEBB" w14:textId="77777777" w:rsidR="00E70780" w:rsidRDefault="00E70780">
          <w:pPr>
            <w:pStyle w:val="Header"/>
          </w:pPr>
        </w:p>
      </w:tc>
    </w:tr>
    <w:tr w:rsidR="00E70780" w14:paraId="19618177" w14:textId="77777777">
      <w:trPr>
        <w:gridAfter w:val="2"/>
        <w:wAfter w:w="720" w:type="dxa"/>
        <w:trHeight w:hRule="exact" w:val="680"/>
      </w:trPr>
      <w:tc>
        <w:tcPr>
          <w:tcW w:w="9368" w:type="dxa"/>
          <w:vAlign w:val="bottom"/>
        </w:tcPr>
        <w:p w14:paraId="6DB8D1A5" w14:textId="77777777" w:rsidR="00E70780" w:rsidRDefault="00E70780">
          <w:pPr>
            <w:pStyle w:val="LogoCaption"/>
          </w:pPr>
        </w:p>
      </w:tc>
      <w:tc>
        <w:tcPr>
          <w:tcW w:w="9368" w:type="dxa"/>
          <w:vAlign w:val="bottom"/>
        </w:tcPr>
        <w:p w14:paraId="664FAB0A" w14:textId="77777777" w:rsidR="00E70780" w:rsidRDefault="00E70780">
          <w:pPr>
            <w:pStyle w:val="Header"/>
          </w:pPr>
        </w:p>
      </w:tc>
    </w:tr>
    <w:tr w:rsidR="00E70780" w14:paraId="7EB3B64B" w14:textId="77777777">
      <w:trPr>
        <w:gridAfter w:val="2"/>
        <w:wAfter w:w="720" w:type="dxa"/>
        <w:trHeight w:hRule="exact" w:val="680"/>
      </w:trPr>
      <w:tc>
        <w:tcPr>
          <w:tcW w:w="9368" w:type="dxa"/>
          <w:vAlign w:val="bottom"/>
        </w:tcPr>
        <w:p w14:paraId="4CB07C1C" w14:textId="77777777" w:rsidR="00E70780" w:rsidRDefault="00E70780">
          <w:pPr>
            <w:pStyle w:val="LogoCaption"/>
          </w:pPr>
        </w:p>
      </w:tc>
      <w:tc>
        <w:tcPr>
          <w:tcW w:w="9368" w:type="dxa"/>
          <w:vAlign w:val="bottom"/>
        </w:tcPr>
        <w:p w14:paraId="29961BC2" w14:textId="77777777" w:rsidR="00E70780" w:rsidRDefault="00E70780">
          <w:pPr>
            <w:pStyle w:val="Header"/>
          </w:pPr>
        </w:p>
      </w:tc>
    </w:tr>
    <w:tr w:rsidR="00E70780" w14:paraId="0CD40E79" w14:textId="77777777">
      <w:trPr>
        <w:gridAfter w:val="2"/>
        <w:wAfter w:w="720" w:type="dxa"/>
        <w:trHeight w:hRule="exact" w:val="680"/>
      </w:trPr>
      <w:tc>
        <w:tcPr>
          <w:tcW w:w="9368" w:type="dxa"/>
          <w:vAlign w:val="bottom"/>
        </w:tcPr>
        <w:p w14:paraId="4F654CC3" w14:textId="77777777" w:rsidR="00E70780" w:rsidRDefault="00E70780">
          <w:pPr>
            <w:pStyle w:val="LogoCaption"/>
          </w:pPr>
        </w:p>
      </w:tc>
      <w:tc>
        <w:tcPr>
          <w:tcW w:w="9368" w:type="dxa"/>
          <w:vAlign w:val="bottom"/>
        </w:tcPr>
        <w:p w14:paraId="7C3EB5DE" w14:textId="77777777" w:rsidR="00E70780" w:rsidRDefault="00E70780">
          <w:pPr>
            <w:pStyle w:val="Header"/>
          </w:pPr>
        </w:p>
      </w:tc>
    </w:tr>
    <w:tr w:rsidR="00E70780" w14:paraId="1D6683F6" w14:textId="77777777">
      <w:trPr>
        <w:gridAfter w:val="2"/>
        <w:wAfter w:w="720" w:type="dxa"/>
        <w:trHeight w:hRule="exact" w:val="680"/>
      </w:trPr>
      <w:tc>
        <w:tcPr>
          <w:tcW w:w="9368" w:type="dxa"/>
          <w:vAlign w:val="bottom"/>
        </w:tcPr>
        <w:p w14:paraId="3E3BDF25" w14:textId="77777777" w:rsidR="00E70780" w:rsidRDefault="00E70780">
          <w:pPr>
            <w:pStyle w:val="LogoCaption"/>
          </w:pPr>
        </w:p>
      </w:tc>
      <w:tc>
        <w:tcPr>
          <w:tcW w:w="9368" w:type="dxa"/>
          <w:vAlign w:val="bottom"/>
        </w:tcPr>
        <w:p w14:paraId="19EC6835" w14:textId="77777777" w:rsidR="00E70780" w:rsidRDefault="00E70780">
          <w:pPr>
            <w:pStyle w:val="Header"/>
          </w:pPr>
        </w:p>
      </w:tc>
    </w:tr>
    <w:tr w:rsidR="00E70780" w14:paraId="4EA9921C" w14:textId="77777777">
      <w:trPr>
        <w:gridAfter w:val="2"/>
        <w:wAfter w:w="720" w:type="dxa"/>
        <w:trHeight w:hRule="exact" w:val="680"/>
      </w:trPr>
      <w:tc>
        <w:tcPr>
          <w:tcW w:w="9368" w:type="dxa"/>
          <w:vAlign w:val="bottom"/>
        </w:tcPr>
        <w:p w14:paraId="00E12B85" w14:textId="77777777" w:rsidR="00E70780" w:rsidRDefault="00E70780">
          <w:pPr>
            <w:pStyle w:val="LogoCaption"/>
          </w:pPr>
        </w:p>
      </w:tc>
      <w:tc>
        <w:tcPr>
          <w:tcW w:w="9368" w:type="dxa"/>
          <w:vAlign w:val="bottom"/>
        </w:tcPr>
        <w:p w14:paraId="594F34CD" w14:textId="77777777" w:rsidR="00E70780" w:rsidRDefault="00E70780">
          <w:pPr>
            <w:pStyle w:val="Header"/>
          </w:pPr>
        </w:p>
      </w:tc>
    </w:tr>
    <w:tr w:rsidR="00E70780" w14:paraId="37888FA9" w14:textId="77777777">
      <w:trPr>
        <w:gridAfter w:val="2"/>
        <w:wAfter w:w="720" w:type="dxa"/>
        <w:trHeight w:hRule="exact" w:val="680"/>
      </w:trPr>
      <w:tc>
        <w:tcPr>
          <w:tcW w:w="9368" w:type="dxa"/>
          <w:vAlign w:val="bottom"/>
        </w:tcPr>
        <w:p w14:paraId="5A572838" w14:textId="77777777" w:rsidR="00E70780" w:rsidRDefault="00E70780">
          <w:pPr>
            <w:pStyle w:val="LogoCaption"/>
          </w:pPr>
        </w:p>
      </w:tc>
      <w:tc>
        <w:tcPr>
          <w:tcW w:w="9368" w:type="dxa"/>
          <w:vAlign w:val="bottom"/>
        </w:tcPr>
        <w:p w14:paraId="5CAEC356" w14:textId="77777777" w:rsidR="00E70780" w:rsidRDefault="00E70780">
          <w:pPr>
            <w:pStyle w:val="Header"/>
          </w:pPr>
        </w:p>
      </w:tc>
    </w:tr>
    <w:tr w:rsidR="00E70780" w14:paraId="66410C0C" w14:textId="77777777">
      <w:trPr>
        <w:gridAfter w:val="2"/>
        <w:wAfter w:w="720" w:type="dxa"/>
        <w:trHeight w:hRule="exact" w:val="680"/>
      </w:trPr>
      <w:tc>
        <w:tcPr>
          <w:tcW w:w="9368" w:type="dxa"/>
          <w:vAlign w:val="bottom"/>
        </w:tcPr>
        <w:p w14:paraId="0CFC22EF" w14:textId="77777777" w:rsidR="00E70780" w:rsidRDefault="00E70780">
          <w:pPr>
            <w:pStyle w:val="LogoCaption"/>
          </w:pPr>
        </w:p>
      </w:tc>
      <w:tc>
        <w:tcPr>
          <w:tcW w:w="9368" w:type="dxa"/>
          <w:vAlign w:val="bottom"/>
        </w:tcPr>
        <w:p w14:paraId="3FD4EAD0" w14:textId="77777777" w:rsidR="00E70780" w:rsidRDefault="00E70780">
          <w:pPr>
            <w:pStyle w:val="Header"/>
          </w:pPr>
        </w:p>
      </w:tc>
    </w:tr>
    <w:tr w:rsidR="00E70780" w14:paraId="5D9B452F" w14:textId="77777777">
      <w:trPr>
        <w:gridAfter w:val="2"/>
        <w:wAfter w:w="720" w:type="dxa"/>
        <w:trHeight w:hRule="exact" w:val="680"/>
      </w:trPr>
      <w:tc>
        <w:tcPr>
          <w:tcW w:w="9368" w:type="dxa"/>
          <w:vAlign w:val="bottom"/>
        </w:tcPr>
        <w:p w14:paraId="68780412" w14:textId="77777777" w:rsidR="00E70780" w:rsidRDefault="00E70780">
          <w:pPr>
            <w:pStyle w:val="LogoCaption"/>
          </w:pPr>
        </w:p>
      </w:tc>
      <w:tc>
        <w:tcPr>
          <w:tcW w:w="9368" w:type="dxa"/>
          <w:vAlign w:val="bottom"/>
        </w:tcPr>
        <w:p w14:paraId="5F410CF7" w14:textId="77777777" w:rsidR="00E70780" w:rsidRDefault="00E70780">
          <w:pPr>
            <w:pStyle w:val="Header"/>
          </w:pPr>
        </w:p>
      </w:tc>
    </w:tr>
    <w:tr w:rsidR="00E70780" w14:paraId="39B9FAE2" w14:textId="77777777">
      <w:trPr>
        <w:gridAfter w:val="2"/>
        <w:wAfter w:w="720" w:type="dxa"/>
        <w:trHeight w:hRule="exact" w:val="680"/>
      </w:trPr>
      <w:tc>
        <w:tcPr>
          <w:tcW w:w="9368" w:type="dxa"/>
          <w:vAlign w:val="bottom"/>
        </w:tcPr>
        <w:p w14:paraId="28B9F3AB" w14:textId="77777777" w:rsidR="00E70780" w:rsidRDefault="00E70780">
          <w:pPr>
            <w:pStyle w:val="LogoCaption"/>
          </w:pPr>
        </w:p>
      </w:tc>
      <w:tc>
        <w:tcPr>
          <w:tcW w:w="9368" w:type="dxa"/>
          <w:vAlign w:val="bottom"/>
        </w:tcPr>
        <w:p w14:paraId="00C5A790" w14:textId="77777777" w:rsidR="00E70780" w:rsidRDefault="00E70780">
          <w:pPr>
            <w:pStyle w:val="Header"/>
          </w:pPr>
        </w:p>
      </w:tc>
    </w:tr>
    <w:tr w:rsidR="00E70780" w14:paraId="36E46BA9" w14:textId="77777777">
      <w:trPr>
        <w:gridAfter w:val="2"/>
        <w:wAfter w:w="720" w:type="dxa"/>
        <w:trHeight w:hRule="exact" w:val="680"/>
      </w:trPr>
      <w:tc>
        <w:tcPr>
          <w:tcW w:w="9368" w:type="dxa"/>
          <w:vAlign w:val="bottom"/>
        </w:tcPr>
        <w:p w14:paraId="2EDA7317" w14:textId="77777777" w:rsidR="00E70780" w:rsidRDefault="00E70780">
          <w:pPr>
            <w:pStyle w:val="LogoCaption"/>
          </w:pPr>
        </w:p>
      </w:tc>
      <w:tc>
        <w:tcPr>
          <w:tcW w:w="9368" w:type="dxa"/>
          <w:vAlign w:val="bottom"/>
        </w:tcPr>
        <w:p w14:paraId="0D7E0722" w14:textId="77777777" w:rsidR="00E70780" w:rsidRDefault="00E70780">
          <w:pPr>
            <w:pStyle w:val="Header"/>
          </w:pPr>
        </w:p>
      </w:tc>
    </w:tr>
    <w:tr w:rsidR="00E70780" w14:paraId="6213A62F" w14:textId="77777777">
      <w:trPr>
        <w:gridAfter w:val="2"/>
        <w:wAfter w:w="720" w:type="dxa"/>
        <w:trHeight w:hRule="exact" w:val="680"/>
      </w:trPr>
      <w:tc>
        <w:tcPr>
          <w:tcW w:w="9368" w:type="dxa"/>
          <w:vAlign w:val="bottom"/>
        </w:tcPr>
        <w:p w14:paraId="7402F0BB" w14:textId="77777777" w:rsidR="00E70780" w:rsidRDefault="00E70780">
          <w:pPr>
            <w:pStyle w:val="LogoCaption"/>
          </w:pPr>
        </w:p>
      </w:tc>
      <w:tc>
        <w:tcPr>
          <w:tcW w:w="9368" w:type="dxa"/>
          <w:vAlign w:val="bottom"/>
        </w:tcPr>
        <w:p w14:paraId="2FDA3AEF" w14:textId="77777777" w:rsidR="00E70780" w:rsidRDefault="00E70780">
          <w:pPr>
            <w:pStyle w:val="Header"/>
          </w:pPr>
        </w:p>
      </w:tc>
    </w:tr>
    <w:tr w:rsidR="00E70780" w14:paraId="46A4BE17" w14:textId="77777777">
      <w:trPr>
        <w:gridAfter w:val="2"/>
        <w:wAfter w:w="720" w:type="dxa"/>
        <w:trHeight w:hRule="exact" w:val="680"/>
      </w:trPr>
      <w:tc>
        <w:tcPr>
          <w:tcW w:w="9368" w:type="dxa"/>
          <w:vAlign w:val="bottom"/>
        </w:tcPr>
        <w:p w14:paraId="26DB3E3B" w14:textId="77777777" w:rsidR="00E70780" w:rsidRDefault="00E70780">
          <w:pPr>
            <w:pStyle w:val="LogoCaption"/>
          </w:pPr>
        </w:p>
      </w:tc>
      <w:tc>
        <w:tcPr>
          <w:tcW w:w="9368" w:type="dxa"/>
          <w:vAlign w:val="bottom"/>
        </w:tcPr>
        <w:p w14:paraId="43EF1927" w14:textId="77777777" w:rsidR="00E70780" w:rsidRDefault="00E70780">
          <w:pPr>
            <w:pStyle w:val="Header"/>
          </w:pPr>
        </w:p>
      </w:tc>
    </w:tr>
    <w:tr w:rsidR="00E70780" w14:paraId="090B6684" w14:textId="77777777">
      <w:trPr>
        <w:gridAfter w:val="2"/>
        <w:wAfter w:w="720" w:type="dxa"/>
        <w:trHeight w:hRule="exact" w:val="680"/>
      </w:trPr>
      <w:tc>
        <w:tcPr>
          <w:tcW w:w="9368" w:type="dxa"/>
          <w:vAlign w:val="bottom"/>
        </w:tcPr>
        <w:p w14:paraId="391D58CA" w14:textId="77777777" w:rsidR="00E70780" w:rsidRDefault="00E70780">
          <w:pPr>
            <w:pStyle w:val="LogoCaption"/>
          </w:pPr>
        </w:p>
      </w:tc>
      <w:tc>
        <w:tcPr>
          <w:tcW w:w="9368" w:type="dxa"/>
          <w:vAlign w:val="bottom"/>
        </w:tcPr>
        <w:p w14:paraId="35E40E75" w14:textId="77777777" w:rsidR="00E70780" w:rsidRDefault="00E70780">
          <w:pPr>
            <w:pStyle w:val="Header"/>
          </w:pPr>
        </w:p>
      </w:tc>
    </w:tr>
    <w:tr w:rsidR="00E70780" w14:paraId="3900C510" w14:textId="77777777">
      <w:trPr>
        <w:gridAfter w:val="2"/>
        <w:wAfter w:w="720" w:type="dxa"/>
        <w:trHeight w:hRule="exact" w:val="680"/>
      </w:trPr>
      <w:tc>
        <w:tcPr>
          <w:tcW w:w="9368" w:type="dxa"/>
          <w:vAlign w:val="bottom"/>
        </w:tcPr>
        <w:p w14:paraId="1568786C" w14:textId="77777777" w:rsidR="00E70780" w:rsidRDefault="00E70780">
          <w:pPr>
            <w:pStyle w:val="LogoCaption"/>
          </w:pPr>
        </w:p>
      </w:tc>
      <w:tc>
        <w:tcPr>
          <w:tcW w:w="9368" w:type="dxa"/>
          <w:vAlign w:val="bottom"/>
        </w:tcPr>
        <w:p w14:paraId="63E08FFD" w14:textId="77777777" w:rsidR="00E70780" w:rsidRDefault="00E70780">
          <w:pPr>
            <w:pStyle w:val="Header"/>
          </w:pPr>
        </w:p>
      </w:tc>
    </w:tr>
    <w:tr w:rsidR="00E70780" w14:paraId="1826A415" w14:textId="77777777">
      <w:trPr>
        <w:gridAfter w:val="2"/>
        <w:wAfter w:w="720" w:type="dxa"/>
        <w:trHeight w:hRule="exact" w:val="680"/>
      </w:trPr>
      <w:tc>
        <w:tcPr>
          <w:tcW w:w="9368" w:type="dxa"/>
          <w:vAlign w:val="bottom"/>
        </w:tcPr>
        <w:p w14:paraId="6D94BCB8" w14:textId="77777777" w:rsidR="00E70780" w:rsidRDefault="00E70780">
          <w:pPr>
            <w:pStyle w:val="LogoCaption"/>
          </w:pPr>
        </w:p>
      </w:tc>
      <w:tc>
        <w:tcPr>
          <w:tcW w:w="9368" w:type="dxa"/>
          <w:vAlign w:val="bottom"/>
        </w:tcPr>
        <w:p w14:paraId="7E18CABD" w14:textId="77777777" w:rsidR="00E70780" w:rsidRDefault="00E70780">
          <w:pPr>
            <w:pStyle w:val="Header"/>
          </w:pPr>
        </w:p>
      </w:tc>
    </w:tr>
    <w:tr w:rsidR="00E70780" w14:paraId="05E2A864" w14:textId="77777777">
      <w:trPr>
        <w:gridAfter w:val="2"/>
        <w:wAfter w:w="720" w:type="dxa"/>
        <w:trHeight w:hRule="exact" w:val="680"/>
      </w:trPr>
      <w:tc>
        <w:tcPr>
          <w:tcW w:w="9368" w:type="dxa"/>
          <w:vAlign w:val="bottom"/>
        </w:tcPr>
        <w:p w14:paraId="1D717101" w14:textId="77777777" w:rsidR="00E70780" w:rsidRDefault="00E70780">
          <w:pPr>
            <w:pStyle w:val="LogoCaption"/>
          </w:pPr>
        </w:p>
      </w:tc>
      <w:tc>
        <w:tcPr>
          <w:tcW w:w="9368" w:type="dxa"/>
          <w:vAlign w:val="bottom"/>
        </w:tcPr>
        <w:p w14:paraId="2408EFC2" w14:textId="77777777" w:rsidR="00E70780" w:rsidRDefault="00E70780">
          <w:pPr>
            <w:pStyle w:val="Header"/>
          </w:pPr>
        </w:p>
      </w:tc>
    </w:tr>
    <w:tr w:rsidR="00E70780" w14:paraId="239D6223" w14:textId="77777777">
      <w:trPr>
        <w:gridAfter w:val="2"/>
        <w:wAfter w:w="720" w:type="dxa"/>
        <w:trHeight w:hRule="exact" w:val="680"/>
      </w:trPr>
      <w:tc>
        <w:tcPr>
          <w:tcW w:w="9368" w:type="dxa"/>
          <w:vAlign w:val="bottom"/>
        </w:tcPr>
        <w:p w14:paraId="6362BFAB" w14:textId="77777777" w:rsidR="00E70780" w:rsidRDefault="00E70780">
          <w:pPr>
            <w:pStyle w:val="LogoCaption"/>
          </w:pPr>
        </w:p>
      </w:tc>
      <w:tc>
        <w:tcPr>
          <w:tcW w:w="9368" w:type="dxa"/>
          <w:vAlign w:val="bottom"/>
        </w:tcPr>
        <w:p w14:paraId="5E5FFDED" w14:textId="77777777" w:rsidR="00E70780" w:rsidRDefault="00E70780">
          <w:pPr>
            <w:pStyle w:val="Header"/>
          </w:pPr>
        </w:p>
      </w:tc>
    </w:tr>
    <w:tr w:rsidR="00E70780" w14:paraId="4CB0D7E4" w14:textId="77777777">
      <w:trPr>
        <w:gridAfter w:val="2"/>
        <w:wAfter w:w="720" w:type="dxa"/>
        <w:trHeight w:hRule="exact" w:val="680"/>
      </w:trPr>
      <w:tc>
        <w:tcPr>
          <w:tcW w:w="9368" w:type="dxa"/>
          <w:vAlign w:val="bottom"/>
        </w:tcPr>
        <w:p w14:paraId="67CAA7E9" w14:textId="77777777" w:rsidR="00E70780" w:rsidRDefault="00E70780">
          <w:pPr>
            <w:pStyle w:val="LogoCaption"/>
          </w:pPr>
        </w:p>
      </w:tc>
      <w:tc>
        <w:tcPr>
          <w:tcW w:w="9368" w:type="dxa"/>
          <w:vAlign w:val="bottom"/>
        </w:tcPr>
        <w:p w14:paraId="6498959F" w14:textId="77777777" w:rsidR="00E70780" w:rsidRDefault="00E70780">
          <w:pPr>
            <w:pStyle w:val="Header"/>
          </w:pPr>
        </w:p>
      </w:tc>
    </w:tr>
    <w:tr w:rsidR="00E70780" w14:paraId="10EE6DC1" w14:textId="77777777">
      <w:trPr>
        <w:gridAfter w:val="2"/>
        <w:wAfter w:w="720" w:type="dxa"/>
        <w:trHeight w:hRule="exact" w:val="680"/>
      </w:trPr>
      <w:tc>
        <w:tcPr>
          <w:tcW w:w="9368" w:type="dxa"/>
          <w:vAlign w:val="bottom"/>
        </w:tcPr>
        <w:p w14:paraId="37572B95" w14:textId="77777777" w:rsidR="00E70780" w:rsidRDefault="00E70780">
          <w:pPr>
            <w:pStyle w:val="LogoCaption"/>
          </w:pPr>
        </w:p>
      </w:tc>
      <w:tc>
        <w:tcPr>
          <w:tcW w:w="9368" w:type="dxa"/>
          <w:vAlign w:val="bottom"/>
        </w:tcPr>
        <w:p w14:paraId="262FC03B" w14:textId="77777777" w:rsidR="00E70780" w:rsidRDefault="00E70780">
          <w:pPr>
            <w:pStyle w:val="Header"/>
          </w:pPr>
        </w:p>
      </w:tc>
    </w:tr>
    <w:tr w:rsidR="00E70780" w14:paraId="7D03686F" w14:textId="77777777">
      <w:trPr>
        <w:gridAfter w:val="2"/>
        <w:wAfter w:w="720" w:type="dxa"/>
        <w:trHeight w:hRule="exact" w:val="680"/>
      </w:trPr>
      <w:tc>
        <w:tcPr>
          <w:tcW w:w="9368" w:type="dxa"/>
          <w:vAlign w:val="bottom"/>
        </w:tcPr>
        <w:p w14:paraId="25F5422F" w14:textId="77777777" w:rsidR="00E70780" w:rsidRDefault="00E70780">
          <w:pPr>
            <w:pStyle w:val="LogoCaption"/>
          </w:pPr>
        </w:p>
      </w:tc>
      <w:tc>
        <w:tcPr>
          <w:tcW w:w="9368" w:type="dxa"/>
          <w:vAlign w:val="bottom"/>
        </w:tcPr>
        <w:p w14:paraId="4CF8B9F9" w14:textId="77777777" w:rsidR="00E70780" w:rsidRDefault="00E70780">
          <w:pPr>
            <w:pStyle w:val="Header"/>
          </w:pPr>
        </w:p>
      </w:tc>
    </w:tr>
    <w:tr w:rsidR="00E70780" w14:paraId="17B3B0D3" w14:textId="77777777">
      <w:trPr>
        <w:gridAfter w:val="2"/>
        <w:wAfter w:w="720" w:type="dxa"/>
        <w:trHeight w:hRule="exact" w:val="680"/>
      </w:trPr>
      <w:tc>
        <w:tcPr>
          <w:tcW w:w="9368" w:type="dxa"/>
          <w:vAlign w:val="bottom"/>
        </w:tcPr>
        <w:p w14:paraId="06CA6882" w14:textId="77777777" w:rsidR="00E70780" w:rsidRDefault="00E70780">
          <w:pPr>
            <w:pStyle w:val="LogoCaption"/>
          </w:pPr>
        </w:p>
      </w:tc>
      <w:tc>
        <w:tcPr>
          <w:tcW w:w="9368" w:type="dxa"/>
          <w:vAlign w:val="bottom"/>
        </w:tcPr>
        <w:p w14:paraId="1E17F236" w14:textId="77777777" w:rsidR="00E70780" w:rsidRDefault="00E70780">
          <w:pPr>
            <w:pStyle w:val="Header"/>
          </w:pPr>
        </w:p>
      </w:tc>
    </w:tr>
    <w:tr w:rsidR="00E70780" w14:paraId="58F4A983" w14:textId="77777777">
      <w:trPr>
        <w:gridAfter w:val="2"/>
        <w:wAfter w:w="720" w:type="dxa"/>
        <w:trHeight w:hRule="exact" w:val="680"/>
      </w:trPr>
      <w:tc>
        <w:tcPr>
          <w:tcW w:w="9368" w:type="dxa"/>
          <w:vAlign w:val="bottom"/>
        </w:tcPr>
        <w:p w14:paraId="639352C3" w14:textId="77777777" w:rsidR="00E70780" w:rsidRDefault="00E70780">
          <w:pPr>
            <w:pStyle w:val="LogoCaption"/>
          </w:pPr>
        </w:p>
      </w:tc>
      <w:tc>
        <w:tcPr>
          <w:tcW w:w="9368" w:type="dxa"/>
          <w:vAlign w:val="bottom"/>
        </w:tcPr>
        <w:p w14:paraId="25DAE0F4" w14:textId="77777777" w:rsidR="00E70780" w:rsidRDefault="00E70780">
          <w:pPr>
            <w:pStyle w:val="Header"/>
          </w:pPr>
        </w:p>
      </w:tc>
    </w:tr>
    <w:tr w:rsidR="00E70780" w14:paraId="4D5C6EC9" w14:textId="77777777">
      <w:trPr>
        <w:gridAfter w:val="2"/>
        <w:wAfter w:w="720" w:type="dxa"/>
        <w:trHeight w:hRule="exact" w:val="680"/>
      </w:trPr>
      <w:tc>
        <w:tcPr>
          <w:tcW w:w="9368" w:type="dxa"/>
          <w:vAlign w:val="bottom"/>
        </w:tcPr>
        <w:p w14:paraId="3D17DB42" w14:textId="77777777" w:rsidR="00E70780" w:rsidRDefault="00E70780">
          <w:pPr>
            <w:pStyle w:val="LogoCaption"/>
          </w:pPr>
        </w:p>
      </w:tc>
      <w:tc>
        <w:tcPr>
          <w:tcW w:w="9368" w:type="dxa"/>
          <w:vAlign w:val="bottom"/>
        </w:tcPr>
        <w:p w14:paraId="5743568E" w14:textId="77777777" w:rsidR="00E70780" w:rsidRDefault="00E70780">
          <w:pPr>
            <w:pStyle w:val="Header"/>
          </w:pPr>
        </w:p>
      </w:tc>
    </w:tr>
    <w:tr w:rsidR="00E70780" w14:paraId="6A7B7A72" w14:textId="77777777">
      <w:trPr>
        <w:gridAfter w:val="2"/>
        <w:wAfter w:w="720" w:type="dxa"/>
        <w:trHeight w:hRule="exact" w:val="680"/>
      </w:trPr>
      <w:tc>
        <w:tcPr>
          <w:tcW w:w="9368" w:type="dxa"/>
          <w:vAlign w:val="bottom"/>
        </w:tcPr>
        <w:p w14:paraId="6E12EFC1" w14:textId="77777777" w:rsidR="00E70780" w:rsidRDefault="00E70780">
          <w:pPr>
            <w:pStyle w:val="LogoCaption"/>
          </w:pPr>
        </w:p>
      </w:tc>
      <w:tc>
        <w:tcPr>
          <w:tcW w:w="9368" w:type="dxa"/>
          <w:vAlign w:val="bottom"/>
        </w:tcPr>
        <w:p w14:paraId="6784BE0A" w14:textId="77777777" w:rsidR="00E70780" w:rsidRDefault="00E70780">
          <w:pPr>
            <w:pStyle w:val="Header"/>
          </w:pPr>
        </w:p>
      </w:tc>
    </w:tr>
    <w:tr w:rsidR="00E70780" w14:paraId="4D3869F5" w14:textId="77777777">
      <w:trPr>
        <w:gridAfter w:val="2"/>
        <w:wAfter w:w="720" w:type="dxa"/>
        <w:trHeight w:hRule="exact" w:val="680"/>
      </w:trPr>
      <w:tc>
        <w:tcPr>
          <w:tcW w:w="9368" w:type="dxa"/>
          <w:vAlign w:val="bottom"/>
        </w:tcPr>
        <w:p w14:paraId="1E154813" w14:textId="77777777" w:rsidR="00E70780" w:rsidRDefault="00E70780">
          <w:pPr>
            <w:pStyle w:val="LogoCaption"/>
          </w:pPr>
        </w:p>
      </w:tc>
      <w:tc>
        <w:tcPr>
          <w:tcW w:w="9368" w:type="dxa"/>
          <w:vAlign w:val="bottom"/>
        </w:tcPr>
        <w:p w14:paraId="317AC085" w14:textId="77777777" w:rsidR="00E70780" w:rsidRDefault="00E70780">
          <w:pPr>
            <w:pStyle w:val="Header"/>
          </w:pPr>
        </w:p>
      </w:tc>
    </w:tr>
    <w:tr w:rsidR="00E70780" w14:paraId="6A7CE2AA" w14:textId="77777777">
      <w:trPr>
        <w:gridAfter w:val="2"/>
        <w:wAfter w:w="720" w:type="dxa"/>
        <w:trHeight w:hRule="exact" w:val="680"/>
      </w:trPr>
      <w:tc>
        <w:tcPr>
          <w:tcW w:w="9368" w:type="dxa"/>
          <w:vAlign w:val="bottom"/>
        </w:tcPr>
        <w:p w14:paraId="0845CC53" w14:textId="77777777" w:rsidR="00E70780" w:rsidRDefault="00E70780">
          <w:pPr>
            <w:pStyle w:val="LogoCaption"/>
          </w:pPr>
        </w:p>
      </w:tc>
      <w:tc>
        <w:tcPr>
          <w:tcW w:w="9368" w:type="dxa"/>
          <w:vAlign w:val="bottom"/>
        </w:tcPr>
        <w:p w14:paraId="78BC4A57" w14:textId="77777777" w:rsidR="00E70780" w:rsidRDefault="00E70780">
          <w:pPr>
            <w:pStyle w:val="Header"/>
          </w:pPr>
        </w:p>
      </w:tc>
    </w:tr>
    <w:tr w:rsidR="00E70780" w14:paraId="6E5CBFCB" w14:textId="77777777">
      <w:trPr>
        <w:gridAfter w:val="2"/>
        <w:wAfter w:w="720" w:type="dxa"/>
        <w:trHeight w:hRule="exact" w:val="680"/>
      </w:trPr>
      <w:tc>
        <w:tcPr>
          <w:tcW w:w="9368" w:type="dxa"/>
          <w:vAlign w:val="bottom"/>
        </w:tcPr>
        <w:p w14:paraId="541085B9" w14:textId="77777777" w:rsidR="00E70780" w:rsidRDefault="00E70780">
          <w:pPr>
            <w:pStyle w:val="LogoCaption"/>
          </w:pPr>
        </w:p>
      </w:tc>
      <w:tc>
        <w:tcPr>
          <w:tcW w:w="9368" w:type="dxa"/>
          <w:vAlign w:val="bottom"/>
        </w:tcPr>
        <w:p w14:paraId="18E6EE9D" w14:textId="77777777" w:rsidR="00E70780" w:rsidRDefault="00E70780">
          <w:pPr>
            <w:pStyle w:val="Header"/>
          </w:pPr>
        </w:p>
      </w:tc>
    </w:tr>
    <w:tr w:rsidR="00E70780" w14:paraId="28B1AF57" w14:textId="77777777">
      <w:trPr>
        <w:gridAfter w:val="2"/>
        <w:wAfter w:w="720" w:type="dxa"/>
        <w:trHeight w:hRule="exact" w:val="680"/>
      </w:trPr>
      <w:tc>
        <w:tcPr>
          <w:tcW w:w="9368" w:type="dxa"/>
          <w:vAlign w:val="bottom"/>
        </w:tcPr>
        <w:p w14:paraId="7736C8E0" w14:textId="77777777" w:rsidR="00E70780" w:rsidRDefault="00E70780">
          <w:pPr>
            <w:pStyle w:val="LogoCaption"/>
          </w:pPr>
        </w:p>
      </w:tc>
      <w:tc>
        <w:tcPr>
          <w:tcW w:w="9368" w:type="dxa"/>
          <w:vAlign w:val="bottom"/>
        </w:tcPr>
        <w:p w14:paraId="0BC53C94" w14:textId="77777777" w:rsidR="00E70780" w:rsidRDefault="00E70780">
          <w:pPr>
            <w:pStyle w:val="Header"/>
          </w:pPr>
        </w:p>
      </w:tc>
    </w:tr>
    <w:tr w:rsidR="00E70780" w14:paraId="7F70D37C" w14:textId="77777777">
      <w:trPr>
        <w:gridAfter w:val="2"/>
        <w:wAfter w:w="720" w:type="dxa"/>
        <w:trHeight w:hRule="exact" w:val="680"/>
      </w:trPr>
      <w:tc>
        <w:tcPr>
          <w:tcW w:w="9368" w:type="dxa"/>
          <w:vAlign w:val="bottom"/>
        </w:tcPr>
        <w:p w14:paraId="43A07193" w14:textId="77777777" w:rsidR="00E70780" w:rsidRDefault="00E70780">
          <w:pPr>
            <w:pStyle w:val="LogoCaption"/>
          </w:pPr>
        </w:p>
      </w:tc>
      <w:tc>
        <w:tcPr>
          <w:tcW w:w="9368" w:type="dxa"/>
          <w:vAlign w:val="bottom"/>
        </w:tcPr>
        <w:p w14:paraId="7D31ED7D" w14:textId="77777777" w:rsidR="00E70780" w:rsidRDefault="00E70780">
          <w:pPr>
            <w:pStyle w:val="Header"/>
          </w:pPr>
        </w:p>
      </w:tc>
    </w:tr>
    <w:tr w:rsidR="00E70780" w14:paraId="616D377E" w14:textId="77777777">
      <w:trPr>
        <w:gridAfter w:val="2"/>
        <w:wAfter w:w="720" w:type="dxa"/>
        <w:trHeight w:hRule="exact" w:val="680"/>
      </w:trPr>
      <w:tc>
        <w:tcPr>
          <w:tcW w:w="9368" w:type="dxa"/>
          <w:vAlign w:val="bottom"/>
        </w:tcPr>
        <w:p w14:paraId="266E3EA6" w14:textId="77777777" w:rsidR="00E70780" w:rsidRDefault="00E70780">
          <w:pPr>
            <w:pStyle w:val="LogoCaption"/>
          </w:pPr>
        </w:p>
      </w:tc>
      <w:tc>
        <w:tcPr>
          <w:tcW w:w="9368" w:type="dxa"/>
          <w:vAlign w:val="bottom"/>
        </w:tcPr>
        <w:p w14:paraId="6E6630DB" w14:textId="77777777" w:rsidR="00E70780" w:rsidRDefault="00E70780">
          <w:pPr>
            <w:pStyle w:val="Header"/>
          </w:pPr>
        </w:p>
      </w:tc>
    </w:tr>
    <w:tr w:rsidR="00E70780" w14:paraId="091EC46A" w14:textId="77777777">
      <w:trPr>
        <w:gridAfter w:val="2"/>
        <w:wAfter w:w="720" w:type="dxa"/>
        <w:trHeight w:hRule="exact" w:val="680"/>
      </w:trPr>
      <w:tc>
        <w:tcPr>
          <w:tcW w:w="9368" w:type="dxa"/>
          <w:vAlign w:val="bottom"/>
        </w:tcPr>
        <w:p w14:paraId="35F6D961" w14:textId="77777777" w:rsidR="00E70780" w:rsidRDefault="00E70780">
          <w:pPr>
            <w:pStyle w:val="LogoCaption"/>
          </w:pPr>
        </w:p>
      </w:tc>
      <w:tc>
        <w:tcPr>
          <w:tcW w:w="9368" w:type="dxa"/>
          <w:vAlign w:val="bottom"/>
        </w:tcPr>
        <w:p w14:paraId="59FE3AB3" w14:textId="77777777" w:rsidR="00E70780" w:rsidRDefault="00E70780">
          <w:pPr>
            <w:pStyle w:val="Header"/>
          </w:pPr>
        </w:p>
      </w:tc>
    </w:tr>
    <w:tr w:rsidR="00E70780" w14:paraId="35ED9504" w14:textId="77777777">
      <w:trPr>
        <w:gridAfter w:val="2"/>
        <w:wAfter w:w="720" w:type="dxa"/>
        <w:trHeight w:hRule="exact" w:val="680"/>
      </w:trPr>
      <w:tc>
        <w:tcPr>
          <w:tcW w:w="9368" w:type="dxa"/>
          <w:vAlign w:val="bottom"/>
        </w:tcPr>
        <w:p w14:paraId="7C61D2BF" w14:textId="77777777" w:rsidR="00E70780" w:rsidRDefault="00E70780">
          <w:pPr>
            <w:pStyle w:val="LogoCaption"/>
          </w:pPr>
        </w:p>
      </w:tc>
      <w:tc>
        <w:tcPr>
          <w:tcW w:w="9368" w:type="dxa"/>
          <w:vAlign w:val="bottom"/>
        </w:tcPr>
        <w:p w14:paraId="4FDEEB16" w14:textId="77777777" w:rsidR="00E70780" w:rsidRDefault="00E70780">
          <w:pPr>
            <w:pStyle w:val="Header"/>
          </w:pPr>
        </w:p>
      </w:tc>
    </w:tr>
    <w:tr w:rsidR="00E70780" w14:paraId="3389E7A2" w14:textId="77777777">
      <w:trPr>
        <w:gridAfter w:val="2"/>
        <w:wAfter w:w="720" w:type="dxa"/>
        <w:trHeight w:hRule="exact" w:val="680"/>
      </w:trPr>
      <w:tc>
        <w:tcPr>
          <w:tcW w:w="9368" w:type="dxa"/>
          <w:vAlign w:val="bottom"/>
        </w:tcPr>
        <w:p w14:paraId="767A951D" w14:textId="77777777" w:rsidR="00E70780" w:rsidRDefault="00E70780">
          <w:pPr>
            <w:pStyle w:val="LogoCaption"/>
          </w:pPr>
        </w:p>
      </w:tc>
      <w:tc>
        <w:tcPr>
          <w:tcW w:w="9368" w:type="dxa"/>
          <w:vAlign w:val="bottom"/>
        </w:tcPr>
        <w:p w14:paraId="57B7717F" w14:textId="77777777" w:rsidR="00E70780" w:rsidRDefault="00E70780">
          <w:pPr>
            <w:pStyle w:val="Header"/>
          </w:pPr>
        </w:p>
      </w:tc>
    </w:tr>
    <w:tr w:rsidR="00E70780" w14:paraId="0769829E" w14:textId="77777777">
      <w:trPr>
        <w:gridAfter w:val="2"/>
        <w:wAfter w:w="720" w:type="dxa"/>
        <w:trHeight w:hRule="exact" w:val="680"/>
      </w:trPr>
      <w:tc>
        <w:tcPr>
          <w:tcW w:w="9368" w:type="dxa"/>
          <w:vAlign w:val="bottom"/>
        </w:tcPr>
        <w:p w14:paraId="4C880B2A" w14:textId="77777777" w:rsidR="00E70780" w:rsidRDefault="00E70780">
          <w:pPr>
            <w:pStyle w:val="LogoCaption"/>
          </w:pPr>
        </w:p>
      </w:tc>
      <w:tc>
        <w:tcPr>
          <w:tcW w:w="9368" w:type="dxa"/>
          <w:vAlign w:val="bottom"/>
        </w:tcPr>
        <w:p w14:paraId="1A2137E1" w14:textId="77777777" w:rsidR="00E70780" w:rsidRDefault="00E70780">
          <w:pPr>
            <w:pStyle w:val="Header"/>
          </w:pPr>
        </w:p>
      </w:tc>
    </w:tr>
    <w:tr w:rsidR="00E70780" w14:paraId="0866EF87" w14:textId="77777777">
      <w:trPr>
        <w:gridAfter w:val="1"/>
        <w:wAfter w:w="1080" w:type="dxa"/>
        <w:trHeight w:hRule="exact" w:val="680"/>
      </w:trPr>
      <w:tc>
        <w:tcPr>
          <w:tcW w:w="9368" w:type="dxa"/>
          <w:gridSpan w:val="2"/>
          <w:vAlign w:val="bottom"/>
        </w:tcPr>
        <w:p w14:paraId="75C48CA3" w14:textId="77777777" w:rsidR="00E70780" w:rsidRDefault="00E70780">
          <w:pPr>
            <w:pStyle w:val="LogoCaption"/>
          </w:pPr>
        </w:p>
      </w:tc>
      <w:tc>
        <w:tcPr>
          <w:tcW w:w="9368" w:type="dxa"/>
          <w:vAlign w:val="bottom"/>
        </w:tcPr>
        <w:p w14:paraId="10542D9F" w14:textId="77777777" w:rsidR="00E70780" w:rsidRDefault="00E70780">
          <w:pPr>
            <w:pStyle w:val="Header"/>
          </w:pPr>
        </w:p>
      </w:tc>
    </w:tr>
    <w:tr w:rsidR="00E70780" w14:paraId="2E762E3B" w14:textId="77777777">
      <w:trPr>
        <w:gridAfter w:val="1"/>
        <w:wAfter w:w="1080" w:type="dxa"/>
        <w:trHeight w:hRule="exact" w:val="680"/>
      </w:trPr>
      <w:tc>
        <w:tcPr>
          <w:tcW w:w="9368" w:type="dxa"/>
          <w:gridSpan w:val="2"/>
          <w:vAlign w:val="bottom"/>
        </w:tcPr>
        <w:p w14:paraId="6FFFBB72" w14:textId="77777777" w:rsidR="00E70780" w:rsidRDefault="00E70780">
          <w:pPr>
            <w:pStyle w:val="LogoCaption"/>
          </w:pPr>
        </w:p>
      </w:tc>
      <w:tc>
        <w:tcPr>
          <w:tcW w:w="9368" w:type="dxa"/>
          <w:vAlign w:val="bottom"/>
        </w:tcPr>
        <w:p w14:paraId="40C70777" w14:textId="77777777" w:rsidR="00E70780" w:rsidRDefault="00E70780">
          <w:pPr>
            <w:pStyle w:val="Header"/>
          </w:pPr>
        </w:p>
      </w:tc>
    </w:tr>
    <w:tr w:rsidR="00E70780" w14:paraId="4796EDEA" w14:textId="77777777">
      <w:trPr>
        <w:gridAfter w:val="1"/>
        <w:wAfter w:w="1080" w:type="dxa"/>
        <w:trHeight w:hRule="exact" w:val="680"/>
      </w:trPr>
      <w:tc>
        <w:tcPr>
          <w:tcW w:w="9368" w:type="dxa"/>
          <w:gridSpan w:val="2"/>
          <w:vAlign w:val="bottom"/>
        </w:tcPr>
        <w:p w14:paraId="06D86AA6" w14:textId="77777777" w:rsidR="00E70780" w:rsidRDefault="00E70780">
          <w:pPr>
            <w:pStyle w:val="LogoCaption"/>
          </w:pPr>
        </w:p>
      </w:tc>
      <w:tc>
        <w:tcPr>
          <w:tcW w:w="9368" w:type="dxa"/>
          <w:vAlign w:val="bottom"/>
        </w:tcPr>
        <w:p w14:paraId="37801448" w14:textId="77777777" w:rsidR="00E70780" w:rsidRDefault="00E70780">
          <w:pPr>
            <w:pStyle w:val="Header"/>
          </w:pPr>
        </w:p>
      </w:tc>
    </w:tr>
    <w:tr w:rsidR="00E70780" w14:paraId="5118BB99" w14:textId="77777777">
      <w:trPr>
        <w:gridAfter w:val="1"/>
        <w:wAfter w:w="1080" w:type="dxa"/>
        <w:trHeight w:hRule="exact" w:val="680"/>
      </w:trPr>
      <w:tc>
        <w:tcPr>
          <w:tcW w:w="9368" w:type="dxa"/>
          <w:gridSpan w:val="2"/>
          <w:vAlign w:val="bottom"/>
        </w:tcPr>
        <w:p w14:paraId="04320919" w14:textId="77777777" w:rsidR="00E70780" w:rsidRDefault="00E70780">
          <w:pPr>
            <w:pStyle w:val="LogoCaption"/>
          </w:pPr>
        </w:p>
      </w:tc>
      <w:tc>
        <w:tcPr>
          <w:tcW w:w="9368" w:type="dxa"/>
          <w:vAlign w:val="bottom"/>
        </w:tcPr>
        <w:p w14:paraId="0E93A474" w14:textId="77777777" w:rsidR="00E70780" w:rsidRDefault="00E70780">
          <w:pPr>
            <w:pStyle w:val="Header"/>
          </w:pPr>
        </w:p>
      </w:tc>
    </w:tr>
    <w:tr w:rsidR="00E70780" w14:paraId="7CF12C59" w14:textId="77777777">
      <w:trPr>
        <w:gridAfter w:val="1"/>
        <w:wAfter w:w="1080" w:type="dxa"/>
        <w:trHeight w:hRule="exact" w:val="680"/>
      </w:trPr>
      <w:tc>
        <w:tcPr>
          <w:tcW w:w="9368" w:type="dxa"/>
          <w:gridSpan w:val="2"/>
          <w:vAlign w:val="bottom"/>
        </w:tcPr>
        <w:p w14:paraId="3CE1C508" w14:textId="77777777" w:rsidR="00E70780" w:rsidRDefault="00E70780">
          <w:pPr>
            <w:pStyle w:val="LogoCaption"/>
          </w:pPr>
        </w:p>
      </w:tc>
      <w:tc>
        <w:tcPr>
          <w:tcW w:w="9368" w:type="dxa"/>
          <w:vAlign w:val="bottom"/>
        </w:tcPr>
        <w:p w14:paraId="3C50A5B0" w14:textId="77777777" w:rsidR="00E70780" w:rsidRDefault="00E70780">
          <w:pPr>
            <w:pStyle w:val="Header"/>
          </w:pPr>
        </w:p>
      </w:tc>
    </w:tr>
    <w:tr w:rsidR="00E70780" w14:paraId="0B98FD9F" w14:textId="77777777">
      <w:trPr>
        <w:gridAfter w:val="1"/>
        <w:wAfter w:w="1080" w:type="dxa"/>
        <w:trHeight w:hRule="exact" w:val="680"/>
      </w:trPr>
      <w:tc>
        <w:tcPr>
          <w:tcW w:w="9368" w:type="dxa"/>
          <w:gridSpan w:val="2"/>
          <w:vAlign w:val="bottom"/>
        </w:tcPr>
        <w:p w14:paraId="4B3F4340" w14:textId="77777777" w:rsidR="00E70780" w:rsidRDefault="00E70780">
          <w:pPr>
            <w:pStyle w:val="LogoCaption"/>
          </w:pPr>
        </w:p>
      </w:tc>
      <w:tc>
        <w:tcPr>
          <w:tcW w:w="9368" w:type="dxa"/>
          <w:vAlign w:val="bottom"/>
        </w:tcPr>
        <w:p w14:paraId="5503BDE6" w14:textId="77777777" w:rsidR="00E70780" w:rsidRDefault="00E70780">
          <w:pPr>
            <w:pStyle w:val="Header"/>
          </w:pPr>
        </w:p>
      </w:tc>
    </w:tr>
    <w:tr w:rsidR="00E70780" w14:paraId="3ED9804B" w14:textId="77777777">
      <w:trPr>
        <w:gridAfter w:val="1"/>
        <w:wAfter w:w="1080" w:type="dxa"/>
        <w:trHeight w:hRule="exact" w:val="680"/>
      </w:trPr>
      <w:tc>
        <w:tcPr>
          <w:tcW w:w="9368" w:type="dxa"/>
          <w:gridSpan w:val="2"/>
          <w:vAlign w:val="bottom"/>
        </w:tcPr>
        <w:p w14:paraId="074660CE" w14:textId="77777777" w:rsidR="00E70780" w:rsidRDefault="00E70780">
          <w:pPr>
            <w:pStyle w:val="LogoCaption"/>
          </w:pPr>
        </w:p>
      </w:tc>
      <w:tc>
        <w:tcPr>
          <w:tcW w:w="9368" w:type="dxa"/>
          <w:vAlign w:val="bottom"/>
        </w:tcPr>
        <w:p w14:paraId="31FC8079" w14:textId="77777777" w:rsidR="00E70780" w:rsidRDefault="00E70780">
          <w:pPr>
            <w:pStyle w:val="Header"/>
          </w:pPr>
        </w:p>
      </w:tc>
    </w:tr>
    <w:tr w:rsidR="00E70780" w14:paraId="582AD2C0" w14:textId="77777777">
      <w:trPr>
        <w:gridAfter w:val="1"/>
        <w:wAfter w:w="1080" w:type="dxa"/>
        <w:trHeight w:hRule="exact" w:val="680"/>
      </w:trPr>
      <w:tc>
        <w:tcPr>
          <w:tcW w:w="9368" w:type="dxa"/>
          <w:gridSpan w:val="2"/>
          <w:vAlign w:val="bottom"/>
        </w:tcPr>
        <w:p w14:paraId="391B8B06" w14:textId="77777777" w:rsidR="00E70780" w:rsidRDefault="00E70780">
          <w:pPr>
            <w:pStyle w:val="LogoCaption"/>
          </w:pPr>
        </w:p>
      </w:tc>
      <w:tc>
        <w:tcPr>
          <w:tcW w:w="9368" w:type="dxa"/>
          <w:vAlign w:val="bottom"/>
        </w:tcPr>
        <w:p w14:paraId="70B12D7C" w14:textId="77777777" w:rsidR="00E70780" w:rsidRDefault="00E70780">
          <w:pPr>
            <w:pStyle w:val="Header"/>
          </w:pPr>
        </w:p>
      </w:tc>
    </w:tr>
    <w:tr w:rsidR="00E70780" w14:paraId="3D7EE896" w14:textId="77777777">
      <w:trPr>
        <w:gridAfter w:val="1"/>
        <w:wAfter w:w="1080" w:type="dxa"/>
        <w:trHeight w:hRule="exact" w:val="680"/>
      </w:trPr>
      <w:tc>
        <w:tcPr>
          <w:tcW w:w="9368" w:type="dxa"/>
          <w:gridSpan w:val="2"/>
          <w:vAlign w:val="bottom"/>
        </w:tcPr>
        <w:p w14:paraId="7DE3EE62" w14:textId="77777777" w:rsidR="00E70780" w:rsidRDefault="00E70780">
          <w:pPr>
            <w:pStyle w:val="LogoCaption"/>
          </w:pPr>
        </w:p>
      </w:tc>
      <w:tc>
        <w:tcPr>
          <w:tcW w:w="9368" w:type="dxa"/>
          <w:vAlign w:val="bottom"/>
        </w:tcPr>
        <w:p w14:paraId="2C3D0F41" w14:textId="77777777" w:rsidR="00E70780" w:rsidRDefault="00E70780">
          <w:pPr>
            <w:pStyle w:val="Header"/>
          </w:pPr>
        </w:p>
      </w:tc>
    </w:tr>
    <w:tr w:rsidR="00E70780" w14:paraId="04B17438" w14:textId="77777777">
      <w:trPr>
        <w:gridAfter w:val="1"/>
        <w:wAfter w:w="1080" w:type="dxa"/>
        <w:trHeight w:hRule="exact" w:val="680"/>
      </w:trPr>
      <w:tc>
        <w:tcPr>
          <w:tcW w:w="9368" w:type="dxa"/>
          <w:gridSpan w:val="2"/>
          <w:vAlign w:val="bottom"/>
        </w:tcPr>
        <w:p w14:paraId="48AD9044" w14:textId="77777777" w:rsidR="00E70780" w:rsidRDefault="00E70780">
          <w:pPr>
            <w:pStyle w:val="LogoCaption"/>
          </w:pPr>
        </w:p>
      </w:tc>
      <w:tc>
        <w:tcPr>
          <w:tcW w:w="9368" w:type="dxa"/>
          <w:vAlign w:val="bottom"/>
        </w:tcPr>
        <w:p w14:paraId="45846F5F" w14:textId="77777777" w:rsidR="00E70780" w:rsidRDefault="00E70780">
          <w:pPr>
            <w:pStyle w:val="Header"/>
          </w:pPr>
        </w:p>
      </w:tc>
    </w:tr>
    <w:tr w:rsidR="00E70780" w14:paraId="735A07C2" w14:textId="77777777">
      <w:trPr>
        <w:gridAfter w:val="1"/>
        <w:wAfter w:w="1080" w:type="dxa"/>
        <w:trHeight w:hRule="exact" w:val="680"/>
      </w:trPr>
      <w:tc>
        <w:tcPr>
          <w:tcW w:w="9368" w:type="dxa"/>
          <w:gridSpan w:val="2"/>
          <w:vAlign w:val="bottom"/>
        </w:tcPr>
        <w:p w14:paraId="26C4409E" w14:textId="77777777" w:rsidR="00E70780" w:rsidRDefault="00E70780">
          <w:pPr>
            <w:pStyle w:val="LogoCaption"/>
          </w:pPr>
        </w:p>
      </w:tc>
      <w:tc>
        <w:tcPr>
          <w:tcW w:w="9368" w:type="dxa"/>
          <w:vAlign w:val="bottom"/>
        </w:tcPr>
        <w:p w14:paraId="51EFB0AF" w14:textId="77777777" w:rsidR="00E70780" w:rsidRDefault="00E70780">
          <w:pPr>
            <w:pStyle w:val="Header"/>
          </w:pPr>
        </w:p>
      </w:tc>
    </w:tr>
    <w:tr w:rsidR="00E70780" w14:paraId="7142486E" w14:textId="77777777">
      <w:trPr>
        <w:gridAfter w:val="1"/>
        <w:wAfter w:w="1080" w:type="dxa"/>
        <w:trHeight w:hRule="exact" w:val="680"/>
      </w:trPr>
      <w:tc>
        <w:tcPr>
          <w:tcW w:w="9368" w:type="dxa"/>
          <w:gridSpan w:val="2"/>
          <w:vAlign w:val="bottom"/>
        </w:tcPr>
        <w:p w14:paraId="5FE883AD" w14:textId="77777777" w:rsidR="00E70780" w:rsidRDefault="00E70780">
          <w:pPr>
            <w:pStyle w:val="LogoCaption"/>
          </w:pPr>
        </w:p>
      </w:tc>
      <w:tc>
        <w:tcPr>
          <w:tcW w:w="9368" w:type="dxa"/>
          <w:vAlign w:val="bottom"/>
        </w:tcPr>
        <w:p w14:paraId="76107AC2" w14:textId="77777777" w:rsidR="00E70780" w:rsidRDefault="00E70780">
          <w:pPr>
            <w:pStyle w:val="Header"/>
          </w:pPr>
        </w:p>
      </w:tc>
    </w:tr>
    <w:tr w:rsidR="00E70780" w14:paraId="0FB8BA36" w14:textId="77777777">
      <w:trPr>
        <w:gridAfter w:val="1"/>
        <w:wAfter w:w="1080" w:type="dxa"/>
        <w:trHeight w:hRule="exact" w:val="680"/>
      </w:trPr>
      <w:tc>
        <w:tcPr>
          <w:tcW w:w="9368" w:type="dxa"/>
          <w:gridSpan w:val="2"/>
          <w:vAlign w:val="bottom"/>
        </w:tcPr>
        <w:p w14:paraId="16E189CB" w14:textId="77777777" w:rsidR="00E70780" w:rsidRDefault="00E70780">
          <w:pPr>
            <w:pStyle w:val="LogoCaption"/>
          </w:pPr>
        </w:p>
      </w:tc>
      <w:tc>
        <w:tcPr>
          <w:tcW w:w="9368" w:type="dxa"/>
          <w:vAlign w:val="bottom"/>
        </w:tcPr>
        <w:p w14:paraId="656FDE86" w14:textId="77777777" w:rsidR="00E70780" w:rsidRDefault="00E70780">
          <w:pPr>
            <w:pStyle w:val="Header"/>
          </w:pPr>
        </w:p>
      </w:tc>
    </w:tr>
    <w:tr w:rsidR="00E70780" w14:paraId="7960A030" w14:textId="77777777">
      <w:trPr>
        <w:gridAfter w:val="1"/>
        <w:wAfter w:w="1080" w:type="dxa"/>
        <w:trHeight w:hRule="exact" w:val="680"/>
      </w:trPr>
      <w:tc>
        <w:tcPr>
          <w:tcW w:w="9368" w:type="dxa"/>
          <w:gridSpan w:val="2"/>
          <w:vAlign w:val="bottom"/>
        </w:tcPr>
        <w:p w14:paraId="3CCC62F0" w14:textId="77777777" w:rsidR="00E70780" w:rsidRDefault="00E70780">
          <w:pPr>
            <w:pStyle w:val="LogoCaption"/>
          </w:pPr>
        </w:p>
      </w:tc>
      <w:tc>
        <w:tcPr>
          <w:tcW w:w="9368" w:type="dxa"/>
          <w:vAlign w:val="bottom"/>
        </w:tcPr>
        <w:p w14:paraId="07FC694F" w14:textId="77777777" w:rsidR="00E70780" w:rsidRDefault="00E70780">
          <w:pPr>
            <w:pStyle w:val="Header"/>
          </w:pPr>
        </w:p>
      </w:tc>
    </w:tr>
    <w:tr w:rsidR="00E70780" w14:paraId="2869E6AB" w14:textId="77777777">
      <w:trPr>
        <w:gridAfter w:val="1"/>
        <w:wAfter w:w="1080" w:type="dxa"/>
        <w:trHeight w:hRule="exact" w:val="680"/>
      </w:trPr>
      <w:tc>
        <w:tcPr>
          <w:tcW w:w="9368" w:type="dxa"/>
          <w:gridSpan w:val="2"/>
          <w:vAlign w:val="bottom"/>
        </w:tcPr>
        <w:p w14:paraId="0AEE3CE3" w14:textId="77777777" w:rsidR="00E70780" w:rsidRDefault="00E70780">
          <w:pPr>
            <w:pStyle w:val="LogoCaption"/>
          </w:pPr>
        </w:p>
      </w:tc>
      <w:tc>
        <w:tcPr>
          <w:tcW w:w="9368" w:type="dxa"/>
          <w:vAlign w:val="bottom"/>
        </w:tcPr>
        <w:p w14:paraId="70A29638" w14:textId="77777777" w:rsidR="00E70780" w:rsidRDefault="00E70780">
          <w:pPr>
            <w:pStyle w:val="Header"/>
          </w:pPr>
        </w:p>
      </w:tc>
    </w:tr>
    <w:tr w:rsidR="00E70780" w14:paraId="34921745" w14:textId="77777777">
      <w:trPr>
        <w:gridAfter w:val="1"/>
        <w:wAfter w:w="1080" w:type="dxa"/>
        <w:trHeight w:hRule="exact" w:val="680"/>
      </w:trPr>
      <w:tc>
        <w:tcPr>
          <w:tcW w:w="9368" w:type="dxa"/>
          <w:gridSpan w:val="2"/>
          <w:vAlign w:val="bottom"/>
        </w:tcPr>
        <w:p w14:paraId="01C2FF93" w14:textId="77777777" w:rsidR="00E70780" w:rsidRDefault="00E70780">
          <w:pPr>
            <w:pStyle w:val="LogoCaption"/>
          </w:pPr>
        </w:p>
      </w:tc>
      <w:tc>
        <w:tcPr>
          <w:tcW w:w="9368" w:type="dxa"/>
          <w:vAlign w:val="bottom"/>
        </w:tcPr>
        <w:p w14:paraId="30D34886" w14:textId="77777777" w:rsidR="00E70780" w:rsidRDefault="00E70780">
          <w:pPr>
            <w:pStyle w:val="Header"/>
          </w:pPr>
        </w:p>
      </w:tc>
    </w:tr>
    <w:tr w:rsidR="00E70780" w14:paraId="29AAB2A9" w14:textId="77777777">
      <w:trPr>
        <w:gridAfter w:val="1"/>
        <w:wAfter w:w="1080" w:type="dxa"/>
        <w:trHeight w:hRule="exact" w:val="680"/>
      </w:trPr>
      <w:tc>
        <w:tcPr>
          <w:tcW w:w="9368" w:type="dxa"/>
          <w:gridSpan w:val="2"/>
          <w:vAlign w:val="bottom"/>
        </w:tcPr>
        <w:p w14:paraId="639393B2" w14:textId="77777777" w:rsidR="00E70780" w:rsidRDefault="00E70780">
          <w:pPr>
            <w:pStyle w:val="LogoCaption"/>
          </w:pPr>
        </w:p>
      </w:tc>
      <w:tc>
        <w:tcPr>
          <w:tcW w:w="9368" w:type="dxa"/>
          <w:vAlign w:val="bottom"/>
        </w:tcPr>
        <w:p w14:paraId="2F960781" w14:textId="77777777" w:rsidR="00E70780" w:rsidRDefault="00E70780">
          <w:pPr>
            <w:pStyle w:val="Header"/>
          </w:pPr>
        </w:p>
      </w:tc>
    </w:tr>
    <w:tr w:rsidR="00E70780" w14:paraId="50EE090E" w14:textId="77777777">
      <w:trPr>
        <w:gridAfter w:val="1"/>
        <w:wAfter w:w="1080" w:type="dxa"/>
        <w:trHeight w:hRule="exact" w:val="680"/>
      </w:trPr>
      <w:tc>
        <w:tcPr>
          <w:tcW w:w="9368" w:type="dxa"/>
          <w:gridSpan w:val="2"/>
          <w:vAlign w:val="bottom"/>
        </w:tcPr>
        <w:p w14:paraId="1494CC39" w14:textId="77777777" w:rsidR="00E70780" w:rsidRDefault="00E70780">
          <w:pPr>
            <w:pStyle w:val="LogoCaption"/>
          </w:pPr>
        </w:p>
      </w:tc>
      <w:tc>
        <w:tcPr>
          <w:tcW w:w="9368" w:type="dxa"/>
          <w:vAlign w:val="bottom"/>
        </w:tcPr>
        <w:p w14:paraId="2B6B5D7B" w14:textId="77777777" w:rsidR="00E70780" w:rsidRDefault="00E70780">
          <w:pPr>
            <w:pStyle w:val="Header"/>
          </w:pPr>
        </w:p>
      </w:tc>
    </w:tr>
    <w:tr w:rsidR="00E70780" w14:paraId="2D46DC4E" w14:textId="77777777">
      <w:trPr>
        <w:gridAfter w:val="1"/>
        <w:wAfter w:w="1080" w:type="dxa"/>
        <w:trHeight w:hRule="exact" w:val="680"/>
      </w:trPr>
      <w:tc>
        <w:tcPr>
          <w:tcW w:w="9368" w:type="dxa"/>
          <w:gridSpan w:val="2"/>
          <w:vAlign w:val="bottom"/>
        </w:tcPr>
        <w:p w14:paraId="56DE41F7" w14:textId="77777777" w:rsidR="00E70780" w:rsidRDefault="00E70780">
          <w:pPr>
            <w:pStyle w:val="LogoCaption"/>
          </w:pPr>
        </w:p>
      </w:tc>
      <w:tc>
        <w:tcPr>
          <w:tcW w:w="9368" w:type="dxa"/>
          <w:vAlign w:val="bottom"/>
        </w:tcPr>
        <w:p w14:paraId="27957F71" w14:textId="77777777" w:rsidR="00E70780" w:rsidRDefault="00E70780">
          <w:pPr>
            <w:pStyle w:val="Header"/>
          </w:pPr>
        </w:p>
      </w:tc>
    </w:tr>
    <w:tr w:rsidR="00E70780" w14:paraId="0FC4CCE2" w14:textId="77777777">
      <w:trPr>
        <w:gridAfter w:val="1"/>
        <w:wAfter w:w="1080" w:type="dxa"/>
        <w:trHeight w:hRule="exact" w:val="680"/>
      </w:trPr>
      <w:tc>
        <w:tcPr>
          <w:tcW w:w="9368" w:type="dxa"/>
          <w:gridSpan w:val="2"/>
          <w:vAlign w:val="bottom"/>
        </w:tcPr>
        <w:p w14:paraId="127E7667" w14:textId="77777777" w:rsidR="00E70780" w:rsidRDefault="00E70780">
          <w:pPr>
            <w:pStyle w:val="LogoCaption"/>
          </w:pPr>
        </w:p>
      </w:tc>
      <w:tc>
        <w:tcPr>
          <w:tcW w:w="9368" w:type="dxa"/>
          <w:vAlign w:val="bottom"/>
        </w:tcPr>
        <w:p w14:paraId="18910DA2" w14:textId="77777777" w:rsidR="00E70780" w:rsidRDefault="00E70780">
          <w:pPr>
            <w:pStyle w:val="Header"/>
          </w:pPr>
        </w:p>
      </w:tc>
    </w:tr>
    <w:tr w:rsidR="00E70780" w14:paraId="74013162" w14:textId="77777777">
      <w:trPr>
        <w:gridAfter w:val="1"/>
        <w:wAfter w:w="1080" w:type="dxa"/>
        <w:trHeight w:hRule="exact" w:val="680"/>
      </w:trPr>
      <w:tc>
        <w:tcPr>
          <w:tcW w:w="9368" w:type="dxa"/>
          <w:gridSpan w:val="2"/>
          <w:vAlign w:val="bottom"/>
        </w:tcPr>
        <w:p w14:paraId="0BF4A317" w14:textId="77777777" w:rsidR="00E70780" w:rsidRDefault="00E70780">
          <w:pPr>
            <w:pStyle w:val="LogoCaption"/>
          </w:pPr>
        </w:p>
      </w:tc>
      <w:tc>
        <w:tcPr>
          <w:tcW w:w="9368" w:type="dxa"/>
          <w:vAlign w:val="bottom"/>
        </w:tcPr>
        <w:p w14:paraId="43216A8B" w14:textId="77777777" w:rsidR="00E70780" w:rsidRDefault="00E70780">
          <w:pPr>
            <w:pStyle w:val="Header"/>
          </w:pPr>
        </w:p>
      </w:tc>
    </w:tr>
    <w:tr w:rsidR="00E70780" w14:paraId="1504C032" w14:textId="77777777">
      <w:trPr>
        <w:gridAfter w:val="1"/>
        <w:wAfter w:w="1080" w:type="dxa"/>
        <w:trHeight w:hRule="exact" w:val="680"/>
      </w:trPr>
      <w:tc>
        <w:tcPr>
          <w:tcW w:w="9368" w:type="dxa"/>
          <w:gridSpan w:val="2"/>
          <w:vAlign w:val="bottom"/>
        </w:tcPr>
        <w:p w14:paraId="6CD0631A" w14:textId="77777777" w:rsidR="00E70780" w:rsidRDefault="00E70780">
          <w:pPr>
            <w:pStyle w:val="LogoCaption"/>
          </w:pPr>
        </w:p>
      </w:tc>
      <w:tc>
        <w:tcPr>
          <w:tcW w:w="9368" w:type="dxa"/>
          <w:vAlign w:val="bottom"/>
        </w:tcPr>
        <w:p w14:paraId="1176C8DF" w14:textId="77777777" w:rsidR="00E70780" w:rsidRDefault="00E70780">
          <w:pPr>
            <w:pStyle w:val="Header"/>
          </w:pPr>
        </w:p>
      </w:tc>
    </w:tr>
    <w:tr w:rsidR="00E70780" w14:paraId="5A537315" w14:textId="77777777">
      <w:trPr>
        <w:gridAfter w:val="1"/>
        <w:wAfter w:w="1080" w:type="dxa"/>
        <w:trHeight w:hRule="exact" w:val="680"/>
      </w:trPr>
      <w:tc>
        <w:tcPr>
          <w:tcW w:w="9368" w:type="dxa"/>
          <w:gridSpan w:val="2"/>
          <w:vAlign w:val="bottom"/>
        </w:tcPr>
        <w:p w14:paraId="724E05F1" w14:textId="77777777" w:rsidR="00E70780" w:rsidRDefault="00E70780">
          <w:pPr>
            <w:pStyle w:val="LogoCaption"/>
          </w:pPr>
        </w:p>
      </w:tc>
      <w:tc>
        <w:tcPr>
          <w:tcW w:w="9368" w:type="dxa"/>
          <w:vAlign w:val="bottom"/>
        </w:tcPr>
        <w:p w14:paraId="3646EF34" w14:textId="77777777" w:rsidR="00E70780" w:rsidRDefault="00E70780">
          <w:pPr>
            <w:pStyle w:val="Header"/>
          </w:pPr>
        </w:p>
      </w:tc>
    </w:tr>
    <w:tr w:rsidR="00E70780" w14:paraId="75FE3DAE" w14:textId="77777777">
      <w:trPr>
        <w:gridAfter w:val="1"/>
        <w:wAfter w:w="1080" w:type="dxa"/>
        <w:trHeight w:hRule="exact" w:val="680"/>
      </w:trPr>
      <w:tc>
        <w:tcPr>
          <w:tcW w:w="9368" w:type="dxa"/>
          <w:gridSpan w:val="2"/>
          <w:vAlign w:val="bottom"/>
        </w:tcPr>
        <w:p w14:paraId="4E72DAA0" w14:textId="77777777" w:rsidR="00E70780" w:rsidRDefault="00E70780">
          <w:pPr>
            <w:pStyle w:val="LogoCaption"/>
          </w:pPr>
        </w:p>
      </w:tc>
      <w:tc>
        <w:tcPr>
          <w:tcW w:w="9368" w:type="dxa"/>
          <w:vAlign w:val="bottom"/>
        </w:tcPr>
        <w:p w14:paraId="2739F87B" w14:textId="77777777" w:rsidR="00E70780" w:rsidRDefault="00E70780">
          <w:pPr>
            <w:pStyle w:val="Header"/>
          </w:pPr>
        </w:p>
      </w:tc>
    </w:tr>
    <w:tr w:rsidR="00E70780" w14:paraId="3864FFCD" w14:textId="77777777">
      <w:trPr>
        <w:gridAfter w:val="1"/>
        <w:wAfter w:w="1080" w:type="dxa"/>
        <w:trHeight w:hRule="exact" w:val="680"/>
      </w:trPr>
      <w:tc>
        <w:tcPr>
          <w:tcW w:w="9368" w:type="dxa"/>
          <w:gridSpan w:val="2"/>
          <w:vAlign w:val="bottom"/>
        </w:tcPr>
        <w:p w14:paraId="3591227D" w14:textId="77777777" w:rsidR="00E70780" w:rsidRDefault="00E70780">
          <w:pPr>
            <w:pStyle w:val="LogoCaption"/>
          </w:pPr>
        </w:p>
      </w:tc>
      <w:tc>
        <w:tcPr>
          <w:tcW w:w="9368" w:type="dxa"/>
          <w:vAlign w:val="bottom"/>
        </w:tcPr>
        <w:p w14:paraId="1BE4ED01" w14:textId="77777777" w:rsidR="00E70780" w:rsidRDefault="00E70780">
          <w:pPr>
            <w:pStyle w:val="Header"/>
          </w:pPr>
        </w:p>
      </w:tc>
    </w:tr>
    <w:tr w:rsidR="00E70780" w14:paraId="43A524E1" w14:textId="77777777">
      <w:trPr>
        <w:gridAfter w:val="1"/>
        <w:wAfter w:w="1080" w:type="dxa"/>
        <w:trHeight w:hRule="exact" w:val="680"/>
      </w:trPr>
      <w:tc>
        <w:tcPr>
          <w:tcW w:w="9368" w:type="dxa"/>
          <w:gridSpan w:val="2"/>
          <w:vAlign w:val="bottom"/>
        </w:tcPr>
        <w:p w14:paraId="15B63D68" w14:textId="77777777" w:rsidR="00E70780" w:rsidRDefault="00E70780">
          <w:pPr>
            <w:pStyle w:val="LogoCaption"/>
          </w:pPr>
        </w:p>
      </w:tc>
      <w:tc>
        <w:tcPr>
          <w:tcW w:w="9368" w:type="dxa"/>
          <w:vAlign w:val="bottom"/>
        </w:tcPr>
        <w:p w14:paraId="0B5E81C5" w14:textId="77777777" w:rsidR="00E70780" w:rsidRDefault="00E70780">
          <w:pPr>
            <w:pStyle w:val="Header"/>
          </w:pPr>
        </w:p>
      </w:tc>
    </w:tr>
    <w:tr w:rsidR="00E70780" w14:paraId="5DB649F6" w14:textId="77777777">
      <w:trPr>
        <w:gridAfter w:val="1"/>
        <w:wAfter w:w="1080" w:type="dxa"/>
        <w:trHeight w:hRule="exact" w:val="680"/>
      </w:trPr>
      <w:tc>
        <w:tcPr>
          <w:tcW w:w="9368" w:type="dxa"/>
          <w:gridSpan w:val="2"/>
          <w:vAlign w:val="bottom"/>
        </w:tcPr>
        <w:p w14:paraId="31849C10" w14:textId="77777777" w:rsidR="00E70780" w:rsidRDefault="00E70780">
          <w:pPr>
            <w:pStyle w:val="LogoCaption"/>
          </w:pPr>
        </w:p>
      </w:tc>
      <w:tc>
        <w:tcPr>
          <w:tcW w:w="9368" w:type="dxa"/>
          <w:vAlign w:val="bottom"/>
        </w:tcPr>
        <w:p w14:paraId="4763E0DD" w14:textId="77777777" w:rsidR="00E70780" w:rsidRDefault="00E70780">
          <w:pPr>
            <w:pStyle w:val="Header"/>
          </w:pPr>
        </w:p>
      </w:tc>
    </w:tr>
    <w:tr w:rsidR="00E70780" w14:paraId="529EBDE7" w14:textId="77777777">
      <w:trPr>
        <w:gridAfter w:val="1"/>
        <w:wAfter w:w="1080" w:type="dxa"/>
        <w:trHeight w:hRule="exact" w:val="680"/>
      </w:trPr>
      <w:tc>
        <w:tcPr>
          <w:tcW w:w="9368" w:type="dxa"/>
          <w:gridSpan w:val="2"/>
          <w:vAlign w:val="bottom"/>
        </w:tcPr>
        <w:p w14:paraId="35404DBE" w14:textId="77777777" w:rsidR="00E70780" w:rsidRDefault="00E70780">
          <w:pPr>
            <w:pStyle w:val="LogoCaption"/>
          </w:pPr>
        </w:p>
      </w:tc>
      <w:tc>
        <w:tcPr>
          <w:tcW w:w="9368" w:type="dxa"/>
          <w:vAlign w:val="bottom"/>
        </w:tcPr>
        <w:p w14:paraId="7EF330A9" w14:textId="77777777" w:rsidR="00E70780" w:rsidRDefault="00E70780">
          <w:pPr>
            <w:pStyle w:val="Header"/>
          </w:pPr>
        </w:p>
      </w:tc>
    </w:tr>
    <w:tr w:rsidR="00E70780" w14:paraId="52D03011" w14:textId="77777777">
      <w:trPr>
        <w:gridAfter w:val="1"/>
        <w:wAfter w:w="1080" w:type="dxa"/>
        <w:trHeight w:hRule="exact" w:val="680"/>
      </w:trPr>
      <w:tc>
        <w:tcPr>
          <w:tcW w:w="9368" w:type="dxa"/>
          <w:gridSpan w:val="2"/>
          <w:vAlign w:val="bottom"/>
        </w:tcPr>
        <w:p w14:paraId="2EE82029" w14:textId="77777777" w:rsidR="00E70780" w:rsidRDefault="00E70780">
          <w:pPr>
            <w:pStyle w:val="LogoCaption"/>
          </w:pPr>
        </w:p>
      </w:tc>
      <w:tc>
        <w:tcPr>
          <w:tcW w:w="9368" w:type="dxa"/>
          <w:vAlign w:val="bottom"/>
        </w:tcPr>
        <w:p w14:paraId="1A268530" w14:textId="77777777" w:rsidR="00E70780" w:rsidRDefault="00E70780">
          <w:pPr>
            <w:pStyle w:val="Header"/>
          </w:pPr>
        </w:p>
      </w:tc>
    </w:tr>
    <w:tr w:rsidR="00E70780" w14:paraId="04FAA95C" w14:textId="77777777">
      <w:trPr>
        <w:gridAfter w:val="1"/>
        <w:wAfter w:w="1080" w:type="dxa"/>
        <w:trHeight w:hRule="exact" w:val="680"/>
      </w:trPr>
      <w:tc>
        <w:tcPr>
          <w:tcW w:w="9368" w:type="dxa"/>
          <w:gridSpan w:val="2"/>
          <w:vAlign w:val="bottom"/>
        </w:tcPr>
        <w:p w14:paraId="17D0EDC5" w14:textId="77777777" w:rsidR="00E70780" w:rsidRDefault="00E70780">
          <w:pPr>
            <w:pStyle w:val="LogoCaption"/>
          </w:pPr>
        </w:p>
      </w:tc>
      <w:tc>
        <w:tcPr>
          <w:tcW w:w="9368" w:type="dxa"/>
          <w:vAlign w:val="bottom"/>
        </w:tcPr>
        <w:p w14:paraId="453E6021" w14:textId="77777777" w:rsidR="00E70780" w:rsidRDefault="00E70780">
          <w:pPr>
            <w:pStyle w:val="Header"/>
          </w:pPr>
        </w:p>
      </w:tc>
    </w:tr>
    <w:tr w:rsidR="00E70780" w14:paraId="6835E00C" w14:textId="77777777">
      <w:trPr>
        <w:gridAfter w:val="1"/>
        <w:wAfter w:w="1080" w:type="dxa"/>
        <w:trHeight w:hRule="exact" w:val="680"/>
      </w:trPr>
      <w:tc>
        <w:tcPr>
          <w:tcW w:w="9368" w:type="dxa"/>
          <w:gridSpan w:val="2"/>
          <w:vAlign w:val="bottom"/>
        </w:tcPr>
        <w:p w14:paraId="1F3FD9F5" w14:textId="77777777" w:rsidR="00E70780" w:rsidRDefault="00E70780">
          <w:pPr>
            <w:pStyle w:val="LogoCaption"/>
          </w:pPr>
        </w:p>
      </w:tc>
      <w:tc>
        <w:tcPr>
          <w:tcW w:w="9368" w:type="dxa"/>
          <w:vAlign w:val="bottom"/>
        </w:tcPr>
        <w:p w14:paraId="6F9953EF" w14:textId="77777777" w:rsidR="00E70780" w:rsidRDefault="00E70780">
          <w:pPr>
            <w:pStyle w:val="Header"/>
          </w:pPr>
        </w:p>
      </w:tc>
    </w:tr>
    <w:tr w:rsidR="00E70780" w14:paraId="19A7B4E5" w14:textId="77777777">
      <w:trPr>
        <w:gridAfter w:val="1"/>
        <w:wAfter w:w="1080" w:type="dxa"/>
        <w:trHeight w:hRule="exact" w:val="680"/>
      </w:trPr>
      <w:tc>
        <w:tcPr>
          <w:tcW w:w="9368" w:type="dxa"/>
          <w:gridSpan w:val="2"/>
          <w:vAlign w:val="bottom"/>
        </w:tcPr>
        <w:p w14:paraId="75E11FAC" w14:textId="77777777" w:rsidR="00E70780" w:rsidRDefault="00E70780">
          <w:pPr>
            <w:pStyle w:val="LogoCaption"/>
          </w:pPr>
        </w:p>
      </w:tc>
      <w:tc>
        <w:tcPr>
          <w:tcW w:w="9368" w:type="dxa"/>
          <w:vAlign w:val="bottom"/>
        </w:tcPr>
        <w:p w14:paraId="5888F83A" w14:textId="77777777" w:rsidR="00E70780" w:rsidRDefault="00E70780">
          <w:pPr>
            <w:pStyle w:val="Header"/>
          </w:pPr>
        </w:p>
      </w:tc>
    </w:tr>
    <w:tr w:rsidR="00E70780" w14:paraId="174FA2D1" w14:textId="77777777">
      <w:trPr>
        <w:gridAfter w:val="1"/>
        <w:wAfter w:w="1080" w:type="dxa"/>
        <w:trHeight w:hRule="exact" w:val="680"/>
      </w:trPr>
      <w:tc>
        <w:tcPr>
          <w:tcW w:w="9368" w:type="dxa"/>
          <w:gridSpan w:val="2"/>
          <w:vAlign w:val="bottom"/>
        </w:tcPr>
        <w:p w14:paraId="51D37747" w14:textId="77777777" w:rsidR="00E70780" w:rsidRDefault="00E70780">
          <w:pPr>
            <w:pStyle w:val="LogoCaption"/>
          </w:pPr>
        </w:p>
      </w:tc>
      <w:tc>
        <w:tcPr>
          <w:tcW w:w="9368" w:type="dxa"/>
          <w:vAlign w:val="bottom"/>
        </w:tcPr>
        <w:p w14:paraId="3893C093" w14:textId="77777777" w:rsidR="00E70780" w:rsidRDefault="00E70780">
          <w:pPr>
            <w:pStyle w:val="Header"/>
          </w:pPr>
        </w:p>
      </w:tc>
    </w:tr>
    <w:tr w:rsidR="00E70780" w14:paraId="14106612" w14:textId="77777777">
      <w:trPr>
        <w:gridAfter w:val="1"/>
        <w:wAfter w:w="1080" w:type="dxa"/>
        <w:trHeight w:hRule="exact" w:val="680"/>
      </w:trPr>
      <w:tc>
        <w:tcPr>
          <w:tcW w:w="9368" w:type="dxa"/>
          <w:gridSpan w:val="2"/>
          <w:vAlign w:val="bottom"/>
        </w:tcPr>
        <w:p w14:paraId="6525F67A" w14:textId="77777777" w:rsidR="00E70780" w:rsidRDefault="00E70780">
          <w:pPr>
            <w:pStyle w:val="LogoCaption"/>
          </w:pPr>
        </w:p>
      </w:tc>
      <w:tc>
        <w:tcPr>
          <w:tcW w:w="9368" w:type="dxa"/>
          <w:vAlign w:val="bottom"/>
        </w:tcPr>
        <w:p w14:paraId="7C6D9C41" w14:textId="77777777" w:rsidR="00E70780" w:rsidRDefault="00E70780">
          <w:pPr>
            <w:pStyle w:val="Header"/>
          </w:pPr>
        </w:p>
      </w:tc>
    </w:tr>
    <w:tr w:rsidR="00E70780" w14:paraId="59CC546F" w14:textId="77777777">
      <w:trPr>
        <w:gridAfter w:val="1"/>
        <w:wAfter w:w="1080" w:type="dxa"/>
        <w:trHeight w:hRule="exact" w:val="680"/>
      </w:trPr>
      <w:tc>
        <w:tcPr>
          <w:tcW w:w="9368" w:type="dxa"/>
          <w:gridSpan w:val="2"/>
          <w:vAlign w:val="bottom"/>
        </w:tcPr>
        <w:p w14:paraId="54288F23" w14:textId="77777777" w:rsidR="00E70780" w:rsidRDefault="00E70780">
          <w:pPr>
            <w:pStyle w:val="LogoCaption"/>
          </w:pPr>
        </w:p>
      </w:tc>
      <w:tc>
        <w:tcPr>
          <w:tcW w:w="9368" w:type="dxa"/>
          <w:vAlign w:val="bottom"/>
        </w:tcPr>
        <w:p w14:paraId="3308204F" w14:textId="77777777" w:rsidR="00E70780" w:rsidRDefault="00E70780">
          <w:pPr>
            <w:pStyle w:val="Header"/>
          </w:pPr>
        </w:p>
      </w:tc>
    </w:tr>
    <w:tr w:rsidR="00E70780" w14:paraId="3B54E8D7" w14:textId="77777777">
      <w:trPr>
        <w:gridAfter w:val="1"/>
        <w:wAfter w:w="1080" w:type="dxa"/>
        <w:trHeight w:hRule="exact" w:val="680"/>
      </w:trPr>
      <w:tc>
        <w:tcPr>
          <w:tcW w:w="9368" w:type="dxa"/>
          <w:gridSpan w:val="2"/>
          <w:vAlign w:val="bottom"/>
        </w:tcPr>
        <w:p w14:paraId="0ED00915" w14:textId="77777777" w:rsidR="00E70780" w:rsidRDefault="00E70780">
          <w:pPr>
            <w:pStyle w:val="LogoCaption"/>
          </w:pPr>
        </w:p>
      </w:tc>
      <w:tc>
        <w:tcPr>
          <w:tcW w:w="9368" w:type="dxa"/>
          <w:vAlign w:val="bottom"/>
        </w:tcPr>
        <w:p w14:paraId="5DF92D8A" w14:textId="77777777" w:rsidR="00E70780" w:rsidRDefault="00E70780">
          <w:pPr>
            <w:pStyle w:val="Header"/>
          </w:pPr>
        </w:p>
      </w:tc>
    </w:tr>
    <w:tr w:rsidR="00E70780" w14:paraId="42200DC1" w14:textId="77777777">
      <w:trPr>
        <w:gridAfter w:val="1"/>
        <w:wAfter w:w="1080" w:type="dxa"/>
        <w:trHeight w:hRule="exact" w:val="680"/>
      </w:trPr>
      <w:tc>
        <w:tcPr>
          <w:tcW w:w="9368" w:type="dxa"/>
          <w:gridSpan w:val="2"/>
          <w:vAlign w:val="bottom"/>
        </w:tcPr>
        <w:p w14:paraId="4375548D" w14:textId="77777777" w:rsidR="00E70780" w:rsidRDefault="00E70780">
          <w:pPr>
            <w:pStyle w:val="LogoCaption"/>
          </w:pPr>
        </w:p>
      </w:tc>
      <w:tc>
        <w:tcPr>
          <w:tcW w:w="9368" w:type="dxa"/>
          <w:vAlign w:val="bottom"/>
        </w:tcPr>
        <w:p w14:paraId="073973E7" w14:textId="77777777" w:rsidR="00E70780" w:rsidRDefault="00E70780">
          <w:pPr>
            <w:pStyle w:val="Header"/>
          </w:pPr>
        </w:p>
      </w:tc>
    </w:tr>
    <w:tr w:rsidR="00E70780" w14:paraId="36C720C8" w14:textId="77777777">
      <w:trPr>
        <w:gridAfter w:val="1"/>
        <w:wAfter w:w="1080" w:type="dxa"/>
        <w:trHeight w:hRule="exact" w:val="680"/>
      </w:trPr>
      <w:tc>
        <w:tcPr>
          <w:tcW w:w="9368" w:type="dxa"/>
          <w:gridSpan w:val="2"/>
          <w:vAlign w:val="bottom"/>
        </w:tcPr>
        <w:p w14:paraId="62BC7EBA" w14:textId="77777777" w:rsidR="00E70780" w:rsidRDefault="00E70780">
          <w:pPr>
            <w:pStyle w:val="LogoCaption"/>
          </w:pPr>
        </w:p>
      </w:tc>
      <w:tc>
        <w:tcPr>
          <w:tcW w:w="9368" w:type="dxa"/>
          <w:vAlign w:val="bottom"/>
        </w:tcPr>
        <w:p w14:paraId="745688B3" w14:textId="77777777" w:rsidR="00E70780" w:rsidRDefault="00E70780">
          <w:pPr>
            <w:pStyle w:val="Header"/>
          </w:pPr>
        </w:p>
      </w:tc>
    </w:tr>
    <w:tr w:rsidR="00E70780" w14:paraId="744AB7F4" w14:textId="77777777">
      <w:trPr>
        <w:gridAfter w:val="1"/>
        <w:wAfter w:w="1080" w:type="dxa"/>
        <w:trHeight w:hRule="exact" w:val="680"/>
      </w:trPr>
      <w:tc>
        <w:tcPr>
          <w:tcW w:w="9368" w:type="dxa"/>
          <w:gridSpan w:val="2"/>
          <w:vAlign w:val="bottom"/>
        </w:tcPr>
        <w:p w14:paraId="104165E9" w14:textId="77777777" w:rsidR="00E70780" w:rsidRDefault="00E70780">
          <w:pPr>
            <w:pStyle w:val="LogoCaption"/>
          </w:pPr>
        </w:p>
      </w:tc>
      <w:tc>
        <w:tcPr>
          <w:tcW w:w="9368" w:type="dxa"/>
          <w:vAlign w:val="bottom"/>
        </w:tcPr>
        <w:p w14:paraId="37EF5989" w14:textId="77777777" w:rsidR="00E70780" w:rsidRDefault="00E70780">
          <w:pPr>
            <w:pStyle w:val="Header"/>
          </w:pPr>
        </w:p>
      </w:tc>
    </w:tr>
    <w:tr w:rsidR="00E70780" w14:paraId="792B4808" w14:textId="77777777">
      <w:trPr>
        <w:gridAfter w:val="2"/>
        <w:wAfter w:w="360" w:type="dxa"/>
        <w:trHeight w:hRule="exact" w:val="680"/>
      </w:trPr>
      <w:tc>
        <w:tcPr>
          <w:tcW w:w="9368" w:type="dxa"/>
          <w:vAlign w:val="bottom"/>
        </w:tcPr>
        <w:p w14:paraId="71800E03" w14:textId="77777777" w:rsidR="00E70780" w:rsidRDefault="00E70780">
          <w:pPr>
            <w:pStyle w:val="LogoCaption"/>
          </w:pPr>
        </w:p>
      </w:tc>
      <w:tc>
        <w:tcPr>
          <w:tcW w:w="9368" w:type="dxa"/>
          <w:vAlign w:val="bottom"/>
        </w:tcPr>
        <w:p w14:paraId="0C88DA4C" w14:textId="77777777" w:rsidR="00E70780" w:rsidRDefault="00E70780">
          <w:pPr>
            <w:pStyle w:val="Header"/>
          </w:pPr>
        </w:p>
      </w:tc>
    </w:tr>
    <w:tr w:rsidR="00E70780" w14:paraId="1C147632" w14:textId="77777777">
      <w:trPr>
        <w:gridAfter w:val="2"/>
        <w:wAfter w:w="720" w:type="dxa"/>
        <w:trHeight w:hRule="exact" w:val="680"/>
      </w:trPr>
      <w:tc>
        <w:tcPr>
          <w:tcW w:w="9368" w:type="dxa"/>
          <w:vAlign w:val="bottom"/>
        </w:tcPr>
        <w:p w14:paraId="0C77647A" w14:textId="77777777" w:rsidR="00E70780" w:rsidRDefault="00E70780">
          <w:pPr>
            <w:pStyle w:val="LogoCaption"/>
          </w:pPr>
        </w:p>
      </w:tc>
      <w:tc>
        <w:tcPr>
          <w:tcW w:w="9368" w:type="dxa"/>
          <w:vAlign w:val="bottom"/>
        </w:tcPr>
        <w:p w14:paraId="5B5662AD" w14:textId="77777777" w:rsidR="00E70780" w:rsidRDefault="00E70780">
          <w:pPr>
            <w:pStyle w:val="Header"/>
          </w:pPr>
        </w:p>
      </w:tc>
    </w:tr>
    <w:tr w:rsidR="00E70780" w14:paraId="71BA893B" w14:textId="77777777">
      <w:trPr>
        <w:gridAfter w:val="2"/>
        <w:wAfter w:w="720" w:type="dxa"/>
        <w:trHeight w:hRule="exact" w:val="680"/>
      </w:trPr>
      <w:tc>
        <w:tcPr>
          <w:tcW w:w="9368" w:type="dxa"/>
          <w:vAlign w:val="bottom"/>
        </w:tcPr>
        <w:p w14:paraId="58070C7E" w14:textId="77777777" w:rsidR="00E70780" w:rsidRDefault="00E70780">
          <w:pPr>
            <w:pStyle w:val="LogoCaption"/>
          </w:pPr>
        </w:p>
      </w:tc>
      <w:tc>
        <w:tcPr>
          <w:tcW w:w="9368" w:type="dxa"/>
          <w:vAlign w:val="bottom"/>
        </w:tcPr>
        <w:p w14:paraId="21771DAF" w14:textId="77777777" w:rsidR="00E70780" w:rsidRDefault="00E70780">
          <w:pPr>
            <w:pStyle w:val="Header"/>
          </w:pPr>
        </w:p>
      </w:tc>
    </w:tr>
    <w:tr w:rsidR="00E70780" w14:paraId="7018A580" w14:textId="77777777">
      <w:trPr>
        <w:gridAfter w:val="2"/>
        <w:wAfter w:w="720" w:type="dxa"/>
        <w:trHeight w:hRule="exact" w:val="680"/>
      </w:trPr>
      <w:tc>
        <w:tcPr>
          <w:tcW w:w="9368" w:type="dxa"/>
          <w:vAlign w:val="bottom"/>
        </w:tcPr>
        <w:p w14:paraId="1C2F814A" w14:textId="77777777" w:rsidR="00E70780" w:rsidRDefault="00E70780">
          <w:pPr>
            <w:pStyle w:val="LogoCaption"/>
          </w:pPr>
        </w:p>
      </w:tc>
      <w:tc>
        <w:tcPr>
          <w:tcW w:w="9368" w:type="dxa"/>
          <w:vAlign w:val="bottom"/>
        </w:tcPr>
        <w:p w14:paraId="657FBA3D" w14:textId="77777777" w:rsidR="00E70780" w:rsidRDefault="00E70780">
          <w:pPr>
            <w:pStyle w:val="Header"/>
          </w:pPr>
        </w:p>
      </w:tc>
    </w:tr>
    <w:tr w:rsidR="00E70780" w14:paraId="19B8D5BE" w14:textId="77777777">
      <w:trPr>
        <w:gridAfter w:val="2"/>
        <w:wAfter w:w="720" w:type="dxa"/>
        <w:trHeight w:hRule="exact" w:val="680"/>
      </w:trPr>
      <w:tc>
        <w:tcPr>
          <w:tcW w:w="9368" w:type="dxa"/>
          <w:vAlign w:val="bottom"/>
        </w:tcPr>
        <w:p w14:paraId="7C921C8D" w14:textId="77777777" w:rsidR="00E70780" w:rsidRDefault="00E70780">
          <w:pPr>
            <w:pStyle w:val="LogoCaption"/>
          </w:pPr>
        </w:p>
      </w:tc>
      <w:tc>
        <w:tcPr>
          <w:tcW w:w="9368" w:type="dxa"/>
          <w:vAlign w:val="bottom"/>
        </w:tcPr>
        <w:p w14:paraId="0C5E5393" w14:textId="77777777" w:rsidR="00E70780" w:rsidRDefault="00E70780">
          <w:pPr>
            <w:pStyle w:val="Header"/>
          </w:pPr>
        </w:p>
      </w:tc>
    </w:tr>
    <w:tr w:rsidR="00E70780" w14:paraId="6969AC25" w14:textId="77777777">
      <w:trPr>
        <w:gridAfter w:val="2"/>
        <w:wAfter w:w="720" w:type="dxa"/>
        <w:trHeight w:hRule="exact" w:val="680"/>
      </w:trPr>
      <w:tc>
        <w:tcPr>
          <w:tcW w:w="9368" w:type="dxa"/>
          <w:vAlign w:val="bottom"/>
        </w:tcPr>
        <w:p w14:paraId="62EC9B5C" w14:textId="77777777" w:rsidR="00E70780" w:rsidRDefault="00E70780">
          <w:pPr>
            <w:pStyle w:val="LogoCaption"/>
          </w:pPr>
        </w:p>
      </w:tc>
      <w:tc>
        <w:tcPr>
          <w:tcW w:w="9368" w:type="dxa"/>
          <w:vAlign w:val="bottom"/>
        </w:tcPr>
        <w:p w14:paraId="2A110140" w14:textId="77777777" w:rsidR="00E70780" w:rsidRDefault="00E70780">
          <w:pPr>
            <w:pStyle w:val="Header"/>
          </w:pPr>
        </w:p>
      </w:tc>
    </w:tr>
    <w:tr w:rsidR="00E70780" w14:paraId="292B4E33" w14:textId="77777777">
      <w:trPr>
        <w:gridAfter w:val="2"/>
        <w:wAfter w:w="720" w:type="dxa"/>
        <w:trHeight w:hRule="exact" w:val="680"/>
      </w:trPr>
      <w:tc>
        <w:tcPr>
          <w:tcW w:w="9368" w:type="dxa"/>
          <w:vAlign w:val="bottom"/>
        </w:tcPr>
        <w:p w14:paraId="15FDF49D" w14:textId="77777777" w:rsidR="00E70780" w:rsidRDefault="00E70780">
          <w:pPr>
            <w:pStyle w:val="LogoCaption"/>
          </w:pPr>
        </w:p>
      </w:tc>
      <w:tc>
        <w:tcPr>
          <w:tcW w:w="9368" w:type="dxa"/>
          <w:vAlign w:val="bottom"/>
        </w:tcPr>
        <w:p w14:paraId="4A9DF776" w14:textId="77777777" w:rsidR="00E70780" w:rsidRDefault="00E70780">
          <w:pPr>
            <w:pStyle w:val="Header"/>
          </w:pPr>
        </w:p>
      </w:tc>
    </w:tr>
    <w:tr w:rsidR="00E70780" w14:paraId="08D5D29A" w14:textId="77777777">
      <w:trPr>
        <w:gridAfter w:val="2"/>
        <w:wAfter w:w="720" w:type="dxa"/>
        <w:trHeight w:hRule="exact" w:val="680"/>
      </w:trPr>
      <w:tc>
        <w:tcPr>
          <w:tcW w:w="9368" w:type="dxa"/>
          <w:vAlign w:val="bottom"/>
        </w:tcPr>
        <w:p w14:paraId="7D63B651" w14:textId="77777777" w:rsidR="00E70780" w:rsidRDefault="00E70780">
          <w:pPr>
            <w:pStyle w:val="LogoCaption"/>
          </w:pPr>
        </w:p>
      </w:tc>
      <w:tc>
        <w:tcPr>
          <w:tcW w:w="9368" w:type="dxa"/>
          <w:vAlign w:val="bottom"/>
        </w:tcPr>
        <w:p w14:paraId="75563FAD" w14:textId="77777777" w:rsidR="00E70780" w:rsidRDefault="00E70780">
          <w:pPr>
            <w:pStyle w:val="Header"/>
          </w:pPr>
        </w:p>
      </w:tc>
    </w:tr>
    <w:tr w:rsidR="00E70780" w14:paraId="020484A5" w14:textId="77777777">
      <w:trPr>
        <w:gridAfter w:val="2"/>
        <w:wAfter w:w="720" w:type="dxa"/>
        <w:trHeight w:hRule="exact" w:val="680"/>
      </w:trPr>
      <w:tc>
        <w:tcPr>
          <w:tcW w:w="9368" w:type="dxa"/>
          <w:vAlign w:val="bottom"/>
        </w:tcPr>
        <w:p w14:paraId="0DFD1013" w14:textId="77777777" w:rsidR="00E70780" w:rsidRDefault="00E70780">
          <w:pPr>
            <w:pStyle w:val="LogoCaption"/>
          </w:pPr>
        </w:p>
      </w:tc>
      <w:tc>
        <w:tcPr>
          <w:tcW w:w="9368" w:type="dxa"/>
          <w:vAlign w:val="bottom"/>
        </w:tcPr>
        <w:p w14:paraId="405E703C" w14:textId="77777777" w:rsidR="00E70780" w:rsidRDefault="00E70780">
          <w:pPr>
            <w:pStyle w:val="Header"/>
          </w:pPr>
        </w:p>
      </w:tc>
    </w:tr>
    <w:tr w:rsidR="00E70780" w14:paraId="55A7C8AC" w14:textId="77777777">
      <w:trPr>
        <w:gridAfter w:val="2"/>
        <w:wAfter w:w="720" w:type="dxa"/>
        <w:trHeight w:hRule="exact" w:val="680"/>
      </w:trPr>
      <w:tc>
        <w:tcPr>
          <w:tcW w:w="9368" w:type="dxa"/>
          <w:vAlign w:val="bottom"/>
        </w:tcPr>
        <w:p w14:paraId="02614F10" w14:textId="77777777" w:rsidR="00E70780" w:rsidRDefault="00E70780">
          <w:pPr>
            <w:pStyle w:val="LogoCaption"/>
          </w:pPr>
        </w:p>
      </w:tc>
      <w:tc>
        <w:tcPr>
          <w:tcW w:w="9368" w:type="dxa"/>
          <w:vAlign w:val="bottom"/>
        </w:tcPr>
        <w:p w14:paraId="6A22D73A" w14:textId="77777777" w:rsidR="00E70780" w:rsidRDefault="00E70780">
          <w:pPr>
            <w:pStyle w:val="Header"/>
          </w:pPr>
        </w:p>
      </w:tc>
    </w:tr>
    <w:tr w:rsidR="00E70780" w14:paraId="248BE65F" w14:textId="77777777">
      <w:trPr>
        <w:gridAfter w:val="2"/>
        <w:wAfter w:w="720" w:type="dxa"/>
        <w:trHeight w:hRule="exact" w:val="680"/>
      </w:trPr>
      <w:tc>
        <w:tcPr>
          <w:tcW w:w="9368" w:type="dxa"/>
          <w:vAlign w:val="bottom"/>
        </w:tcPr>
        <w:p w14:paraId="20CA434E" w14:textId="77777777" w:rsidR="00E70780" w:rsidRDefault="00E70780">
          <w:pPr>
            <w:pStyle w:val="LogoCaption"/>
          </w:pPr>
        </w:p>
      </w:tc>
      <w:tc>
        <w:tcPr>
          <w:tcW w:w="9368" w:type="dxa"/>
          <w:vAlign w:val="bottom"/>
        </w:tcPr>
        <w:p w14:paraId="0A84D27E" w14:textId="77777777" w:rsidR="00E70780" w:rsidRDefault="00E70780">
          <w:pPr>
            <w:pStyle w:val="Header"/>
          </w:pPr>
        </w:p>
      </w:tc>
    </w:tr>
    <w:tr w:rsidR="00E70780" w14:paraId="0E645B1E" w14:textId="77777777">
      <w:trPr>
        <w:gridAfter w:val="2"/>
        <w:wAfter w:w="720" w:type="dxa"/>
        <w:trHeight w:hRule="exact" w:val="680"/>
      </w:trPr>
      <w:tc>
        <w:tcPr>
          <w:tcW w:w="9368" w:type="dxa"/>
          <w:vAlign w:val="bottom"/>
        </w:tcPr>
        <w:p w14:paraId="26117FA3" w14:textId="77777777" w:rsidR="00E70780" w:rsidRDefault="00E70780">
          <w:pPr>
            <w:pStyle w:val="LogoCaption"/>
          </w:pPr>
        </w:p>
      </w:tc>
      <w:tc>
        <w:tcPr>
          <w:tcW w:w="9368" w:type="dxa"/>
          <w:vAlign w:val="bottom"/>
        </w:tcPr>
        <w:p w14:paraId="085A61BE" w14:textId="77777777" w:rsidR="00E70780" w:rsidRDefault="00E70780">
          <w:pPr>
            <w:pStyle w:val="Header"/>
          </w:pPr>
        </w:p>
      </w:tc>
    </w:tr>
    <w:tr w:rsidR="00E70780" w14:paraId="0BD3242C" w14:textId="77777777">
      <w:trPr>
        <w:gridAfter w:val="2"/>
        <w:wAfter w:w="720" w:type="dxa"/>
        <w:trHeight w:hRule="exact" w:val="680"/>
      </w:trPr>
      <w:tc>
        <w:tcPr>
          <w:tcW w:w="9368" w:type="dxa"/>
          <w:vAlign w:val="bottom"/>
        </w:tcPr>
        <w:p w14:paraId="3B083E01" w14:textId="77777777" w:rsidR="00E70780" w:rsidRDefault="00E70780">
          <w:pPr>
            <w:pStyle w:val="LogoCaption"/>
          </w:pPr>
        </w:p>
      </w:tc>
      <w:tc>
        <w:tcPr>
          <w:tcW w:w="9368" w:type="dxa"/>
          <w:vAlign w:val="bottom"/>
        </w:tcPr>
        <w:p w14:paraId="463F775E" w14:textId="77777777" w:rsidR="00E70780" w:rsidRDefault="00E70780">
          <w:pPr>
            <w:pStyle w:val="Header"/>
          </w:pPr>
        </w:p>
      </w:tc>
    </w:tr>
    <w:tr w:rsidR="00E70780" w14:paraId="29493817" w14:textId="77777777">
      <w:trPr>
        <w:gridAfter w:val="2"/>
        <w:wAfter w:w="720" w:type="dxa"/>
        <w:trHeight w:hRule="exact" w:val="680"/>
      </w:trPr>
      <w:tc>
        <w:tcPr>
          <w:tcW w:w="9368" w:type="dxa"/>
          <w:vAlign w:val="bottom"/>
        </w:tcPr>
        <w:p w14:paraId="3E1F695A" w14:textId="77777777" w:rsidR="00E70780" w:rsidRDefault="00E70780">
          <w:pPr>
            <w:pStyle w:val="LogoCaption"/>
          </w:pPr>
        </w:p>
      </w:tc>
      <w:tc>
        <w:tcPr>
          <w:tcW w:w="9368" w:type="dxa"/>
          <w:vAlign w:val="bottom"/>
        </w:tcPr>
        <w:p w14:paraId="56197278" w14:textId="77777777" w:rsidR="00E70780" w:rsidRDefault="00E70780">
          <w:pPr>
            <w:pStyle w:val="Header"/>
          </w:pPr>
        </w:p>
      </w:tc>
    </w:tr>
    <w:tr w:rsidR="00E70780" w14:paraId="17707CFA" w14:textId="77777777">
      <w:trPr>
        <w:gridAfter w:val="2"/>
        <w:wAfter w:w="720" w:type="dxa"/>
        <w:trHeight w:hRule="exact" w:val="680"/>
      </w:trPr>
      <w:tc>
        <w:tcPr>
          <w:tcW w:w="9368" w:type="dxa"/>
          <w:vAlign w:val="bottom"/>
        </w:tcPr>
        <w:p w14:paraId="78F9A3AB" w14:textId="77777777" w:rsidR="00E70780" w:rsidRDefault="00E70780">
          <w:pPr>
            <w:pStyle w:val="LogoCaption"/>
          </w:pPr>
        </w:p>
      </w:tc>
      <w:tc>
        <w:tcPr>
          <w:tcW w:w="9368" w:type="dxa"/>
          <w:vAlign w:val="bottom"/>
        </w:tcPr>
        <w:p w14:paraId="1C08C4BE" w14:textId="77777777" w:rsidR="00E70780" w:rsidRDefault="00E70780">
          <w:pPr>
            <w:pStyle w:val="Header"/>
          </w:pPr>
        </w:p>
      </w:tc>
    </w:tr>
    <w:tr w:rsidR="00E70780" w14:paraId="058A2B28" w14:textId="77777777">
      <w:trPr>
        <w:gridAfter w:val="2"/>
        <w:wAfter w:w="720" w:type="dxa"/>
        <w:trHeight w:hRule="exact" w:val="680"/>
      </w:trPr>
      <w:tc>
        <w:tcPr>
          <w:tcW w:w="9368" w:type="dxa"/>
          <w:vAlign w:val="bottom"/>
        </w:tcPr>
        <w:p w14:paraId="51772F07" w14:textId="77777777" w:rsidR="00E70780" w:rsidRDefault="00E70780">
          <w:pPr>
            <w:pStyle w:val="LogoCaption"/>
          </w:pPr>
        </w:p>
      </w:tc>
      <w:tc>
        <w:tcPr>
          <w:tcW w:w="9368" w:type="dxa"/>
          <w:vAlign w:val="bottom"/>
        </w:tcPr>
        <w:p w14:paraId="6453FFD3" w14:textId="77777777" w:rsidR="00E70780" w:rsidRDefault="00E70780">
          <w:pPr>
            <w:pStyle w:val="Header"/>
          </w:pPr>
        </w:p>
      </w:tc>
    </w:tr>
    <w:tr w:rsidR="00E70780" w14:paraId="1981AF71" w14:textId="77777777">
      <w:trPr>
        <w:gridAfter w:val="2"/>
        <w:wAfter w:w="720" w:type="dxa"/>
        <w:trHeight w:hRule="exact" w:val="680"/>
      </w:trPr>
      <w:tc>
        <w:tcPr>
          <w:tcW w:w="9368" w:type="dxa"/>
          <w:vAlign w:val="bottom"/>
        </w:tcPr>
        <w:p w14:paraId="20A6476B" w14:textId="77777777" w:rsidR="00E70780" w:rsidRDefault="00E70780">
          <w:pPr>
            <w:pStyle w:val="LogoCaption"/>
          </w:pPr>
        </w:p>
      </w:tc>
      <w:tc>
        <w:tcPr>
          <w:tcW w:w="9368" w:type="dxa"/>
          <w:vAlign w:val="bottom"/>
        </w:tcPr>
        <w:p w14:paraId="260E9BF4" w14:textId="77777777" w:rsidR="00E70780" w:rsidRDefault="00E70780">
          <w:pPr>
            <w:pStyle w:val="Header"/>
          </w:pPr>
        </w:p>
      </w:tc>
    </w:tr>
    <w:tr w:rsidR="00E70780" w14:paraId="190CF7D6" w14:textId="77777777">
      <w:trPr>
        <w:gridAfter w:val="2"/>
        <w:wAfter w:w="720" w:type="dxa"/>
        <w:trHeight w:hRule="exact" w:val="680"/>
      </w:trPr>
      <w:tc>
        <w:tcPr>
          <w:tcW w:w="9368" w:type="dxa"/>
          <w:vAlign w:val="bottom"/>
        </w:tcPr>
        <w:p w14:paraId="1F3446B0" w14:textId="77777777" w:rsidR="00E70780" w:rsidRDefault="00E70780">
          <w:pPr>
            <w:pStyle w:val="LogoCaption"/>
          </w:pPr>
        </w:p>
      </w:tc>
      <w:tc>
        <w:tcPr>
          <w:tcW w:w="9368" w:type="dxa"/>
          <w:vAlign w:val="bottom"/>
        </w:tcPr>
        <w:p w14:paraId="3388901A" w14:textId="77777777" w:rsidR="00E70780" w:rsidRDefault="00E70780">
          <w:pPr>
            <w:pStyle w:val="Header"/>
          </w:pPr>
        </w:p>
      </w:tc>
    </w:tr>
    <w:tr w:rsidR="00E70780" w14:paraId="043C8090" w14:textId="77777777">
      <w:trPr>
        <w:gridAfter w:val="2"/>
        <w:wAfter w:w="720" w:type="dxa"/>
        <w:trHeight w:hRule="exact" w:val="680"/>
      </w:trPr>
      <w:tc>
        <w:tcPr>
          <w:tcW w:w="9368" w:type="dxa"/>
          <w:vAlign w:val="bottom"/>
        </w:tcPr>
        <w:p w14:paraId="218C7DAC" w14:textId="77777777" w:rsidR="00E70780" w:rsidRDefault="00E70780">
          <w:pPr>
            <w:pStyle w:val="LogoCaption"/>
          </w:pPr>
        </w:p>
      </w:tc>
      <w:tc>
        <w:tcPr>
          <w:tcW w:w="9368" w:type="dxa"/>
          <w:vAlign w:val="bottom"/>
        </w:tcPr>
        <w:p w14:paraId="25BDFA6A" w14:textId="77777777" w:rsidR="00E70780" w:rsidRDefault="00E70780">
          <w:pPr>
            <w:pStyle w:val="Header"/>
          </w:pPr>
        </w:p>
      </w:tc>
    </w:tr>
    <w:tr w:rsidR="00E70780" w14:paraId="5B12E607" w14:textId="77777777">
      <w:trPr>
        <w:gridAfter w:val="2"/>
        <w:wAfter w:w="720" w:type="dxa"/>
        <w:trHeight w:hRule="exact" w:val="680"/>
      </w:trPr>
      <w:tc>
        <w:tcPr>
          <w:tcW w:w="9368" w:type="dxa"/>
          <w:vAlign w:val="bottom"/>
        </w:tcPr>
        <w:p w14:paraId="201CD5CD" w14:textId="77777777" w:rsidR="00E70780" w:rsidRDefault="00E70780">
          <w:pPr>
            <w:pStyle w:val="LogoCaption"/>
          </w:pPr>
        </w:p>
      </w:tc>
      <w:tc>
        <w:tcPr>
          <w:tcW w:w="9368" w:type="dxa"/>
          <w:vAlign w:val="bottom"/>
        </w:tcPr>
        <w:p w14:paraId="0D42E9E0" w14:textId="77777777" w:rsidR="00E70780" w:rsidRDefault="00E70780">
          <w:pPr>
            <w:pStyle w:val="Header"/>
          </w:pPr>
        </w:p>
      </w:tc>
    </w:tr>
    <w:tr w:rsidR="00E70780" w14:paraId="32B822AB" w14:textId="77777777">
      <w:trPr>
        <w:gridAfter w:val="2"/>
        <w:wAfter w:w="720" w:type="dxa"/>
        <w:trHeight w:hRule="exact" w:val="680"/>
      </w:trPr>
      <w:tc>
        <w:tcPr>
          <w:tcW w:w="9368" w:type="dxa"/>
          <w:vAlign w:val="bottom"/>
        </w:tcPr>
        <w:p w14:paraId="7F0F8876" w14:textId="77777777" w:rsidR="00E70780" w:rsidRDefault="00E70780">
          <w:pPr>
            <w:pStyle w:val="LogoCaption"/>
          </w:pPr>
        </w:p>
      </w:tc>
      <w:tc>
        <w:tcPr>
          <w:tcW w:w="9368" w:type="dxa"/>
          <w:vAlign w:val="bottom"/>
        </w:tcPr>
        <w:p w14:paraId="11F3029E" w14:textId="77777777" w:rsidR="00E70780" w:rsidRDefault="00E70780">
          <w:pPr>
            <w:pStyle w:val="Header"/>
          </w:pPr>
        </w:p>
      </w:tc>
    </w:tr>
    <w:tr w:rsidR="00E70780" w14:paraId="26655711" w14:textId="77777777">
      <w:trPr>
        <w:gridAfter w:val="2"/>
        <w:wAfter w:w="720" w:type="dxa"/>
        <w:trHeight w:hRule="exact" w:val="680"/>
      </w:trPr>
      <w:tc>
        <w:tcPr>
          <w:tcW w:w="9368" w:type="dxa"/>
          <w:vAlign w:val="bottom"/>
        </w:tcPr>
        <w:p w14:paraId="5D16C798" w14:textId="77777777" w:rsidR="00E70780" w:rsidRDefault="00E70780">
          <w:pPr>
            <w:pStyle w:val="LogoCaption"/>
          </w:pPr>
        </w:p>
      </w:tc>
      <w:tc>
        <w:tcPr>
          <w:tcW w:w="9368" w:type="dxa"/>
          <w:vAlign w:val="bottom"/>
        </w:tcPr>
        <w:p w14:paraId="4DF40B61" w14:textId="77777777" w:rsidR="00E70780" w:rsidRDefault="00E70780">
          <w:pPr>
            <w:pStyle w:val="Header"/>
          </w:pPr>
        </w:p>
      </w:tc>
    </w:tr>
    <w:tr w:rsidR="00E70780" w14:paraId="2C71B830" w14:textId="77777777">
      <w:trPr>
        <w:gridAfter w:val="2"/>
        <w:wAfter w:w="720" w:type="dxa"/>
        <w:trHeight w:hRule="exact" w:val="680"/>
      </w:trPr>
      <w:tc>
        <w:tcPr>
          <w:tcW w:w="9368" w:type="dxa"/>
          <w:vAlign w:val="bottom"/>
        </w:tcPr>
        <w:p w14:paraId="18C9DDF3" w14:textId="77777777" w:rsidR="00E70780" w:rsidRDefault="00E70780">
          <w:pPr>
            <w:pStyle w:val="LogoCaption"/>
          </w:pPr>
        </w:p>
      </w:tc>
      <w:tc>
        <w:tcPr>
          <w:tcW w:w="9368" w:type="dxa"/>
          <w:vAlign w:val="bottom"/>
        </w:tcPr>
        <w:p w14:paraId="135484A7" w14:textId="77777777" w:rsidR="00E70780" w:rsidRDefault="00E70780">
          <w:pPr>
            <w:pStyle w:val="Header"/>
          </w:pPr>
        </w:p>
      </w:tc>
    </w:tr>
    <w:tr w:rsidR="00E70780" w14:paraId="02E3857F" w14:textId="77777777">
      <w:trPr>
        <w:gridAfter w:val="2"/>
        <w:wAfter w:w="720" w:type="dxa"/>
        <w:trHeight w:hRule="exact" w:val="680"/>
      </w:trPr>
      <w:tc>
        <w:tcPr>
          <w:tcW w:w="9368" w:type="dxa"/>
          <w:vAlign w:val="bottom"/>
        </w:tcPr>
        <w:p w14:paraId="21B3C1C9" w14:textId="77777777" w:rsidR="00E70780" w:rsidRDefault="00E70780">
          <w:pPr>
            <w:pStyle w:val="LogoCaption"/>
          </w:pPr>
        </w:p>
      </w:tc>
      <w:tc>
        <w:tcPr>
          <w:tcW w:w="9368" w:type="dxa"/>
          <w:vAlign w:val="bottom"/>
        </w:tcPr>
        <w:p w14:paraId="081E0647" w14:textId="77777777" w:rsidR="00E70780" w:rsidRDefault="00E70780">
          <w:pPr>
            <w:pStyle w:val="Header"/>
          </w:pPr>
        </w:p>
      </w:tc>
    </w:tr>
    <w:tr w:rsidR="00E70780" w14:paraId="4280C5A2" w14:textId="77777777">
      <w:trPr>
        <w:gridAfter w:val="2"/>
        <w:wAfter w:w="720" w:type="dxa"/>
        <w:trHeight w:hRule="exact" w:val="680"/>
      </w:trPr>
      <w:tc>
        <w:tcPr>
          <w:tcW w:w="9368" w:type="dxa"/>
          <w:vAlign w:val="bottom"/>
        </w:tcPr>
        <w:p w14:paraId="6D851959" w14:textId="77777777" w:rsidR="00E70780" w:rsidRDefault="00E70780">
          <w:pPr>
            <w:pStyle w:val="LogoCaption"/>
          </w:pPr>
        </w:p>
      </w:tc>
      <w:tc>
        <w:tcPr>
          <w:tcW w:w="9368" w:type="dxa"/>
          <w:vAlign w:val="bottom"/>
        </w:tcPr>
        <w:p w14:paraId="262A5EBA" w14:textId="77777777" w:rsidR="00E70780" w:rsidRDefault="00E70780">
          <w:pPr>
            <w:pStyle w:val="Header"/>
          </w:pPr>
        </w:p>
      </w:tc>
    </w:tr>
    <w:tr w:rsidR="00E70780" w14:paraId="723ADAE6" w14:textId="77777777">
      <w:trPr>
        <w:gridAfter w:val="2"/>
        <w:wAfter w:w="720" w:type="dxa"/>
        <w:trHeight w:hRule="exact" w:val="680"/>
      </w:trPr>
      <w:tc>
        <w:tcPr>
          <w:tcW w:w="9368" w:type="dxa"/>
          <w:vAlign w:val="bottom"/>
        </w:tcPr>
        <w:p w14:paraId="612ABD4E" w14:textId="77777777" w:rsidR="00E70780" w:rsidRDefault="00E70780">
          <w:pPr>
            <w:pStyle w:val="LogoCaption"/>
          </w:pPr>
        </w:p>
      </w:tc>
      <w:tc>
        <w:tcPr>
          <w:tcW w:w="9368" w:type="dxa"/>
          <w:vAlign w:val="bottom"/>
        </w:tcPr>
        <w:p w14:paraId="3FAD30ED" w14:textId="77777777" w:rsidR="00E70780" w:rsidRDefault="00E70780">
          <w:pPr>
            <w:pStyle w:val="Header"/>
          </w:pPr>
        </w:p>
      </w:tc>
    </w:tr>
    <w:tr w:rsidR="00E70780" w14:paraId="399BD43D" w14:textId="77777777">
      <w:trPr>
        <w:gridAfter w:val="2"/>
        <w:wAfter w:w="720" w:type="dxa"/>
        <w:trHeight w:hRule="exact" w:val="680"/>
      </w:trPr>
      <w:tc>
        <w:tcPr>
          <w:tcW w:w="9368" w:type="dxa"/>
          <w:vAlign w:val="bottom"/>
        </w:tcPr>
        <w:p w14:paraId="56EC8B7C" w14:textId="77777777" w:rsidR="00E70780" w:rsidRDefault="00E70780">
          <w:pPr>
            <w:pStyle w:val="LogoCaption"/>
          </w:pPr>
        </w:p>
      </w:tc>
      <w:tc>
        <w:tcPr>
          <w:tcW w:w="9368" w:type="dxa"/>
          <w:vAlign w:val="bottom"/>
        </w:tcPr>
        <w:p w14:paraId="4BAFFD78" w14:textId="77777777" w:rsidR="00E70780" w:rsidRDefault="00E70780">
          <w:pPr>
            <w:pStyle w:val="Header"/>
          </w:pPr>
        </w:p>
      </w:tc>
    </w:tr>
    <w:tr w:rsidR="00E70780" w14:paraId="0C3AD6C7" w14:textId="77777777">
      <w:trPr>
        <w:gridAfter w:val="2"/>
        <w:wAfter w:w="720" w:type="dxa"/>
        <w:trHeight w:hRule="exact" w:val="680"/>
      </w:trPr>
      <w:tc>
        <w:tcPr>
          <w:tcW w:w="9368" w:type="dxa"/>
          <w:vAlign w:val="bottom"/>
        </w:tcPr>
        <w:p w14:paraId="2A29F45D" w14:textId="77777777" w:rsidR="00E70780" w:rsidRDefault="00E70780">
          <w:pPr>
            <w:pStyle w:val="LogoCaption"/>
          </w:pPr>
        </w:p>
      </w:tc>
      <w:tc>
        <w:tcPr>
          <w:tcW w:w="9368" w:type="dxa"/>
          <w:vAlign w:val="bottom"/>
        </w:tcPr>
        <w:p w14:paraId="26906336" w14:textId="77777777" w:rsidR="00E70780" w:rsidRDefault="00E70780">
          <w:pPr>
            <w:pStyle w:val="Header"/>
          </w:pPr>
        </w:p>
      </w:tc>
    </w:tr>
    <w:tr w:rsidR="00E70780" w14:paraId="23043E09" w14:textId="77777777">
      <w:trPr>
        <w:gridAfter w:val="2"/>
        <w:wAfter w:w="720" w:type="dxa"/>
        <w:trHeight w:hRule="exact" w:val="680"/>
      </w:trPr>
      <w:tc>
        <w:tcPr>
          <w:tcW w:w="9368" w:type="dxa"/>
          <w:vAlign w:val="bottom"/>
        </w:tcPr>
        <w:p w14:paraId="484E40B2" w14:textId="77777777" w:rsidR="00E70780" w:rsidRDefault="00E70780">
          <w:pPr>
            <w:pStyle w:val="LogoCaption"/>
          </w:pPr>
        </w:p>
      </w:tc>
      <w:tc>
        <w:tcPr>
          <w:tcW w:w="9368" w:type="dxa"/>
          <w:vAlign w:val="bottom"/>
        </w:tcPr>
        <w:p w14:paraId="7D14D38A" w14:textId="77777777" w:rsidR="00E70780" w:rsidRDefault="00E70780">
          <w:pPr>
            <w:pStyle w:val="Header"/>
          </w:pPr>
        </w:p>
      </w:tc>
    </w:tr>
    <w:tr w:rsidR="00E70780" w14:paraId="441AA75F" w14:textId="77777777">
      <w:trPr>
        <w:gridAfter w:val="2"/>
        <w:wAfter w:w="720" w:type="dxa"/>
        <w:trHeight w:hRule="exact" w:val="680"/>
      </w:trPr>
      <w:tc>
        <w:tcPr>
          <w:tcW w:w="9368" w:type="dxa"/>
          <w:vAlign w:val="bottom"/>
        </w:tcPr>
        <w:p w14:paraId="74CC9E22" w14:textId="77777777" w:rsidR="00E70780" w:rsidRDefault="00E70780">
          <w:pPr>
            <w:pStyle w:val="LogoCaption"/>
          </w:pPr>
        </w:p>
      </w:tc>
      <w:tc>
        <w:tcPr>
          <w:tcW w:w="9368" w:type="dxa"/>
          <w:vAlign w:val="bottom"/>
        </w:tcPr>
        <w:p w14:paraId="68DB6766" w14:textId="77777777" w:rsidR="00E70780" w:rsidRDefault="00E70780">
          <w:pPr>
            <w:pStyle w:val="Header"/>
          </w:pPr>
        </w:p>
      </w:tc>
    </w:tr>
    <w:tr w:rsidR="00E70780" w14:paraId="7AA66E03" w14:textId="77777777">
      <w:trPr>
        <w:gridAfter w:val="2"/>
        <w:wAfter w:w="720" w:type="dxa"/>
        <w:trHeight w:hRule="exact" w:val="680"/>
      </w:trPr>
      <w:tc>
        <w:tcPr>
          <w:tcW w:w="9368" w:type="dxa"/>
          <w:vAlign w:val="bottom"/>
        </w:tcPr>
        <w:p w14:paraId="4D93AFE4" w14:textId="77777777" w:rsidR="00E70780" w:rsidRDefault="00E70780">
          <w:pPr>
            <w:pStyle w:val="LogoCaption"/>
          </w:pPr>
        </w:p>
      </w:tc>
      <w:tc>
        <w:tcPr>
          <w:tcW w:w="9368" w:type="dxa"/>
          <w:vAlign w:val="bottom"/>
        </w:tcPr>
        <w:p w14:paraId="35CFA980" w14:textId="77777777" w:rsidR="00E70780" w:rsidRDefault="00E70780">
          <w:pPr>
            <w:pStyle w:val="Header"/>
          </w:pPr>
        </w:p>
      </w:tc>
    </w:tr>
    <w:tr w:rsidR="00E70780" w14:paraId="11400800" w14:textId="77777777">
      <w:trPr>
        <w:gridAfter w:val="2"/>
        <w:wAfter w:w="720" w:type="dxa"/>
        <w:trHeight w:hRule="exact" w:val="680"/>
      </w:trPr>
      <w:tc>
        <w:tcPr>
          <w:tcW w:w="9368" w:type="dxa"/>
          <w:vAlign w:val="bottom"/>
        </w:tcPr>
        <w:p w14:paraId="5DD7531D" w14:textId="77777777" w:rsidR="00E70780" w:rsidRDefault="00E70780">
          <w:pPr>
            <w:pStyle w:val="LogoCaption"/>
          </w:pPr>
        </w:p>
      </w:tc>
      <w:tc>
        <w:tcPr>
          <w:tcW w:w="9368" w:type="dxa"/>
          <w:vAlign w:val="bottom"/>
        </w:tcPr>
        <w:p w14:paraId="289C5A46" w14:textId="77777777" w:rsidR="00E70780" w:rsidRDefault="00E70780">
          <w:pPr>
            <w:pStyle w:val="Header"/>
          </w:pPr>
        </w:p>
      </w:tc>
    </w:tr>
    <w:tr w:rsidR="00E70780" w14:paraId="5B78FE80" w14:textId="77777777">
      <w:trPr>
        <w:gridAfter w:val="2"/>
        <w:wAfter w:w="720" w:type="dxa"/>
        <w:trHeight w:hRule="exact" w:val="680"/>
      </w:trPr>
      <w:tc>
        <w:tcPr>
          <w:tcW w:w="9368" w:type="dxa"/>
          <w:vAlign w:val="bottom"/>
        </w:tcPr>
        <w:p w14:paraId="607F8FEF" w14:textId="77777777" w:rsidR="00E70780" w:rsidRDefault="00E70780">
          <w:pPr>
            <w:pStyle w:val="LogoCaption"/>
          </w:pPr>
        </w:p>
      </w:tc>
      <w:tc>
        <w:tcPr>
          <w:tcW w:w="9368" w:type="dxa"/>
          <w:vAlign w:val="bottom"/>
        </w:tcPr>
        <w:p w14:paraId="18C1BCE9" w14:textId="77777777" w:rsidR="00E70780" w:rsidRDefault="00E70780">
          <w:pPr>
            <w:pStyle w:val="Header"/>
          </w:pPr>
        </w:p>
      </w:tc>
    </w:tr>
    <w:tr w:rsidR="00E70780" w14:paraId="03143D5D" w14:textId="77777777">
      <w:trPr>
        <w:gridAfter w:val="2"/>
        <w:wAfter w:w="720" w:type="dxa"/>
        <w:trHeight w:hRule="exact" w:val="680"/>
      </w:trPr>
      <w:tc>
        <w:tcPr>
          <w:tcW w:w="9368" w:type="dxa"/>
          <w:vAlign w:val="bottom"/>
        </w:tcPr>
        <w:p w14:paraId="4BC855C2" w14:textId="77777777" w:rsidR="00E70780" w:rsidRDefault="00E70780">
          <w:pPr>
            <w:pStyle w:val="LogoCaption"/>
          </w:pPr>
        </w:p>
      </w:tc>
      <w:tc>
        <w:tcPr>
          <w:tcW w:w="9368" w:type="dxa"/>
          <w:vAlign w:val="bottom"/>
        </w:tcPr>
        <w:p w14:paraId="5F8EC479" w14:textId="77777777" w:rsidR="00E70780" w:rsidRDefault="00E70780">
          <w:pPr>
            <w:pStyle w:val="Header"/>
          </w:pPr>
        </w:p>
      </w:tc>
    </w:tr>
    <w:tr w:rsidR="00E70780" w14:paraId="75025649" w14:textId="77777777">
      <w:trPr>
        <w:gridAfter w:val="2"/>
        <w:wAfter w:w="720" w:type="dxa"/>
        <w:trHeight w:hRule="exact" w:val="680"/>
      </w:trPr>
      <w:tc>
        <w:tcPr>
          <w:tcW w:w="9368" w:type="dxa"/>
          <w:vAlign w:val="bottom"/>
        </w:tcPr>
        <w:p w14:paraId="3A82BF60" w14:textId="77777777" w:rsidR="00E70780" w:rsidRDefault="00E70780">
          <w:pPr>
            <w:pStyle w:val="LogoCaption"/>
          </w:pPr>
        </w:p>
      </w:tc>
      <w:tc>
        <w:tcPr>
          <w:tcW w:w="9368" w:type="dxa"/>
          <w:vAlign w:val="bottom"/>
        </w:tcPr>
        <w:p w14:paraId="44F48E42" w14:textId="77777777" w:rsidR="00E70780" w:rsidRDefault="00E70780">
          <w:pPr>
            <w:pStyle w:val="Header"/>
          </w:pPr>
        </w:p>
      </w:tc>
    </w:tr>
    <w:tr w:rsidR="00E70780" w14:paraId="3ED05D52" w14:textId="77777777">
      <w:trPr>
        <w:gridAfter w:val="2"/>
        <w:wAfter w:w="720" w:type="dxa"/>
        <w:trHeight w:hRule="exact" w:val="680"/>
      </w:trPr>
      <w:tc>
        <w:tcPr>
          <w:tcW w:w="9368" w:type="dxa"/>
          <w:vAlign w:val="bottom"/>
        </w:tcPr>
        <w:p w14:paraId="75B52654" w14:textId="77777777" w:rsidR="00E70780" w:rsidRDefault="00E70780">
          <w:pPr>
            <w:pStyle w:val="LogoCaption"/>
          </w:pPr>
        </w:p>
      </w:tc>
      <w:tc>
        <w:tcPr>
          <w:tcW w:w="9368" w:type="dxa"/>
          <w:vAlign w:val="bottom"/>
        </w:tcPr>
        <w:p w14:paraId="418C4F70" w14:textId="77777777" w:rsidR="00E70780" w:rsidRDefault="00E70780">
          <w:pPr>
            <w:pStyle w:val="Header"/>
          </w:pPr>
        </w:p>
      </w:tc>
    </w:tr>
    <w:tr w:rsidR="00E70780" w14:paraId="7C55F452" w14:textId="77777777">
      <w:trPr>
        <w:gridAfter w:val="2"/>
        <w:wAfter w:w="720" w:type="dxa"/>
        <w:trHeight w:hRule="exact" w:val="680"/>
      </w:trPr>
      <w:tc>
        <w:tcPr>
          <w:tcW w:w="9368" w:type="dxa"/>
          <w:vAlign w:val="bottom"/>
        </w:tcPr>
        <w:p w14:paraId="5A98E043" w14:textId="77777777" w:rsidR="00E70780" w:rsidRDefault="00E70780">
          <w:pPr>
            <w:pStyle w:val="LogoCaption"/>
          </w:pPr>
        </w:p>
      </w:tc>
      <w:tc>
        <w:tcPr>
          <w:tcW w:w="9368" w:type="dxa"/>
          <w:vAlign w:val="bottom"/>
        </w:tcPr>
        <w:p w14:paraId="35E06380" w14:textId="77777777" w:rsidR="00E70780" w:rsidRDefault="00E70780">
          <w:pPr>
            <w:pStyle w:val="Header"/>
          </w:pPr>
        </w:p>
      </w:tc>
    </w:tr>
    <w:tr w:rsidR="00E70780" w14:paraId="173D025E" w14:textId="77777777">
      <w:trPr>
        <w:gridAfter w:val="2"/>
        <w:wAfter w:w="720" w:type="dxa"/>
        <w:trHeight w:hRule="exact" w:val="680"/>
      </w:trPr>
      <w:tc>
        <w:tcPr>
          <w:tcW w:w="9368" w:type="dxa"/>
          <w:vAlign w:val="bottom"/>
        </w:tcPr>
        <w:p w14:paraId="088AF14B" w14:textId="77777777" w:rsidR="00E70780" w:rsidRDefault="00E70780">
          <w:pPr>
            <w:pStyle w:val="LogoCaption"/>
          </w:pPr>
        </w:p>
      </w:tc>
      <w:tc>
        <w:tcPr>
          <w:tcW w:w="9368" w:type="dxa"/>
          <w:vAlign w:val="bottom"/>
        </w:tcPr>
        <w:p w14:paraId="55577554" w14:textId="77777777" w:rsidR="00E70780" w:rsidRDefault="00E70780">
          <w:pPr>
            <w:pStyle w:val="Header"/>
          </w:pPr>
        </w:p>
      </w:tc>
    </w:tr>
    <w:tr w:rsidR="00E70780" w14:paraId="05992869" w14:textId="77777777">
      <w:trPr>
        <w:gridAfter w:val="2"/>
        <w:wAfter w:w="720" w:type="dxa"/>
        <w:trHeight w:hRule="exact" w:val="680"/>
      </w:trPr>
      <w:tc>
        <w:tcPr>
          <w:tcW w:w="9368" w:type="dxa"/>
          <w:vAlign w:val="bottom"/>
        </w:tcPr>
        <w:p w14:paraId="1A908460" w14:textId="77777777" w:rsidR="00E70780" w:rsidRDefault="00E70780">
          <w:pPr>
            <w:pStyle w:val="LogoCaption"/>
          </w:pPr>
        </w:p>
      </w:tc>
      <w:tc>
        <w:tcPr>
          <w:tcW w:w="9368" w:type="dxa"/>
          <w:vAlign w:val="bottom"/>
        </w:tcPr>
        <w:p w14:paraId="35332181" w14:textId="77777777" w:rsidR="00E70780" w:rsidRDefault="00E70780">
          <w:pPr>
            <w:pStyle w:val="Header"/>
          </w:pPr>
        </w:p>
      </w:tc>
    </w:tr>
    <w:tr w:rsidR="00E70780" w14:paraId="008DED33" w14:textId="77777777">
      <w:trPr>
        <w:gridAfter w:val="2"/>
        <w:wAfter w:w="360" w:type="dxa"/>
        <w:trHeight w:hRule="exact" w:val="680"/>
      </w:trPr>
      <w:tc>
        <w:tcPr>
          <w:tcW w:w="9368" w:type="dxa"/>
          <w:vAlign w:val="bottom"/>
        </w:tcPr>
        <w:p w14:paraId="5FAFEFC0" w14:textId="77777777" w:rsidR="00E70780" w:rsidRDefault="00E70780">
          <w:pPr>
            <w:pStyle w:val="LogoCaption"/>
          </w:pPr>
        </w:p>
      </w:tc>
      <w:tc>
        <w:tcPr>
          <w:tcW w:w="9368" w:type="dxa"/>
          <w:vAlign w:val="bottom"/>
        </w:tcPr>
        <w:p w14:paraId="7B8D8E02" w14:textId="77777777" w:rsidR="00E70780" w:rsidRDefault="00E70780">
          <w:pPr>
            <w:pStyle w:val="Header"/>
          </w:pPr>
        </w:p>
      </w:tc>
    </w:tr>
    <w:tr w:rsidR="00E70780" w14:paraId="283D917E" w14:textId="77777777">
      <w:trPr>
        <w:gridAfter w:val="2"/>
        <w:wAfter w:w="720" w:type="dxa"/>
        <w:trHeight w:hRule="exact" w:val="680"/>
      </w:trPr>
      <w:tc>
        <w:tcPr>
          <w:tcW w:w="9368" w:type="dxa"/>
          <w:vAlign w:val="bottom"/>
        </w:tcPr>
        <w:p w14:paraId="5FD1646A" w14:textId="77777777" w:rsidR="00E70780" w:rsidRDefault="00E70780">
          <w:pPr>
            <w:pStyle w:val="LogoCaption"/>
          </w:pPr>
        </w:p>
      </w:tc>
      <w:tc>
        <w:tcPr>
          <w:tcW w:w="9368" w:type="dxa"/>
          <w:vAlign w:val="bottom"/>
        </w:tcPr>
        <w:p w14:paraId="7F061AC2" w14:textId="77777777" w:rsidR="00E70780" w:rsidRDefault="00E70780">
          <w:pPr>
            <w:pStyle w:val="Header"/>
          </w:pPr>
        </w:p>
      </w:tc>
    </w:tr>
    <w:tr w:rsidR="00E70780" w14:paraId="42F92974" w14:textId="77777777">
      <w:trPr>
        <w:gridAfter w:val="2"/>
        <w:wAfter w:w="720" w:type="dxa"/>
        <w:trHeight w:hRule="exact" w:val="680"/>
      </w:trPr>
      <w:tc>
        <w:tcPr>
          <w:tcW w:w="9368" w:type="dxa"/>
          <w:vAlign w:val="bottom"/>
        </w:tcPr>
        <w:p w14:paraId="5D0362EB" w14:textId="77777777" w:rsidR="00E70780" w:rsidRDefault="00E70780">
          <w:pPr>
            <w:pStyle w:val="LogoCaption"/>
          </w:pPr>
        </w:p>
      </w:tc>
      <w:tc>
        <w:tcPr>
          <w:tcW w:w="9368" w:type="dxa"/>
          <w:vAlign w:val="bottom"/>
        </w:tcPr>
        <w:p w14:paraId="65F6AA89" w14:textId="77777777" w:rsidR="00E70780" w:rsidRDefault="00E70780">
          <w:pPr>
            <w:pStyle w:val="Header"/>
          </w:pPr>
        </w:p>
      </w:tc>
    </w:tr>
    <w:tr w:rsidR="00E70780" w14:paraId="73B13D89" w14:textId="77777777">
      <w:trPr>
        <w:gridAfter w:val="2"/>
        <w:wAfter w:w="720" w:type="dxa"/>
        <w:trHeight w:hRule="exact" w:val="680"/>
      </w:trPr>
      <w:tc>
        <w:tcPr>
          <w:tcW w:w="9368" w:type="dxa"/>
          <w:vAlign w:val="bottom"/>
        </w:tcPr>
        <w:p w14:paraId="6BB81F41" w14:textId="77777777" w:rsidR="00E70780" w:rsidRDefault="00E70780">
          <w:pPr>
            <w:pStyle w:val="LogoCaption"/>
          </w:pPr>
        </w:p>
      </w:tc>
      <w:tc>
        <w:tcPr>
          <w:tcW w:w="9368" w:type="dxa"/>
          <w:vAlign w:val="bottom"/>
        </w:tcPr>
        <w:p w14:paraId="1193F1D5" w14:textId="77777777" w:rsidR="00E70780" w:rsidRDefault="00E70780">
          <w:pPr>
            <w:pStyle w:val="Header"/>
          </w:pPr>
        </w:p>
      </w:tc>
    </w:tr>
    <w:tr w:rsidR="00E70780" w14:paraId="76C6DE8B" w14:textId="77777777">
      <w:trPr>
        <w:gridAfter w:val="2"/>
        <w:wAfter w:w="720" w:type="dxa"/>
        <w:trHeight w:hRule="exact" w:val="680"/>
      </w:trPr>
      <w:tc>
        <w:tcPr>
          <w:tcW w:w="9368" w:type="dxa"/>
          <w:vAlign w:val="bottom"/>
        </w:tcPr>
        <w:p w14:paraId="7192A3B5" w14:textId="77777777" w:rsidR="00E70780" w:rsidRDefault="00E70780">
          <w:pPr>
            <w:pStyle w:val="LogoCaption"/>
          </w:pPr>
        </w:p>
      </w:tc>
      <w:tc>
        <w:tcPr>
          <w:tcW w:w="9368" w:type="dxa"/>
          <w:vAlign w:val="bottom"/>
        </w:tcPr>
        <w:p w14:paraId="219F492C" w14:textId="77777777" w:rsidR="00E70780" w:rsidRDefault="00E70780">
          <w:pPr>
            <w:pStyle w:val="Header"/>
          </w:pPr>
        </w:p>
      </w:tc>
    </w:tr>
    <w:tr w:rsidR="00E70780" w14:paraId="403E23C4" w14:textId="77777777">
      <w:trPr>
        <w:gridAfter w:val="2"/>
        <w:wAfter w:w="720" w:type="dxa"/>
        <w:trHeight w:hRule="exact" w:val="680"/>
      </w:trPr>
      <w:tc>
        <w:tcPr>
          <w:tcW w:w="9368" w:type="dxa"/>
          <w:vAlign w:val="bottom"/>
        </w:tcPr>
        <w:p w14:paraId="4654783A" w14:textId="77777777" w:rsidR="00E70780" w:rsidRDefault="00E70780">
          <w:pPr>
            <w:pStyle w:val="LogoCaption"/>
          </w:pPr>
        </w:p>
      </w:tc>
      <w:tc>
        <w:tcPr>
          <w:tcW w:w="9368" w:type="dxa"/>
          <w:vAlign w:val="bottom"/>
        </w:tcPr>
        <w:p w14:paraId="31951B1E" w14:textId="77777777" w:rsidR="00E70780" w:rsidRDefault="00E70780">
          <w:pPr>
            <w:pStyle w:val="Header"/>
          </w:pPr>
        </w:p>
      </w:tc>
    </w:tr>
    <w:tr w:rsidR="00E70780" w14:paraId="146A0F8C" w14:textId="77777777">
      <w:trPr>
        <w:gridAfter w:val="2"/>
        <w:wAfter w:w="720" w:type="dxa"/>
        <w:trHeight w:hRule="exact" w:val="680"/>
      </w:trPr>
      <w:tc>
        <w:tcPr>
          <w:tcW w:w="9368" w:type="dxa"/>
          <w:vAlign w:val="bottom"/>
        </w:tcPr>
        <w:p w14:paraId="2AEEF630" w14:textId="77777777" w:rsidR="00E70780" w:rsidRDefault="00E70780">
          <w:pPr>
            <w:pStyle w:val="LogoCaption"/>
          </w:pPr>
        </w:p>
      </w:tc>
      <w:tc>
        <w:tcPr>
          <w:tcW w:w="9368" w:type="dxa"/>
          <w:vAlign w:val="bottom"/>
        </w:tcPr>
        <w:p w14:paraId="2C675D11" w14:textId="77777777" w:rsidR="00E70780" w:rsidRDefault="00E70780">
          <w:pPr>
            <w:pStyle w:val="Header"/>
          </w:pPr>
        </w:p>
      </w:tc>
    </w:tr>
    <w:tr w:rsidR="00E70780" w14:paraId="3813B184" w14:textId="77777777">
      <w:trPr>
        <w:gridAfter w:val="2"/>
        <w:wAfter w:w="720" w:type="dxa"/>
        <w:trHeight w:hRule="exact" w:val="680"/>
      </w:trPr>
      <w:tc>
        <w:tcPr>
          <w:tcW w:w="9368" w:type="dxa"/>
          <w:vAlign w:val="bottom"/>
        </w:tcPr>
        <w:p w14:paraId="43E33471" w14:textId="77777777" w:rsidR="00E70780" w:rsidRDefault="00E70780">
          <w:pPr>
            <w:pStyle w:val="LogoCaption"/>
          </w:pPr>
        </w:p>
      </w:tc>
      <w:tc>
        <w:tcPr>
          <w:tcW w:w="9368" w:type="dxa"/>
          <w:vAlign w:val="bottom"/>
        </w:tcPr>
        <w:p w14:paraId="7E5FB0EF" w14:textId="77777777" w:rsidR="00E70780" w:rsidRDefault="00E70780">
          <w:pPr>
            <w:pStyle w:val="Header"/>
          </w:pPr>
        </w:p>
      </w:tc>
    </w:tr>
    <w:tr w:rsidR="00E70780" w14:paraId="1F6D9EC4" w14:textId="77777777">
      <w:trPr>
        <w:gridAfter w:val="2"/>
        <w:wAfter w:w="720" w:type="dxa"/>
        <w:trHeight w:hRule="exact" w:val="680"/>
      </w:trPr>
      <w:tc>
        <w:tcPr>
          <w:tcW w:w="9368" w:type="dxa"/>
          <w:vAlign w:val="bottom"/>
        </w:tcPr>
        <w:p w14:paraId="668DF5FC" w14:textId="77777777" w:rsidR="00E70780" w:rsidRDefault="00E70780">
          <w:pPr>
            <w:pStyle w:val="LogoCaption"/>
          </w:pPr>
        </w:p>
      </w:tc>
      <w:tc>
        <w:tcPr>
          <w:tcW w:w="9368" w:type="dxa"/>
          <w:vAlign w:val="bottom"/>
        </w:tcPr>
        <w:p w14:paraId="6F22A700" w14:textId="77777777" w:rsidR="00E70780" w:rsidRDefault="00E70780">
          <w:pPr>
            <w:pStyle w:val="Header"/>
          </w:pPr>
        </w:p>
      </w:tc>
    </w:tr>
    <w:tr w:rsidR="00E70780" w14:paraId="77B89BD8" w14:textId="77777777">
      <w:trPr>
        <w:gridAfter w:val="2"/>
        <w:wAfter w:w="720" w:type="dxa"/>
        <w:trHeight w:hRule="exact" w:val="680"/>
      </w:trPr>
      <w:tc>
        <w:tcPr>
          <w:tcW w:w="9368" w:type="dxa"/>
          <w:vAlign w:val="bottom"/>
        </w:tcPr>
        <w:p w14:paraId="4B70911B" w14:textId="77777777" w:rsidR="00E70780" w:rsidRDefault="00E70780">
          <w:pPr>
            <w:pStyle w:val="LogoCaption"/>
          </w:pPr>
        </w:p>
      </w:tc>
      <w:tc>
        <w:tcPr>
          <w:tcW w:w="9368" w:type="dxa"/>
          <w:vAlign w:val="bottom"/>
        </w:tcPr>
        <w:p w14:paraId="387B92B9" w14:textId="77777777" w:rsidR="00E70780" w:rsidRDefault="00E70780">
          <w:pPr>
            <w:pStyle w:val="Header"/>
          </w:pPr>
        </w:p>
      </w:tc>
    </w:tr>
    <w:tr w:rsidR="00E70780" w14:paraId="339E6956" w14:textId="77777777">
      <w:trPr>
        <w:gridAfter w:val="2"/>
        <w:wAfter w:w="720" w:type="dxa"/>
        <w:trHeight w:hRule="exact" w:val="680"/>
      </w:trPr>
      <w:tc>
        <w:tcPr>
          <w:tcW w:w="9368" w:type="dxa"/>
          <w:vAlign w:val="bottom"/>
        </w:tcPr>
        <w:p w14:paraId="003FA91B" w14:textId="77777777" w:rsidR="00E70780" w:rsidRDefault="00E70780">
          <w:pPr>
            <w:pStyle w:val="LogoCaption"/>
          </w:pPr>
        </w:p>
      </w:tc>
      <w:tc>
        <w:tcPr>
          <w:tcW w:w="9368" w:type="dxa"/>
          <w:vAlign w:val="bottom"/>
        </w:tcPr>
        <w:p w14:paraId="25471932" w14:textId="77777777" w:rsidR="00E70780" w:rsidRDefault="00E70780">
          <w:pPr>
            <w:pStyle w:val="Header"/>
          </w:pPr>
        </w:p>
      </w:tc>
    </w:tr>
    <w:tr w:rsidR="00E70780" w14:paraId="147535B2" w14:textId="77777777">
      <w:trPr>
        <w:gridAfter w:val="2"/>
        <w:wAfter w:w="720" w:type="dxa"/>
        <w:trHeight w:hRule="exact" w:val="680"/>
      </w:trPr>
      <w:tc>
        <w:tcPr>
          <w:tcW w:w="9368" w:type="dxa"/>
          <w:vAlign w:val="bottom"/>
        </w:tcPr>
        <w:p w14:paraId="5F3BC5C2" w14:textId="77777777" w:rsidR="00E70780" w:rsidRDefault="00E70780">
          <w:pPr>
            <w:pStyle w:val="LogoCaption"/>
          </w:pPr>
        </w:p>
      </w:tc>
      <w:tc>
        <w:tcPr>
          <w:tcW w:w="9368" w:type="dxa"/>
          <w:vAlign w:val="bottom"/>
        </w:tcPr>
        <w:p w14:paraId="131E8230" w14:textId="77777777" w:rsidR="00E70780" w:rsidRDefault="00E70780">
          <w:pPr>
            <w:pStyle w:val="Header"/>
          </w:pPr>
        </w:p>
      </w:tc>
    </w:tr>
    <w:tr w:rsidR="00E70780" w14:paraId="1A1AE3E4" w14:textId="77777777">
      <w:trPr>
        <w:gridAfter w:val="2"/>
        <w:wAfter w:w="720" w:type="dxa"/>
        <w:trHeight w:hRule="exact" w:val="680"/>
      </w:trPr>
      <w:tc>
        <w:tcPr>
          <w:tcW w:w="9368" w:type="dxa"/>
          <w:vAlign w:val="bottom"/>
        </w:tcPr>
        <w:p w14:paraId="6F99A15D" w14:textId="77777777" w:rsidR="00E70780" w:rsidRDefault="00E70780">
          <w:pPr>
            <w:pStyle w:val="LogoCaption"/>
          </w:pPr>
        </w:p>
      </w:tc>
      <w:tc>
        <w:tcPr>
          <w:tcW w:w="9368" w:type="dxa"/>
          <w:vAlign w:val="bottom"/>
        </w:tcPr>
        <w:p w14:paraId="73D0535C" w14:textId="77777777" w:rsidR="00E70780" w:rsidRDefault="00E70780">
          <w:pPr>
            <w:pStyle w:val="Header"/>
          </w:pPr>
        </w:p>
      </w:tc>
    </w:tr>
    <w:tr w:rsidR="00E70780" w14:paraId="762A1624" w14:textId="77777777">
      <w:trPr>
        <w:gridAfter w:val="2"/>
        <w:wAfter w:w="720" w:type="dxa"/>
        <w:trHeight w:hRule="exact" w:val="680"/>
      </w:trPr>
      <w:tc>
        <w:tcPr>
          <w:tcW w:w="9368" w:type="dxa"/>
          <w:vAlign w:val="bottom"/>
        </w:tcPr>
        <w:p w14:paraId="14A551DC" w14:textId="77777777" w:rsidR="00E70780" w:rsidRDefault="00E70780">
          <w:pPr>
            <w:pStyle w:val="LogoCaption"/>
          </w:pPr>
        </w:p>
      </w:tc>
      <w:tc>
        <w:tcPr>
          <w:tcW w:w="9368" w:type="dxa"/>
          <w:vAlign w:val="bottom"/>
        </w:tcPr>
        <w:p w14:paraId="254228F5" w14:textId="77777777" w:rsidR="00E70780" w:rsidRDefault="00E70780">
          <w:pPr>
            <w:pStyle w:val="Header"/>
          </w:pPr>
        </w:p>
      </w:tc>
    </w:tr>
    <w:tr w:rsidR="00E70780" w14:paraId="2BBAF043" w14:textId="77777777">
      <w:trPr>
        <w:gridAfter w:val="2"/>
        <w:wAfter w:w="720" w:type="dxa"/>
        <w:trHeight w:hRule="exact" w:val="680"/>
      </w:trPr>
      <w:tc>
        <w:tcPr>
          <w:tcW w:w="9368" w:type="dxa"/>
          <w:vAlign w:val="bottom"/>
        </w:tcPr>
        <w:p w14:paraId="47A06CCC" w14:textId="77777777" w:rsidR="00E70780" w:rsidRDefault="00E70780">
          <w:pPr>
            <w:pStyle w:val="LogoCaption"/>
          </w:pPr>
        </w:p>
      </w:tc>
      <w:tc>
        <w:tcPr>
          <w:tcW w:w="9368" w:type="dxa"/>
          <w:vAlign w:val="bottom"/>
        </w:tcPr>
        <w:p w14:paraId="707AA28D" w14:textId="77777777" w:rsidR="00E70780" w:rsidRDefault="00E70780">
          <w:pPr>
            <w:pStyle w:val="Header"/>
          </w:pPr>
        </w:p>
      </w:tc>
    </w:tr>
    <w:tr w:rsidR="00E70780" w14:paraId="0D3A724D" w14:textId="77777777">
      <w:trPr>
        <w:gridAfter w:val="2"/>
        <w:wAfter w:w="720" w:type="dxa"/>
        <w:trHeight w:hRule="exact" w:val="680"/>
      </w:trPr>
      <w:tc>
        <w:tcPr>
          <w:tcW w:w="9368" w:type="dxa"/>
          <w:vAlign w:val="bottom"/>
        </w:tcPr>
        <w:p w14:paraId="3DA009B0" w14:textId="77777777" w:rsidR="00E70780" w:rsidRDefault="00E70780">
          <w:pPr>
            <w:pStyle w:val="LogoCaption"/>
          </w:pPr>
        </w:p>
      </w:tc>
      <w:tc>
        <w:tcPr>
          <w:tcW w:w="9368" w:type="dxa"/>
          <w:vAlign w:val="bottom"/>
        </w:tcPr>
        <w:p w14:paraId="3FA08C7D" w14:textId="77777777" w:rsidR="00E70780" w:rsidRDefault="00E70780">
          <w:pPr>
            <w:pStyle w:val="Header"/>
          </w:pPr>
        </w:p>
      </w:tc>
    </w:tr>
    <w:tr w:rsidR="00E70780" w14:paraId="46B7D4B0" w14:textId="77777777">
      <w:trPr>
        <w:gridAfter w:val="2"/>
        <w:wAfter w:w="720" w:type="dxa"/>
        <w:trHeight w:hRule="exact" w:val="680"/>
      </w:trPr>
      <w:tc>
        <w:tcPr>
          <w:tcW w:w="9368" w:type="dxa"/>
          <w:vAlign w:val="bottom"/>
        </w:tcPr>
        <w:p w14:paraId="163FB41D" w14:textId="77777777" w:rsidR="00E70780" w:rsidRDefault="00E70780">
          <w:pPr>
            <w:pStyle w:val="LogoCaption"/>
          </w:pPr>
        </w:p>
      </w:tc>
      <w:tc>
        <w:tcPr>
          <w:tcW w:w="9368" w:type="dxa"/>
          <w:vAlign w:val="bottom"/>
        </w:tcPr>
        <w:p w14:paraId="24ED8298" w14:textId="77777777" w:rsidR="00E70780" w:rsidRDefault="00E70780">
          <w:pPr>
            <w:pStyle w:val="Header"/>
          </w:pPr>
        </w:p>
      </w:tc>
    </w:tr>
    <w:tr w:rsidR="00E70780" w14:paraId="03EE99A9" w14:textId="77777777">
      <w:trPr>
        <w:gridAfter w:val="2"/>
        <w:wAfter w:w="720" w:type="dxa"/>
        <w:trHeight w:hRule="exact" w:val="680"/>
      </w:trPr>
      <w:tc>
        <w:tcPr>
          <w:tcW w:w="9368" w:type="dxa"/>
          <w:vAlign w:val="bottom"/>
        </w:tcPr>
        <w:p w14:paraId="15674B1E" w14:textId="77777777" w:rsidR="00E70780" w:rsidRDefault="00E70780">
          <w:pPr>
            <w:pStyle w:val="LogoCaption"/>
          </w:pPr>
        </w:p>
      </w:tc>
      <w:tc>
        <w:tcPr>
          <w:tcW w:w="9368" w:type="dxa"/>
          <w:vAlign w:val="bottom"/>
        </w:tcPr>
        <w:p w14:paraId="36B975F2" w14:textId="77777777" w:rsidR="00E70780" w:rsidRDefault="00E70780">
          <w:pPr>
            <w:pStyle w:val="Header"/>
          </w:pPr>
        </w:p>
      </w:tc>
    </w:tr>
    <w:tr w:rsidR="00E70780" w14:paraId="5AAACFA8" w14:textId="77777777">
      <w:trPr>
        <w:gridAfter w:val="2"/>
        <w:wAfter w:w="720" w:type="dxa"/>
        <w:trHeight w:hRule="exact" w:val="680"/>
      </w:trPr>
      <w:tc>
        <w:tcPr>
          <w:tcW w:w="9368" w:type="dxa"/>
          <w:vAlign w:val="bottom"/>
        </w:tcPr>
        <w:p w14:paraId="7389AC94" w14:textId="77777777" w:rsidR="00E70780" w:rsidRDefault="00E70780">
          <w:pPr>
            <w:pStyle w:val="LogoCaption"/>
          </w:pPr>
        </w:p>
      </w:tc>
      <w:tc>
        <w:tcPr>
          <w:tcW w:w="9368" w:type="dxa"/>
          <w:vAlign w:val="bottom"/>
        </w:tcPr>
        <w:p w14:paraId="03AE8ED9" w14:textId="77777777" w:rsidR="00E70780" w:rsidRDefault="00E70780">
          <w:pPr>
            <w:pStyle w:val="Header"/>
          </w:pPr>
        </w:p>
      </w:tc>
    </w:tr>
    <w:tr w:rsidR="00E70780" w14:paraId="072B9ECC" w14:textId="77777777">
      <w:trPr>
        <w:gridAfter w:val="2"/>
        <w:wAfter w:w="720" w:type="dxa"/>
        <w:trHeight w:hRule="exact" w:val="680"/>
      </w:trPr>
      <w:tc>
        <w:tcPr>
          <w:tcW w:w="9368" w:type="dxa"/>
          <w:vAlign w:val="bottom"/>
        </w:tcPr>
        <w:p w14:paraId="65ED3C0B" w14:textId="77777777" w:rsidR="00E70780" w:rsidRDefault="00E70780">
          <w:pPr>
            <w:pStyle w:val="LogoCaption"/>
          </w:pPr>
        </w:p>
      </w:tc>
      <w:tc>
        <w:tcPr>
          <w:tcW w:w="9368" w:type="dxa"/>
          <w:vAlign w:val="bottom"/>
        </w:tcPr>
        <w:p w14:paraId="59254DEF" w14:textId="77777777" w:rsidR="00E70780" w:rsidRDefault="00E70780">
          <w:pPr>
            <w:pStyle w:val="Header"/>
          </w:pPr>
        </w:p>
      </w:tc>
    </w:tr>
    <w:tr w:rsidR="00E70780" w14:paraId="18A1E0BE" w14:textId="77777777">
      <w:trPr>
        <w:gridAfter w:val="2"/>
        <w:wAfter w:w="720" w:type="dxa"/>
        <w:trHeight w:hRule="exact" w:val="680"/>
      </w:trPr>
      <w:tc>
        <w:tcPr>
          <w:tcW w:w="9368" w:type="dxa"/>
          <w:vAlign w:val="bottom"/>
        </w:tcPr>
        <w:p w14:paraId="2F77AAD6" w14:textId="77777777" w:rsidR="00E70780" w:rsidRDefault="00E70780">
          <w:pPr>
            <w:pStyle w:val="LogoCaption"/>
          </w:pPr>
        </w:p>
      </w:tc>
      <w:tc>
        <w:tcPr>
          <w:tcW w:w="9368" w:type="dxa"/>
          <w:vAlign w:val="bottom"/>
        </w:tcPr>
        <w:p w14:paraId="1CE1AC76" w14:textId="77777777" w:rsidR="00E70780" w:rsidRDefault="00E70780">
          <w:pPr>
            <w:pStyle w:val="Header"/>
          </w:pPr>
        </w:p>
      </w:tc>
    </w:tr>
    <w:tr w:rsidR="00E70780" w14:paraId="131D59CF" w14:textId="77777777">
      <w:trPr>
        <w:gridAfter w:val="2"/>
        <w:wAfter w:w="720" w:type="dxa"/>
        <w:trHeight w:hRule="exact" w:val="680"/>
      </w:trPr>
      <w:tc>
        <w:tcPr>
          <w:tcW w:w="9368" w:type="dxa"/>
          <w:vAlign w:val="bottom"/>
        </w:tcPr>
        <w:p w14:paraId="1537A381" w14:textId="77777777" w:rsidR="00E70780" w:rsidRDefault="00E70780">
          <w:pPr>
            <w:pStyle w:val="LogoCaption"/>
          </w:pPr>
        </w:p>
      </w:tc>
      <w:tc>
        <w:tcPr>
          <w:tcW w:w="9368" w:type="dxa"/>
          <w:vAlign w:val="bottom"/>
        </w:tcPr>
        <w:p w14:paraId="12885479" w14:textId="77777777" w:rsidR="00E70780" w:rsidRDefault="00E70780">
          <w:pPr>
            <w:pStyle w:val="Header"/>
          </w:pPr>
        </w:p>
      </w:tc>
    </w:tr>
    <w:tr w:rsidR="00E70780" w14:paraId="1E9943C9" w14:textId="77777777">
      <w:trPr>
        <w:gridAfter w:val="2"/>
        <w:wAfter w:w="720" w:type="dxa"/>
        <w:trHeight w:hRule="exact" w:val="680"/>
      </w:trPr>
      <w:tc>
        <w:tcPr>
          <w:tcW w:w="9368" w:type="dxa"/>
          <w:vAlign w:val="bottom"/>
        </w:tcPr>
        <w:p w14:paraId="680B2859" w14:textId="77777777" w:rsidR="00E70780" w:rsidRDefault="00E70780">
          <w:pPr>
            <w:pStyle w:val="LogoCaption"/>
          </w:pPr>
        </w:p>
      </w:tc>
      <w:tc>
        <w:tcPr>
          <w:tcW w:w="9368" w:type="dxa"/>
          <w:vAlign w:val="bottom"/>
        </w:tcPr>
        <w:p w14:paraId="0F17C97C" w14:textId="77777777" w:rsidR="00E70780" w:rsidRDefault="00E70780">
          <w:pPr>
            <w:pStyle w:val="Header"/>
          </w:pPr>
        </w:p>
      </w:tc>
    </w:tr>
    <w:tr w:rsidR="00E70780" w14:paraId="346DB4EF" w14:textId="77777777">
      <w:trPr>
        <w:gridAfter w:val="2"/>
        <w:wAfter w:w="720" w:type="dxa"/>
        <w:trHeight w:hRule="exact" w:val="680"/>
      </w:trPr>
      <w:tc>
        <w:tcPr>
          <w:tcW w:w="9368" w:type="dxa"/>
          <w:vAlign w:val="bottom"/>
        </w:tcPr>
        <w:p w14:paraId="78CA3029" w14:textId="77777777" w:rsidR="00E70780" w:rsidRDefault="00E70780">
          <w:pPr>
            <w:pStyle w:val="LogoCaption"/>
          </w:pPr>
        </w:p>
      </w:tc>
      <w:tc>
        <w:tcPr>
          <w:tcW w:w="9368" w:type="dxa"/>
          <w:vAlign w:val="bottom"/>
        </w:tcPr>
        <w:p w14:paraId="7FA6934C" w14:textId="77777777" w:rsidR="00E70780" w:rsidRDefault="00E70780">
          <w:pPr>
            <w:pStyle w:val="Header"/>
          </w:pPr>
        </w:p>
      </w:tc>
    </w:tr>
    <w:tr w:rsidR="00E70780" w14:paraId="376FA07F" w14:textId="77777777">
      <w:trPr>
        <w:gridAfter w:val="2"/>
        <w:wAfter w:w="720" w:type="dxa"/>
        <w:trHeight w:hRule="exact" w:val="680"/>
      </w:trPr>
      <w:tc>
        <w:tcPr>
          <w:tcW w:w="9368" w:type="dxa"/>
          <w:vAlign w:val="bottom"/>
        </w:tcPr>
        <w:p w14:paraId="6FC30512" w14:textId="77777777" w:rsidR="00E70780" w:rsidRDefault="00E70780">
          <w:pPr>
            <w:pStyle w:val="LogoCaption"/>
          </w:pPr>
        </w:p>
      </w:tc>
      <w:tc>
        <w:tcPr>
          <w:tcW w:w="9368" w:type="dxa"/>
          <w:vAlign w:val="bottom"/>
        </w:tcPr>
        <w:p w14:paraId="27A671FC" w14:textId="77777777" w:rsidR="00E70780" w:rsidRDefault="00E70780">
          <w:pPr>
            <w:pStyle w:val="Header"/>
          </w:pPr>
        </w:p>
      </w:tc>
    </w:tr>
    <w:tr w:rsidR="00E70780" w14:paraId="08B88CC6" w14:textId="77777777">
      <w:trPr>
        <w:gridAfter w:val="2"/>
        <w:wAfter w:w="720" w:type="dxa"/>
        <w:trHeight w:hRule="exact" w:val="680"/>
      </w:trPr>
      <w:tc>
        <w:tcPr>
          <w:tcW w:w="9368" w:type="dxa"/>
          <w:vAlign w:val="bottom"/>
        </w:tcPr>
        <w:p w14:paraId="506CFAB5" w14:textId="77777777" w:rsidR="00E70780" w:rsidRDefault="00E70780">
          <w:pPr>
            <w:pStyle w:val="LogoCaption"/>
          </w:pPr>
        </w:p>
      </w:tc>
      <w:tc>
        <w:tcPr>
          <w:tcW w:w="9368" w:type="dxa"/>
          <w:vAlign w:val="bottom"/>
        </w:tcPr>
        <w:p w14:paraId="7FDAD208" w14:textId="77777777" w:rsidR="00E70780" w:rsidRDefault="00E70780">
          <w:pPr>
            <w:pStyle w:val="Header"/>
          </w:pPr>
        </w:p>
      </w:tc>
    </w:tr>
    <w:tr w:rsidR="00E70780" w14:paraId="42E70786" w14:textId="77777777">
      <w:trPr>
        <w:gridAfter w:val="2"/>
        <w:wAfter w:w="720" w:type="dxa"/>
        <w:trHeight w:hRule="exact" w:val="680"/>
      </w:trPr>
      <w:tc>
        <w:tcPr>
          <w:tcW w:w="9368" w:type="dxa"/>
          <w:vAlign w:val="bottom"/>
        </w:tcPr>
        <w:p w14:paraId="2AFD31D1" w14:textId="77777777" w:rsidR="00E70780" w:rsidRDefault="00E70780">
          <w:pPr>
            <w:pStyle w:val="LogoCaption"/>
          </w:pPr>
        </w:p>
      </w:tc>
      <w:tc>
        <w:tcPr>
          <w:tcW w:w="9368" w:type="dxa"/>
          <w:vAlign w:val="bottom"/>
        </w:tcPr>
        <w:p w14:paraId="4E6CE702" w14:textId="77777777" w:rsidR="00E70780" w:rsidRDefault="00E70780">
          <w:pPr>
            <w:pStyle w:val="Header"/>
          </w:pPr>
        </w:p>
      </w:tc>
    </w:tr>
    <w:tr w:rsidR="00E70780" w14:paraId="36FAE043" w14:textId="77777777">
      <w:trPr>
        <w:gridAfter w:val="2"/>
        <w:wAfter w:w="720" w:type="dxa"/>
        <w:trHeight w:hRule="exact" w:val="680"/>
      </w:trPr>
      <w:tc>
        <w:tcPr>
          <w:tcW w:w="9368" w:type="dxa"/>
          <w:vAlign w:val="bottom"/>
        </w:tcPr>
        <w:p w14:paraId="34188AAE" w14:textId="77777777" w:rsidR="00E70780" w:rsidRDefault="00E70780">
          <w:pPr>
            <w:pStyle w:val="LogoCaption"/>
          </w:pPr>
        </w:p>
      </w:tc>
      <w:tc>
        <w:tcPr>
          <w:tcW w:w="9368" w:type="dxa"/>
          <w:vAlign w:val="bottom"/>
        </w:tcPr>
        <w:p w14:paraId="2C8CF760" w14:textId="77777777" w:rsidR="00E70780" w:rsidRDefault="00E70780">
          <w:pPr>
            <w:pStyle w:val="Header"/>
          </w:pPr>
        </w:p>
      </w:tc>
    </w:tr>
    <w:tr w:rsidR="00E70780" w14:paraId="3221FAB6" w14:textId="77777777">
      <w:trPr>
        <w:gridAfter w:val="2"/>
        <w:wAfter w:w="720" w:type="dxa"/>
        <w:trHeight w:hRule="exact" w:val="680"/>
      </w:trPr>
      <w:tc>
        <w:tcPr>
          <w:tcW w:w="9368" w:type="dxa"/>
          <w:vAlign w:val="bottom"/>
        </w:tcPr>
        <w:p w14:paraId="517A41A1" w14:textId="77777777" w:rsidR="00E70780" w:rsidRDefault="00E70780">
          <w:pPr>
            <w:pStyle w:val="LogoCaption"/>
          </w:pPr>
        </w:p>
      </w:tc>
      <w:tc>
        <w:tcPr>
          <w:tcW w:w="9368" w:type="dxa"/>
          <w:vAlign w:val="bottom"/>
        </w:tcPr>
        <w:p w14:paraId="5A34AEC7" w14:textId="77777777" w:rsidR="00E70780" w:rsidRDefault="00E70780">
          <w:pPr>
            <w:pStyle w:val="Header"/>
          </w:pPr>
        </w:p>
      </w:tc>
    </w:tr>
    <w:tr w:rsidR="00E70780" w14:paraId="7D4DF8C5" w14:textId="77777777">
      <w:trPr>
        <w:gridAfter w:val="2"/>
        <w:wAfter w:w="720" w:type="dxa"/>
        <w:trHeight w:hRule="exact" w:val="680"/>
      </w:trPr>
      <w:tc>
        <w:tcPr>
          <w:tcW w:w="9368" w:type="dxa"/>
          <w:vAlign w:val="bottom"/>
        </w:tcPr>
        <w:p w14:paraId="5C9BD99A" w14:textId="77777777" w:rsidR="00E70780" w:rsidRDefault="00E70780">
          <w:pPr>
            <w:pStyle w:val="LogoCaption"/>
          </w:pPr>
        </w:p>
      </w:tc>
      <w:tc>
        <w:tcPr>
          <w:tcW w:w="9368" w:type="dxa"/>
          <w:vAlign w:val="bottom"/>
        </w:tcPr>
        <w:p w14:paraId="61F7DFB4" w14:textId="77777777" w:rsidR="00E70780" w:rsidRDefault="00E70780">
          <w:pPr>
            <w:pStyle w:val="Header"/>
          </w:pPr>
        </w:p>
      </w:tc>
    </w:tr>
    <w:tr w:rsidR="00E70780" w14:paraId="5F20D019" w14:textId="77777777">
      <w:trPr>
        <w:gridAfter w:val="2"/>
        <w:wAfter w:w="720" w:type="dxa"/>
        <w:trHeight w:hRule="exact" w:val="680"/>
      </w:trPr>
      <w:tc>
        <w:tcPr>
          <w:tcW w:w="9368" w:type="dxa"/>
          <w:vAlign w:val="bottom"/>
        </w:tcPr>
        <w:p w14:paraId="334D8B7D" w14:textId="77777777" w:rsidR="00E70780" w:rsidRDefault="00E70780">
          <w:pPr>
            <w:pStyle w:val="LogoCaption"/>
          </w:pPr>
        </w:p>
      </w:tc>
      <w:tc>
        <w:tcPr>
          <w:tcW w:w="9368" w:type="dxa"/>
          <w:vAlign w:val="bottom"/>
        </w:tcPr>
        <w:p w14:paraId="40ECFFDE" w14:textId="77777777" w:rsidR="00E70780" w:rsidRDefault="00E70780">
          <w:pPr>
            <w:pStyle w:val="Header"/>
          </w:pPr>
        </w:p>
      </w:tc>
    </w:tr>
    <w:tr w:rsidR="00E70780" w14:paraId="2222C295" w14:textId="77777777">
      <w:trPr>
        <w:gridAfter w:val="2"/>
        <w:wAfter w:w="720" w:type="dxa"/>
        <w:trHeight w:hRule="exact" w:val="680"/>
      </w:trPr>
      <w:tc>
        <w:tcPr>
          <w:tcW w:w="9368" w:type="dxa"/>
          <w:vAlign w:val="bottom"/>
        </w:tcPr>
        <w:p w14:paraId="08DC30DE" w14:textId="77777777" w:rsidR="00E70780" w:rsidRDefault="00E70780">
          <w:pPr>
            <w:pStyle w:val="LogoCaption"/>
          </w:pPr>
        </w:p>
      </w:tc>
      <w:tc>
        <w:tcPr>
          <w:tcW w:w="9368" w:type="dxa"/>
          <w:vAlign w:val="bottom"/>
        </w:tcPr>
        <w:p w14:paraId="024B69B4" w14:textId="77777777" w:rsidR="00E70780" w:rsidRDefault="00E70780">
          <w:pPr>
            <w:pStyle w:val="Header"/>
          </w:pPr>
        </w:p>
      </w:tc>
    </w:tr>
    <w:tr w:rsidR="00E70780" w14:paraId="796D53DE" w14:textId="77777777">
      <w:trPr>
        <w:gridAfter w:val="2"/>
        <w:wAfter w:w="720" w:type="dxa"/>
        <w:trHeight w:hRule="exact" w:val="680"/>
      </w:trPr>
      <w:tc>
        <w:tcPr>
          <w:tcW w:w="9368" w:type="dxa"/>
          <w:vAlign w:val="bottom"/>
        </w:tcPr>
        <w:p w14:paraId="2A8F9DB5" w14:textId="77777777" w:rsidR="00E70780" w:rsidRDefault="00E70780">
          <w:pPr>
            <w:pStyle w:val="LogoCaption"/>
          </w:pPr>
        </w:p>
      </w:tc>
      <w:tc>
        <w:tcPr>
          <w:tcW w:w="9368" w:type="dxa"/>
          <w:vAlign w:val="bottom"/>
        </w:tcPr>
        <w:p w14:paraId="62A1EF7C" w14:textId="77777777" w:rsidR="00E70780" w:rsidRDefault="00E70780">
          <w:pPr>
            <w:pStyle w:val="Header"/>
          </w:pPr>
        </w:p>
      </w:tc>
    </w:tr>
    <w:tr w:rsidR="00E70780" w14:paraId="1A72CD84" w14:textId="77777777">
      <w:trPr>
        <w:gridAfter w:val="2"/>
        <w:wAfter w:w="720" w:type="dxa"/>
        <w:trHeight w:hRule="exact" w:val="680"/>
      </w:trPr>
      <w:tc>
        <w:tcPr>
          <w:tcW w:w="9368" w:type="dxa"/>
          <w:vAlign w:val="bottom"/>
        </w:tcPr>
        <w:p w14:paraId="72375419" w14:textId="77777777" w:rsidR="00E70780" w:rsidRDefault="00E70780">
          <w:pPr>
            <w:pStyle w:val="LogoCaption"/>
          </w:pPr>
        </w:p>
      </w:tc>
      <w:tc>
        <w:tcPr>
          <w:tcW w:w="9368" w:type="dxa"/>
          <w:vAlign w:val="bottom"/>
        </w:tcPr>
        <w:p w14:paraId="4FA22503" w14:textId="77777777" w:rsidR="00E70780" w:rsidRDefault="00E70780">
          <w:pPr>
            <w:pStyle w:val="Header"/>
          </w:pPr>
        </w:p>
      </w:tc>
    </w:tr>
    <w:tr w:rsidR="00E70780" w14:paraId="5FF80B6C" w14:textId="77777777">
      <w:trPr>
        <w:gridAfter w:val="2"/>
        <w:wAfter w:w="720" w:type="dxa"/>
        <w:trHeight w:hRule="exact" w:val="680"/>
      </w:trPr>
      <w:tc>
        <w:tcPr>
          <w:tcW w:w="9368" w:type="dxa"/>
          <w:vAlign w:val="bottom"/>
        </w:tcPr>
        <w:p w14:paraId="41430A3C" w14:textId="77777777" w:rsidR="00E70780" w:rsidRDefault="00E70780">
          <w:pPr>
            <w:pStyle w:val="LogoCaption"/>
          </w:pPr>
        </w:p>
      </w:tc>
      <w:tc>
        <w:tcPr>
          <w:tcW w:w="9368" w:type="dxa"/>
          <w:vAlign w:val="bottom"/>
        </w:tcPr>
        <w:p w14:paraId="43EC6C00" w14:textId="77777777" w:rsidR="00E70780" w:rsidRDefault="00E70780">
          <w:pPr>
            <w:pStyle w:val="Header"/>
          </w:pPr>
        </w:p>
      </w:tc>
    </w:tr>
    <w:tr w:rsidR="00E70780" w14:paraId="50DB149D" w14:textId="77777777">
      <w:trPr>
        <w:gridAfter w:val="2"/>
        <w:wAfter w:w="720" w:type="dxa"/>
        <w:trHeight w:hRule="exact" w:val="680"/>
      </w:trPr>
      <w:tc>
        <w:tcPr>
          <w:tcW w:w="9368" w:type="dxa"/>
          <w:vAlign w:val="bottom"/>
        </w:tcPr>
        <w:p w14:paraId="49DB1CC1" w14:textId="77777777" w:rsidR="00E70780" w:rsidRDefault="00E70780">
          <w:pPr>
            <w:pStyle w:val="LogoCaption"/>
          </w:pPr>
        </w:p>
      </w:tc>
      <w:tc>
        <w:tcPr>
          <w:tcW w:w="9368" w:type="dxa"/>
          <w:vAlign w:val="bottom"/>
        </w:tcPr>
        <w:p w14:paraId="75EAEEE1" w14:textId="77777777" w:rsidR="00E70780" w:rsidRDefault="00E70780">
          <w:pPr>
            <w:pStyle w:val="Header"/>
          </w:pPr>
        </w:p>
      </w:tc>
    </w:tr>
    <w:tr w:rsidR="00E70780" w14:paraId="6380EEA9" w14:textId="77777777">
      <w:trPr>
        <w:gridAfter w:val="2"/>
        <w:wAfter w:w="720" w:type="dxa"/>
        <w:trHeight w:hRule="exact" w:val="680"/>
      </w:trPr>
      <w:tc>
        <w:tcPr>
          <w:tcW w:w="9368" w:type="dxa"/>
          <w:vAlign w:val="bottom"/>
        </w:tcPr>
        <w:p w14:paraId="7FB2B402" w14:textId="77777777" w:rsidR="00E70780" w:rsidRDefault="00E70780">
          <w:pPr>
            <w:pStyle w:val="LogoCaption"/>
          </w:pPr>
        </w:p>
      </w:tc>
      <w:tc>
        <w:tcPr>
          <w:tcW w:w="9368" w:type="dxa"/>
          <w:vAlign w:val="bottom"/>
        </w:tcPr>
        <w:p w14:paraId="05B09CED" w14:textId="77777777" w:rsidR="00E70780" w:rsidRDefault="00E70780">
          <w:pPr>
            <w:pStyle w:val="Header"/>
          </w:pPr>
        </w:p>
      </w:tc>
    </w:tr>
    <w:tr w:rsidR="00E70780" w14:paraId="57C3E37B" w14:textId="77777777">
      <w:trPr>
        <w:gridAfter w:val="2"/>
        <w:wAfter w:w="720" w:type="dxa"/>
        <w:trHeight w:hRule="exact" w:val="680"/>
      </w:trPr>
      <w:tc>
        <w:tcPr>
          <w:tcW w:w="9368" w:type="dxa"/>
          <w:vAlign w:val="bottom"/>
        </w:tcPr>
        <w:p w14:paraId="6450BCEF" w14:textId="77777777" w:rsidR="00E70780" w:rsidRDefault="00E70780">
          <w:pPr>
            <w:pStyle w:val="LogoCaption"/>
          </w:pPr>
        </w:p>
      </w:tc>
      <w:tc>
        <w:tcPr>
          <w:tcW w:w="9368" w:type="dxa"/>
          <w:vAlign w:val="bottom"/>
        </w:tcPr>
        <w:p w14:paraId="086CFA1D" w14:textId="77777777" w:rsidR="00E70780" w:rsidRDefault="00E70780">
          <w:pPr>
            <w:pStyle w:val="Header"/>
          </w:pPr>
        </w:p>
      </w:tc>
    </w:tr>
    <w:tr w:rsidR="00E70780" w14:paraId="23AEC876" w14:textId="77777777">
      <w:trPr>
        <w:gridAfter w:val="2"/>
        <w:wAfter w:w="720" w:type="dxa"/>
        <w:trHeight w:hRule="exact" w:val="680"/>
      </w:trPr>
      <w:tc>
        <w:tcPr>
          <w:tcW w:w="9368" w:type="dxa"/>
          <w:vAlign w:val="bottom"/>
        </w:tcPr>
        <w:p w14:paraId="10FAC153" w14:textId="77777777" w:rsidR="00E70780" w:rsidRDefault="00E70780">
          <w:pPr>
            <w:pStyle w:val="LogoCaption"/>
          </w:pPr>
        </w:p>
      </w:tc>
      <w:tc>
        <w:tcPr>
          <w:tcW w:w="9368" w:type="dxa"/>
          <w:vAlign w:val="bottom"/>
        </w:tcPr>
        <w:p w14:paraId="7ED7463F" w14:textId="77777777" w:rsidR="00E70780" w:rsidRDefault="00E70780">
          <w:pPr>
            <w:pStyle w:val="Header"/>
          </w:pPr>
        </w:p>
      </w:tc>
    </w:tr>
    <w:tr w:rsidR="00E70780" w14:paraId="25165BB5" w14:textId="77777777">
      <w:trPr>
        <w:gridAfter w:val="2"/>
        <w:wAfter w:w="360" w:type="dxa"/>
        <w:trHeight w:hRule="exact" w:val="680"/>
      </w:trPr>
      <w:tc>
        <w:tcPr>
          <w:tcW w:w="9368" w:type="dxa"/>
          <w:vAlign w:val="bottom"/>
        </w:tcPr>
        <w:p w14:paraId="034D2E2A" w14:textId="77777777" w:rsidR="00E70780" w:rsidRDefault="00E70780">
          <w:pPr>
            <w:pStyle w:val="LogoCaption"/>
          </w:pPr>
        </w:p>
      </w:tc>
      <w:tc>
        <w:tcPr>
          <w:tcW w:w="9368" w:type="dxa"/>
          <w:vAlign w:val="bottom"/>
        </w:tcPr>
        <w:p w14:paraId="42F0A5D3" w14:textId="77777777" w:rsidR="00E70780" w:rsidRDefault="00E70780">
          <w:pPr>
            <w:pStyle w:val="Header"/>
          </w:pPr>
        </w:p>
      </w:tc>
    </w:tr>
    <w:tr w:rsidR="00E70780" w14:paraId="4C79122F" w14:textId="77777777">
      <w:trPr>
        <w:gridAfter w:val="2"/>
        <w:wAfter w:w="720" w:type="dxa"/>
        <w:trHeight w:hRule="exact" w:val="680"/>
      </w:trPr>
      <w:tc>
        <w:tcPr>
          <w:tcW w:w="9368" w:type="dxa"/>
          <w:vAlign w:val="bottom"/>
        </w:tcPr>
        <w:p w14:paraId="65C9073E" w14:textId="77777777" w:rsidR="00E70780" w:rsidRDefault="00E70780">
          <w:pPr>
            <w:pStyle w:val="LogoCaption"/>
          </w:pPr>
        </w:p>
      </w:tc>
      <w:tc>
        <w:tcPr>
          <w:tcW w:w="9368" w:type="dxa"/>
          <w:vAlign w:val="bottom"/>
        </w:tcPr>
        <w:p w14:paraId="6C27C337" w14:textId="77777777" w:rsidR="00E70780" w:rsidRDefault="00E70780">
          <w:pPr>
            <w:pStyle w:val="Header"/>
          </w:pPr>
        </w:p>
      </w:tc>
    </w:tr>
    <w:tr w:rsidR="00E70780" w14:paraId="012E3F4D" w14:textId="77777777">
      <w:trPr>
        <w:gridAfter w:val="2"/>
        <w:wAfter w:w="720" w:type="dxa"/>
        <w:trHeight w:hRule="exact" w:val="680"/>
      </w:trPr>
      <w:tc>
        <w:tcPr>
          <w:tcW w:w="9368" w:type="dxa"/>
          <w:vAlign w:val="bottom"/>
        </w:tcPr>
        <w:p w14:paraId="5BBB82FE" w14:textId="77777777" w:rsidR="00E70780" w:rsidRDefault="00E70780">
          <w:pPr>
            <w:pStyle w:val="LogoCaption"/>
          </w:pPr>
        </w:p>
      </w:tc>
      <w:tc>
        <w:tcPr>
          <w:tcW w:w="9368" w:type="dxa"/>
          <w:vAlign w:val="bottom"/>
        </w:tcPr>
        <w:p w14:paraId="439D3605" w14:textId="77777777" w:rsidR="00E70780" w:rsidRDefault="00E70780">
          <w:pPr>
            <w:pStyle w:val="Header"/>
          </w:pPr>
        </w:p>
      </w:tc>
    </w:tr>
    <w:tr w:rsidR="00E70780" w14:paraId="076F9208" w14:textId="77777777">
      <w:trPr>
        <w:gridAfter w:val="2"/>
        <w:wAfter w:w="720" w:type="dxa"/>
        <w:trHeight w:hRule="exact" w:val="680"/>
      </w:trPr>
      <w:tc>
        <w:tcPr>
          <w:tcW w:w="9368" w:type="dxa"/>
          <w:vAlign w:val="bottom"/>
        </w:tcPr>
        <w:p w14:paraId="663F2C83" w14:textId="77777777" w:rsidR="00E70780" w:rsidRDefault="00E70780">
          <w:pPr>
            <w:pStyle w:val="LogoCaption"/>
          </w:pPr>
        </w:p>
      </w:tc>
      <w:tc>
        <w:tcPr>
          <w:tcW w:w="9368" w:type="dxa"/>
          <w:vAlign w:val="bottom"/>
        </w:tcPr>
        <w:p w14:paraId="209B78A2" w14:textId="77777777" w:rsidR="00E70780" w:rsidRDefault="00E70780">
          <w:pPr>
            <w:pStyle w:val="Header"/>
          </w:pPr>
        </w:p>
      </w:tc>
    </w:tr>
    <w:tr w:rsidR="00E70780" w14:paraId="23B7766F" w14:textId="77777777">
      <w:trPr>
        <w:gridAfter w:val="2"/>
        <w:wAfter w:w="720" w:type="dxa"/>
        <w:trHeight w:hRule="exact" w:val="680"/>
      </w:trPr>
      <w:tc>
        <w:tcPr>
          <w:tcW w:w="9368" w:type="dxa"/>
          <w:vAlign w:val="bottom"/>
        </w:tcPr>
        <w:p w14:paraId="5E41F2B4" w14:textId="77777777" w:rsidR="00E70780" w:rsidRDefault="00E70780">
          <w:pPr>
            <w:pStyle w:val="LogoCaption"/>
          </w:pPr>
        </w:p>
      </w:tc>
      <w:tc>
        <w:tcPr>
          <w:tcW w:w="9368" w:type="dxa"/>
          <w:vAlign w:val="bottom"/>
        </w:tcPr>
        <w:p w14:paraId="2308CD44" w14:textId="77777777" w:rsidR="00E70780" w:rsidRDefault="00E70780">
          <w:pPr>
            <w:pStyle w:val="Header"/>
          </w:pPr>
        </w:p>
      </w:tc>
    </w:tr>
    <w:tr w:rsidR="00E70780" w14:paraId="15ED91D5" w14:textId="77777777">
      <w:trPr>
        <w:gridAfter w:val="2"/>
        <w:wAfter w:w="720" w:type="dxa"/>
        <w:trHeight w:hRule="exact" w:val="680"/>
      </w:trPr>
      <w:tc>
        <w:tcPr>
          <w:tcW w:w="9368" w:type="dxa"/>
          <w:vAlign w:val="bottom"/>
        </w:tcPr>
        <w:p w14:paraId="504733CD" w14:textId="77777777" w:rsidR="00E70780" w:rsidRDefault="00E70780">
          <w:pPr>
            <w:pStyle w:val="LogoCaption"/>
          </w:pPr>
        </w:p>
      </w:tc>
      <w:tc>
        <w:tcPr>
          <w:tcW w:w="9368" w:type="dxa"/>
          <w:vAlign w:val="bottom"/>
        </w:tcPr>
        <w:p w14:paraId="569B1125" w14:textId="77777777" w:rsidR="00E70780" w:rsidRDefault="00E70780">
          <w:pPr>
            <w:pStyle w:val="Header"/>
          </w:pPr>
        </w:p>
      </w:tc>
    </w:tr>
    <w:tr w:rsidR="00E70780" w14:paraId="3BA775CA" w14:textId="77777777">
      <w:trPr>
        <w:gridAfter w:val="2"/>
        <w:wAfter w:w="720" w:type="dxa"/>
        <w:trHeight w:hRule="exact" w:val="680"/>
      </w:trPr>
      <w:tc>
        <w:tcPr>
          <w:tcW w:w="9368" w:type="dxa"/>
          <w:vAlign w:val="bottom"/>
        </w:tcPr>
        <w:p w14:paraId="5600669A" w14:textId="77777777" w:rsidR="00E70780" w:rsidRDefault="00E70780">
          <w:pPr>
            <w:pStyle w:val="LogoCaption"/>
          </w:pPr>
        </w:p>
      </w:tc>
      <w:tc>
        <w:tcPr>
          <w:tcW w:w="9368" w:type="dxa"/>
          <w:vAlign w:val="bottom"/>
        </w:tcPr>
        <w:p w14:paraId="686D140F" w14:textId="77777777" w:rsidR="00E70780" w:rsidRDefault="00E70780">
          <w:pPr>
            <w:pStyle w:val="Header"/>
          </w:pPr>
        </w:p>
      </w:tc>
    </w:tr>
    <w:tr w:rsidR="00E70780" w14:paraId="53CC5059" w14:textId="77777777">
      <w:trPr>
        <w:gridAfter w:val="2"/>
        <w:wAfter w:w="720" w:type="dxa"/>
        <w:trHeight w:hRule="exact" w:val="680"/>
      </w:trPr>
      <w:tc>
        <w:tcPr>
          <w:tcW w:w="9368" w:type="dxa"/>
          <w:vAlign w:val="bottom"/>
        </w:tcPr>
        <w:p w14:paraId="225EA744" w14:textId="77777777" w:rsidR="00E70780" w:rsidRDefault="00E70780">
          <w:pPr>
            <w:pStyle w:val="LogoCaption"/>
          </w:pPr>
        </w:p>
      </w:tc>
      <w:tc>
        <w:tcPr>
          <w:tcW w:w="9368" w:type="dxa"/>
          <w:vAlign w:val="bottom"/>
        </w:tcPr>
        <w:p w14:paraId="2443B039" w14:textId="77777777" w:rsidR="00E70780" w:rsidRDefault="00E70780">
          <w:pPr>
            <w:pStyle w:val="Header"/>
          </w:pPr>
        </w:p>
      </w:tc>
    </w:tr>
    <w:tr w:rsidR="00E70780" w14:paraId="21EAB6FB" w14:textId="77777777">
      <w:trPr>
        <w:gridAfter w:val="2"/>
        <w:wAfter w:w="720" w:type="dxa"/>
        <w:trHeight w:hRule="exact" w:val="680"/>
      </w:trPr>
      <w:tc>
        <w:tcPr>
          <w:tcW w:w="9368" w:type="dxa"/>
          <w:vAlign w:val="bottom"/>
        </w:tcPr>
        <w:p w14:paraId="603357C6" w14:textId="77777777" w:rsidR="00E70780" w:rsidRDefault="00E70780">
          <w:pPr>
            <w:pStyle w:val="LogoCaption"/>
          </w:pPr>
        </w:p>
      </w:tc>
      <w:tc>
        <w:tcPr>
          <w:tcW w:w="9368" w:type="dxa"/>
          <w:vAlign w:val="bottom"/>
        </w:tcPr>
        <w:p w14:paraId="2CBB20EC" w14:textId="77777777" w:rsidR="00E70780" w:rsidRDefault="00E70780">
          <w:pPr>
            <w:pStyle w:val="Header"/>
          </w:pPr>
        </w:p>
      </w:tc>
    </w:tr>
    <w:tr w:rsidR="00E70780" w14:paraId="6FAB0144" w14:textId="77777777">
      <w:trPr>
        <w:gridAfter w:val="2"/>
        <w:wAfter w:w="720" w:type="dxa"/>
        <w:trHeight w:hRule="exact" w:val="680"/>
      </w:trPr>
      <w:tc>
        <w:tcPr>
          <w:tcW w:w="9368" w:type="dxa"/>
          <w:vAlign w:val="bottom"/>
        </w:tcPr>
        <w:p w14:paraId="447A8C55" w14:textId="77777777" w:rsidR="00E70780" w:rsidRDefault="00E70780">
          <w:pPr>
            <w:pStyle w:val="LogoCaption"/>
          </w:pPr>
        </w:p>
      </w:tc>
      <w:tc>
        <w:tcPr>
          <w:tcW w:w="9368" w:type="dxa"/>
          <w:vAlign w:val="bottom"/>
        </w:tcPr>
        <w:p w14:paraId="2C6667DB" w14:textId="77777777" w:rsidR="00E70780" w:rsidRDefault="00E70780">
          <w:pPr>
            <w:pStyle w:val="Header"/>
          </w:pPr>
        </w:p>
      </w:tc>
    </w:tr>
    <w:tr w:rsidR="00E70780" w14:paraId="4A060269" w14:textId="77777777">
      <w:trPr>
        <w:gridAfter w:val="2"/>
        <w:wAfter w:w="720" w:type="dxa"/>
        <w:trHeight w:hRule="exact" w:val="680"/>
      </w:trPr>
      <w:tc>
        <w:tcPr>
          <w:tcW w:w="9368" w:type="dxa"/>
          <w:vAlign w:val="bottom"/>
        </w:tcPr>
        <w:p w14:paraId="0E5C7D33" w14:textId="77777777" w:rsidR="00E70780" w:rsidRDefault="00E70780">
          <w:pPr>
            <w:pStyle w:val="LogoCaption"/>
          </w:pPr>
        </w:p>
      </w:tc>
      <w:tc>
        <w:tcPr>
          <w:tcW w:w="9368" w:type="dxa"/>
          <w:vAlign w:val="bottom"/>
        </w:tcPr>
        <w:p w14:paraId="0D3BCBCC" w14:textId="77777777" w:rsidR="00E70780" w:rsidRDefault="00E70780">
          <w:pPr>
            <w:pStyle w:val="Header"/>
          </w:pPr>
        </w:p>
      </w:tc>
    </w:tr>
    <w:tr w:rsidR="00E70780" w14:paraId="6BDD6CA6" w14:textId="77777777">
      <w:trPr>
        <w:gridAfter w:val="2"/>
        <w:wAfter w:w="720" w:type="dxa"/>
        <w:trHeight w:hRule="exact" w:val="680"/>
      </w:trPr>
      <w:tc>
        <w:tcPr>
          <w:tcW w:w="9368" w:type="dxa"/>
          <w:vAlign w:val="bottom"/>
        </w:tcPr>
        <w:p w14:paraId="639763EA" w14:textId="77777777" w:rsidR="00E70780" w:rsidRDefault="00E70780">
          <w:pPr>
            <w:pStyle w:val="LogoCaption"/>
          </w:pPr>
        </w:p>
      </w:tc>
      <w:tc>
        <w:tcPr>
          <w:tcW w:w="9368" w:type="dxa"/>
          <w:vAlign w:val="bottom"/>
        </w:tcPr>
        <w:p w14:paraId="41E0E5D1" w14:textId="77777777" w:rsidR="00E70780" w:rsidRDefault="00E70780">
          <w:pPr>
            <w:pStyle w:val="Header"/>
          </w:pPr>
        </w:p>
      </w:tc>
    </w:tr>
    <w:tr w:rsidR="00E70780" w14:paraId="42BD5628" w14:textId="77777777">
      <w:trPr>
        <w:gridAfter w:val="2"/>
        <w:wAfter w:w="720" w:type="dxa"/>
        <w:trHeight w:hRule="exact" w:val="680"/>
      </w:trPr>
      <w:tc>
        <w:tcPr>
          <w:tcW w:w="9368" w:type="dxa"/>
          <w:vAlign w:val="bottom"/>
        </w:tcPr>
        <w:p w14:paraId="289E0176" w14:textId="77777777" w:rsidR="00E70780" w:rsidRDefault="00E70780">
          <w:pPr>
            <w:pStyle w:val="LogoCaption"/>
          </w:pPr>
        </w:p>
      </w:tc>
      <w:tc>
        <w:tcPr>
          <w:tcW w:w="9368" w:type="dxa"/>
          <w:vAlign w:val="bottom"/>
        </w:tcPr>
        <w:p w14:paraId="50AAC7BC" w14:textId="77777777" w:rsidR="00E70780" w:rsidRDefault="00E70780">
          <w:pPr>
            <w:pStyle w:val="Header"/>
          </w:pPr>
        </w:p>
      </w:tc>
    </w:tr>
    <w:tr w:rsidR="00E70780" w14:paraId="6C1526DE" w14:textId="77777777">
      <w:trPr>
        <w:gridAfter w:val="2"/>
        <w:wAfter w:w="720" w:type="dxa"/>
        <w:trHeight w:hRule="exact" w:val="680"/>
      </w:trPr>
      <w:tc>
        <w:tcPr>
          <w:tcW w:w="9368" w:type="dxa"/>
          <w:vAlign w:val="bottom"/>
        </w:tcPr>
        <w:p w14:paraId="749F14B8" w14:textId="77777777" w:rsidR="00E70780" w:rsidRDefault="00E70780">
          <w:pPr>
            <w:pStyle w:val="LogoCaption"/>
          </w:pPr>
        </w:p>
      </w:tc>
      <w:tc>
        <w:tcPr>
          <w:tcW w:w="9368" w:type="dxa"/>
          <w:vAlign w:val="bottom"/>
        </w:tcPr>
        <w:p w14:paraId="15EACF08" w14:textId="77777777" w:rsidR="00E70780" w:rsidRDefault="00E70780">
          <w:pPr>
            <w:pStyle w:val="Header"/>
          </w:pPr>
        </w:p>
      </w:tc>
    </w:tr>
    <w:tr w:rsidR="00E70780" w14:paraId="43DF6EC2" w14:textId="77777777">
      <w:trPr>
        <w:gridAfter w:val="2"/>
        <w:wAfter w:w="720" w:type="dxa"/>
        <w:trHeight w:hRule="exact" w:val="680"/>
      </w:trPr>
      <w:tc>
        <w:tcPr>
          <w:tcW w:w="9368" w:type="dxa"/>
          <w:vAlign w:val="bottom"/>
        </w:tcPr>
        <w:p w14:paraId="0280FF00" w14:textId="77777777" w:rsidR="00E70780" w:rsidRDefault="00E70780">
          <w:pPr>
            <w:pStyle w:val="LogoCaption"/>
          </w:pPr>
        </w:p>
      </w:tc>
      <w:tc>
        <w:tcPr>
          <w:tcW w:w="9368" w:type="dxa"/>
          <w:vAlign w:val="bottom"/>
        </w:tcPr>
        <w:p w14:paraId="29C3494A" w14:textId="77777777" w:rsidR="00E70780" w:rsidRDefault="00E70780">
          <w:pPr>
            <w:pStyle w:val="Header"/>
          </w:pPr>
        </w:p>
      </w:tc>
    </w:tr>
    <w:tr w:rsidR="00E70780" w14:paraId="7CB5E9DC" w14:textId="77777777">
      <w:trPr>
        <w:gridAfter w:val="2"/>
        <w:wAfter w:w="720" w:type="dxa"/>
        <w:trHeight w:hRule="exact" w:val="680"/>
      </w:trPr>
      <w:tc>
        <w:tcPr>
          <w:tcW w:w="9368" w:type="dxa"/>
          <w:vAlign w:val="bottom"/>
        </w:tcPr>
        <w:p w14:paraId="6DA8CEE8" w14:textId="77777777" w:rsidR="00E70780" w:rsidRDefault="00E70780">
          <w:pPr>
            <w:pStyle w:val="LogoCaption"/>
          </w:pPr>
        </w:p>
      </w:tc>
      <w:tc>
        <w:tcPr>
          <w:tcW w:w="9368" w:type="dxa"/>
          <w:vAlign w:val="bottom"/>
        </w:tcPr>
        <w:p w14:paraId="00169099" w14:textId="77777777" w:rsidR="00E70780" w:rsidRDefault="00E70780">
          <w:pPr>
            <w:pStyle w:val="Header"/>
          </w:pPr>
        </w:p>
      </w:tc>
    </w:tr>
    <w:tr w:rsidR="00E70780" w14:paraId="12DE7DA2" w14:textId="77777777">
      <w:trPr>
        <w:gridAfter w:val="2"/>
        <w:wAfter w:w="720" w:type="dxa"/>
        <w:trHeight w:hRule="exact" w:val="680"/>
      </w:trPr>
      <w:tc>
        <w:tcPr>
          <w:tcW w:w="9368" w:type="dxa"/>
          <w:vAlign w:val="bottom"/>
        </w:tcPr>
        <w:p w14:paraId="69D9AA89" w14:textId="77777777" w:rsidR="00E70780" w:rsidRDefault="00E70780">
          <w:pPr>
            <w:pStyle w:val="LogoCaption"/>
          </w:pPr>
        </w:p>
      </w:tc>
      <w:tc>
        <w:tcPr>
          <w:tcW w:w="9368" w:type="dxa"/>
          <w:vAlign w:val="bottom"/>
        </w:tcPr>
        <w:p w14:paraId="5E703CEF" w14:textId="77777777" w:rsidR="00E70780" w:rsidRDefault="00E70780">
          <w:pPr>
            <w:pStyle w:val="Header"/>
          </w:pPr>
        </w:p>
      </w:tc>
    </w:tr>
    <w:tr w:rsidR="00E70780" w14:paraId="7A117FED" w14:textId="77777777">
      <w:trPr>
        <w:gridAfter w:val="2"/>
        <w:wAfter w:w="720" w:type="dxa"/>
        <w:trHeight w:hRule="exact" w:val="680"/>
      </w:trPr>
      <w:tc>
        <w:tcPr>
          <w:tcW w:w="9368" w:type="dxa"/>
          <w:vAlign w:val="bottom"/>
        </w:tcPr>
        <w:p w14:paraId="7C867D66" w14:textId="77777777" w:rsidR="00E70780" w:rsidRDefault="00E70780">
          <w:pPr>
            <w:pStyle w:val="LogoCaption"/>
          </w:pPr>
        </w:p>
      </w:tc>
      <w:tc>
        <w:tcPr>
          <w:tcW w:w="9368" w:type="dxa"/>
          <w:vAlign w:val="bottom"/>
        </w:tcPr>
        <w:p w14:paraId="4E85B22E" w14:textId="77777777" w:rsidR="00E70780" w:rsidRDefault="00E70780">
          <w:pPr>
            <w:pStyle w:val="Header"/>
          </w:pPr>
        </w:p>
      </w:tc>
    </w:tr>
    <w:tr w:rsidR="00E70780" w14:paraId="1F70ED5C" w14:textId="77777777">
      <w:trPr>
        <w:gridAfter w:val="2"/>
        <w:wAfter w:w="720" w:type="dxa"/>
        <w:trHeight w:hRule="exact" w:val="680"/>
      </w:trPr>
      <w:tc>
        <w:tcPr>
          <w:tcW w:w="9368" w:type="dxa"/>
          <w:vAlign w:val="bottom"/>
        </w:tcPr>
        <w:p w14:paraId="0C65928C" w14:textId="77777777" w:rsidR="00E70780" w:rsidRDefault="00E70780">
          <w:pPr>
            <w:pStyle w:val="LogoCaption"/>
          </w:pPr>
        </w:p>
      </w:tc>
      <w:tc>
        <w:tcPr>
          <w:tcW w:w="9368" w:type="dxa"/>
          <w:vAlign w:val="bottom"/>
        </w:tcPr>
        <w:p w14:paraId="2FB3CA9E" w14:textId="77777777" w:rsidR="00E70780" w:rsidRDefault="00E70780">
          <w:pPr>
            <w:pStyle w:val="Header"/>
          </w:pPr>
        </w:p>
      </w:tc>
    </w:tr>
    <w:tr w:rsidR="00E70780" w14:paraId="7845ACF1" w14:textId="77777777">
      <w:trPr>
        <w:gridAfter w:val="2"/>
        <w:wAfter w:w="720" w:type="dxa"/>
        <w:trHeight w:hRule="exact" w:val="680"/>
      </w:trPr>
      <w:tc>
        <w:tcPr>
          <w:tcW w:w="9368" w:type="dxa"/>
          <w:vAlign w:val="bottom"/>
        </w:tcPr>
        <w:p w14:paraId="4A4EB3B8" w14:textId="77777777" w:rsidR="00E70780" w:rsidRDefault="00E70780">
          <w:pPr>
            <w:pStyle w:val="LogoCaption"/>
          </w:pPr>
        </w:p>
      </w:tc>
      <w:tc>
        <w:tcPr>
          <w:tcW w:w="9368" w:type="dxa"/>
          <w:vAlign w:val="bottom"/>
        </w:tcPr>
        <w:p w14:paraId="485176C1" w14:textId="77777777" w:rsidR="00E70780" w:rsidRDefault="00E70780">
          <w:pPr>
            <w:pStyle w:val="Header"/>
          </w:pPr>
        </w:p>
      </w:tc>
    </w:tr>
    <w:tr w:rsidR="00E70780" w14:paraId="35876771" w14:textId="77777777">
      <w:trPr>
        <w:gridAfter w:val="2"/>
        <w:wAfter w:w="720" w:type="dxa"/>
        <w:trHeight w:hRule="exact" w:val="680"/>
      </w:trPr>
      <w:tc>
        <w:tcPr>
          <w:tcW w:w="9368" w:type="dxa"/>
          <w:vAlign w:val="bottom"/>
        </w:tcPr>
        <w:p w14:paraId="240889CC" w14:textId="77777777" w:rsidR="00E70780" w:rsidRDefault="00E70780">
          <w:pPr>
            <w:pStyle w:val="LogoCaption"/>
          </w:pPr>
        </w:p>
      </w:tc>
      <w:tc>
        <w:tcPr>
          <w:tcW w:w="9368" w:type="dxa"/>
          <w:vAlign w:val="bottom"/>
        </w:tcPr>
        <w:p w14:paraId="769B0E7A" w14:textId="77777777" w:rsidR="00E70780" w:rsidRDefault="00E70780">
          <w:pPr>
            <w:pStyle w:val="Header"/>
          </w:pPr>
        </w:p>
      </w:tc>
    </w:tr>
    <w:tr w:rsidR="00E70780" w14:paraId="3922E021" w14:textId="77777777">
      <w:trPr>
        <w:gridAfter w:val="2"/>
        <w:wAfter w:w="720" w:type="dxa"/>
        <w:trHeight w:hRule="exact" w:val="680"/>
      </w:trPr>
      <w:tc>
        <w:tcPr>
          <w:tcW w:w="9368" w:type="dxa"/>
          <w:vAlign w:val="bottom"/>
        </w:tcPr>
        <w:p w14:paraId="26981D1D" w14:textId="77777777" w:rsidR="00E70780" w:rsidRDefault="00E70780">
          <w:pPr>
            <w:pStyle w:val="LogoCaption"/>
          </w:pPr>
        </w:p>
      </w:tc>
      <w:tc>
        <w:tcPr>
          <w:tcW w:w="9368" w:type="dxa"/>
          <w:vAlign w:val="bottom"/>
        </w:tcPr>
        <w:p w14:paraId="34A1AAD1" w14:textId="77777777" w:rsidR="00E70780" w:rsidRDefault="00E70780">
          <w:pPr>
            <w:pStyle w:val="Header"/>
          </w:pPr>
        </w:p>
      </w:tc>
    </w:tr>
    <w:tr w:rsidR="00E70780" w14:paraId="0DE7FB87" w14:textId="77777777">
      <w:trPr>
        <w:gridAfter w:val="2"/>
        <w:wAfter w:w="720" w:type="dxa"/>
        <w:trHeight w:hRule="exact" w:val="680"/>
      </w:trPr>
      <w:tc>
        <w:tcPr>
          <w:tcW w:w="9368" w:type="dxa"/>
          <w:vAlign w:val="bottom"/>
        </w:tcPr>
        <w:p w14:paraId="09FD216A" w14:textId="77777777" w:rsidR="00E70780" w:rsidRDefault="00E70780">
          <w:pPr>
            <w:pStyle w:val="LogoCaption"/>
          </w:pPr>
        </w:p>
      </w:tc>
      <w:tc>
        <w:tcPr>
          <w:tcW w:w="9368" w:type="dxa"/>
          <w:vAlign w:val="bottom"/>
        </w:tcPr>
        <w:p w14:paraId="4EF7A7AA" w14:textId="77777777" w:rsidR="00E70780" w:rsidRDefault="00E70780">
          <w:pPr>
            <w:pStyle w:val="Header"/>
          </w:pPr>
        </w:p>
      </w:tc>
    </w:tr>
    <w:tr w:rsidR="00E70780" w14:paraId="577EE446" w14:textId="77777777">
      <w:trPr>
        <w:gridAfter w:val="2"/>
        <w:wAfter w:w="720" w:type="dxa"/>
        <w:trHeight w:hRule="exact" w:val="680"/>
      </w:trPr>
      <w:tc>
        <w:tcPr>
          <w:tcW w:w="9368" w:type="dxa"/>
          <w:vAlign w:val="bottom"/>
        </w:tcPr>
        <w:p w14:paraId="17A92A8F" w14:textId="77777777" w:rsidR="00E70780" w:rsidRDefault="00E70780">
          <w:pPr>
            <w:pStyle w:val="LogoCaption"/>
          </w:pPr>
        </w:p>
      </w:tc>
      <w:tc>
        <w:tcPr>
          <w:tcW w:w="9368" w:type="dxa"/>
          <w:vAlign w:val="bottom"/>
        </w:tcPr>
        <w:p w14:paraId="4FD2727C" w14:textId="77777777" w:rsidR="00E70780" w:rsidRDefault="00E70780">
          <w:pPr>
            <w:pStyle w:val="Header"/>
          </w:pPr>
        </w:p>
      </w:tc>
    </w:tr>
    <w:tr w:rsidR="00E70780" w14:paraId="01816EDC" w14:textId="77777777">
      <w:trPr>
        <w:gridAfter w:val="2"/>
        <w:wAfter w:w="720" w:type="dxa"/>
        <w:trHeight w:hRule="exact" w:val="680"/>
      </w:trPr>
      <w:tc>
        <w:tcPr>
          <w:tcW w:w="9368" w:type="dxa"/>
          <w:vAlign w:val="bottom"/>
        </w:tcPr>
        <w:p w14:paraId="3A083A7B" w14:textId="77777777" w:rsidR="00E70780" w:rsidRDefault="00E70780">
          <w:pPr>
            <w:pStyle w:val="LogoCaption"/>
          </w:pPr>
        </w:p>
      </w:tc>
      <w:tc>
        <w:tcPr>
          <w:tcW w:w="9368" w:type="dxa"/>
          <w:vAlign w:val="bottom"/>
        </w:tcPr>
        <w:p w14:paraId="68B84D7C" w14:textId="77777777" w:rsidR="00E70780" w:rsidRDefault="00E70780">
          <w:pPr>
            <w:pStyle w:val="Header"/>
          </w:pPr>
        </w:p>
      </w:tc>
    </w:tr>
    <w:tr w:rsidR="00E70780" w14:paraId="6DAFC95A" w14:textId="77777777">
      <w:trPr>
        <w:gridAfter w:val="2"/>
        <w:wAfter w:w="720" w:type="dxa"/>
        <w:trHeight w:hRule="exact" w:val="680"/>
      </w:trPr>
      <w:tc>
        <w:tcPr>
          <w:tcW w:w="9368" w:type="dxa"/>
          <w:vAlign w:val="bottom"/>
        </w:tcPr>
        <w:p w14:paraId="5D86951C" w14:textId="77777777" w:rsidR="00E70780" w:rsidRDefault="00E70780">
          <w:pPr>
            <w:pStyle w:val="LogoCaption"/>
          </w:pPr>
        </w:p>
      </w:tc>
      <w:tc>
        <w:tcPr>
          <w:tcW w:w="9368" w:type="dxa"/>
          <w:vAlign w:val="bottom"/>
        </w:tcPr>
        <w:p w14:paraId="0F132CF1" w14:textId="77777777" w:rsidR="00E70780" w:rsidRDefault="00E70780">
          <w:pPr>
            <w:pStyle w:val="Header"/>
          </w:pPr>
        </w:p>
      </w:tc>
    </w:tr>
    <w:tr w:rsidR="00E70780" w14:paraId="01F63AAD" w14:textId="77777777">
      <w:trPr>
        <w:gridAfter w:val="2"/>
        <w:wAfter w:w="720" w:type="dxa"/>
        <w:trHeight w:hRule="exact" w:val="680"/>
      </w:trPr>
      <w:tc>
        <w:tcPr>
          <w:tcW w:w="9368" w:type="dxa"/>
          <w:vAlign w:val="bottom"/>
        </w:tcPr>
        <w:p w14:paraId="0BCC7D8E" w14:textId="77777777" w:rsidR="00E70780" w:rsidRDefault="00E70780">
          <w:pPr>
            <w:pStyle w:val="LogoCaption"/>
          </w:pPr>
        </w:p>
      </w:tc>
      <w:tc>
        <w:tcPr>
          <w:tcW w:w="9368" w:type="dxa"/>
          <w:vAlign w:val="bottom"/>
        </w:tcPr>
        <w:p w14:paraId="3EF96DCE" w14:textId="77777777" w:rsidR="00E70780" w:rsidRDefault="00E70780">
          <w:pPr>
            <w:pStyle w:val="Header"/>
          </w:pPr>
        </w:p>
      </w:tc>
    </w:tr>
    <w:tr w:rsidR="00E70780" w14:paraId="48DEE4BC" w14:textId="77777777">
      <w:trPr>
        <w:gridAfter w:val="2"/>
        <w:wAfter w:w="720" w:type="dxa"/>
        <w:trHeight w:hRule="exact" w:val="680"/>
      </w:trPr>
      <w:tc>
        <w:tcPr>
          <w:tcW w:w="9368" w:type="dxa"/>
          <w:vAlign w:val="bottom"/>
        </w:tcPr>
        <w:p w14:paraId="5E35B339" w14:textId="77777777" w:rsidR="00E70780" w:rsidRDefault="00E70780">
          <w:pPr>
            <w:pStyle w:val="LogoCaption"/>
          </w:pPr>
        </w:p>
      </w:tc>
      <w:tc>
        <w:tcPr>
          <w:tcW w:w="9368" w:type="dxa"/>
          <w:vAlign w:val="bottom"/>
        </w:tcPr>
        <w:p w14:paraId="4D296A46" w14:textId="77777777" w:rsidR="00E70780" w:rsidRDefault="00E70780">
          <w:pPr>
            <w:pStyle w:val="Header"/>
          </w:pPr>
        </w:p>
      </w:tc>
    </w:tr>
    <w:tr w:rsidR="00E70780" w14:paraId="24C050F9" w14:textId="77777777">
      <w:trPr>
        <w:gridAfter w:val="2"/>
        <w:wAfter w:w="720" w:type="dxa"/>
        <w:trHeight w:hRule="exact" w:val="680"/>
      </w:trPr>
      <w:tc>
        <w:tcPr>
          <w:tcW w:w="9368" w:type="dxa"/>
          <w:vAlign w:val="bottom"/>
        </w:tcPr>
        <w:p w14:paraId="29F9C9F4" w14:textId="77777777" w:rsidR="00E70780" w:rsidRDefault="00E70780">
          <w:pPr>
            <w:pStyle w:val="LogoCaption"/>
          </w:pPr>
        </w:p>
      </w:tc>
      <w:tc>
        <w:tcPr>
          <w:tcW w:w="9368" w:type="dxa"/>
          <w:vAlign w:val="bottom"/>
        </w:tcPr>
        <w:p w14:paraId="6EC55E52" w14:textId="77777777" w:rsidR="00E70780" w:rsidRDefault="00E70780">
          <w:pPr>
            <w:pStyle w:val="Header"/>
          </w:pPr>
        </w:p>
      </w:tc>
    </w:tr>
    <w:tr w:rsidR="00E70780" w14:paraId="34A49182" w14:textId="77777777">
      <w:trPr>
        <w:gridAfter w:val="2"/>
        <w:wAfter w:w="720" w:type="dxa"/>
        <w:trHeight w:hRule="exact" w:val="680"/>
      </w:trPr>
      <w:tc>
        <w:tcPr>
          <w:tcW w:w="9368" w:type="dxa"/>
          <w:vAlign w:val="bottom"/>
        </w:tcPr>
        <w:p w14:paraId="00EF2A91" w14:textId="77777777" w:rsidR="00E70780" w:rsidRDefault="00E70780">
          <w:pPr>
            <w:pStyle w:val="LogoCaption"/>
          </w:pPr>
        </w:p>
      </w:tc>
      <w:tc>
        <w:tcPr>
          <w:tcW w:w="9368" w:type="dxa"/>
          <w:vAlign w:val="bottom"/>
        </w:tcPr>
        <w:p w14:paraId="7240A270" w14:textId="77777777" w:rsidR="00E70780" w:rsidRDefault="00E70780">
          <w:pPr>
            <w:pStyle w:val="Header"/>
          </w:pPr>
        </w:p>
      </w:tc>
    </w:tr>
    <w:tr w:rsidR="00E70780" w14:paraId="360BF811" w14:textId="77777777">
      <w:trPr>
        <w:gridAfter w:val="2"/>
        <w:wAfter w:w="720" w:type="dxa"/>
        <w:trHeight w:hRule="exact" w:val="680"/>
      </w:trPr>
      <w:tc>
        <w:tcPr>
          <w:tcW w:w="9368" w:type="dxa"/>
          <w:vAlign w:val="bottom"/>
        </w:tcPr>
        <w:p w14:paraId="286F001F" w14:textId="77777777" w:rsidR="00E70780" w:rsidRDefault="00E70780">
          <w:pPr>
            <w:pStyle w:val="LogoCaption"/>
          </w:pPr>
        </w:p>
      </w:tc>
      <w:tc>
        <w:tcPr>
          <w:tcW w:w="9368" w:type="dxa"/>
          <w:vAlign w:val="bottom"/>
        </w:tcPr>
        <w:p w14:paraId="45645B36" w14:textId="77777777" w:rsidR="00E70780" w:rsidRDefault="00E70780">
          <w:pPr>
            <w:pStyle w:val="Header"/>
          </w:pPr>
        </w:p>
      </w:tc>
    </w:tr>
    <w:tr w:rsidR="00E70780" w14:paraId="2FD08F2D" w14:textId="77777777">
      <w:trPr>
        <w:gridAfter w:val="2"/>
        <w:wAfter w:w="720" w:type="dxa"/>
        <w:trHeight w:hRule="exact" w:val="680"/>
      </w:trPr>
      <w:tc>
        <w:tcPr>
          <w:tcW w:w="9368" w:type="dxa"/>
          <w:vAlign w:val="bottom"/>
        </w:tcPr>
        <w:p w14:paraId="043868AA" w14:textId="77777777" w:rsidR="00E70780" w:rsidRDefault="00E70780">
          <w:pPr>
            <w:pStyle w:val="LogoCaption"/>
          </w:pPr>
        </w:p>
      </w:tc>
      <w:tc>
        <w:tcPr>
          <w:tcW w:w="9368" w:type="dxa"/>
          <w:vAlign w:val="bottom"/>
        </w:tcPr>
        <w:p w14:paraId="0313F5FD" w14:textId="77777777" w:rsidR="00E70780" w:rsidRDefault="00E70780">
          <w:pPr>
            <w:pStyle w:val="Header"/>
          </w:pPr>
        </w:p>
      </w:tc>
    </w:tr>
    <w:tr w:rsidR="00E70780" w14:paraId="56858ABE" w14:textId="77777777">
      <w:trPr>
        <w:gridAfter w:val="2"/>
        <w:wAfter w:w="720" w:type="dxa"/>
        <w:trHeight w:hRule="exact" w:val="680"/>
      </w:trPr>
      <w:tc>
        <w:tcPr>
          <w:tcW w:w="9368" w:type="dxa"/>
          <w:vAlign w:val="bottom"/>
        </w:tcPr>
        <w:p w14:paraId="6F1187E4" w14:textId="77777777" w:rsidR="00E70780" w:rsidRDefault="00E70780">
          <w:pPr>
            <w:pStyle w:val="LogoCaption"/>
          </w:pPr>
        </w:p>
      </w:tc>
      <w:tc>
        <w:tcPr>
          <w:tcW w:w="9368" w:type="dxa"/>
          <w:vAlign w:val="bottom"/>
        </w:tcPr>
        <w:p w14:paraId="0E971ECE" w14:textId="77777777" w:rsidR="00E70780" w:rsidRDefault="00E70780">
          <w:pPr>
            <w:pStyle w:val="Header"/>
          </w:pPr>
        </w:p>
      </w:tc>
    </w:tr>
    <w:tr w:rsidR="00E70780" w14:paraId="620C270B" w14:textId="77777777">
      <w:trPr>
        <w:gridAfter w:val="2"/>
        <w:wAfter w:w="720" w:type="dxa"/>
        <w:trHeight w:hRule="exact" w:val="680"/>
      </w:trPr>
      <w:tc>
        <w:tcPr>
          <w:tcW w:w="9368" w:type="dxa"/>
          <w:vAlign w:val="bottom"/>
        </w:tcPr>
        <w:p w14:paraId="5C2886EB" w14:textId="77777777" w:rsidR="00E70780" w:rsidRDefault="00E70780">
          <w:pPr>
            <w:pStyle w:val="LogoCaption"/>
          </w:pPr>
        </w:p>
      </w:tc>
      <w:tc>
        <w:tcPr>
          <w:tcW w:w="9368" w:type="dxa"/>
          <w:vAlign w:val="bottom"/>
        </w:tcPr>
        <w:p w14:paraId="19CCD4CB" w14:textId="77777777" w:rsidR="00E70780" w:rsidRDefault="00E70780">
          <w:pPr>
            <w:pStyle w:val="Header"/>
          </w:pPr>
        </w:p>
      </w:tc>
    </w:tr>
    <w:tr w:rsidR="00E70780" w14:paraId="181D6E0F" w14:textId="77777777">
      <w:trPr>
        <w:gridAfter w:val="2"/>
        <w:wAfter w:w="720" w:type="dxa"/>
        <w:trHeight w:hRule="exact" w:val="680"/>
      </w:trPr>
      <w:tc>
        <w:tcPr>
          <w:tcW w:w="9368" w:type="dxa"/>
          <w:vAlign w:val="bottom"/>
        </w:tcPr>
        <w:p w14:paraId="0742ACC9" w14:textId="77777777" w:rsidR="00E70780" w:rsidRDefault="00E70780">
          <w:pPr>
            <w:pStyle w:val="LogoCaption"/>
          </w:pPr>
        </w:p>
      </w:tc>
      <w:tc>
        <w:tcPr>
          <w:tcW w:w="9368" w:type="dxa"/>
          <w:vAlign w:val="bottom"/>
        </w:tcPr>
        <w:p w14:paraId="23EB620E" w14:textId="77777777" w:rsidR="00E70780" w:rsidRDefault="00E70780">
          <w:pPr>
            <w:pStyle w:val="Header"/>
          </w:pPr>
        </w:p>
      </w:tc>
    </w:tr>
    <w:tr w:rsidR="00E70780" w14:paraId="596010B0" w14:textId="77777777">
      <w:trPr>
        <w:gridAfter w:val="2"/>
        <w:wAfter w:w="720" w:type="dxa"/>
        <w:trHeight w:hRule="exact" w:val="680"/>
      </w:trPr>
      <w:tc>
        <w:tcPr>
          <w:tcW w:w="9368" w:type="dxa"/>
          <w:vAlign w:val="bottom"/>
        </w:tcPr>
        <w:p w14:paraId="3C13E70D" w14:textId="77777777" w:rsidR="00E70780" w:rsidRDefault="00E70780">
          <w:pPr>
            <w:pStyle w:val="LogoCaption"/>
          </w:pPr>
        </w:p>
      </w:tc>
      <w:tc>
        <w:tcPr>
          <w:tcW w:w="9368" w:type="dxa"/>
          <w:vAlign w:val="bottom"/>
        </w:tcPr>
        <w:p w14:paraId="6293C100" w14:textId="77777777" w:rsidR="00E70780" w:rsidRDefault="00E70780">
          <w:pPr>
            <w:pStyle w:val="Header"/>
          </w:pPr>
        </w:p>
      </w:tc>
    </w:tr>
    <w:tr w:rsidR="00E70780" w14:paraId="06F21BC2" w14:textId="77777777">
      <w:trPr>
        <w:gridAfter w:val="2"/>
        <w:wAfter w:w="720" w:type="dxa"/>
        <w:trHeight w:hRule="exact" w:val="680"/>
      </w:trPr>
      <w:tc>
        <w:tcPr>
          <w:tcW w:w="9368" w:type="dxa"/>
          <w:vAlign w:val="bottom"/>
        </w:tcPr>
        <w:p w14:paraId="556D1B29" w14:textId="77777777" w:rsidR="00E70780" w:rsidRDefault="00E70780">
          <w:pPr>
            <w:pStyle w:val="LogoCaption"/>
          </w:pPr>
        </w:p>
      </w:tc>
      <w:tc>
        <w:tcPr>
          <w:tcW w:w="9368" w:type="dxa"/>
          <w:vAlign w:val="bottom"/>
        </w:tcPr>
        <w:p w14:paraId="55B7CAF6" w14:textId="77777777" w:rsidR="00E70780" w:rsidRDefault="00E70780">
          <w:pPr>
            <w:pStyle w:val="Header"/>
          </w:pPr>
        </w:p>
      </w:tc>
    </w:tr>
    <w:tr w:rsidR="00E70780" w14:paraId="4F6AC887" w14:textId="77777777">
      <w:trPr>
        <w:gridAfter w:val="2"/>
        <w:wAfter w:w="720" w:type="dxa"/>
        <w:trHeight w:hRule="exact" w:val="680"/>
      </w:trPr>
      <w:tc>
        <w:tcPr>
          <w:tcW w:w="9368" w:type="dxa"/>
          <w:vAlign w:val="bottom"/>
        </w:tcPr>
        <w:p w14:paraId="111F9388" w14:textId="77777777" w:rsidR="00E70780" w:rsidRDefault="00E70780">
          <w:pPr>
            <w:pStyle w:val="LogoCaption"/>
          </w:pPr>
        </w:p>
      </w:tc>
      <w:tc>
        <w:tcPr>
          <w:tcW w:w="9368" w:type="dxa"/>
          <w:vAlign w:val="bottom"/>
        </w:tcPr>
        <w:p w14:paraId="036B88C6" w14:textId="77777777" w:rsidR="00E70780" w:rsidRDefault="00E70780">
          <w:pPr>
            <w:pStyle w:val="Header"/>
          </w:pPr>
        </w:p>
      </w:tc>
    </w:tr>
    <w:tr w:rsidR="00E70780" w14:paraId="3B3D13AC" w14:textId="77777777">
      <w:trPr>
        <w:gridAfter w:val="2"/>
        <w:wAfter w:w="720" w:type="dxa"/>
        <w:trHeight w:hRule="exact" w:val="680"/>
      </w:trPr>
      <w:tc>
        <w:tcPr>
          <w:tcW w:w="9368" w:type="dxa"/>
          <w:vAlign w:val="bottom"/>
        </w:tcPr>
        <w:p w14:paraId="4E9BD083" w14:textId="77777777" w:rsidR="00E70780" w:rsidRDefault="00E70780">
          <w:pPr>
            <w:pStyle w:val="LogoCaption"/>
          </w:pPr>
        </w:p>
      </w:tc>
      <w:tc>
        <w:tcPr>
          <w:tcW w:w="9368" w:type="dxa"/>
          <w:vAlign w:val="bottom"/>
        </w:tcPr>
        <w:p w14:paraId="4A9B19E4" w14:textId="77777777" w:rsidR="00E70780" w:rsidRDefault="00E70780">
          <w:pPr>
            <w:pStyle w:val="Header"/>
          </w:pPr>
        </w:p>
      </w:tc>
    </w:tr>
    <w:tr w:rsidR="00E70780" w14:paraId="5E8443B8" w14:textId="77777777">
      <w:trPr>
        <w:gridAfter w:val="2"/>
        <w:wAfter w:w="360" w:type="dxa"/>
        <w:trHeight w:hRule="exact" w:val="680"/>
      </w:trPr>
      <w:tc>
        <w:tcPr>
          <w:tcW w:w="9368" w:type="dxa"/>
          <w:vAlign w:val="bottom"/>
        </w:tcPr>
        <w:p w14:paraId="31289124" w14:textId="77777777" w:rsidR="00E70780" w:rsidRDefault="00E70780">
          <w:pPr>
            <w:pStyle w:val="LogoCaption"/>
          </w:pPr>
        </w:p>
      </w:tc>
      <w:tc>
        <w:tcPr>
          <w:tcW w:w="9368" w:type="dxa"/>
          <w:vAlign w:val="bottom"/>
        </w:tcPr>
        <w:p w14:paraId="7C54DBE1" w14:textId="77777777" w:rsidR="00E70780" w:rsidRDefault="00E70780">
          <w:pPr>
            <w:pStyle w:val="Header"/>
          </w:pPr>
        </w:p>
      </w:tc>
    </w:tr>
    <w:tr w:rsidR="00E70780" w14:paraId="3D006D97" w14:textId="77777777">
      <w:trPr>
        <w:gridAfter w:val="2"/>
        <w:wAfter w:w="720" w:type="dxa"/>
        <w:trHeight w:hRule="exact" w:val="680"/>
      </w:trPr>
      <w:tc>
        <w:tcPr>
          <w:tcW w:w="9368" w:type="dxa"/>
          <w:vAlign w:val="bottom"/>
        </w:tcPr>
        <w:p w14:paraId="1326C2C9" w14:textId="77777777" w:rsidR="00E70780" w:rsidRDefault="00E70780">
          <w:pPr>
            <w:pStyle w:val="LogoCaption"/>
          </w:pPr>
        </w:p>
      </w:tc>
      <w:tc>
        <w:tcPr>
          <w:tcW w:w="9368" w:type="dxa"/>
          <w:vAlign w:val="bottom"/>
        </w:tcPr>
        <w:p w14:paraId="510B63CC" w14:textId="77777777" w:rsidR="00E70780" w:rsidRDefault="00E70780">
          <w:pPr>
            <w:pStyle w:val="Header"/>
          </w:pPr>
        </w:p>
      </w:tc>
    </w:tr>
    <w:tr w:rsidR="00E70780" w14:paraId="1B1A7F24" w14:textId="77777777">
      <w:trPr>
        <w:gridAfter w:val="2"/>
        <w:wAfter w:w="720" w:type="dxa"/>
        <w:trHeight w:hRule="exact" w:val="680"/>
      </w:trPr>
      <w:tc>
        <w:tcPr>
          <w:tcW w:w="9368" w:type="dxa"/>
          <w:vAlign w:val="bottom"/>
        </w:tcPr>
        <w:p w14:paraId="54790396" w14:textId="77777777" w:rsidR="00E70780" w:rsidRDefault="00E70780">
          <w:pPr>
            <w:pStyle w:val="LogoCaption"/>
          </w:pPr>
        </w:p>
      </w:tc>
      <w:tc>
        <w:tcPr>
          <w:tcW w:w="9368" w:type="dxa"/>
          <w:vAlign w:val="bottom"/>
        </w:tcPr>
        <w:p w14:paraId="418B6124" w14:textId="77777777" w:rsidR="00E70780" w:rsidRDefault="00E70780">
          <w:pPr>
            <w:pStyle w:val="Header"/>
          </w:pPr>
        </w:p>
      </w:tc>
    </w:tr>
    <w:tr w:rsidR="00E70780" w14:paraId="4303B7E9" w14:textId="77777777">
      <w:trPr>
        <w:gridAfter w:val="2"/>
        <w:wAfter w:w="720" w:type="dxa"/>
        <w:trHeight w:hRule="exact" w:val="680"/>
      </w:trPr>
      <w:tc>
        <w:tcPr>
          <w:tcW w:w="9368" w:type="dxa"/>
          <w:vAlign w:val="bottom"/>
        </w:tcPr>
        <w:p w14:paraId="628C527B" w14:textId="77777777" w:rsidR="00E70780" w:rsidRDefault="00E70780">
          <w:pPr>
            <w:pStyle w:val="LogoCaption"/>
          </w:pPr>
        </w:p>
      </w:tc>
      <w:tc>
        <w:tcPr>
          <w:tcW w:w="9368" w:type="dxa"/>
          <w:vAlign w:val="bottom"/>
        </w:tcPr>
        <w:p w14:paraId="3C4520AF" w14:textId="77777777" w:rsidR="00E70780" w:rsidRDefault="00E70780">
          <w:pPr>
            <w:pStyle w:val="Header"/>
          </w:pPr>
        </w:p>
      </w:tc>
    </w:tr>
    <w:tr w:rsidR="00E70780" w14:paraId="27AB58D7" w14:textId="77777777">
      <w:trPr>
        <w:gridAfter w:val="2"/>
        <w:wAfter w:w="720" w:type="dxa"/>
        <w:trHeight w:hRule="exact" w:val="680"/>
      </w:trPr>
      <w:tc>
        <w:tcPr>
          <w:tcW w:w="9368" w:type="dxa"/>
          <w:vAlign w:val="bottom"/>
        </w:tcPr>
        <w:p w14:paraId="00B3336D" w14:textId="77777777" w:rsidR="00E70780" w:rsidRDefault="00E70780">
          <w:pPr>
            <w:pStyle w:val="LogoCaption"/>
          </w:pPr>
        </w:p>
      </w:tc>
      <w:tc>
        <w:tcPr>
          <w:tcW w:w="9368" w:type="dxa"/>
          <w:vAlign w:val="bottom"/>
        </w:tcPr>
        <w:p w14:paraId="75C87E8A" w14:textId="77777777" w:rsidR="00E70780" w:rsidRDefault="00E70780">
          <w:pPr>
            <w:pStyle w:val="Header"/>
          </w:pPr>
        </w:p>
      </w:tc>
    </w:tr>
    <w:tr w:rsidR="00E70780" w14:paraId="16406A08" w14:textId="77777777">
      <w:trPr>
        <w:gridAfter w:val="2"/>
        <w:wAfter w:w="720" w:type="dxa"/>
        <w:trHeight w:hRule="exact" w:val="680"/>
      </w:trPr>
      <w:tc>
        <w:tcPr>
          <w:tcW w:w="9368" w:type="dxa"/>
          <w:vAlign w:val="bottom"/>
        </w:tcPr>
        <w:p w14:paraId="737BF3EA" w14:textId="77777777" w:rsidR="00E70780" w:rsidRDefault="00E70780">
          <w:pPr>
            <w:pStyle w:val="LogoCaption"/>
          </w:pPr>
        </w:p>
      </w:tc>
      <w:tc>
        <w:tcPr>
          <w:tcW w:w="9368" w:type="dxa"/>
          <w:vAlign w:val="bottom"/>
        </w:tcPr>
        <w:p w14:paraId="7549409B" w14:textId="77777777" w:rsidR="00E70780" w:rsidRDefault="00E70780">
          <w:pPr>
            <w:pStyle w:val="Header"/>
          </w:pPr>
        </w:p>
      </w:tc>
    </w:tr>
    <w:tr w:rsidR="00E70780" w14:paraId="5BD07570" w14:textId="77777777">
      <w:trPr>
        <w:gridAfter w:val="2"/>
        <w:wAfter w:w="720" w:type="dxa"/>
        <w:trHeight w:hRule="exact" w:val="680"/>
      </w:trPr>
      <w:tc>
        <w:tcPr>
          <w:tcW w:w="9368" w:type="dxa"/>
          <w:vAlign w:val="bottom"/>
        </w:tcPr>
        <w:p w14:paraId="403061CA" w14:textId="77777777" w:rsidR="00E70780" w:rsidRDefault="00E70780">
          <w:pPr>
            <w:pStyle w:val="LogoCaption"/>
          </w:pPr>
        </w:p>
      </w:tc>
      <w:tc>
        <w:tcPr>
          <w:tcW w:w="9368" w:type="dxa"/>
          <w:vAlign w:val="bottom"/>
        </w:tcPr>
        <w:p w14:paraId="1B2454A8" w14:textId="77777777" w:rsidR="00E70780" w:rsidRDefault="00E70780">
          <w:pPr>
            <w:pStyle w:val="Header"/>
          </w:pPr>
        </w:p>
      </w:tc>
    </w:tr>
    <w:tr w:rsidR="00E70780" w14:paraId="48498FF7" w14:textId="77777777">
      <w:trPr>
        <w:gridAfter w:val="2"/>
        <w:wAfter w:w="720" w:type="dxa"/>
        <w:trHeight w:hRule="exact" w:val="680"/>
      </w:trPr>
      <w:tc>
        <w:tcPr>
          <w:tcW w:w="9368" w:type="dxa"/>
          <w:vAlign w:val="bottom"/>
        </w:tcPr>
        <w:p w14:paraId="673643AB" w14:textId="77777777" w:rsidR="00E70780" w:rsidRDefault="00E70780">
          <w:pPr>
            <w:pStyle w:val="LogoCaption"/>
          </w:pPr>
        </w:p>
      </w:tc>
      <w:tc>
        <w:tcPr>
          <w:tcW w:w="9368" w:type="dxa"/>
          <w:vAlign w:val="bottom"/>
        </w:tcPr>
        <w:p w14:paraId="27CEEC3C" w14:textId="77777777" w:rsidR="00E70780" w:rsidRDefault="00E70780">
          <w:pPr>
            <w:pStyle w:val="Header"/>
          </w:pPr>
        </w:p>
      </w:tc>
    </w:tr>
    <w:tr w:rsidR="00E70780" w14:paraId="6CB21BD9" w14:textId="77777777">
      <w:trPr>
        <w:gridAfter w:val="2"/>
        <w:wAfter w:w="720" w:type="dxa"/>
        <w:trHeight w:hRule="exact" w:val="680"/>
      </w:trPr>
      <w:tc>
        <w:tcPr>
          <w:tcW w:w="9368" w:type="dxa"/>
          <w:vAlign w:val="bottom"/>
        </w:tcPr>
        <w:p w14:paraId="4924CC39" w14:textId="77777777" w:rsidR="00E70780" w:rsidRDefault="00E70780">
          <w:pPr>
            <w:pStyle w:val="LogoCaption"/>
          </w:pPr>
        </w:p>
      </w:tc>
      <w:tc>
        <w:tcPr>
          <w:tcW w:w="9368" w:type="dxa"/>
          <w:vAlign w:val="bottom"/>
        </w:tcPr>
        <w:p w14:paraId="23BB8A37" w14:textId="77777777" w:rsidR="00E70780" w:rsidRDefault="00E70780">
          <w:pPr>
            <w:pStyle w:val="Header"/>
          </w:pPr>
        </w:p>
      </w:tc>
    </w:tr>
    <w:tr w:rsidR="00E70780" w14:paraId="0BB2DB57" w14:textId="77777777">
      <w:trPr>
        <w:gridAfter w:val="2"/>
        <w:wAfter w:w="720" w:type="dxa"/>
        <w:trHeight w:hRule="exact" w:val="680"/>
      </w:trPr>
      <w:tc>
        <w:tcPr>
          <w:tcW w:w="9368" w:type="dxa"/>
          <w:vAlign w:val="bottom"/>
        </w:tcPr>
        <w:p w14:paraId="07E332B2" w14:textId="77777777" w:rsidR="00E70780" w:rsidRDefault="00E70780">
          <w:pPr>
            <w:pStyle w:val="LogoCaption"/>
          </w:pPr>
        </w:p>
      </w:tc>
      <w:tc>
        <w:tcPr>
          <w:tcW w:w="9368" w:type="dxa"/>
          <w:vAlign w:val="bottom"/>
        </w:tcPr>
        <w:p w14:paraId="321C88A4" w14:textId="77777777" w:rsidR="00E70780" w:rsidRDefault="00E70780">
          <w:pPr>
            <w:pStyle w:val="Header"/>
          </w:pPr>
        </w:p>
      </w:tc>
    </w:tr>
    <w:tr w:rsidR="00E70780" w14:paraId="3724BEB6" w14:textId="77777777">
      <w:trPr>
        <w:gridAfter w:val="2"/>
        <w:wAfter w:w="720" w:type="dxa"/>
        <w:trHeight w:hRule="exact" w:val="680"/>
      </w:trPr>
      <w:tc>
        <w:tcPr>
          <w:tcW w:w="9368" w:type="dxa"/>
          <w:vAlign w:val="bottom"/>
        </w:tcPr>
        <w:p w14:paraId="67955153" w14:textId="77777777" w:rsidR="00E70780" w:rsidRDefault="00E70780">
          <w:pPr>
            <w:pStyle w:val="LogoCaption"/>
          </w:pPr>
        </w:p>
      </w:tc>
      <w:tc>
        <w:tcPr>
          <w:tcW w:w="9368" w:type="dxa"/>
          <w:vAlign w:val="bottom"/>
        </w:tcPr>
        <w:p w14:paraId="665DCA3F" w14:textId="77777777" w:rsidR="00E70780" w:rsidRDefault="00E70780">
          <w:pPr>
            <w:pStyle w:val="Header"/>
          </w:pPr>
        </w:p>
      </w:tc>
    </w:tr>
    <w:tr w:rsidR="00E70780" w14:paraId="3DAF1BE6" w14:textId="77777777">
      <w:trPr>
        <w:gridAfter w:val="2"/>
        <w:wAfter w:w="720" w:type="dxa"/>
        <w:trHeight w:hRule="exact" w:val="680"/>
      </w:trPr>
      <w:tc>
        <w:tcPr>
          <w:tcW w:w="9368" w:type="dxa"/>
          <w:vAlign w:val="bottom"/>
        </w:tcPr>
        <w:p w14:paraId="17B50E35" w14:textId="77777777" w:rsidR="00E70780" w:rsidRDefault="00E70780">
          <w:pPr>
            <w:pStyle w:val="LogoCaption"/>
          </w:pPr>
        </w:p>
      </w:tc>
      <w:tc>
        <w:tcPr>
          <w:tcW w:w="9368" w:type="dxa"/>
          <w:vAlign w:val="bottom"/>
        </w:tcPr>
        <w:p w14:paraId="17EEC2AD" w14:textId="77777777" w:rsidR="00E70780" w:rsidRDefault="00E70780">
          <w:pPr>
            <w:pStyle w:val="Header"/>
          </w:pPr>
        </w:p>
      </w:tc>
    </w:tr>
    <w:tr w:rsidR="00E70780" w14:paraId="32D52B7C" w14:textId="77777777">
      <w:trPr>
        <w:gridAfter w:val="2"/>
        <w:wAfter w:w="720" w:type="dxa"/>
        <w:trHeight w:hRule="exact" w:val="680"/>
      </w:trPr>
      <w:tc>
        <w:tcPr>
          <w:tcW w:w="9368" w:type="dxa"/>
          <w:vAlign w:val="bottom"/>
        </w:tcPr>
        <w:p w14:paraId="01CE111D" w14:textId="77777777" w:rsidR="00E70780" w:rsidRDefault="00E70780">
          <w:pPr>
            <w:pStyle w:val="LogoCaption"/>
          </w:pPr>
        </w:p>
      </w:tc>
      <w:tc>
        <w:tcPr>
          <w:tcW w:w="9368" w:type="dxa"/>
          <w:vAlign w:val="bottom"/>
        </w:tcPr>
        <w:p w14:paraId="59732EBF" w14:textId="77777777" w:rsidR="00E70780" w:rsidRDefault="00E70780">
          <w:pPr>
            <w:pStyle w:val="Header"/>
          </w:pPr>
        </w:p>
      </w:tc>
    </w:tr>
    <w:tr w:rsidR="00E70780" w14:paraId="1F93CA08" w14:textId="77777777">
      <w:trPr>
        <w:gridAfter w:val="2"/>
        <w:wAfter w:w="720" w:type="dxa"/>
        <w:trHeight w:hRule="exact" w:val="680"/>
      </w:trPr>
      <w:tc>
        <w:tcPr>
          <w:tcW w:w="9368" w:type="dxa"/>
          <w:vAlign w:val="bottom"/>
        </w:tcPr>
        <w:p w14:paraId="36F1F336" w14:textId="77777777" w:rsidR="00E70780" w:rsidRDefault="00E70780">
          <w:pPr>
            <w:pStyle w:val="LogoCaption"/>
          </w:pPr>
        </w:p>
      </w:tc>
      <w:tc>
        <w:tcPr>
          <w:tcW w:w="9368" w:type="dxa"/>
          <w:vAlign w:val="bottom"/>
        </w:tcPr>
        <w:p w14:paraId="7B0C3D2C" w14:textId="77777777" w:rsidR="00E70780" w:rsidRDefault="00E70780">
          <w:pPr>
            <w:pStyle w:val="Header"/>
          </w:pPr>
        </w:p>
      </w:tc>
    </w:tr>
    <w:tr w:rsidR="00E70780" w14:paraId="5100E35B" w14:textId="77777777">
      <w:trPr>
        <w:gridAfter w:val="2"/>
        <w:wAfter w:w="720" w:type="dxa"/>
        <w:trHeight w:hRule="exact" w:val="680"/>
      </w:trPr>
      <w:tc>
        <w:tcPr>
          <w:tcW w:w="9368" w:type="dxa"/>
          <w:vAlign w:val="bottom"/>
        </w:tcPr>
        <w:p w14:paraId="03BA50EE" w14:textId="77777777" w:rsidR="00E70780" w:rsidRDefault="00E70780">
          <w:pPr>
            <w:pStyle w:val="LogoCaption"/>
          </w:pPr>
        </w:p>
      </w:tc>
      <w:tc>
        <w:tcPr>
          <w:tcW w:w="9368" w:type="dxa"/>
          <w:vAlign w:val="bottom"/>
        </w:tcPr>
        <w:p w14:paraId="1DBF5A88" w14:textId="77777777" w:rsidR="00E70780" w:rsidRDefault="00E70780">
          <w:pPr>
            <w:pStyle w:val="Header"/>
          </w:pPr>
        </w:p>
      </w:tc>
    </w:tr>
    <w:tr w:rsidR="00E70780" w14:paraId="701EBB10" w14:textId="77777777">
      <w:trPr>
        <w:gridAfter w:val="2"/>
        <w:wAfter w:w="720" w:type="dxa"/>
        <w:trHeight w:hRule="exact" w:val="680"/>
      </w:trPr>
      <w:tc>
        <w:tcPr>
          <w:tcW w:w="9368" w:type="dxa"/>
          <w:vAlign w:val="bottom"/>
        </w:tcPr>
        <w:p w14:paraId="2A1EECA2" w14:textId="77777777" w:rsidR="00E70780" w:rsidRDefault="00E70780">
          <w:pPr>
            <w:pStyle w:val="LogoCaption"/>
          </w:pPr>
        </w:p>
      </w:tc>
      <w:tc>
        <w:tcPr>
          <w:tcW w:w="9368" w:type="dxa"/>
          <w:vAlign w:val="bottom"/>
        </w:tcPr>
        <w:p w14:paraId="7F68BCC5" w14:textId="77777777" w:rsidR="00E70780" w:rsidRDefault="00E70780">
          <w:pPr>
            <w:pStyle w:val="Header"/>
          </w:pPr>
        </w:p>
      </w:tc>
    </w:tr>
    <w:tr w:rsidR="00E70780" w14:paraId="54B82EE1" w14:textId="77777777">
      <w:trPr>
        <w:gridAfter w:val="2"/>
        <w:wAfter w:w="720" w:type="dxa"/>
        <w:trHeight w:hRule="exact" w:val="680"/>
      </w:trPr>
      <w:tc>
        <w:tcPr>
          <w:tcW w:w="9368" w:type="dxa"/>
          <w:vAlign w:val="bottom"/>
        </w:tcPr>
        <w:p w14:paraId="65FB4B6C" w14:textId="77777777" w:rsidR="00E70780" w:rsidRDefault="00E70780">
          <w:pPr>
            <w:pStyle w:val="LogoCaption"/>
          </w:pPr>
        </w:p>
      </w:tc>
      <w:tc>
        <w:tcPr>
          <w:tcW w:w="9368" w:type="dxa"/>
          <w:vAlign w:val="bottom"/>
        </w:tcPr>
        <w:p w14:paraId="74895CC0" w14:textId="77777777" w:rsidR="00E70780" w:rsidRDefault="00E70780">
          <w:pPr>
            <w:pStyle w:val="Header"/>
          </w:pPr>
        </w:p>
      </w:tc>
    </w:tr>
    <w:tr w:rsidR="00E70780" w14:paraId="563CD0D5" w14:textId="77777777">
      <w:trPr>
        <w:gridAfter w:val="2"/>
        <w:wAfter w:w="720" w:type="dxa"/>
        <w:trHeight w:hRule="exact" w:val="680"/>
      </w:trPr>
      <w:tc>
        <w:tcPr>
          <w:tcW w:w="9368" w:type="dxa"/>
          <w:vAlign w:val="bottom"/>
        </w:tcPr>
        <w:p w14:paraId="38EB54C4" w14:textId="77777777" w:rsidR="00E70780" w:rsidRDefault="00E70780">
          <w:pPr>
            <w:pStyle w:val="LogoCaption"/>
          </w:pPr>
        </w:p>
      </w:tc>
      <w:tc>
        <w:tcPr>
          <w:tcW w:w="9368" w:type="dxa"/>
          <w:vAlign w:val="bottom"/>
        </w:tcPr>
        <w:p w14:paraId="371FB3AD" w14:textId="77777777" w:rsidR="00E70780" w:rsidRDefault="00E70780">
          <w:pPr>
            <w:pStyle w:val="Header"/>
          </w:pPr>
        </w:p>
      </w:tc>
    </w:tr>
    <w:tr w:rsidR="00E70780" w14:paraId="58A3E8A1" w14:textId="77777777">
      <w:trPr>
        <w:gridAfter w:val="2"/>
        <w:wAfter w:w="720" w:type="dxa"/>
        <w:trHeight w:hRule="exact" w:val="680"/>
      </w:trPr>
      <w:tc>
        <w:tcPr>
          <w:tcW w:w="9368" w:type="dxa"/>
          <w:vAlign w:val="bottom"/>
        </w:tcPr>
        <w:p w14:paraId="7624652D" w14:textId="77777777" w:rsidR="00E70780" w:rsidRDefault="00E70780">
          <w:pPr>
            <w:pStyle w:val="LogoCaption"/>
          </w:pPr>
        </w:p>
      </w:tc>
      <w:tc>
        <w:tcPr>
          <w:tcW w:w="9368" w:type="dxa"/>
          <w:vAlign w:val="bottom"/>
        </w:tcPr>
        <w:p w14:paraId="6D4A5B77" w14:textId="77777777" w:rsidR="00E70780" w:rsidRDefault="00E70780">
          <w:pPr>
            <w:pStyle w:val="Header"/>
          </w:pPr>
        </w:p>
      </w:tc>
    </w:tr>
    <w:tr w:rsidR="00E70780" w14:paraId="3E4C5F04" w14:textId="77777777">
      <w:trPr>
        <w:gridAfter w:val="2"/>
        <w:wAfter w:w="720" w:type="dxa"/>
        <w:trHeight w:hRule="exact" w:val="680"/>
      </w:trPr>
      <w:tc>
        <w:tcPr>
          <w:tcW w:w="9368" w:type="dxa"/>
          <w:vAlign w:val="bottom"/>
        </w:tcPr>
        <w:p w14:paraId="232040D5" w14:textId="77777777" w:rsidR="00E70780" w:rsidRDefault="00E70780">
          <w:pPr>
            <w:pStyle w:val="LogoCaption"/>
          </w:pPr>
        </w:p>
      </w:tc>
      <w:tc>
        <w:tcPr>
          <w:tcW w:w="9368" w:type="dxa"/>
          <w:vAlign w:val="bottom"/>
        </w:tcPr>
        <w:p w14:paraId="2763E4C7" w14:textId="77777777" w:rsidR="00E70780" w:rsidRDefault="00E70780">
          <w:pPr>
            <w:pStyle w:val="Header"/>
          </w:pPr>
        </w:p>
      </w:tc>
    </w:tr>
    <w:tr w:rsidR="00E70780" w14:paraId="5409D2A4" w14:textId="77777777">
      <w:trPr>
        <w:gridAfter w:val="2"/>
        <w:wAfter w:w="720" w:type="dxa"/>
        <w:trHeight w:hRule="exact" w:val="680"/>
      </w:trPr>
      <w:tc>
        <w:tcPr>
          <w:tcW w:w="9368" w:type="dxa"/>
          <w:vAlign w:val="bottom"/>
        </w:tcPr>
        <w:p w14:paraId="12E5E330" w14:textId="77777777" w:rsidR="00E70780" w:rsidRDefault="00E70780">
          <w:pPr>
            <w:pStyle w:val="LogoCaption"/>
          </w:pPr>
        </w:p>
      </w:tc>
      <w:tc>
        <w:tcPr>
          <w:tcW w:w="9368" w:type="dxa"/>
          <w:vAlign w:val="bottom"/>
        </w:tcPr>
        <w:p w14:paraId="18496DE6" w14:textId="77777777" w:rsidR="00E70780" w:rsidRDefault="00E70780">
          <w:pPr>
            <w:pStyle w:val="Header"/>
          </w:pPr>
        </w:p>
      </w:tc>
    </w:tr>
    <w:tr w:rsidR="00E70780" w14:paraId="113D674D" w14:textId="77777777">
      <w:trPr>
        <w:gridAfter w:val="2"/>
        <w:wAfter w:w="720" w:type="dxa"/>
        <w:trHeight w:hRule="exact" w:val="680"/>
      </w:trPr>
      <w:tc>
        <w:tcPr>
          <w:tcW w:w="9368" w:type="dxa"/>
          <w:vAlign w:val="bottom"/>
        </w:tcPr>
        <w:p w14:paraId="17E2BF5D" w14:textId="77777777" w:rsidR="00E70780" w:rsidRDefault="00E70780">
          <w:pPr>
            <w:pStyle w:val="LogoCaption"/>
          </w:pPr>
        </w:p>
      </w:tc>
      <w:tc>
        <w:tcPr>
          <w:tcW w:w="9368" w:type="dxa"/>
          <w:vAlign w:val="bottom"/>
        </w:tcPr>
        <w:p w14:paraId="70D407D5" w14:textId="77777777" w:rsidR="00E70780" w:rsidRDefault="00E70780">
          <w:pPr>
            <w:pStyle w:val="Header"/>
          </w:pPr>
        </w:p>
      </w:tc>
    </w:tr>
    <w:tr w:rsidR="00E70780" w14:paraId="374A7530" w14:textId="77777777">
      <w:trPr>
        <w:gridAfter w:val="2"/>
        <w:wAfter w:w="720" w:type="dxa"/>
        <w:trHeight w:hRule="exact" w:val="680"/>
      </w:trPr>
      <w:tc>
        <w:tcPr>
          <w:tcW w:w="9368" w:type="dxa"/>
          <w:vAlign w:val="bottom"/>
        </w:tcPr>
        <w:p w14:paraId="7BB09E41" w14:textId="77777777" w:rsidR="00E70780" w:rsidRDefault="00E70780">
          <w:pPr>
            <w:pStyle w:val="LogoCaption"/>
          </w:pPr>
        </w:p>
      </w:tc>
      <w:tc>
        <w:tcPr>
          <w:tcW w:w="9368" w:type="dxa"/>
          <w:vAlign w:val="bottom"/>
        </w:tcPr>
        <w:p w14:paraId="41B4270A" w14:textId="77777777" w:rsidR="00E70780" w:rsidRDefault="00E70780">
          <w:pPr>
            <w:pStyle w:val="Header"/>
          </w:pPr>
        </w:p>
      </w:tc>
    </w:tr>
    <w:tr w:rsidR="00E70780" w14:paraId="5D0B7099" w14:textId="77777777">
      <w:trPr>
        <w:gridAfter w:val="2"/>
        <w:wAfter w:w="720" w:type="dxa"/>
        <w:trHeight w:hRule="exact" w:val="680"/>
      </w:trPr>
      <w:tc>
        <w:tcPr>
          <w:tcW w:w="9368" w:type="dxa"/>
          <w:vAlign w:val="bottom"/>
        </w:tcPr>
        <w:p w14:paraId="3E7E8203" w14:textId="77777777" w:rsidR="00E70780" w:rsidRDefault="00E70780">
          <w:pPr>
            <w:pStyle w:val="LogoCaption"/>
          </w:pPr>
        </w:p>
      </w:tc>
      <w:tc>
        <w:tcPr>
          <w:tcW w:w="9368" w:type="dxa"/>
          <w:vAlign w:val="bottom"/>
        </w:tcPr>
        <w:p w14:paraId="164E832F" w14:textId="77777777" w:rsidR="00E70780" w:rsidRDefault="00E70780">
          <w:pPr>
            <w:pStyle w:val="Header"/>
          </w:pPr>
        </w:p>
      </w:tc>
    </w:tr>
    <w:tr w:rsidR="00E70780" w14:paraId="4810288D" w14:textId="77777777">
      <w:trPr>
        <w:gridAfter w:val="2"/>
        <w:wAfter w:w="720" w:type="dxa"/>
        <w:trHeight w:hRule="exact" w:val="680"/>
      </w:trPr>
      <w:tc>
        <w:tcPr>
          <w:tcW w:w="9368" w:type="dxa"/>
          <w:vAlign w:val="bottom"/>
        </w:tcPr>
        <w:p w14:paraId="1AEB8536" w14:textId="77777777" w:rsidR="00E70780" w:rsidRDefault="00E70780">
          <w:pPr>
            <w:pStyle w:val="LogoCaption"/>
          </w:pPr>
        </w:p>
      </w:tc>
      <w:tc>
        <w:tcPr>
          <w:tcW w:w="9368" w:type="dxa"/>
          <w:vAlign w:val="bottom"/>
        </w:tcPr>
        <w:p w14:paraId="5862241C" w14:textId="77777777" w:rsidR="00E70780" w:rsidRDefault="00E70780">
          <w:pPr>
            <w:pStyle w:val="Header"/>
          </w:pPr>
        </w:p>
      </w:tc>
    </w:tr>
    <w:tr w:rsidR="00E70780" w14:paraId="55F4EAC6" w14:textId="77777777">
      <w:trPr>
        <w:gridAfter w:val="2"/>
        <w:wAfter w:w="720" w:type="dxa"/>
        <w:trHeight w:hRule="exact" w:val="680"/>
      </w:trPr>
      <w:tc>
        <w:tcPr>
          <w:tcW w:w="9368" w:type="dxa"/>
          <w:vAlign w:val="bottom"/>
        </w:tcPr>
        <w:p w14:paraId="2EF09605" w14:textId="77777777" w:rsidR="00E70780" w:rsidRDefault="00E70780">
          <w:pPr>
            <w:pStyle w:val="LogoCaption"/>
          </w:pPr>
        </w:p>
      </w:tc>
      <w:tc>
        <w:tcPr>
          <w:tcW w:w="9368" w:type="dxa"/>
          <w:vAlign w:val="bottom"/>
        </w:tcPr>
        <w:p w14:paraId="5EB80DC3" w14:textId="77777777" w:rsidR="00E70780" w:rsidRDefault="00E70780">
          <w:pPr>
            <w:pStyle w:val="Header"/>
          </w:pPr>
        </w:p>
      </w:tc>
    </w:tr>
    <w:tr w:rsidR="00E70780" w14:paraId="24352A26" w14:textId="77777777">
      <w:trPr>
        <w:gridAfter w:val="2"/>
        <w:wAfter w:w="720" w:type="dxa"/>
        <w:trHeight w:hRule="exact" w:val="680"/>
      </w:trPr>
      <w:tc>
        <w:tcPr>
          <w:tcW w:w="9368" w:type="dxa"/>
          <w:vAlign w:val="bottom"/>
        </w:tcPr>
        <w:p w14:paraId="2FDF8E37" w14:textId="77777777" w:rsidR="00E70780" w:rsidRDefault="00E70780">
          <w:pPr>
            <w:pStyle w:val="LogoCaption"/>
          </w:pPr>
        </w:p>
      </w:tc>
      <w:tc>
        <w:tcPr>
          <w:tcW w:w="9368" w:type="dxa"/>
          <w:vAlign w:val="bottom"/>
        </w:tcPr>
        <w:p w14:paraId="2E5F971E" w14:textId="77777777" w:rsidR="00E70780" w:rsidRDefault="00E70780">
          <w:pPr>
            <w:pStyle w:val="Header"/>
          </w:pPr>
        </w:p>
      </w:tc>
    </w:tr>
    <w:tr w:rsidR="00E70780" w14:paraId="7641CC56" w14:textId="77777777">
      <w:trPr>
        <w:gridAfter w:val="2"/>
        <w:wAfter w:w="720" w:type="dxa"/>
        <w:trHeight w:hRule="exact" w:val="680"/>
      </w:trPr>
      <w:tc>
        <w:tcPr>
          <w:tcW w:w="9368" w:type="dxa"/>
          <w:vAlign w:val="bottom"/>
        </w:tcPr>
        <w:p w14:paraId="269EBBE3" w14:textId="77777777" w:rsidR="00E70780" w:rsidRDefault="00E70780">
          <w:pPr>
            <w:pStyle w:val="LogoCaption"/>
          </w:pPr>
        </w:p>
      </w:tc>
      <w:tc>
        <w:tcPr>
          <w:tcW w:w="9368" w:type="dxa"/>
          <w:vAlign w:val="bottom"/>
        </w:tcPr>
        <w:p w14:paraId="329AC344" w14:textId="77777777" w:rsidR="00E70780" w:rsidRDefault="00E70780">
          <w:pPr>
            <w:pStyle w:val="Header"/>
          </w:pPr>
        </w:p>
      </w:tc>
    </w:tr>
    <w:tr w:rsidR="00E70780" w14:paraId="61E271CD" w14:textId="77777777">
      <w:trPr>
        <w:gridAfter w:val="2"/>
        <w:wAfter w:w="720" w:type="dxa"/>
        <w:trHeight w:hRule="exact" w:val="680"/>
      </w:trPr>
      <w:tc>
        <w:tcPr>
          <w:tcW w:w="9368" w:type="dxa"/>
          <w:vAlign w:val="bottom"/>
        </w:tcPr>
        <w:p w14:paraId="5548E7C4" w14:textId="77777777" w:rsidR="00E70780" w:rsidRDefault="00E70780">
          <w:pPr>
            <w:pStyle w:val="LogoCaption"/>
          </w:pPr>
        </w:p>
      </w:tc>
      <w:tc>
        <w:tcPr>
          <w:tcW w:w="9368" w:type="dxa"/>
          <w:vAlign w:val="bottom"/>
        </w:tcPr>
        <w:p w14:paraId="68F03307" w14:textId="77777777" w:rsidR="00E70780" w:rsidRDefault="00E70780">
          <w:pPr>
            <w:pStyle w:val="Header"/>
          </w:pPr>
        </w:p>
      </w:tc>
    </w:tr>
    <w:tr w:rsidR="00E70780" w14:paraId="276A6A7B" w14:textId="77777777">
      <w:trPr>
        <w:gridAfter w:val="2"/>
        <w:wAfter w:w="720" w:type="dxa"/>
        <w:trHeight w:hRule="exact" w:val="680"/>
      </w:trPr>
      <w:tc>
        <w:tcPr>
          <w:tcW w:w="9368" w:type="dxa"/>
          <w:vAlign w:val="bottom"/>
        </w:tcPr>
        <w:p w14:paraId="4734B2A5" w14:textId="77777777" w:rsidR="00E70780" w:rsidRDefault="00E70780">
          <w:pPr>
            <w:pStyle w:val="LogoCaption"/>
          </w:pPr>
        </w:p>
      </w:tc>
      <w:tc>
        <w:tcPr>
          <w:tcW w:w="9368" w:type="dxa"/>
          <w:vAlign w:val="bottom"/>
        </w:tcPr>
        <w:p w14:paraId="4BB6305E" w14:textId="77777777" w:rsidR="00E70780" w:rsidRDefault="00E70780">
          <w:pPr>
            <w:pStyle w:val="Header"/>
          </w:pPr>
        </w:p>
      </w:tc>
    </w:tr>
    <w:tr w:rsidR="00E70780" w14:paraId="7D819FED" w14:textId="77777777">
      <w:trPr>
        <w:gridAfter w:val="2"/>
        <w:wAfter w:w="720" w:type="dxa"/>
        <w:trHeight w:hRule="exact" w:val="680"/>
      </w:trPr>
      <w:tc>
        <w:tcPr>
          <w:tcW w:w="9368" w:type="dxa"/>
          <w:vAlign w:val="bottom"/>
        </w:tcPr>
        <w:p w14:paraId="3883AC7A" w14:textId="77777777" w:rsidR="00E70780" w:rsidRDefault="00E70780">
          <w:pPr>
            <w:pStyle w:val="LogoCaption"/>
          </w:pPr>
        </w:p>
      </w:tc>
      <w:tc>
        <w:tcPr>
          <w:tcW w:w="9368" w:type="dxa"/>
          <w:vAlign w:val="bottom"/>
        </w:tcPr>
        <w:p w14:paraId="2E7C9C36" w14:textId="77777777" w:rsidR="00E70780" w:rsidRDefault="00E70780">
          <w:pPr>
            <w:pStyle w:val="Header"/>
          </w:pPr>
        </w:p>
      </w:tc>
    </w:tr>
    <w:tr w:rsidR="00E70780" w14:paraId="3D00ED86" w14:textId="77777777">
      <w:trPr>
        <w:gridAfter w:val="2"/>
        <w:wAfter w:w="720" w:type="dxa"/>
        <w:trHeight w:hRule="exact" w:val="680"/>
      </w:trPr>
      <w:tc>
        <w:tcPr>
          <w:tcW w:w="9368" w:type="dxa"/>
          <w:vAlign w:val="bottom"/>
        </w:tcPr>
        <w:p w14:paraId="70E13EE8" w14:textId="77777777" w:rsidR="00E70780" w:rsidRDefault="00E70780">
          <w:pPr>
            <w:pStyle w:val="LogoCaption"/>
          </w:pPr>
        </w:p>
      </w:tc>
      <w:tc>
        <w:tcPr>
          <w:tcW w:w="9368" w:type="dxa"/>
          <w:vAlign w:val="bottom"/>
        </w:tcPr>
        <w:p w14:paraId="0C373535" w14:textId="77777777" w:rsidR="00E70780" w:rsidRDefault="00E70780">
          <w:pPr>
            <w:pStyle w:val="Header"/>
          </w:pPr>
        </w:p>
      </w:tc>
    </w:tr>
    <w:tr w:rsidR="00E70780" w14:paraId="2ECD6557" w14:textId="77777777">
      <w:trPr>
        <w:gridAfter w:val="2"/>
        <w:wAfter w:w="720" w:type="dxa"/>
        <w:trHeight w:hRule="exact" w:val="680"/>
      </w:trPr>
      <w:tc>
        <w:tcPr>
          <w:tcW w:w="9368" w:type="dxa"/>
          <w:vAlign w:val="bottom"/>
        </w:tcPr>
        <w:p w14:paraId="67A4FB27" w14:textId="77777777" w:rsidR="00E70780" w:rsidRDefault="00E70780">
          <w:pPr>
            <w:pStyle w:val="LogoCaption"/>
          </w:pPr>
        </w:p>
      </w:tc>
      <w:tc>
        <w:tcPr>
          <w:tcW w:w="9368" w:type="dxa"/>
          <w:vAlign w:val="bottom"/>
        </w:tcPr>
        <w:p w14:paraId="3F440054" w14:textId="77777777" w:rsidR="00E70780" w:rsidRDefault="00E70780">
          <w:pPr>
            <w:pStyle w:val="Header"/>
          </w:pPr>
        </w:p>
      </w:tc>
    </w:tr>
    <w:tr w:rsidR="00E70780" w14:paraId="3A267792" w14:textId="77777777">
      <w:trPr>
        <w:gridAfter w:val="2"/>
        <w:wAfter w:w="720" w:type="dxa"/>
        <w:trHeight w:hRule="exact" w:val="680"/>
      </w:trPr>
      <w:tc>
        <w:tcPr>
          <w:tcW w:w="9368" w:type="dxa"/>
          <w:vAlign w:val="bottom"/>
        </w:tcPr>
        <w:p w14:paraId="18B597BE" w14:textId="77777777" w:rsidR="00E70780" w:rsidRDefault="00E70780">
          <w:pPr>
            <w:pStyle w:val="LogoCaption"/>
          </w:pPr>
        </w:p>
      </w:tc>
      <w:tc>
        <w:tcPr>
          <w:tcW w:w="9368" w:type="dxa"/>
          <w:vAlign w:val="bottom"/>
        </w:tcPr>
        <w:p w14:paraId="098B2566" w14:textId="77777777" w:rsidR="00E70780" w:rsidRDefault="00E70780">
          <w:pPr>
            <w:pStyle w:val="Header"/>
          </w:pPr>
        </w:p>
      </w:tc>
    </w:tr>
    <w:tr w:rsidR="00E70780" w14:paraId="5F899A80" w14:textId="77777777">
      <w:trPr>
        <w:gridAfter w:val="2"/>
        <w:wAfter w:w="720" w:type="dxa"/>
        <w:trHeight w:hRule="exact" w:val="680"/>
      </w:trPr>
      <w:tc>
        <w:tcPr>
          <w:tcW w:w="9368" w:type="dxa"/>
          <w:vAlign w:val="bottom"/>
        </w:tcPr>
        <w:p w14:paraId="70C5FABF" w14:textId="77777777" w:rsidR="00E70780" w:rsidRDefault="00E70780">
          <w:pPr>
            <w:pStyle w:val="LogoCaption"/>
          </w:pPr>
        </w:p>
      </w:tc>
      <w:tc>
        <w:tcPr>
          <w:tcW w:w="9368" w:type="dxa"/>
          <w:vAlign w:val="bottom"/>
        </w:tcPr>
        <w:p w14:paraId="76316200" w14:textId="77777777" w:rsidR="00E70780" w:rsidRDefault="00E70780">
          <w:pPr>
            <w:pStyle w:val="Header"/>
          </w:pPr>
        </w:p>
      </w:tc>
    </w:tr>
    <w:tr w:rsidR="00E70780" w14:paraId="38A98951" w14:textId="77777777">
      <w:trPr>
        <w:gridAfter w:val="2"/>
        <w:wAfter w:w="720" w:type="dxa"/>
        <w:trHeight w:hRule="exact" w:val="680"/>
      </w:trPr>
      <w:tc>
        <w:tcPr>
          <w:tcW w:w="9368" w:type="dxa"/>
          <w:vAlign w:val="bottom"/>
        </w:tcPr>
        <w:p w14:paraId="3CF90E1F" w14:textId="77777777" w:rsidR="00E70780" w:rsidRDefault="00E70780">
          <w:pPr>
            <w:pStyle w:val="LogoCaption"/>
          </w:pPr>
        </w:p>
      </w:tc>
      <w:tc>
        <w:tcPr>
          <w:tcW w:w="9368" w:type="dxa"/>
          <w:vAlign w:val="bottom"/>
        </w:tcPr>
        <w:p w14:paraId="399F8B23" w14:textId="77777777" w:rsidR="00E70780" w:rsidRDefault="00E70780">
          <w:pPr>
            <w:pStyle w:val="Header"/>
          </w:pPr>
        </w:p>
      </w:tc>
    </w:tr>
    <w:tr w:rsidR="00E70780" w14:paraId="0F4A9ADA" w14:textId="77777777">
      <w:trPr>
        <w:gridAfter w:val="2"/>
        <w:wAfter w:w="720" w:type="dxa"/>
        <w:trHeight w:hRule="exact" w:val="680"/>
      </w:trPr>
      <w:tc>
        <w:tcPr>
          <w:tcW w:w="9368" w:type="dxa"/>
          <w:vAlign w:val="bottom"/>
        </w:tcPr>
        <w:p w14:paraId="5B05CCD4" w14:textId="77777777" w:rsidR="00E70780" w:rsidRDefault="00E70780">
          <w:pPr>
            <w:pStyle w:val="LogoCaption"/>
          </w:pPr>
        </w:p>
      </w:tc>
      <w:tc>
        <w:tcPr>
          <w:tcW w:w="9368" w:type="dxa"/>
          <w:vAlign w:val="bottom"/>
        </w:tcPr>
        <w:p w14:paraId="088FCA25" w14:textId="77777777" w:rsidR="00E70780" w:rsidRDefault="00E70780">
          <w:pPr>
            <w:pStyle w:val="Header"/>
          </w:pPr>
        </w:p>
      </w:tc>
    </w:tr>
    <w:tr w:rsidR="00E70780" w14:paraId="0AE597C5" w14:textId="77777777">
      <w:trPr>
        <w:gridAfter w:val="2"/>
        <w:wAfter w:w="720" w:type="dxa"/>
        <w:trHeight w:hRule="exact" w:val="680"/>
      </w:trPr>
      <w:tc>
        <w:tcPr>
          <w:tcW w:w="9368" w:type="dxa"/>
          <w:vAlign w:val="bottom"/>
        </w:tcPr>
        <w:p w14:paraId="3C235385" w14:textId="77777777" w:rsidR="00E70780" w:rsidRDefault="00E70780">
          <w:pPr>
            <w:pStyle w:val="LogoCaption"/>
          </w:pPr>
        </w:p>
      </w:tc>
      <w:tc>
        <w:tcPr>
          <w:tcW w:w="9368" w:type="dxa"/>
          <w:vAlign w:val="bottom"/>
        </w:tcPr>
        <w:p w14:paraId="3247E33E" w14:textId="77777777" w:rsidR="00E70780" w:rsidRDefault="00E70780">
          <w:pPr>
            <w:pStyle w:val="Header"/>
          </w:pPr>
        </w:p>
      </w:tc>
    </w:tr>
    <w:tr w:rsidR="00E70780" w14:paraId="3961E2AF" w14:textId="77777777">
      <w:trPr>
        <w:gridAfter w:val="2"/>
        <w:wAfter w:w="720" w:type="dxa"/>
        <w:trHeight w:hRule="exact" w:val="680"/>
      </w:trPr>
      <w:tc>
        <w:tcPr>
          <w:tcW w:w="9368" w:type="dxa"/>
          <w:vAlign w:val="bottom"/>
        </w:tcPr>
        <w:p w14:paraId="24FC16AB" w14:textId="77777777" w:rsidR="00E70780" w:rsidRDefault="00E70780">
          <w:pPr>
            <w:pStyle w:val="LogoCaption"/>
          </w:pPr>
        </w:p>
      </w:tc>
      <w:tc>
        <w:tcPr>
          <w:tcW w:w="9368" w:type="dxa"/>
          <w:vAlign w:val="bottom"/>
        </w:tcPr>
        <w:p w14:paraId="75FE5723" w14:textId="77777777" w:rsidR="00E70780" w:rsidRDefault="00E70780">
          <w:pPr>
            <w:pStyle w:val="Header"/>
          </w:pPr>
        </w:p>
      </w:tc>
    </w:tr>
    <w:tr w:rsidR="00E70780" w14:paraId="09E7BD11" w14:textId="77777777">
      <w:trPr>
        <w:gridAfter w:val="2"/>
        <w:wAfter w:w="360" w:type="dxa"/>
        <w:trHeight w:hRule="exact" w:val="680"/>
      </w:trPr>
      <w:tc>
        <w:tcPr>
          <w:tcW w:w="9368" w:type="dxa"/>
          <w:vAlign w:val="bottom"/>
        </w:tcPr>
        <w:p w14:paraId="7B422EE9" w14:textId="77777777" w:rsidR="00E70780" w:rsidRDefault="00E70780">
          <w:pPr>
            <w:pStyle w:val="LogoCaption"/>
          </w:pPr>
        </w:p>
      </w:tc>
      <w:tc>
        <w:tcPr>
          <w:tcW w:w="9368" w:type="dxa"/>
          <w:vAlign w:val="bottom"/>
        </w:tcPr>
        <w:p w14:paraId="350E8A98" w14:textId="77777777" w:rsidR="00E70780" w:rsidRDefault="00E70780">
          <w:pPr>
            <w:pStyle w:val="Header"/>
          </w:pPr>
        </w:p>
      </w:tc>
    </w:tr>
    <w:tr w:rsidR="00E70780" w14:paraId="099BB2AD" w14:textId="77777777">
      <w:trPr>
        <w:gridAfter w:val="2"/>
        <w:wAfter w:w="720" w:type="dxa"/>
        <w:trHeight w:hRule="exact" w:val="680"/>
      </w:trPr>
      <w:tc>
        <w:tcPr>
          <w:tcW w:w="9368" w:type="dxa"/>
          <w:vAlign w:val="bottom"/>
        </w:tcPr>
        <w:p w14:paraId="1A4CF278" w14:textId="77777777" w:rsidR="00E70780" w:rsidRDefault="00E70780">
          <w:pPr>
            <w:pStyle w:val="LogoCaption"/>
          </w:pPr>
        </w:p>
      </w:tc>
      <w:tc>
        <w:tcPr>
          <w:tcW w:w="9368" w:type="dxa"/>
          <w:vAlign w:val="bottom"/>
        </w:tcPr>
        <w:p w14:paraId="14FEAF67" w14:textId="77777777" w:rsidR="00E70780" w:rsidRDefault="00E70780">
          <w:pPr>
            <w:pStyle w:val="Header"/>
          </w:pPr>
        </w:p>
      </w:tc>
    </w:tr>
    <w:tr w:rsidR="00E70780" w14:paraId="4640385B" w14:textId="77777777">
      <w:trPr>
        <w:gridAfter w:val="2"/>
        <w:wAfter w:w="720" w:type="dxa"/>
        <w:trHeight w:hRule="exact" w:val="680"/>
      </w:trPr>
      <w:tc>
        <w:tcPr>
          <w:tcW w:w="9368" w:type="dxa"/>
          <w:vAlign w:val="bottom"/>
        </w:tcPr>
        <w:p w14:paraId="3522496D" w14:textId="77777777" w:rsidR="00E70780" w:rsidRDefault="00E70780">
          <w:pPr>
            <w:pStyle w:val="LogoCaption"/>
          </w:pPr>
        </w:p>
      </w:tc>
      <w:tc>
        <w:tcPr>
          <w:tcW w:w="9368" w:type="dxa"/>
          <w:vAlign w:val="bottom"/>
        </w:tcPr>
        <w:p w14:paraId="7F67A55F" w14:textId="77777777" w:rsidR="00E70780" w:rsidRDefault="00E70780">
          <w:pPr>
            <w:pStyle w:val="Header"/>
          </w:pPr>
        </w:p>
      </w:tc>
    </w:tr>
    <w:tr w:rsidR="00E70780" w14:paraId="5D94FEDB" w14:textId="77777777">
      <w:trPr>
        <w:gridAfter w:val="2"/>
        <w:wAfter w:w="720" w:type="dxa"/>
        <w:trHeight w:hRule="exact" w:val="680"/>
      </w:trPr>
      <w:tc>
        <w:tcPr>
          <w:tcW w:w="9368" w:type="dxa"/>
          <w:vAlign w:val="bottom"/>
        </w:tcPr>
        <w:p w14:paraId="28BEC4DD" w14:textId="77777777" w:rsidR="00E70780" w:rsidRDefault="00E70780">
          <w:pPr>
            <w:pStyle w:val="LogoCaption"/>
          </w:pPr>
        </w:p>
      </w:tc>
      <w:tc>
        <w:tcPr>
          <w:tcW w:w="9368" w:type="dxa"/>
          <w:vAlign w:val="bottom"/>
        </w:tcPr>
        <w:p w14:paraId="399328E7" w14:textId="77777777" w:rsidR="00E70780" w:rsidRDefault="00E70780">
          <w:pPr>
            <w:pStyle w:val="Header"/>
          </w:pPr>
        </w:p>
      </w:tc>
    </w:tr>
    <w:tr w:rsidR="00E70780" w14:paraId="4F3807F5" w14:textId="77777777">
      <w:trPr>
        <w:gridAfter w:val="2"/>
        <w:wAfter w:w="720" w:type="dxa"/>
        <w:trHeight w:hRule="exact" w:val="680"/>
      </w:trPr>
      <w:tc>
        <w:tcPr>
          <w:tcW w:w="9368" w:type="dxa"/>
          <w:vAlign w:val="bottom"/>
        </w:tcPr>
        <w:p w14:paraId="380208B3" w14:textId="77777777" w:rsidR="00E70780" w:rsidRDefault="00E70780">
          <w:pPr>
            <w:pStyle w:val="LogoCaption"/>
          </w:pPr>
        </w:p>
      </w:tc>
      <w:tc>
        <w:tcPr>
          <w:tcW w:w="9368" w:type="dxa"/>
          <w:vAlign w:val="bottom"/>
        </w:tcPr>
        <w:p w14:paraId="41149F82" w14:textId="77777777" w:rsidR="00E70780" w:rsidRDefault="00E70780">
          <w:pPr>
            <w:pStyle w:val="Header"/>
          </w:pPr>
        </w:p>
      </w:tc>
    </w:tr>
    <w:tr w:rsidR="00E70780" w14:paraId="11FEA057" w14:textId="77777777">
      <w:trPr>
        <w:gridAfter w:val="2"/>
        <w:wAfter w:w="720" w:type="dxa"/>
        <w:trHeight w:hRule="exact" w:val="680"/>
      </w:trPr>
      <w:tc>
        <w:tcPr>
          <w:tcW w:w="9368" w:type="dxa"/>
          <w:vAlign w:val="bottom"/>
        </w:tcPr>
        <w:p w14:paraId="339611A7" w14:textId="77777777" w:rsidR="00E70780" w:rsidRDefault="00E70780">
          <w:pPr>
            <w:pStyle w:val="LogoCaption"/>
          </w:pPr>
        </w:p>
      </w:tc>
      <w:tc>
        <w:tcPr>
          <w:tcW w:w="9368" w:type="dxa"/>
          <w:vAlign w:val="bottom"/>
        </w:tcPr>
        <w:p w14:paraId="1F3010BB" w14:textId="77777777" w:rsidR="00E70780" w:rsidRDefault="00E70780">
          <w:pPr>
            <w:pStyle w:val="Header"/>
          </w:pPr>
        </w:p>
      </w:tc>
    </w:tr>
    <w:tr w:rsidR="00E70780" w14:paraId="2A42D0C6" w14:textId="77777777">
      <w:trPr>
        <w:gridAfter w:val="2"/>
        <w:wAfter w:w="720" w:type="dxa"/>
        <w:trHeight w:hRule="exact" w:val="680"/>
      </w:trPr>
      <w:tc>
        <w:tcPr>
          <w:tcW w:w="9368" w:type="dxa"/>
          <w:vAlign w:val="bottom"/>
        </w:tcPr>
        <w:p w14:paraId="7059EB3D" w14:textId="77777777" w:rsidR="00E70780" w:rsidRDefault="00E70780">
          <w:pPr>
            <w:pStyle w:val="LogoCaption"/>
          </w:pPr>
        </w:p>
      </w:tc>
      <w:tc>
        <w:tcPr>
          <w:tcW w:w="9368" w:type="dxa"/>
          <w:vAlign w:val="bottom"/>
        </w:tcPr>
        <w:p w14:paraId="44A287DC" w14:textId="77777777" w:rsidR="00E70780" w:rsidRDefault="00E70780">
          <w:pPr>
            <w:pStyle w:val="Header"/>
          </w:pPr>
        </w:p>
      </w:tc>
    </w:tr>
    <w:tr w:rsidR="00E70780" w14:paraId="6EFAC2F7" w14:textId="77777777">
      <w:trPr>
        <w:gridAfter w:val="2"/>
        <w:wAfter w:w="720" w:type="dxa"/>
        <w:trHeight w:hRule="exact" w:val="680"/>
      </w:trPr>
      <w:tc>
        <w:tcPr>
          <w:tcW w:w="9368" w:type="dxa"/>
          <w:vAlign w:val="bottom"/>
        </w:tcPr>
        <w:p w14:paraId="60500B34" w14:textId="77777777" w:rsidR="00E70780" w:rsidRDefault="00E70780">
          <w:pPr>
            <w:pStyle w:val="LogoCaption"/>
          </w:pPr>
        </w:p>
      </w:tc>
      <w:tc>
        <w:tcPr>
          <w:tcW w:w="9368" w:type="dxa"/>
          <w:vAlign w:val="bottom"/>
        </w:tcPr>
        <w:p w14:paraId="79CAAA78" w14:textId="77777777" w:rsidR="00E70780" w:rsidRDefault="00E70780">
          <w:pPr>
            <w:pStyle w:val="Header"/>
          </w:pPr>
        </w:p>
      </w:tc>
    </w:tr>
    <w:tr w:rsidR="00E70780" w14:paraId="4812CE72" w14:textId="77777777">
      <w:trPr>
        <w:gridAfter w:val="2"/>
        <w:wAfter w:w="720" w:type="dxa"/>
        <w:trHeight w:hRule="exact" w:val="680"/>
      </w:trPr>
      <w:tc>
        <w:tcPr>
          <w:tcW w:w="9368" w:type="dxa"/>
          <w:vAlign w:val="bottom"/>
        </w:tcPr>
        <w:p w14:paraId="251663DC" w14:textId="77777777" w:rsidR="00E70780" w:rsidRDefault="00E70780">
          <w:pPr>
            <w:pStyle w:val="LogoCaption"/>
          </w:pPr>
        </w:p>
      </w:tc>
      <w:tc>
        <w:tcPr>
          <w:tcW w:w="9368" w:type="dxa"/>
          <w:vAlign w:val="bottom"/>
        </w:tcPr>
        <w:p w14:paraId="6701B893" w14:textId="77777777" w:rsidR="00E70780" w:rsidRDefault="00E70780">
          <w:pPr>
            <w:pStyle w:val="Header"/>
          </w:pPr>
        </w:p>
      </w:tc>
    </w:tr>
    <w:tr w:rsidR="00E70780" w14:paraId="1AB9F332" w14:textId="77777777">
      <w:trPr>
        <w:gridAfter w:val="2"/>
        <w:wAfter w:w="720" w:type="dxa"/>
        <w:trHeight w:hRule="exact" w:val="680"/>
      </w:trPr>
      <w:tc>
        <w:tcPr>
          <w:tcW w:w="9368" w:type="dxa"/>
          <w:vAlign w:val="bottom"/>
        </w:tcPr>
        <w:p w14:paraId="1486CC99" w14:textId="77777777" w:rsidR="00E70780" w:rsidRDefault="00E70780">
          <w:pPr>
            <w:pStyle w:val="LogoCaption"/>
          </w:pPr>
        </w:p>
      </w:tc>
      <w:tc>
        <w:tcPr>
          <w:tcW w:w="9368" w:type="dxa"/>
          <w:vAlign w:val="bottom"/>
        </w:tcPr>
        <w:p w14:paraId="1263D39D" w14:textId="77777777" w:rsidR="00E70780" w:rsidRDefault="00E70780">
          <w:pPr>
            <w:pStyle w:val="Header"/>
          </w:pPr>
        </w:p>
      </w:tc>
    </w:tr>
    <w:tr w:rsidR="00E70780" w14:paraId="214FEB04" w14:textId="77777777">
      <w:trPr>
        <w:gridAfter w:val="2"/>
        <w:wAfter w:w="720" w:type="dxa"/>
        <w:trHeight w:hRule="exact" w:val="680"/>
      </w:trPr>
      <w:tc>
        <w:tcPr>
          <w:tcW w:w="9368" w:type="dxa"/>
          <w:vAlign w:val="bottom"/>
        </w:tcPr>
        <w:p w14:paraId="6AB391BD" w14:textId="77777777" w:rsidR="00E70780" w:rsidRDefault="00E70780">
          <w:pPr>
            <w:pStyle w:val="LogoCaption"/>
          </w:pPr>
        </w:p>
      </w:tc>
      <w:tc>
        <w:tcPr>
          <w:tcW w:w="9368" w:type="dxa"/>
          <w:vAlign w:val="bottom"/>
        </w:tcPr>
        <w:p w14:paraId="05EAF1EE" w14:textId="77777777" w:rsidR="00E70780" w:rsidRDefault="00E70780">
          <w:pPr>
            <w:pStyle w:val="Header"/>
          </w:pPr>
        </w:p>
      </w:tc>
    </w:tr>
    <w:tr w:rsidR="00E70780" w14:paraId="5364A27D" w14:textId="77777777">
      <w:trPr>
        <w:gridAfter w:val="2"/>
        <w:wAfter w:w="720" w:type="dxa"/>
        <w:trHeight w:hRule="exact" w:val="680"/>
      </w:trPr>
      <w:tc>
        <w:tcPr>
          <w:tcW w:w="9368" w:type="dxa"/>
          <w:vAlign w:val="bottom"/>
        </w:tcPr>
        <w:p w14:paraId="11F7AABC" w14:textId="77777777" w:rsidR="00E70780" w:rsidRDefault="00E70780">
          <w:pPr>
            <w:pStyle w:val="LogoCaption"/>
          </w:pPr>
        </w:p>
      </w:tc>
      <w:tc>
        <w:tcPr>
          <w:tcW w:w="9368" w:type="dxa"/>
          <w:vAlign w:val="bottom"/>
        </w:tcPr>
        <w:p w14:paraId="655D9D33" w14:textId="77777777" w:rsidR="00E70780" w:rsidRDefault="00E70780">
          <w:pPr>
            <w:pStyle w:val="Header"/>
          </w:pPr>
        </w:p>
      </w:tc>
    </w:tr>
    <w:tr w:rsidR="00E70780" w14:paraId="2548B9D7" w14:textId="77777777">
      <w:trPr>
        <w:gridAfter w:val="2"/>
        <w:wAfter w:w="720" w:type="dxa"/>
        <w:trHeight w:hRule="exact" w:val="680"/>
      </w:trPr>
      <w:tc>
        <w:tcPr>
          <w:tcW w:w="9368" w:type="dxa"/>
          <w:vAlign w:val="bottom"/>
        </w:tcPr>
        <w:p w14:paraId="56BA8401" w14:textId="77777777" w:rsidR="00E70780" w:rsidRDefault="00E70780">
          <w:pPr>
            <w:pStyle w:val="LogoCaption"/>
          </w:pPr>
        </w:p>
      </w:tc>
      <w:tc>
        <w:tcPr>
          <w:tcW w:w="9368" w:type="dxa"/>
          <w:vAlign w:val="bottom"/>
        </w:tcPr>
        <w:p w14:paraId="4C66F819" w14:textId="77777777" w:rsidR="00E70780" w:rsidRDefault="00E70780">
          <w:pPr>
            <w:pStyle w:val="Header"/>
          </w:pPr>
        </w:p>
      </w:tc>
    </w:tr>
    <w:tr w:rsidR="00E70780" w14:paraId="45CE5857" w14:textId="77777777">
      <w:trPr>
        <w:gridAfter w:val="2"/>
        <w:wAfter w:w="720" w:type="dxa"/>
        <w:trHeight w:hRule="exact" w:val="680"/>
      </w:trPr>
      <w:tc>
        <w:tcPr>
          <w:tcW w:w="9368" w:type="dxa"/>
          <w:vAlign w:val="bottom"/>
        </w:tcPr>
        <w:p w14:paraId="720E3004" w14:textId="77777777" w:rsidR="00E70780" w:rsidRDefault="00E70780">
          <w:pPr>
            <w:pStyle w:val="LogoCaption"/>
          </w:pPr>
        </w:p>
      </w:tc>
      <w:tc>
        <w:tcPr>
          <w:tcW w:w="9368" w:type="dxa"/>
          <w:vAlign w:val="bottom"/>
        </w:tcPr>
        <w:p w14:paraId="2554EB29" w14:textId="77777777" w:rsidR="00E70780" w:rsidRDefault="00E70780">
          <w:pPr>
            <w:pStyle w:val="Header"/>
          </w:pPr>
        </w:p>
      </w:tc>
    </w:tr>
    <w:tr w:rsidR="00E70780" w14:paraId="10ED61AD" w14:textId="77777777">
      <w:trPr>
        <w:gridAfter w:val="2"/>
        <w:wAfter w:w="720" w:type="dxa"/>
        <w:trHeight w:hRule="exact" w:val="680"/>
      </w:trPr>
      <w:tc>
        <w:tcPr>
          <w:tcW w:w="9368" w:type="dxa"/>
          <w:vAlign w:val="bottom"/>
        </w:tcPr>
        <w:p w14:paraId="181FD048" w14:textId="77777777" w:rsidR="00E70780" w:rsidRDefault="00E70780">
          <w:pPr>
            <w:pStyle w:val="LogoCaption"/>
          </w:pPr>
        </w:p>
      </w:tc>
      <w:tc>
        <w:tcPr>
          <w:tcW w:w="9368" w:type="dxa"/>
          <w:vAlign w:val="bottom"/>
        </w:tcPr>
        <w:p w14:paraId="1786295C" w14:textId="77777777" w:rsidR="00E70780" w:rsidRDefault="00E70780">
          <w:pPr>
            <w:pStyle w:val="Header"/>
          </w:pPr>
        </w:p>
      </w:tc>
    </w:tr>
    <w:tr w:rsidR="00E70780" w14:paraId="0DF8E4A3" w14:textId="77777777">
      <w:trPr>
        <w:gridAfter w:val="2"/>
        <w:wAfter w:w="720" w:type="dxa"/>
        <w:trHeight w:hRule="exact" w:val="680"/>
      </w:trPr>
      <w:tc>
        <w:tcPr>
          <w:tcW w:w="9368" w:type="dxa"/>
          <w:vAlign w:val="bottom"/>
        </w:tcPr>
        <w:p w14:paraId="7DC8E69C" w14:textId="77777777" w:rsidR="00E70780" w:rsidRDefault="00E70780">
          <w:pPr>
            <w:pStyle w:val="LogoCaption"/>
          </w:pPr>
        </w:p>
      </w:tc>
      <w:tc>
        <w:tcPr>
          <w:tcW w:w="9368" w:type="dxa"/>
          <w:vAlign w:val="bottom"/>
        </w:tcPr>
        <w:p w14:paraId="1F43FACA" w14:textId="77777777" w:rsidR="00E70780" w:rsidRDefault="00E70780">
          <w:pPr>
            <w:pStyle w:val="Header"/>
          </w:pPr>
        </w:p>
      </w:tc>
    </w:tr>
    <w:tr w:rsidR="00E70780" w14:paraId="6C64D7A5" w14:textId="77777777">
      <w:trPr>
        <w:gridAfter w:val="2"/>
        <w:wAfter w:w="720" w:type="dxa"/>
        <w:trHeight w:hRule="exact" w:val="680"/>
      </w:trPr>
      <w:tc>
        <w:tcPr>
          <w:tcW w:w="9368" w:type="dxa"/>
          <w:vAlign w:val="bottom"/>
        </w:tcPr>
        <w:p w14:paraId="2067FF1C" w14:textId="77777777" w:rsidR="00E70780" w:rsidRDefault="00E70780">
          <w:pPr>
            <w:pStyle w:val="LogoCaption"/>
          </w:pPr>
        </w:p>
      </w:tc>
      <w:tc>
        <w:tcPr>
          <w:tcW w:w="9368" w:type="dxa"/>
          <w:vAlign w:val="bottom"/>
        </w:tcPr>
        <w:p w14:paraId="50B289FF" w14:textId="77777777" w:rsidR="00E70780" w:rsidRDefault="00E70780">
          <w:pPr>
            <w:pStyle w:val="Header"/>
          </w:pPr>
        </w:p>
      </w:tc>
    </w:tr>
    <w:tr w:rsidR="00E70780" w14:paraId="4622ACCF" w14:textId="77777777">
      <w:trPr>
        <w:gridAfter w:val="2"/>
        <w:wAfter w:w="720" w:type="dxa"/>
        <w:trHeight w:hRule="exact" w:val="680"/>
      </w:trPr>
      <w:tc>
        <w:tcPr>
          <w:tcW w:w="9368" w:type="dxa"/>
          <w:vAlign w:val="bottom"/>
        </w:tcPr>
        <w:p w14:paraId="73B1D73D" w14:textId="77777777" w:rsidR="00E70780" w:rsidRDefault="00E70780">
          <w:pPr>
            <w:pStyle w:val="LogoCaption"/>
          </w:pPr>
        </w:p>
      </w:tc>
      <w:tc>
        <w:tcPr>
          <w:tcW w:w="9368" w:type="dxa"/>
          <w:vAlign w:val="bottom"/>
        </w:tcPr>
        <w:p w14:paraId="089B3A92" w14:textId="77777777" w:rsidR="00E70780" w:rsidRDefault="00E70780">
          <w:pPr>
            <w:pStyle w:val="Header"/>
          </w:pPr>
        </w:p>
      </w:tc>
    </w:tr>
    <w:tr w:rsidR="00E70780" w14:paraId="4AC7ED36" w14:textId="77777777">
      <w:trPr>
        <w:gridAfter w:val="2"/>
        <w:wAfter w:w="720" w:type="dxa"/>
        <w:trHeight w:hRule="exact" w:val="680"/>
      </w:trPr>
      <w:tc>
        <w:tcPr>
          <w:tcW w:w="9368" w:type="dxa"/>
          <w:vAlign w:val="bottom"/>
        </w:tcPr>
        <w:p w14:paraId="3B4C5CC3" w14:textId="77777777" w:rsidR="00E70780" w:rsidRDefault="00E70780">
          <w:pPr>
            <w:pStyle w:val="LogoCaption"/>
          </w:pPr>
        </w:p>
      </w:tc>
      <w:tc>
        <w:tcPr>
          <w:tcW w:w="9368" w:type="dxa"/>
          <w:vAlign w:val="bottom"/>
        </w:tcPr>
        <w:p w14:paraId="7B8F7D54" w14:textId="77777777" w:rsidR="00E70780" w:rsidRDefault="00E70780">
          <w:pPr>
            <w:pStyle w:val="Header"/>
          </w:pPr>
        </w:p>
      </w:tc>
    </w:tr>
    <w:tr w:rsidR="00E70780" w14:paraId="41E39843" w14:textId="77777777">
      <w:trPr>
        <w:gridAfter w:val="2"/>
        <w:wAfter w:w="720" w:type="dxa"/>
        <w:trHeight w:hRule="exact" w:val="680"/>
      </w:trPr>
      <w:tc>
        <w:tcPr>
          <w:tcW w:w="9368" w:type="dxa"/>
          <w:vAlign w:val="bottom"/>
        </w:tcPr>
        <w:p w14:paraId="72E40775" w14:textId="77777777" w:rsidR="00E70780" w:rsidRDefault="00E70780">
          <w:pPr>
            <w:pStyle w:val="LogoCaption"/>
          </w:pPr>
        </w:p>
      </w:tc>
      <w:tc>
        <w:tcPr>
          <w:tcW w:w="9368" w:type="dxa"/>
          <w:vAlign w:val="bottom"/>
        </w:tcPr>
        <w:p w14:paraId="30FF015A" w14:textId="77777777" w:rsidR="00E70780" w:rsidRDefault="00E70780">
          <w:pPr>
            <w:pStyle w:val="Header"/>
          </w:pPr>
        </w:p>
      </w:tc>
    </w:tr>
    <w:tr w:rsidR="00E70780" w14:paraId="394BBB78" w14:textId="77777777">
      <w:trPr>
        <w:gridAfter w:val="2"/>
        <w:wAfter w:w="720" w:type="dxa"/>
        <w:trHeight w:hRule="exact" w:val="680"/>
      </w:trPr>
      <w:tc>
        <w:tcPr>
          <w:tcW w:w="9368" w:type="dxa"/>
          <w:vAlign w:val="bottom"/>
        </w:tcPr>
        <w:p w14:paraId="53550F84" w14:textId="77777777" w:rsidR="00E70780" w:rsidRDefault="00E70780">
          <w:pPr>
            <w:pStyle w:val="LogoCaption"/>
          </w:pPr>
        </w:p>
      </w:tc>
      <w:tc>
        <w:tcPr>
          <w:tcW w:w="9368" w:type="dxa"/>
          <w:vAlign w:val="bottom"/>
        </w:tcPr>
        <w:p w14:paraId="0141183E" w14:textId="77777777" w:rsidR="00E70780" w:rsidRDefault="00E70780">
          <w:pPr>
            <w:pStyle w:val="Header"/>
          </w:pPr>
        </w:p>
      </w:tc>
    </w:tr>
    <w:tr w:rsidR="00E70780" w14:paraId="0F52749E" w14:textId="77777777">
      <w:trPr>
        <w:gridAfter w:val="2"/>
        <w:wAfter w:w="720" w:type="dxa"/>
        <w:trHeight w:hRule="exact" w:val="680"/>
      </w:trPr>
      <w:tc>
        <w:tcPr>
          <w:tcW w:w="9368" w:type="dxa"/>
          <w:vAlign w:val="bottom"/>
        </w:tcPr>
        <w:p w14:paraId="2963C63C" w14:textId="77777777" w:rsidR="00E70780" w:rsidRDefault="00E70780">
          <w:pPr>
            <w:pStyle w:val="LogoCaption"/>
          </w:pPr>
        </w:p>
      </w:tc>
      <w:tc>
        <w:tcPr>
          <w:tcW w:w="9368" w:type="dxa"/>
          <w:vAlign w:val="bottom"/>
        </w:tcPr>
        <w:p w14:paraId="73B8B05A" w14:textId="77777777" w:rsidR="00E70780" w:rsidRDefault="00E70780">
          <w:pPr>
            <w:pStyle w:val="Header"/>
          </w:pPr>
        </w:p>
      </w:tc>
    </w:tr>
    <w:tr w:rsidR="00E70780" w14:paraId="41B024C2" w14:textId="77777777">
      <w:trPr>
        <w:gridAfter w:val="2"/>
        <w:wAfter w:w="720" w:type="dxa"/>
        <w:trHeight w:hRule="exact" w:val="680"/>
      </w:trPr>
      <w:tc>
        <w:tcPr>
          <w:tcW w:w="9368" w:type="dxa"/>
          <w:vAlign w:val="bottom"/>
        </w:tcPr>
        <w:p w14:paraId="6950980E" w14:textId="77777777" w:rsidR="00E70780" w:rsidRDefault="00E70780">
          <w:pPr>
            <w:pStyle w:val="LogoCaption"/>
          </w:pPr>
        </w:p>
      </w:tc>
      <w:tc>
        <w:tcPr>
          <w:tcW w:w="9368" w:type="dxa"/>
          <w:vAlign w:val="bottom"/>
        </w:tcPr>
        <w:p w14:paraId="53E635F0" w14:textId="77777777" w:rsidR="00E70780" w:rsidRDefault="00E70780">
          <w:pPr>
            <w:pStyle w:val="Header"/>
          </w:pPr>
        </w:p>
      </w:tc>
    </w:tr>
    <w:tr w:rsidR="00E70780" w14:paraId="14FE606E" w14:textId="77777777">
      <w:trPr>
        <w:gridAfter w:val="2"/>
        <w:wAfter w:w="720" w:type="dxa"/>
        <w:trHeight w:hRule="exact" w:val="680"/>
      </w:trPr>
      <w:tc>
        <w:tcPr>
          <w:tcW w:w="9368" w:type="dxa"/>
          <w:vAlign w:val="bottom"/>
        </w:tcPr>
        <w:p w14:paraId="1D7F07E3" w14:textId="77777777" w:rsidR="00E70780" w:rsidRDefault="00E70780">
          <w:pPr>
            <w:pStyle w:val="LogoCaption"/>
          </w:pPr>
        </w:p>
      </w:tc>
      <w:tc>
        <w:tcPr>
          <w:tcW w:w="9368" w:type="dxa"/>
          <w:vAlign w:val="bottom"/>
        </w:tcPr>
        <w:p w14:paraId="2D5E480A" w14:textId="77777777" w:rsidR="00E70780" w:rsidRDefault="00E70780">
          <w:pPr>
            <w:pStyle w:val="Header"/>
          </w:pPr>
        </w:p>
      </w:tc>
    </w:tr>
    <w:tr w:rsidR="00E70780" w14:paraId="4891218B" w14:textId="77777777">
      <w:trPr>
        <w:gridAfter w:val="2"/>
        <w:wAfter w:w="720" w:type="dxa"/>
        <w:trHeight w:hRule="exact" w:val="680"/>
      </w:trPr>
      <w:tc>
        <w:tcPr>
          <w:tcW w:w="9368" w:type="dxa"/>
          <w:vAlign w:val="bottom"/>
        </w:tcPr>
        <w:p w14:paraId="7DC629A8" w14:textId="77777777" w:rsidR="00E70780" w:rsidRDefault="00E70780">
          <w:pPr>
            <w:pStyle w:val="LogoCaption"/>
          </w:pPr>
        </w:p>
      </w:tc>
      <w:tc>
        <w:tcPr>
          <w:tcW w:w="9368" w:type="dxa"/>
          <w:vAlign w:val="bottom"/>
        </w:tcPr>
        <w:p w14:paraId="36392019" w14:textId="77777777" w:rsidR="00E70780" w:rsidRDefault="00E70780">
          <w:pPr>
            <w:pStyle w:val="Header"/>
          </w:pPr>
        </w:p>
      </w:tc>
    </w:tr>
    <w:tr w:rsidR="00E70780" w14:paraId="2AFDF8F3" w14:textId="77777777">
      <w:trPr>
        <w:gridAfter w:val="2"/>
        <w:wAfter w:w="720" w:type="dxa"/>
        <w:trHeight w:hRule="exact" w:val="680"/>
      </w:trPr>
      <w:tc>
        <w:tcPr>
          <w:tcW w:w="9368" w:type="dxa"/>
          <w:vAlign w:val="bottom"/>
        </w:tcPr>
        <w:p w14:paraId="02C0AFC3" w14:textId="77777777" w:rsidR="00E70780" w:rsidRDefault="00E70780">
          <w:pPr>
            <w:pStyle w:val="LogoCaption"/>
          </w:pPr>
        </w:p>
      </w:tc>
      <w:tc>
        <w:tcPr>
          <w:tcW w:w="9368" w:type="dxa"/>
          <w:vAlign w:val="bottom"/>
        </w:tcPr>
        <w:p w14:paraId="35236C49" w14:textId="77777777" w:rsidR="00E70780" w:rsidRDefault="00E70780">
          <w:pPr>
            <w:pStyle w:val="Header"/>
          </w:pPr>
        </w:p>
      </w:tc>
    </w:tr>
    <w:tr w:rsidR="00E70780" w14:paraId="2004239D" w14:textId="77777777">
      <w:trPr>
        <w:gridAfter w:val="2"/>
        <w:wAfter w:w="720" w:type="dxa"/>
        <w:trHeight w:hRule="exact" w:val="680"/>
      </w:trPr>
      <w:tc>
        <w:tcPr>
          <w:tcW w:w="9368" w:type="dxa"/>
          <w:vAlign w:val="bottom"/>
        </w:tcPr>
        <w:p w14:paraId="6C44573E" w14:textId="77777777" w:rsidR="00E70780" w:rsidRDefault="00E70780">
          <w:pPr>
            <w:pStyle w:val="LogoCaption"/>
          </w:pPr>
        </w:p>
      </w:tc>
      <w:tc>
        <w:tcPr>
          <w:tcW w:w="9368" w:type="dxa"/>
          <w:vAlign w:val="bottom"/>
        </w:tcPr>
        <w:p w14:paraId="14D3E4FB" w14:textId="77777777" w:rsidR="00E70780" w:rsidRDefault="00E70780">
          <w:pPr>
            <w:pStyle w:val="Header"/>
          </w:pPr>
        </w:p>
      </w:tc>
    </w:tr>
    <w:tr w:rsidR="00E70780" w14:paraId="28049810" w14:textId="77777777">
      <w:trPr>
        <w:gridAfter w:val="2"/>
        <w:wAfter w:w="720" w:type="dxa"/>
        <w:trHeight w:hRule="exact" w:val="680"/>
      </w:trPr>
      <w:tc>
        <w:tcPr>
          <w:tcW w:w="9368" w:type="dxa"/>
          <w:vAlign w:val="bottom"/>
        </w:tcPr>
        <w:p w14:paraId="59D6FAE0" w14:textId="77777777" w:rsidR="00E70780" w:rsidRDefault="00E70780">
          <w:pPr>
            <w:pStyle w:val="LogoCaption"/>
          </w:pPr>
        </w:p>
      </w:tc>
      <w:tc>
        <w:tcPr>
          <w:tcW w:w="9368" w:type="dxa"/>
          <w:vAlign w:val="bottom"/>
        </w:tcPr>
        <w:p w14:paraId="27635019" w14:textId="77777777" w:rsidR="00E70780" w:rsidRDefault="00E70780">
          <w:pPr>
            <w:pStyle w:val="Header"/>
          </w:pPr>
        </w:p>
      </w:tc>
    </w:tr>
    <w:tr w:rsidR="00E70780" w14:paraId="26AE6A97" w14:textId="77777777">
      <w:trPr>
        <w:gridAfter w:val="2"/>
        <w:wAfter w:w="720" w:type="dxa"/>
        <w:trHeight w:hRule="exact" w:val="680"/>
      </w:trPr>
      <w:tc>
        <w:tcPr>
          <w:tcW w:w="9368" w:type="dxa"/>
          <w:vAlign w:val="bottom"/>
        </w:tcPr>
        <w:p w14:paraId="534A7481" w14:textId="77777777" w:rsidR="00E70780" w:rsidRDefault="00E70780">
          <w:pPr>
            <w:pStyle w:val="LogoCaption"/>
          </w:pPr>
        </w:p>
      </w:tc>
      <w:tc>
        <w:tcPr>
          <w:tcW w:w="9368" w:type="dxa"/>
          <w:vAlign w:val="bottom"/>
        </w:tcPr>
        <w:p w14:paraId="6A6458C5" w14:textId="77777777" w:rsidR="00E70780" w:rsidRDefault="00E70780">
          <w:pPr>
            <w:pStyle w:val="Header"/>
          </w:pPr>
        </w:p>
      </w:tc>
    </w:tr>
    <w:tr w:rsidR="00E70780" w14:paraId="02E6648B" w14:textId="77777777">
      <w:trPr>
        <w:gridAfter w:val="2"/>
        <w:wAfter w:w="720" w:type="dxa"/>
        <w:trHeight w:hRule="exact" w:val="680"/>
      </w:trPr>
      <w:tc>
        <w:tcPr>
          <w:tcW w:w="9368" w:type="dxa"/>
          <w:vAlign w:val="bottom"/>
        </w:tcPr>
        <w:p w14:paraId="0C3BE159" w14:textId="77777777" w:rsidR="00E70780" w:rsidRDefault="00E70780">
          <w:pPr>
            <w:pStyle w:val="LogoCaption"/>
          </w:pPr>
        </w:p>
      </w:tc>
      <w:tc>
        <w:tcPr>
          <w:tcW w:w="9368" w:type="dxa"/>
          <w:vAlign w:val="bottom"/>
        </w:tcPr>
        <w:p w14:paraId="7040D98A" w14:textId="77777777" w:rsidR="00E70780" w:rsidRDefault="00E70780">
          <w:pPr>
            <w:pStyle w:val="Header"/>
          </w:pPr>
        </w:p>
      </w:tc>
    </w:tr>
    <w:tr w:rsidR="00E70780" w14:paraId="77A64FF1" w14:textId="77777777">
      <w:trPr>
        <w:gridAfter w:val="2"/>
        <w:wAfter w:w="720" w:type="dxa"/>
        <w:trHeight w:hRule="exact" w:val="680"/>
      </w:trPr>
      <w:tc>
        <w:tcPr>
          <w:tcW w:w="9368" w:type="dxa"/>
          <w:vAlign w:val="bottom"/>
        </w:tcPr>
        <w:p w14:paraId="5BABE111" w14:textId="77777777" w:rsidR="00E70780" w:rsidRDefault="00E70780">
          <w:pPr>
            <w:pStyle w:val="LogoCaption"/>
          </w:pPr>
        </w:p>
      </w:tc>
      <w:tc>
        <w:tcPr>
          <w:tcW w:w="9368" w:type="dxa"/>
          <w:vAlign w:val="bottom"/>
        </w:tcPr>
        <w:p w14:paraId="6BE62856" w14:textId="77777777" w:rsidR="00E70780" w:rsidRDefault="00E70780">
          <w:pPr>
            <w:pStyle w:val="Header"/>
          </w:pPr>
        </w:p>
      </w:tc>
    </w:tr>
    <w:tr w:rsidR="00E70780" w14:paraId="5CF04A48" w14:textId="77777777">
      <w:trPr>
        <w:gridAfter w:val="2"/>
        <w:wAfter w:w="720" w:type="dxa"/>
        <w:trHeight w:hRule="exact" w:val="680"/>
      </w:trPr>
      <w:tc>
        <w:tcPr>
          <w:tcW w:w="9368" w:type="dxa"/>
          <w:vAlign w:val="bottom"/>
        </w:tcPr>
        <w:p w14:paraId="4255D58C" w14:textId="77777777" w:rsidR="00E70780" w:rsidRDefault="00E70780">
          <w:pPr>
            <w:pStyle w:val="LogoCaption"/>
          </w:pPr>
        </w:p>
      </w:tc>
      <w:tc>
        <w:tcPr>
          <w:tcW w:w="9368" w:type="dxa"/>
          <w:vAlign w:val="bottom"/>
        </w:tcPr>
        <w:p w14:paraId="71EE4595" w14:textId="77777777" w:rsidR="00E70780" w:rsidRDefault="00E70780">
          <w:pPr>
            <w:pStyle w:val="Header"/>
          </w:pPr>
        </w:p>
      </w:tc>
    </w:tr>
    <w:tr w:rsidR="00E70780" w14:paraId="2D0858D8" w14:textId="77777777">
      <w:trPr>
        <w:gridAfter w:val="2"/>
        <w:wAfter w:w="720" w:type="dxa"/>
        <w:trHeight w:hRule="exact" w:val="680"/>
      </w:trPr>
      <w:tc>
        <w:tcPr>
          <w:tcW w:w="9368" w:type="dxa"/>
          <w:vAlign w:val="bottom"/>
        </w:tcPr>
        <w:p w14:paraId="095E8E64" w14:textId="77777777" w:rsidR="00E70780" w:rsidRDefault="00E70780">
          <w:pPr>
            <w:pStyle w:val="LogoCaption"/>
          </w:pPr>
        </w:p>
      </w:tc>
      <w:tc>
        <w:tcPr>
          <w:tcW w:w="9368" w:type="dxa"/>
          <w:vAlign w:val="bottom"/>
        </w:tcPr>
        <w:p w14:paraId="0B894AD4" w14:textId="77777777" w:rsidR="00E70780" w:rsidRDefault="00E70780">
          <w:pPr>
            <w:pStyle w:val="Header"/>
          </w:pPr>
        </w:p>
      </w:tc>
    </w:tr>
    <w:tr w:rsidR="00E70780" w14:paraId="73548B99" w14:textId="77777777">
      <w:trPr>
        <w:gridAfter w:val="2"/>
        <w:wAfter w:w="720" w:type="dxa"/>
        <w:trHeight w:hRule="exact" w:val="680"/>
      </w:trPr>
      <w:tc>
        <w:tcPr>
          <w:tcW w:w="9368" w:type="dxa"/>
          <w:vAlign w:val="bottom"/>
        </w:tcPr>
        <w:p w14:paraId="3445284B" w14:textId="77777777" w:rsidR="00E70780" w:rsidRDefault="00E70780">
          <w:pPr>
            <w:pStyle w:val="LogoCaption"/>
          </w:pPr>
        </w:p>
      </w:tc>
      <w:tc>
        <w:tcPr>
          <w:tcW w:w="9368" w:type="dxa"/>
          <w:vAlign w:val="bottom"/>
        </w:tcPr>
        <w:p w14:paraId="5C278635" w14:textId="77777777" w:rsidR="00E70780" w:rsidRDefault="00E70780">
          <w:pPr>
            <w:pStyle w:val="Header"/>
          </w:pPr>
        </w:p>
      </w:tc>
    </w:tr>
    <w:tr w:rsidR="00E70780" w14:paraId="32DA9B06" w14:textId="77777777">
      <w:trPr>
        <w:gridAfter w:val="2"/>
        <w:wAfter w:w="720" w:type="dxa"/>
        <w:trHeight w:hRule="exact" w:val="680"/>
      </w:trPr>
      <w:tc>
        <w:tcPr>
          <w:tcW w:w="9368" w:type="dxa"/>
          <w:vAlign w:val="bottom"/>
        </w:tcPr>
        <w:p w14:paraId="0D7C5F73" w14:textId="77777777" w:rsidR="00E70780" w:rsidRDefault="00E70780">
          <w:pPr>
            <w:pStyle w:val="LogoCaption"/>
          </w:pPr>
        </w:p>
      </w:tc>
      <w:tc>
        <w:tcPr>
          <w:tcW w:w="9368" w:type="dxa"/>
          <w:vAlign w:val="bottom"/>
        </w:tcPr>
        <w:p w14:paraId="776683C9" w14:textId="77777777" w:rsidR="00E70780" w:rsidRDefault="00E70780">
          <w:pPr>
            <w:pStyle w:val="Header"/>
          </w:pPr>
        </w:p>
      </w:tc>
    </w:tr>
    <w:tr w:rsidR="00E70780" w14:paraId="6294991C" w14:textId="77777777">
      <w:trPr>
        <w:gridAfter w:val="2"/>
        <w:wAfter w:w="720" w:type="dxa"/>
        <w:trHeight w:hRule="exact" w:val="680"/>
      </w:trPr>
      <w:tc>
        <w:tcPr>
          <w:tcW w:w="9368" w:type="dxa"/>
          <w:vAlign w:val="bottom"/>
        </w:tcPr>
        <w:p w14:paraId="077A0954" w14:textId="77777777" w:rsidR="00E70780" w:rsidRDefault="00E70780">
          <w:pPr>
            <w:pStyle w:val="LogoCaption"/>
          </w:pPr>
        </w:p>
      </w:tc>
      <w:tc>
        <w:tcPr>
          <w:tcW w:w="9368" w:type="dxa"/>
          <w:vAlign w:val="bottom"/>
        </w:tcPr>
        <w:p w14:paraId="6FC48E50" w14:textId="77777777" w:rsidR="00E70780" w:rsidRDefault="00E70780">
          <w:pPr>
            <w:pStyle w:val="Header"/>
          </w:pPr>
        </w:p>
      </w:tc>
    </w:tr>
    <w:tr w:rsidR="00E70780" w14:paraId="56B415A2" w14:textId="77777777">
      <w:trPr>
        <w:gridAfter w:val="2"/>
        <w:wAfter w:w="720" w:type="dxa"/>
        <w:trHeight w:hRule="exact" w:val="680"/>
      </w:trPr>
      <w:tc>
        <w:tcPr>
          <w:tcW w:w="9368" w:type="dxa"/>
          <w:vAlign w:val="bottom"/>
        </w:tcPr>
        <w:p w14:paraId="79C29F5C" w14:textId="77777777" w:rsidR="00E70780" w:rsidRDefault="00E70780">
          <w:pPr>
            <w:pStyle w:val="LogoCaption"/>
          </w:pPr>
        </w:p>
      </w:tc>
      <w:tc>
        <w:tcPr>
          <w:tcW w:w="9368" w:type="dxa"/>
          <w:vAlign w:val="bottom"/>
        </w:tcPr>
        <w:p w14:paraId="3A68849C" w14:textId="77777777" w:rsidR="00E70780" w:rsidRDefault="00E70780">
          <w:pPr>
            <w:pStyle w:val="Header"/>
          </w:pPr>
        </w:p>
      </w:tc>
    </w:tr>
    <w:tr w:rsidR="00E70780" w14:paraId="7F0978D6" w14:textId="77777777">
      <w:trPr>
        <w:gridAfter w:val="2"/>
        <w:wAfter w:w="720" w:type="dxa"/>
        <w:trHeight w:hRule="exact" w:val="680"/>
      </w:trPr>
      <w:tc>
        <w:tcPr>
          <w:tcW w:w="9368" w:type="dxa"/>
          <w:vAlign w:val="bottom"/>
        </w:tcPr>
        <w:p w14:paraId="55AED432" w14:textId="77777777" w:rsidR="00E70780" w:rsidRDefault="00E70780">
          <w:pPr>
            <w:pStyle w:val="LogoCaption"/>
          </w:pPr>
        </w:p>
      </w:tc>
      <w:tc>
        <w:tcPr>
          <w:tcW w:w="9368" w:type="dxa"/>
          <w:vAlign w:val="bottom"/>
        </w:tcPr>
        <w:p w14:paraId="2F0F7508" w14:textId="77777777" w:rsidR="00E70780" w:rsidRDefault="00E70780">
          <w:pPr>
            <w:pStyle w:val="Header"/>
          </w:pPr>
        </w:p>
      </w:tc>
    </w:tr>
    <w:tr w:rsidR="00E70780" w14:paraId="785EAFA0" w14:textId="77777777">
      <w:trPr>
        <w:gridAfter w:val="2"/>
        <w:wAfter w:w="720" w:type="dxa"/>
        <w:trHeight w:hRule="exact" w:val="680"/>
      </w:trPr>
      <w:tc>
        <w:tcPr>
          <w:tcW w:w="9368" w:type="dxa"/>
          <w:vAlign w:val="bottom"/>
        </w:tcPr>
        <w:p w14:paraId="296DAE24" w14:textId="77777777" w:rsidR="00E70780" w:rsidRDefault="00E70780">
          <w:pPr>
            <w:pStyle w:val="LogoCaption"/>
          </w:pPr>
        </w:p>
      </w:tc>
      <w:tc>
        <w:tcPr>
          <w:tcW w:w="9368" w:type="dxa"/>
          <w:vAlign w:val="bottom"/>
        </w:tcPr>
        <w:p w14:paraId="6FBE736A" w14:textId="77777777" w:rsidR="00E70780" w:rsidRDefault="00E70780">
          <w:pPr>
            <w:pStyle w:val="Header"/>
          </w:pPr>
        </w:p>
      </w:tc>
    </w:tr>
    <w:tr w:rsidR="00E70780" w14:paraId="6EBB2FD3" w14:textId="77777777">
      <w:trPr>
        <w:gridAfter w:val="2"/>
        <w:wAfter w:w="360" w:type="dxa"/>
        <w:trHeight w:hRule="exact" w:val="680"/>
      </w:trPr>
      <w:tc>
        <w:tcPr>
          <w:tcW w:w="9368" w:type="dxa"/>
          <w:vAlign w:val="bottom"/>
        </w:tcPr>
        <w:p w14:paraId="638492B8" w14:textId="77777777" w:rsidR="00E70780" w:rsidRDefault="00E70780">
          <w:pPr>
            <w:pStyle w:val="LogoCaption"/>
          </w:pPr>
        </w:p>
      </w:tc>
      <w:tc>
        <w:tcPr>
          <w:tcW w:w="9368" w:type="dxa"/>
          <w:vAlign w:val="bottom"/>
        </w:tcPr>
        <w:p w14:paraId="6FFD97F3" w14:textId="77777777" w:rsidR="00E70780" w:rsidRDefault="00E70780">
          <w:pPr>
            <w:pStyle w:val="Header"/>
          </w:pPr>
        </w:p>
      </w:tc>
    </w:tr>
    <w:tr w:rsidR="00E70780" w14:paraId="79E7D80D" w14:textId="77777777">
      <w:trPr>
        <w:gridAfter w:val="2"/>
        <w:wAfter w:w="720" w:type="dxa"/>
        <w:trHeight w:hRule="exact" w:val="680"/>
      </w:trPr>
      <w:tc>
        <w:tcPr>
          <w:tcW w:w="9368" w:type="dxa"/>
          <w:vAlign w:val="bottom"/>
        </w:tcPr>
        <w:p w14:paraId="1E2696E2" w14:textId="77777777" w:rsidR="00E70780" w:rsidRDefault="00E70780">
          <w:pPr>
            <w:pStyle w:val="LogoCaption"/>
          </w:pPr>
        </w:p>
      </w:tc>
      <w:tc>
        <w:tcPr>
          <w:tcW w:w="9368" w:type="dxa"/>
          <w:vAlign w:val="bottom"/>
        </w:tcPr>
        <w:p w14:paraId="49771EDD" w14:textId="77777777" w:rsidR="00E70780" w:rsidRDefault="00E70780">
          <w:pPr>
            <w:pStyle w:val="Header"/>
          </w:pPr>
        </w:p>
      </w:tc>
    </w:tr>
    <w:tr w:rsidR="00E70780" w14:paraId="667B11AB" w14:textId="77777777">
      <w:trPr>
        <w:gridAfter w:val="2"/>
        <w:wAfter w:w="720" w:type="dxa"/>
        <w:trHeight w:hRule="exact" w:val="680"/>
      </w:trPr>
      <w:tc>
        <w:tcPr>
          <w:tcW w:w="9368" w:type="dxa"/>
          <w:vAlign w:val="bottom"/>
        </w:tcPr>
        <w:p w14:paraId="4E586DC6" w14:textId="77777777" w:rsidR="00E70780" w:rsidRDefault="00E70780">
          <w:pPr>
            <w:pStyle w:val="LogoCaption"/>
          </w:pPr>
        </w:p>
      </w:tc>
      <w:tc>
        <w:tcPr>
          <w:tcW w:w="9368" w:type="dxa"/>
          <w:vAlign w:val="bottom"/>
        </w:tcPr>
        <w:p w14:paraId="317812EE" w14:textId="77777777" w:rsidR="00E70780" w:rsidRDefault="00E70780">
          <w:pPr>
            <w:pStyle w:val="Header"/>
          </w:pPr>
        </w:p>
      </w:tc>
    </w:tr>
    <w:tr w:rsidR="00E70780" w14:paraId="73A1C43A" w14:textId="77777777">
      <w:trPr>
        <w:gridAfter w:val="2"/>
        <w:wAfter w:w="720" w:type="dxa"/>
        <w:trHeight w:hRule="exact" w:val="680"/>
      </w:trPr>
      <w:tc>
        <w:tcPr>
          <w:tcW w:w="9368" w:type="dxa"/>
          <w:vAlign w:val="bottom"/>
        </w:tcPr>
        <w:p w14:paraId="1A61CBD4" w14:textId="77777777" w:rsidR="00E70780" w:rsidRDefault="00E70780">
          <w:pPr>
            <w:pStyle w:val="LogoCaption"/>
          </w:pPr>
        </w:p>
      </w:tc>
      <w:tc>
        <w:tcPr>
          <w:tcW w:w="9368" w:type="dxa"/>
          <w:vAlign w:val="bottom"/>
        </w:tcPr>
        <w:p w14:paraId="34D53D69" w14:textId="77777777" w:rsidR="00E70780" w:rsidRDefault="00E70780">
          <w:pPr>
            <w:pStyle w:val="Header"/>
          </w:pPr>
        </w:p>
      </w:tc>
    </w:tr>
    <w:tr w:rsidR="00E70780" w14:paraId="161CC4B8" w14:textId="77777777">
      <w:trPr>
        <w:gridAfter w:val="2"/>
        <w:wAfter w:w="720" w:type="dxa"/>
        <w:trHeight w:hRule="exact" w:val="680"/>
      </w:trPr>
      <w:tc>
        <w:tcPr>
          <w:tcW w:w="9368" w:type="dxa"/>
          <w:vAlign w:val="bottom"/>
        </w:tcPr>
        <w:p w14:paraId="1FF1D22B" w14:textId="77777777" w:rsidR="00E70780" w:rsidRDefault="00E70780">
          <w:pPr>
            <w:pStyle w:val="LogoCaption"/>
          </w:pPr>
        </w:p>
      </w:tc>
      <w:tc>
        <w:tcPr>
          <w:tcW w:w="9368" w:type="dxa"/>
          <w:vAlign w:val="bottom"/>
        </w:tcPr>
        <w:p w14:paraId="1B188115" w14:textId="77777777" w:rsidR="00E70780" w:rsidRDefault="00E70780">
          <w:pPr>
            <w:pStyle w:val="Header"/>
          </w:pPr>
        </w:p>
      </w:tc>
    </w:tr>
    <w:tr w:rsidR="00E70780" w14:paraId="1263F9AC" w14:textId="77777777">
      <w:trPr>
        <w:gridAfter w:val="2"/>
        <w:wAfter w:w="720" w:type="dxa"/>
        <w:trHeight w:hRule="exact" w:val="680"/>
      </w:trPr>
      <w:tc>
        <w:tcPr>
          <w:tcW w:w="9368" w:type="dxa"/>
          <w:vAlign w:val="bottom"/>
        </w:tcPr>
        <w:p w14:paraId="68B38242" w14:textId="77777777" w:rsidR="00E70780" w:rsidRDefault="00E70780">
          <w:pPr>
            <w:pStyle w:val="LogoCaption"/>
          </w:pPr>
        </w:p>
      </w:tc>
      <w:tc>
        <w:tcPr>
          <w:tcW w:w="9368" w:type="dxa"/>
          <w:vAlign w:val="bottom"/>
        </w:tcPr>
        <w:p w14:paraId="49991FC1" w14:textId="77777777" w:rsidR="00E70780" w:rsidRDefault="00E70780">
          <w:pPr>
            <w:pStyle w:val="Header"/>
          </w:pPr>
        </w:p>
      </w:tc>
    </w:tr>
    <w:tr w:rsidR="00E70780" w14:paraId="096C1F01" w14:textId="77777777">
      <w:trPr>
        <w:gridAfter w:val="2"/>
        <w:wAfter w:w="720" w:type="dxa"/>
        <w:trHeight w:hRule="exact" w:val="680"/>
      </w:trPr>
      <w:tc>
        <w:tcPr>
          <w:tcW w:w="9368" w:type="dxa"/>
          <w:vAlign w:val="bottom"/>
        </w:tcPr>
        <w:p w14:paraId="206DE4B2" w14:textId="77777777" w:rsidR="00E70780" w:rsidRDefault="00E70780">
          <w:pPr>
            <w:pStyle w:val="LogoCaption"/>
          </w:pPr>
        </w:p>
      </w:tc>
      <w:tc>
        <w:tcPr>
          <w:tcW w:w="9368" w:type="dxa"/>
          <w:vAlign w:val="bottom"/>
        </w:tcPr>
        <w:p w14:paraId="32EB56C2" w14:textId="77777777" w:rsidR="00E70780" w:rsidRDefault="00E70780">
          <w:pPr>
            <w:pStyle w:val="Header"/>
          </w:pPr>
        </w:p>
      </w:tc>
    </w:tr>
    <w:tr w:rsidR="00E70780" w14:paraId="41190891" w14:textId="77777777">
      <w:trPr>
        <w:gridAfter w:val="2"/>
        <w:wAfter w:w="720" w:type="dxa"/>
        <w:trHeight w:hRule="exact" w:val="680"/>
      </w:trPr>
      <w:tc>
        <w:tcPr>
          <w:tcW w:w="9368" w:type="dxa"/>
          <w:vAlign w:val="bottom"/>
        </w:tcPr>
        <w:p w14:paraId="13EE2AA1" w14:textId="77777777" w:rsidR="00E70780" w:rsidRDefault="00E70780">
          <w:pPr>
            <w:pStyle w:val="LogoCaption"/>
          </w:pPr>
        </w:p>
      </w:tc>
      <w:tc>
        <w:tcPr>
          <w:tcW w:w="9368" w:type="dxa"/>
          <w:vAlign w:val="bottom"/>
        </w:tcPr>
        <w:p w14:paraId="32E61DFC" w14:textId="77777777" w:rsidR="00E70780" w:rsidRDefault="00E70780">
          <w:pPr>
            <w:pStyle w:val="Header"/>
          </w:pPr>
        </w:p>
      </w:tc>
    </w:tr>
    <w:tr w:rsidR="00E70780" w14:paraId="689CA2E8" w14:textId="77777777">
      <w:trPr>
        <w:gridAfter w:val="2"/>
        <w:wAfter w:w="720" w:type="dxa"/>
        <w:trHeight w:hRule="exact" w:val="680"/>
      </w:trPr>
      <w:tc>
        <w:tcPr>
          <w:tcW w:w="9368" w:type="dxa"/>
          <w:vAlign w:val="bottom"/>
        </w:tcPr>
        <w:p w14:paraId="786A691B" w14:textId="77777777" w:rsidR="00E70780" w:rsidRDefault="00E70780">
          <w:pPr>
            <w:pStyle w:val="LogoCaption"/>
          </w:pPr>
        </w:p>
      </w:tc>
      <w:tc>
        <w:tcPr>
          <w:tcW w:w="9368" w:type="dxa"/>
          <w:vAlign w:val="bottom"/>
        </w:tcPr>
        <w:p w14:paraId="254F271F" w14:textId="77777777" w:rsidR="00E70780" w:rsidRDefault="00E70780">
          <w:pPr>
            <w:pStyle w:val="Header"/>
          </w:pPr>
        </w:p>
      </w:tc>
    </w:tr>
    <w:tr w:rsidR="00E70780" w14:paraId="74F0CAA4" w14:textId="77777777">
      <w:trPr>
        <w:gridAfter w:val="2"/>
        <w:wAfter w:w="720" w:type="dxa"/>
        <w:trHeight w:hRule="exact" w:val="680"/>
      </w:trPr>
      <w:tc>
        <w:tcPr>
          <w:tcW w:w="9368" w:type="dxa"/>
          <w:vAlign w:val="bottom"/>
        </w:tcPr>
        <w:p w14:paraId="5C228588" w14:textId="77777777" w:rsidR="00E70780" w:rsidRDefault="00E70780">
          <w:pPr>
            <w:pStyle w:val="LogoCaption"/>
          </w:pPr>
        </w:p>
      </w:tc>
      <w:tc>
        <w:tcPr>
          <w:tcW w:w="9368" w:type="dxa"/>
          <w:vAlign w:val="bottom"/>
        </w:tcPr>
        <w:p w14:paraId="336997C9" w14:textId="77777777" w:rsidR="00E70780" w:rsidRDefault="00E70780">
          <w:pPr>
            <w:pStyle w:val="Header"/>
          </w:pPr>
        </w:p>
      </w:tc>
    </w:tr>
    <w:tr w:rsidR="00E70780" w14:paraId="1D1195D4" w14:textId="77777777">
      <w:trPr>
        <w:gridAfter w:val="2"/>
        <w:wAfter w:w="720" w:type="dxa"/>
        <w:trHeight w:hRule="exact" w:val="680"/>
      </w:trPr>
      <w:tc>
        <w:tcPr>
          <w:tcW w:w="9368" w:type="dxa"/>
          <w:vAlign w:val="bottom"/>
        </w:tcPr>
        <w:p w14:paraId="549AE080" w14:textId="77777777" w:rsidR="00E70780" w:rsidRDefault="00E70780">
          <w:pPr>
            <w:pStyle w:val="LogoCaption"/>
          </w:pPr>
        </w:p>
      </w:tc>
      <w:tc>
        <w:tcPr>
          <w:tcW w:w="9368" w:type="dxa"/>
          <w:vAlign w:val="bottom"/>
        </w:tcPr>
        <w:p w14:paraId="54A37021" w14:textId="77777777" w:rsidR="00E70780" w:rsidRDefault="00E70780">
          <w:pPr>
            <w:pStyle w:val="Header"/>
          </w:pPr>
        </w:p>
      </w:tc>
    </w:tr>
    <w:tr w:rsidR="00E70780" w14:paraId="086EFD1B" w14:textId="77777777">
      <w:trPr>
        <w:gridAfter w:val="2"/>
        <w:wAfter w:w="720" w:type="dxa"/>
        <w:trHeight w:hRule="exact" w:val="680"/>
      </w:trPr>
      <w:tc>
        <w:tcPr>
          <w:tcW w:w="9368" w:type="dxa"/>
          <w:vAlign w:val="bottom"/>
        </w:tcPr>
        <w:p w14:paraId="46ADB8D0" w14:textId="77777777" w:rsidR="00E70780" w:rsidRDefault="00E70780">
          <w:pPr>
            <w:pStyle w:val="LogoCaption"/>
          </w:pPr>
        </w:p>
      </w:tc>
      <w:tc>
        <w:tcPr>
          <w:tcW w:w="9368" w:type="dxa"/>
          <w:vAlign w:val="bottom"/>
        </w:tcPr>
        <w:p w14:paraId="1197D264" w14:textId="77777777" w:rsidR="00E70780" w:rsidRDefault="00E70780">
          <w:pPr>
            <w:pStyle w:val="Header"/>
          </w:pPr>
        </w:p>
      </w:tc>
    </w:tr>
    <w:tr w:rsidR="00E70780" w14:paraId="5168D58B" w14:textId="77777777">
      <w:trPr>
        <w:gridAfter w:val="2"/>
        <w:wAfter w:w="720" w:type="dxa"/>
        <w:trHeight w:hRule="exact" w:val="680"/>
      </w:trPr>
      <w:tc>
        <w:tcPr>
          <w:tcW w:w="9368" w:type="dxa"/>
          <w:vAlign w:val="bottom"/>
        </w:tcPr>
        <w:p w14:paraId="24F09FD2" w14:textId="77777777" w:rsidR="00E70780" w:rsidRDefault="00E70780">
          <w:pPr>
            <w:pStyle w:val="LogoCaption"/>
          </w:pPr>
        </w:p>
      </w:tc>
      <w:tc>
        <w:tcPr>
          <w:tcW w:w="9368" w:type="dxa"/>
          <w:vAlign w:val="bottom"/>
        </w:tcPr>
        <w:p w14:paraId="3E2FF8CE" w14:textId="77777777" w:rsidR="00E70780" w:rsidRDefault="00E70780">
          <w:pPr>
            <w:pStyle w:val="Header"/>
          </w:pPr>
        </w:p>
      </w:tc>
    </w:tr>
    <w:tr w:rsidR="00E70780" w14:paraId="4137D429" w14:textId="77777777">
      <w:trPr>
        <w:gridAfter w:val="2"/>
        <w:wAfter w:w="720" w:type="dxa"/>
        <w:trHeight w:hRule="exact" w:val="680"/>
      </w:trPr>
      <w:tc>
        <w:tcPr>
          <w:tcW w:w="9368" w:type="dxa"/>
          <w:vAlign w:val="bottom"/>
        </w:tcPr>
        <w:p w14:paraId="3DD5261D" w14:textId="77777777" w:rsidR="00E70780" w:rsidRDefault="00E70780">
          <w:pPr>
            <w:pStyle w:val="LogoCaption"/>
          </w:pPr>
        </w:p>
      </w:tc>
      <w:tc>
        <w:tcPr>
          <w:tcW w:w="9368" w:type="dxa"/>
          <w:vAlign w:val="bottom"/>
        </w:tcPr>
        <w:p w14:paraId="3524009A" w14:textId="77777777" w:rsidR="00E70780" w:rsidRDefault="00E70780">
          <w:pPr>
            <w:pStyle w:val="Header"/>
          </w:pPr>
        </w:p>
      </w:tc>
    </w:tr>
    <w:tr w:rsidR="00E70780" w14:paraId="4EC1C32E" w14:textId="77777777">
      <w:trPr>
        <w:gridAfter w:val="2"/>
        <w:wAfter w:w="720" w:type="dxa"/>
        <w:trHeight w:hRule="exact" w:val="680"/>
      </w:trPr>
      <w:tc>
        <w:tcPr>
          <w:tcW w:w="9368" w:type="dxa"/>
          <w:vAlign w:val="bottom"/>
        </w:tcPr>
        <w:p w14:paraId="15D2F5EC" w14:textId="77777777" w:rsidR="00E70780" w:rsidRDefault="00E70780">
          <w:pPr>
            <w:pStyle w:val="LogoCaption"/>
          </w:pPr>
        </w:p>
      </w:tc>
      <w:tc>
        <w:tcPr>
          <w:tcW w:w="9368" w:type="dxa"/>
          <w:vAlign w:val="bottom"/>
        </w:tcPr>
        <w:p w14:paraId="59312E15" w14:textId="77777777" w:rsidR="00E70780" w:rsidRDefault="00E70780">
          <w:pPr>
            <w:pStyle w:val="Header"/>
          </w:pPr>
        </w:p>
      </w:tc>
    </w:tr>
    <w:tr w:rsidR="00E70780" w14:paraId="4330DC0D" w14:textId="77777777">
      <w:trPr>
        <w:gridAfter w:val="2"/>
        <w:wAfter w:w="720" w:type="dxa"/>
        <w:trHeight w:hRule="exact" w:val="680"/>
      </w:trPr>
      <w:tc>
        <w:tcPr>
          <w:tcW w:w="9368" w:type="dxa"/>
          <w:vAlign w:val="bottom"/>
        </w:tcPr>
        <w:p w14:paraId="7A699699" w14:textId="77777777" w:rsidR="00E70780" w:rsidRDefault="00E70780">
          <w:pPr>
            <w:pStyle w:val="LogoCaption"/>
          </w:pPr>
        </w:p>
      </w:tc>
      <w:tc>
        <w:tcPr>
          <w:tcW w:w="9368" w:type="dxa"/>
          <w:vAlign w:val="bottom"/>
        </w:tcPr>
        <w:p w14:paraId="3FC35216" w14:textId="77777777" w:rsidR="00E70780" w:rsidRDefault="00E70780">
          <w:pPr>
            <w:pStyle w:val="Header"/>
          </w:pPr>
        </w:p>
      </w:tc>
    </w:tr>
    <w:tr w:rsidR="00E70780" w14:paraId="235C9D3B" w14:textId="77777777">
      <w:trPr>
        <w:gridAfter w:val="2"/>
        <w:wAfter w:w="720" w:type="dxa"/>
        <w:trHeight w:hRule="exact" w:val="680"/>
      </w:trPr>
      <w:tc>
        <w:tcPr>
          <w:tcW w:w="9368" w:type="dxa"/>
          <w:vAlign w:val="bottom"/>
        </w:tcPr>
        <w:p w14:paraId="4476B231" w14:textId="77777777" w:rsidR="00E70780" w:rsidRDefault="00E70780">
          <w:pPr>
            <w:pStyle w:val="LogoCaption"/>
          </w:pPr>
        </w:p>
      </w:tc>
      <w:tc>
        <w:tcPr>
          <w:tcW w:w="9368" w:type="dxa"/>
          <w:vAlign w:val="bottom"/>
        </w:tcPr>
        <w:p w14:paraId="189EE8FB" w14:textId="77777777" w:rsidR="00E70780" w:rsidRDefault="00E70780">
          <w:pPr>
            <w:pStyle w:val="Header"/>
          </w:pPr>
        </w:p>
      </w:tc>
    </w:tr>
    <w:tr w:rsidR="00E70780" w14:paraId="66BA5B45" w14:textId="77777777">
      <w:trPr>
        <w:gridAfter w:val="2"/>
        <w:wAfter w:w="720" w:type="dxa"/>
        <w:trHeight w:hRule="exact" w:val="680"/>
      </w:trPr>
      <w:tc>
        <w:tcPr>
          <w:tcW w:w="9368" w:type="dxa"/>
          <w:vAlign w:val="bottom"/>
        </w:tcPr>
        <w:p w14:paraId="3308B52E" w14:textId="77777777" w:rsidR="00E70780" w:rsidRDefault="00E70780">
          <w:pPr>
            <w:pStyle w:val="LogoCaption"/>
          </w:pPr>
        </w:p>
      </w:tc>
      <w:tc>
        <w:tcPr>
          <w:tcW w:w="9368" w:type="dxa"/>
          <w:vAlign w:val="bottom"/>
        </w:tcPr>
        <w:p w14:paraId="701B69E5" w14:textId="77777777" w:rsidR="00E70780" w:rsidRDefault="00E70780">
          <w:pPr>
            <w:pStyle w:val="Header"/>
          </w:pPr>
        </w:p>
      </w:tc>
    </w:tr>
    <w:tr w:rsidR="00E70780" w14:paraId="19EC7411" w14:textId="77777777">
      <w:trPr>
        <w:gridAfter w:val="2"/>
        <w:wAfter w:w="720" w:type="dxa"/>
        <w:trHeight w:hRule="exact" w:val="680"/>
      </w:trPr>
      <w:tc>
        <w:tcPr>
          <w:tcW w:w="9368" w:type="dxa"/>
          <w:vAlign w:val="bottom"/>
        </w:tcPr>
        <w:p w14:paraId="164C4142" w14:textId="77777777" w:rsidR="00E70780" w:rsidRDefault="00E70780">
          <w:pPr>
            <w:pStyle w:val="LogoCaption"/>
          </w:pPr>
        </w:p>
      </w:tc>
      <w:tc>
        <w:tcPr>
          <w:tcW w:w="9368" w:type="dxa"/>
          <w:vAlign w:val="bottom"/>
        </w:tcPr>
        <w:p w14:paraId="067036A1" w14:textId="77777777" w:rsidR="00E70780" w:rsidRDefault="00E70780">
          <w:pPr>
            <w:pStyle w:val="Header"/>
          </w:pPr>
        </w:p>
      </w:tc>
    </w:tr>
    <w:tr w:rsidR="00E70780" w14:paraId="6FC23319" w14:textId="77777777">
      <w:trPr>
        <w:gridAfter w:val="2"/>
        <w:wAfter w:w="720" w:type="dxa"/>
        <w:trHeight w:hRule="exact" w:val="680"/>
      </w:trPr>
      <w:tc>
        <w:tcPr>
          <w:tcW w:w="9368" w:type="dxa"/>
          <w:vAlign w:val="bottom"/>
        </w:tcPr>
        <w:p w14:paraId="1F2D5EC9" w14:textId="77777777" w:rsidR="00E70780" w:rsidRDefault="00E70780">
          <w:pPr>
            <w:pStyle w:val="LogoCaption"/>
          </w:pPr>
        </w:p>
      </w:tc>
      <w:tc>
        <w:tcPr>
          <w:tcW w:w="9368" w:type="dxa"/>
          <w:vAlign w:val="bottom"/>
        </w:tcPr>
        <w:p w14:paraId="2A99F7BF" w14:textId="77777777" w:rsidR="00E70780" w:rsidRDefault="00E70780">
          <w:pPr>
            <w:pStyle w:val="Header"/>
          </w:pPr>
        </w:p>
      </w:tc>
    </w:tr>
    <w:tr w:rsidR="00E70780" w14:paraId="501DBD90" w14:textId="77777777">
      <w:trPr>
        <w:gridAfter w:val="2"/>
        <w:wAfter w:w="720" w:type="dxa"/>
        <w:trHeight w:hRule="exact" w:val="680"/>
      </w:trPr>
      <w:tc>
        <w:tcPr>
          <w:tcW w:w="9368" w:type="dxa"/>
          <w:vAlign w:val="bottom"/>
        </w:tcPr>
        <w:p w14:paraId="082F48B0" w14:textId="77777777" w:rsidR="00E70780" w:rsidRDefault="00E70780">
          <w:pPr>
            <w:pStyle w:val="LogoCaption"/>
          </w:pPr>
        </w:p>
      </w:tc>
      <w:tc>
        <w:tcPr>
          <w:tcW w:w="9368" w:type="dxa"/>
          <w:vAlign w:val="bottom"/>
        </w:tcPr>
        <w:p w14:paraId="19042C21" w14:textId="77777777" w:rsidR="00E70780" w:rsidRDefault="00E70780">
          <w:pPr>
            <w:pStyle w:val="Header"/>
          </w:pPr>
        </w:p>
      </w:tc>
    </w:tr>
    <w:tr w:rsidR="00E70780" w14:paraId="0AC4D6F7" w14:textId="77777777">
      <w:trPr>
        <w:gridAfter w:val="2"/>
        <w:wAfter w:w="720" w:type="dxa"/>
        <w:trHeight w:hRule="exact" w:val="680"/>
      </w:trPr>
      <w:tc>
        <w:tcPr>
          <w:tcW w:w="9368" w:type="dxa"/>
          <w:vAlign w:val="bottom"/>
        </w:tcPr>
        <w:p w14:paraId="1FFE1368" w14:textId="77777777" w:rsidR="00E70780" w:rsidRDefault="00E70780">
          <w:pPr>
            <w:pStyle w:val="LogoCaption"/>
          </w:pPr>
        </w:p>
      </w:tc>
      <w:tc>
        <w:tcPr>
          <w:tcW w:w="9368" w:type="dxa"/>
          <w:vAlign w:val="bottom"/>
        </w:tcPr>
        <w:p w14:paraId="713B4B4E" w14:textId="77777777" w:rsidR="00E70780" w:rsidRDefault="00E70780">
          <w:pPr>
            <w:pStyle w:val="Header"/>
          </w:pPr>
        </w:p>
      </w:tc>
    </w:tr>
    <w:tr w:rsidR="00E70780" w14:paraId="026760AF" w14:textId="77777777">
      <w:trPr>
        <w:gridAfter w:val="2"/>
        <w:wAfter w:w="720" w:type="dxa"/>
        <w:trHeight w:hRule="exact" w:val="680"/>
      </w:trPr>
      <w:tc>
        <w:tcPr>
          <w:tcW w:w="9368" w:type="dxa"/>
          <w:vAlign w:val="bottom"/>
        </w:tcPr>
        <w:p w14:paraId="3C777D4D" w14:textId="77777777" w:rsidR="00E70780" w:rsidRDefault="00E70780">
          <w:pPr>
            <w:pStyle w:val="LogoCaption"/>
          </w:pPr>
        </w:p>
      </w:tc>
      <w:tc>
        <w:tcPr>
          <w:tcW w:w="9368" w:type="dxa"/>
          <w:vAlign w:val="bottom"/>
        </w:tcPr>
        <w:p w14:paraId="4F0EB5F5" w14:textId="77777777" w:rsidR="00E70780" w:rsidRDefault="00E70780">
          <w:pPr>
            <w:pStyle w:val="Header"/>
          </w:pPr>
        </w:p>
      </w:tc>
    </w:tr>
    <w:tr w:rsidR="00E70780" w14:paraId="3C30B3F8" w14:textId="77777777">
      <w:trPr>
        <w:gridAfter w:val="2"/>
        <w:wAfter w:w="720" w:type="dxa"/>
        <w:trHeight w:hRule="exact" w:val="680"/>
      </w:trPr>
      <w:tc>
        <w:tcPr>
          <w:tcW w:w="9368" w:type="dxa"/>
          <w:vAlign w:val="bottom"/>
        </w:tcPr>
        <w:p w14:paraId="52F4C389" w14:textId="77777777" w:rsidR="00E70780" w:rsidRDefault="00E70780">
          <w:pPr>
            <w:pStyle w:val="LogoCaption"/>
          </w:pPr>
        </w:p>
      </w:tc>
      <w:tc>
        <w:tcPr>
          <w:tcW w:w="9368" w:type="dxa"/>
          <w:vAlign w:val="bottom"/>
        </w:tcPr>
        <w:p w14:paraId="12FE2DD3" w14:textId="77777777" w:rsidR="00E70780" w:rsidRDefault="00E70780">
          <w:pPr>
            <w:pStyle w:val="Header"/>
          </w:pPr>
        </w:p>
      </w:tc>
    </w:tr>
    <w:tr w:rsidR="00E70780" w14:paraId="2632532C" w14:textId="77777777">
      <w:trPr>
        <w:gridAfter w:val="2"/>
        <w:wAfter w:w="720" w:type="dxa"/>
        <w:trHeight w:hRule="exact" w:val="680"/>
      </w:trPr>
      <w:tc>
        <w:tcPr>
          <w:tcW w:w="9368" w:type="dxa"/>
          <w:vAlign w:val="bottom"/>
        </w:tcPr>
        <w:p w14:paraId="33751367" w14:textId="77777777" w:rsidR="00E70780" w:rsidRDefault="00E70780">
          <w:pPr>
            <w:pStyle w:val="LogoCaption"/>
          </w:pPr>
        </w:p>
      </w:tc>
      <w:tc>
        <w:tcPr>
          <w:tcW w:w="9368" w:type="dxa"/>
          <w:vAlign w:val="bottom"/>
        </w:tcPr>
        <w:p w14:paraId="2D7615E2" w14:textId="77777777" w:rsidR="00E70780" w:rsidRDefault="00E70780">
          <w:pPr>
            <w:pStyle w:val="Header"/>
          </w:pPr>
        </w:p>
      </w:tc>
    </w:tr>
    <w:tr w:rsidR="00E70780" w14:paraId="075420B3" w14:textId="77777777">
      <w:trPr>
        <w:gridAfter w:val="2"/>
        <w:wAfter w:w="720" w:type="dxa"/>
        <w:trHeight w:hRule="exact" w:val="680"/>
      </w:trPr>
      <w:tc>
        <w:tcPr>
          <w:tcW w:w="9368" w:type="dxa"/>
          <w:vAlign w:val="bottom"/>
        </w:tcPr>
        <w:p w14:paraId="73AD912E" w14:textId="77777777" w:rsidR="00E70780" w:rsidRDefault="00E70780">
          <w:pPr>
            <w:pStyle w:val="LogoCaption"/>
          </w:pPr>
        </w:p>
      </w:tc>
      <w:tc>
        <w:tcPr>
          <w:tcW w:w="9368" w:type="dxa"/>
          <w:vAlign w:val="bottom"/>
        </w:tcPr>
        <w:p w14:paraId="64A77583" w14:textId="77777777" w:rsidR="00E70780" w:rsidRDefault="00E70780">
          <w:pPr>
            <w:pStyle w:val="Header"/>
          </w:pPr>
        </w:p>
      </w:tc>
    </w:tr>
    <w:tr w:rsidR="00E70780" w14:paraId="0AF8BBE4" w14:textId="77777777">
      <w:trPr>
        <w:gridAfter w:val="2"/>
        <w:wAfter w:w="720" w:type="dxa"/>
        <w:trHeight w:hRule="exact" w:val="680"/>
      </w:trPr>
      <w:tc>
        <w:tcPr>
          <w:tcW w:w="9368" w:type="dxa"/>
          <w:vAlign w:val="bottom"/>
        </w:tcPr>
        <w:p w14:paraId="41771B0A" w14:textId="77777777" w:rsidR="00E70780" w:rsidRDefault="00E70780">
          <w:pPr>
            <w:pStyle w:val="LogoCaption"/>
          </w:pPr>
        </w:p>
      </w:tc>
      <w:tc>
        <w:tcPr>
          <w:tcW w:w="9368" w:type="dxa"/>
          <w:vAlign w:val="bottom"/>
        </w:tcPr>
        <w:p w14:paraId="11552853" w14:textId="77777777" w:rsidR="00E70780" w:rsidRDefault="00E70780">
          <w:pPr>
            <w:pStyle w:val="Header"/>
          </w:pPr>
        </w:p>
      </w:tc>
    </w:tr>
    <w:tr w:rsidR="00E70780" w14:paraId="208159C0" w14:textId="77777777">
      <w:trPr>
        <w:gridAfter w:val="2"/>
        <w:wAfter w:w="720" w:type="dxa"/>
        <w:trHeight w:hRule="exact" w:val="680"/>
      </w:trPr>
      <w:tc>
        <w:tcPr>
          <w:tcW w:w="9368" w:type="dxa"/>
          <w:vAlign w:val="bottom"/>
        </w:tcPr>
        <w:p w14:paraId="034CD51A" w14:textId="77777777" w:rsidR="00E70780" w:rsidRDefault="00E70780">
          <w:pPr>
            <w:pStyle w:val="LogoCaption"/>
          </w:pPr>
        </w:p>
      </w:tc>
      <w:tc>
        <w:tcPr>
          <w:tcW w:w="9368" w:type="dxa"/>
          <w:vAlign w:val="bottom"/>
        </w:tcPr>
        <w:p w14:paraId="3597ED8F" w14:textId="77777777" w:rsidR="00E70780" w:rsidRDefault="00E70780">
          <w:pPr>
            <w:pStyle w:val="Header"/>
          </w:pPr>
        </w:p>
      </w:tc>
    </w:tr>
    <w:tr w:rsidR="00E70780" w14:paraId="533B78EB" w14:textId="77777777">
      <w:trPr>
        <w:gridAfter w:val="2"/>
        <w:wAfter w:w="720" w:type="dxa"/>
        <w:trHeight w:hRule="exact" w:val="680"/>
      </w:trPr>
      <w:tc>
        <w:tcPr>
          <w:tcW w:w="9368" w:type="dxa"/>
          <w:vAlign w:val="bottom"/>
        </w:tcPr>
        <w:p w14:paraId="1D5CDA37" w14:textId="77777777" w:rsidR="00E70780" w:rsidRDefault="00E70780">
          <w:pPr>
            <w:pStyle w:val="LogoCaption"/>
          </w:pPr>
        </w:p>
      </w:tc>
      <w:tc>
        <w:tcPr>
          <w:tcW w:w="9368" w:type="dxa"/>
          <w:vAlign w:val="bottom"/>
        </w:tcPr>
        <w:p w14:paraId="0E2C440E" w14:textId="77777777" w:rsidR="00E70780" w:rsidRDefault="00E70780">
          <w:pPr>
            <w:pStyle w:val="Header"/>
          </w:pPr>
        </w:p>
      </w:tc>
    </w:tr>
    <w:tr w:rsidR="00E70780" w14:paraId="590F49BB" w14:textId="77777777">
      <w:trPr>
        <w:gridAfter w:val="2"/>
        <w:wAfter w:w="720" w:type="dxa"/>
        <w:trHeight w:hRule="exact" w:val="680"/>
      </w:trPr>
      <w:tc>
        <w:tcPr>
          <w:tcW w:w="9368" w:type="dxa"/>
          <w:vAlign w:val="bottom"/>
        </w:tcPr>
        <w:p w14:paraId="2B9AB32D" w14:textId="77777777" w:rsidR="00E70780" w:rsidRDefault="00E70780">
          <w:pPr>
            <w:pStyle w:val="LogoCaption"/>
          </w:pPr>
        </w:p>
      </w:tc>
      <w:tc>
        <w:tcPr>
          <w:tcW w:w="9368" w:type="dxa"/>
          <w:vAlign w:val="bottom"/>
        </w:tcPr>
        <w:p w14:paraId="68D89D16" w14:textId="77777777" w:rsidR="00E70780" w:rsidRDefault="00E70780">
          <w:pPr>
            <w:pStyle w:val="Header"/>
          </w:pPr>
        </w:p>
      </w:tc>
    </w:tr>
    <w:tr w:rsidR="00E70780" w14:paraId="25A3068E" w14:textId="77777777">
      <w:trPr>
        <w:gridAfter w:val="2"/>
        <w:wAfter w:w="720" w:type="dxa"/>
        <w:trHeight w:hRule="exact" w:val="680"/>
      </w:trPr>
      <w:tc>
        <w:tcPr>
          <w:tcW w:w="9368" w:type="dxa"/>
          <w:vAlign w:val="bottom"/>
        </w:tcPr>
        <w:p w14:paraId="3A8C64A0" w14:textId="77777777" w:rsidR="00E70780" w:rsidRDefault="00E70780">
          <w:pPr>
            <w:pStyle w:val="LogoCaption"/>
          </w:pPr>
        </w:p>
      </w:tc>
      <w:tc>
        <w:tcPr>
          <w:tcW w:w="9368" w:type="dxa"/>
          <w:vAlign w:val="bottom"/>
        </w:tcPr>
        <w:p w14:paraId="36FD11DC" w14:textId="77777777" w:rsidR="00E70780" w:rsidRDefault="00E70780">
          <w:pPr>
            <w:pStyle w:val="Header"/>
          </w:pPr>
        </w:p>
      </w:tc>
    </w:tr>
    <w:tr w:rsidR="00E70780" w14:paraId="5F1E2292" w14:textId="77777777">
      <w:trPr>
        <w:gridAfter w:val="2"/>
        <w:wAfter w:w="720" w:type="dxa"/>
        <w:trHeight w:hRule="exact" w:val="680"/>
      </w:trPr>
      <w:tc>
        <w:tcPr>
          <w:tcW w:w="9368" w:type="dxa"/>
          <w:vAlign w:val="bottom"/>
        </w:tcPr>
        <w:p w14:paraId="7A3F430F" w14:textId="77777777" w:rsidR="00E70780" w:rsidRDefault="00E70780">
          <w:pPr>
            <w:pStyle w:val="LogoCaption"/>
          </w:pPr>
        </w:p>
      </w:tc>
      <w:tc>
        <w:tcPr>
          <w:tcW w:w="9368" w:type="dxa"/>
          <w:vAlign w:val="bottom"/>
        </w:tcPr>
        <w:p w14:paraId="67FC8F9B" w14:textId="77777777" w:rsidR="00E70780" w:rsidRDefault="00E70780">
          <w:pPr>
            <w:pStyle w:val="Header"/>
          </w:pPr>
        </w:p>
      </w:tc>
    </w:tr>
    <w:tr w:rsidR="00E70780" w14:paraId="0AC5B98F" w14:textId="77777777">
      <w:trPr>
        <w:gridAfter w:val="2"/>
        <w:wAfter w:w="720" w:type="dxa"/>
        <w:trHeight w:hRule="exact" w:val="680"/>
      </w:trPr>
      <w:tc>
        <w:tcPr>
          <w:tcW w:w="9368" w:type="dxa"/>
          <w:vAlign w:val="bottom"/>
        </w:tcPr>
        <w:p w14:paraId="22211F25" w14:textId="77777777" w:rsidR="00E70780" w:rsidRDefault="00E70780">
          <w:pPr>
            <w:pStyle w:val="LogoCaption"/>
          </w:pPr>
        </w:p>
      </w:tc>
      <w:tc>
        <w:tcPr>
          <w:tcW w:w="9368" w:type="dxa"/>
          <w:vAlign w:val="bottom"/>
        </w:tcPr>
        <w:p w14:paraId="6BB49BB1" w14:textId="77777777" w:rsidR="00E70780" w:rsidRDefault="00E70780">
          <w:pPr>
            <w:pStyle w:val="Header"/>
          </w:pPr>
        </w:p>
      </w:tc>
    </w:tr>
    <w:tr w:rsidR="00E70780" w14:paraId="2E862745" w14:textId="77777777">
      <w:trPr>
        <w:gridAfter w:val="2"/>
        <w:wAfter w:w="720" w:type="dxa"/>
        <w:trHeight w:hRule="exact" w:val="680"/>
      </w:trPr>
      <w:tc>
        <w:tcPr>
          <w:tcW w:w="9368" w:type="dxa"/>
          <w:vAlign w:val="bottom"/>
        </w:tcPr>
        <w:p w14:paraId="5E6C57EC" w14:textId="77777777" w:rsidR="00E70780" w:rsidRDefault="00E70780">
          <w:pPr>
            <w:pStyle w:val="LogoCaption"/>
          </w:pPr>
        </w:p>
      </w:tc>
      <w:tc>
        <w:tcPr>
          <w:tcW w:w="9368" w:type="dxa"/>
          <w:vAlign w:val="bottom"/>
        </w:tcPr>
        <w:p w14:paraId="7D75E2AE" w14:textId="77777777" w:rsidR="00E70780" w:rsidRDefault="00E70780">
          <w:pPr>
            <w:pStyle w:val="Header"/>
          </w:pPr>
        </w:p>
      </w:tc>
    </w:tr>
    <w:tr w:rsidR="00E70780" w14:paraId="5879A7EF" w14:textId="77777777">
      <w:trPr>
        <w:gridAfter w:val="2"/>
        <w:wAfter w:w="720" w:type="dxa"/>
        <w:trHeight w:hRule="exact" w:val="680"/>
      </w:trPr>
      <w:tc>
        <w:tcPr>
          <w:tcW w:w="9368" w:type="dxa"/>
          <w:vAlign w:val="bottom"/>
        </w:tcPr>
        <w:p w14:paraId="6B9D57DB" w14:textId="77777777" w:rsidR="00E70780" w:rsidRDefault="00E70780">
          <w:pPr>
            <w:pStyle w:val="LogoCaption"/>
          </w:pPr>
        </w:p>
      </w:tc>
      <w:tc>
        <w:tcPr>
          <w:tcW w:w="9368" w:type="dxa"/>
          <w:vAlign w:val="bottom"/>
        </w:tcPr>
        <w:p w14:paraId="0E406BF1" w14:textId="77777777" w:rsidR="00E70780" w:rsidRDefault="00E70780">
          <w:pPr>
            <w:pStyle w:val="Header"/>
          </w:pPr>
        </w:p>
      </w:tc>
    </w:tr>
    <w:tr w:rsidR="00E70780" w14:paraId="27A64DD7" w14:textId="77777777">
      <w:trPr>
        <w:gridAfter w:val="2"/>
        <w:wAfter w:w="720" w:type="dxa"/>
        <w:trHeight w:hRule="exact" w:val="680"/>
      </w:trPr>
      <w:tc>
        <w:tcPr>
          <w:tcW w:w="9368" w:type="dxa"/>
          <w:vAlign w:val="bottom"/>
        </w:tcPr>
        <w:p w14:paraId="4E2C5C2E" w14:textId="77777777" w:rsidR="00E70780" w:rsidRDefault="00E70780">
          <w:pPr>
            <w:pStyle w:val="LogoCaption"/>
          </w:pPr>
        </w:p>
      </w:tc>
      <w:tc>
        <w:tcPr>
          <w:tcW w:w="9368" w:type="dxa"/>
          <w:vAlign w:val="bottom"/>
        </w:tcPr>
        <w:p w14:paraId="16D9412E" w14:textId="77777777" w:rsidR="00E70780" w:rsidRDefault="00E70780">
          <w:pPr>
            <w:pStyle w:val="Header"/>
          </w:pPr>
        </w:p>
      </w:tc>
    </w:tr>
    <w:tr w:rsidR="00E70780" w14:paraId="499CD83F" w14:textId="77777777">
      <w:trPr>
        <w:gridAfter w:val="2"/>
        <w:wAfter w:w="720" w:type="dxa"/>
        <w:trHeight w:hRule="exact" w:val="680"/>
      </w:trPr>
      <w:tc>
        <w:tcPr>
          <w:tcW w:w="9368" w:type="dxa"/>
          <w:vAlign w:val="bottom"/>
        </w:tcPr>
        <w:p w14:paraId="3204F990" w14:textId="77777777" w:rsidR="00E70780" w:rsidRDefault="00E70780">
          <w:pPr>
            <w:pStyle w:val="LogoCaption"/>
          </w:pPr>
        </w:p>
      </w:tc>
      <w:tc>
        <w:tcPr>
          <w:tcW w:w="9368" w:type="dxa"/>
          <w:vAlign w:val="bottom"/>
        </w:tcPr>
        <w:p w14:paraId="03E6D598" w14:textId="77777777" w:rsidR="00E70780" w:rsidRDefault="00E70780">
          <w:pPr>
            <w:pStyle w:val="Header"/>
          </w:pPr>
        </w:p>
      </w:tc>
    </w:tr>
    <w:tr w:rsidR="00E70780" w14:paraId="25E02CC0" w14:textId="77777777">
      <w:trPr>
        <w:gridAfter w:val="2"/>
        <w:wAfter w:w="720" w:type="dxa"/>
        <w:trHeight w:hRule="exact" w:val="680"/>
      </w:trPr>
      <w:tc>
        <w:tcPr>
          <w:tcW w:w="9368" w:type="dxa"/>
          <w:vAlign w:val="bottom"/>
        </w:tcPr>
        <w:p w14:paraId="2120D349" w14:textId="77777777" w:rsidR="00E70780" w:rsidRDefault="00E70780">
          <w:pPr>
            <w:pStyle w:val="LogoCaption"/>
          </w:pPr>
        </w:p>
      </w:tc>
      <w:tc>
        <w:tcPr>
          <w:tcW w:w="9368" w:type="dxa"/>
          <w:vAlign w:val="bottom"/>
        </w:tcPr>
        <w:p w14:paraId="03566EAA" w14:textId="77777777" w:rsidR="00E70780" w:rsidRDefault="00E70780">
          <w:pPr>
            <w:pStyle w:val="Header"/>
          </w:pPr>
        </w:p>
      </w:tc>
    </w:tr>
    <w:tr w:rsidR="00E70780" w14:paraId="2C649586" w14:textId="77777777">
      <w:trPr>
        <w:gridAfter w:val="2"/>
        <w:wAfter w:w="720" w:type="dxa"/>
        <w:trHeight w:hRule="exact" w:val="680"/>
      </w:trPr>
      <w:tc>
        <w:tcPr>
          <w:tcW w:w="9368" w:type="dxa"/>
          <w:vAlign w:val="bottom"/>
        </w:tcPr>
        <w:p w14:paraId="2421960C" w14:textId="77777777" w:rsidR="00E70780" w:rsidRDefault="00E70780">
          <w:pPr>
            <w:pStyle w:val="LogoCaption"/>
          </w:pPr>
        </w:p>
      </w:tc>
      <w:tc>
        <w:tcPr>
          <w:tcW w:w="9368" w:type="dxa"/>
          <w:vAlign w:val="bottom"/>
        </w:tcPr>
        <w:p w14:paraId="37860B19" w14:textId="77777777" w:rsidR="00E70780" w:rsidRDefault="00E70780">
          <w:pPr>
            <w:pStyle w:val="Header"/>
          </w:pPr>
        </w:p>
      </w:tc>
    </w:tr>
    <w:tr w:rsidR="00E70780" w14:paraId="28CE8CB9" w14:textId="77777777">
      <w:trPr>
        <w:gridAfter w:val="1"/>
        <w:wAfter w:w="1080" w:type="dxa"/>
        <w:trHeight w:hRule="exact" w:val="680"/>
      </w:trPr>
      <w:tc>
        <w:tcPr>
          <w:tcW w:w="9368" w:type="dxa"/>
          <w:gridSpan w:val="2"/>
          <w:vAlign w:val="bottom"/>
        </w:tcPr>
        <w:p w14:paraId="29C90E8C" w14:textId="77777777" w:rsidR="00E70780" w:rsidRDefault="00E70780">
          <w:pPr>
            <w:pStyle w:val="LogoCaption"/>
          </w:pPr>
        </w:p>
      </w:tc>
      <w:tc>
        <w:tcPr>
          <w:tcW w:w="9368" w:type="dxa"/>
          <w:vAlign w:val="bottom"/>
        </w:tcPr>
        <w:p w14:paraId="213FD4AC" w14:textId="77777777" w:rsidR="00E70780" w:rsidRDefault="00E70780">
          <w:pPr>
            <w:pStyle w:val="Header"/>
          </w:pPr>
        </w:p>
      </w:tc>
    </w:tr>
    <w:tr w:rsidR="00E70780" w14:paraId="58199959" w14:textId="77777777">
      <w:trPr>
        <w:gridAfter w:val="1"/>
        <w:wAfter w:w="1080" w:type="dxa"/>
        <w:trHeight w:hRule="exact" w:val="680"/>
      </w:trPr>
      <w:tc>
        <w:tcPr>
          <w:tcW w:w="9368" w:type="dxa"/>
          <w:gridSpan w:val="2"/>
          <w:vAlign w:val="bottom"/>
        </w:tcPr>
        <w:p w14:paraId="16F95E91" w14:textId="77777777" w:rsidR="00E70780" w:rsidRDefault="00E70780">
          <w:pPr>
            <w:pStyle w:val="LogoCaption"/>
          </w:pPr>
        </w:p>
      </w:tc>
      <w:tc>
        <w:tcPr>
          <w:tcW w:w="9368" w:type="dxa"/>
          <w:vAlign w:val="bottom"/>
        </w:tcPr>
        <w:p w14:paraId="77AD8D7B" w14:textId="77777777" w:rsidR="00E70780" w:rsidRDefault="00E70780">
          <w:pPr>
            <w:pStyle w:val="Header"/>
          </w:pPr>
        </w:p>
      </w:tc>
    </w:tr>
    <w:tr w:rsidR="00E70780" w14:paraId="0C617D97" w14:textId="77777777">
      <w:trPr>
        <w:gridAfter w:val="1"/>
        <w:wAfter w:w="1080" w:type="dxa"/>
        <w:trHeight w:hRule="exact" w:val="680"/>
      </w:trPr>
      <w:tc>
        <w:tcPr>
          <w:tcW w:w="9368" w:type="dxa"/>
          <w:gridSpan w:val="2"/>
          <w:vAlign w:val="bottom"/>
        </w:tcPr>
        <w:p w14:paraId="691CDA4C" w14:textId="77777777" w:rsidR="00E70780" w:rsidRDefault="00E70780">
          <w:pPr>
            <w:pStyle w:val="LogoCaption"/>
          </w:pPr>
        </w:p>
      </w:tc>
      <w:tc>
        <w:tcPr>
          <w:tcW w:w="9368" w:type="dxa"/>
          <w:vAlign w:val="bottom"/>
        </w:tcPr>
        <w:p w14:paraId="12EF9630" w14:textId="77777777" w:rsidR="00E70780" w:rsidRDefault="00E70780">
          <w:pPr>
            <w:pStyle w:val="Header"/>
          </w:pPr>
        </w:p>
      </w:tc>
    </w:tr>
    <w:tr w:rsidR="00E70780" w14:paraId="3E58825B" w14:textId="77777777">
      <w:trPr>
        <w:gridAfter w:val="1"/>
        <w:wAfter w:w="1080" w:type="dxa"/>
        <w:trHeight w:hRule="exact" w:val="680"/>
      </w:trPr>
      <w:tc>
        <w:tcPr>
          <w:tcW w:w="9368" w:type="dxa"/>
          <w:gridSpan w:val="2"/>
          <w:vAlign w:val="bottom"/>
        </w:tcPr>
        <w:p w14:paraId="131BCEA5" w14:textId="77777777" w:rsidR="00E70780" w:rsidRDefault="00E70780">
          <w:pPr>
            <w:pStyle w:val="LogoCaption"/>
          </w:pPr>
        </w:p>
      </w:tc>
      <w:tc>
        <w:tcPr>
          <w:tcW w:w="9368" w:type="dxa"/>
          <w:vAlign w:val="bottom"/>
        </w:tcPr>
        <w:p w14:paraId="2CD339AE" w14:textId="77777777" w:rsidR="00E70780" w:rsidRDefault="00E70780">
          <w:pPr>
            <w:pStyle w:val="Header"/>
          </w:pPr>
        </w:p>
      </w:tc>
    </w:tr>
    <w:tr w:rsidR="00E70780" w14:paraId="06210816" w14:textId="77777777">
      <w:trPr>
        <w:gridAfter w:val="1"/>
        <w:wAfter w:w="1080" w:type="dxa"/>
        <w:trHeight w:hRule="exact" w:val="680"/>
      </w:trPr>
      <w:tc>
        <w:tcPr>
          <w:tcW w:w="9368" w:type="dxa"/>
          <w:gridSpan w:val="2"/>
          <w:vAlign w:val="bottom"/>
        </w:tcPr>
        <w:p w14:paraId="648DB519" w14:textId="77777777" w:rsidR="00E70780" w:rsidRDefault="00E70780">
          <w:pPr>
            <w:pStyle w:val="LogoCaption"/>
          </w:pPr>
        </w:p>
      </w:tc>
      <w:tc>
        <w:tcPr>
          <w:tcW w:w="9368" w:type="dxa"/>
          <w:vAlign w:val="bottom"/>
        </w:tcPr>
        <w:p w14:paraId="2B696A55" w14:textId="77777777" w:rsidR="00E70780" w:rsidRDefault="00E70780">
          <w:pPr>
            <w:pStyle w:val="Header"/>
          </w:pPr>
        </w:p>
      </w:tc>
    </w:tr>
    <w:tr w:rsidR="00E70780" w14:paraId="739CEA2D" w14:textId="77777777">
      <w:trPr>
        <w:gridAfter w:val="1"/>
        <w:wAfter w:w="1080" w:type="dxa"/>
        <w:trHeight w:hRule="exact" w:val="680"/>
      </w:trPr>
      <w:tc>
        <w:tcPr>
          <w:tcW w:w="9368" w:type="dxa"/>
          <w:gridSpan w:val="2"/>
          <w:vAlign w:val="bottom"/>
        </w:tcPr>
        <w:p w14:paraId="3C3FF93A" w14:textId="77777777" w:rsidR="00E70780" w:rsidRDefault="00E70780">
          <w:pPr>
            <w:pStyle w:val="LogoCaption"/>
          </w:pPr>
        </w:p>
      </w:tc>
      <w:tc>
        <w:tcPr>
          <w:tcW w:w="9368" w:type="dxa"/>
          <w:vAlign w:val="bottom"/>
        </w:tcPr>
        <w:p w14:paraId="7D48F99D" w14:textId="77777777" w:rsidR="00E70780" w:rsidRDefault="00E70780">
          <w:pPr>
            <w:pStyle w:val="Header"/>
          </w:pPr>
        </w:p>
      </w:tc>
    </w:tr>
    <w:tr w:rsidR="00E70780" w14:paraId="414D0394" w14:textId="77777777">
      <w:trPr>
        <w:gridAfter w:val="1"/>
        <w:wAfter w:w="1080" w:type="dxa"/>
        <w:trHeight w:hRule="exact" w:val="680"/>
      </w:trPr>
      <w:tc>
        <w:tcPr>
          <w:tcW w:w="9368" w:type="dxa"/>
          <w:gridSpan w:val="2"/>
          <w:vAlign w:val="bottom"/>
        </w:tcPr>
        <w:p w14:paraId="65D0C126" w14:textId="77777777" w:rsidR="00E70780" w:rsidRDefault="00E70780">
          <w:pPr>
            <w:pStyle w:val="LogoCaption"/>
          </w:pPr>
        </w:p>
      </w:tc>
      <w:tc>
        <w:tcPr>
          <w:tcW w:w="9368" w:type="dxa"/>
          <w:vAlign w:val="bottom"/>
        </w:tcPr>
        <w:p w14:paraId="148EB1F0" w14:textId="77777777" w:rsidR="00E70780" w:rsidRDefault="00E70780">
          <w:pPr>
            <w:pStyle w:val="Header"/>
          </w:pPr>
        </w:p>
      </w:tc>
    </w:tr>
    <w:tr w:rsidR="00E70780" w14:paraId="63AEB229" w14:textId="77777777">
      <w:trPr>
        <w:gridAfter w:val="1"/>
        <w:wAfter w:w="1080" w:type="dxa"/>
        <w:trHeight w:hRule="exact" w:val="680"/>
      </w:trPr>
      <w:tc>
        <w:tcPr>
          <w:tcW w:w="9368" w:type="dxa"/>
          <w:gridSpan w:val="2"/>
          <w:vAlign w:val="bottom"/>
        </w:tcPr>
        <w:p w14:paraId="428F11DE" w14:textId="77777777" w:rsidR="00E70780" w:rsidRDefault="00E70780">
          <w:pPr>
            <w:pStyle w:val="LogoCaption"/>
          </w:pPr>
        </w:p>
      </w:tc>
      <w:tc>
        <w:tcPr>
          <w:tcW w:w="9368" w:type="dxa"/>
          <w:vAlign w:val="bottom"/>
        </w:tcPr>
        <w:p w14:paraId="05AD47F8" w14:textId="77777777" w:rsidR="00E70780" w:rsidRDefault="00E70780">
          <w:pPr>
            <w:pStyle w:val="Header"/>
          </w:pPr>
        </w:p>
      </w:tc>
    </w:tr>
    <w:tr w:rsidR="00E70780" w14:paraId="2AC6B068" w14:textId="77777777">
      <w:trPr>
        <w:gridAfter w:val="1"/>
        <w:wAfter w:w="1080" w:type="dxa"/>
        <w:trHeight w:hRule="exact" w:val="680"/>
      </w:trPr>
      <w:tc>
        <w:tcPr>
          <w:tcW w:w="9368" w:type="dxa"/>
          <w:gridSpan w:val="2"/>
          <w:vAlign w:val="bottom"/>
        </w:tcPr>
        <w:p w14:paraId="3FF5AA28" w14:textId="77777777" w:rsidR="00E70780" w:rsidRDefault="00E70780">
          <w:pPr>
            <w:pStyle w:val="LogoCaption"/>
          </w:pPr>
        </w:p>
      </w:tc>
      <w:tc>
        <w:tcPr>
          <w:tcW w:w="9368" w:type="dxa"/>
          <w:vAlign w:val="bottom"/>
        </w:tcPr>
        <w:p w14:paraId="4E8DA383" w14:textId="77777777" w:rsidR="00E70780" w:rsidRDefault="00E70780">
          <w:pPr>
            <w:pStyle w:val="Header"/>
          </w:pPr>
        </w:p>
      </w:tc>
    </w:tr>
    <w:tr w:rsidR="00E70780" w14:paraId="47123246" w14:textId="77777777">
      <w:trPr>
        <w:gridAfter w:val="1"/>
        <w:wAfter w:w="1080" w:type="dxa"/>
        <w:trHeight w:hRule="exact" w:val="680"/>
      </w:trPr>
      <w:tc>
        <w:tcPr>
          <w:tcW w:w="9368" w:type="dxa"/>
          <w:gridSpan w:val="2"/>
          <w:vAlign w:val="bottom"/>
        </w:tcPr>
        <w:p w14:paraId="236A5B20" w14:textId="77777777" w:rsidR="00E70780" w:rsidRDefault="00E70780">
          <w:pPr>
            <w:pStyle w:val="LogoCaption"/>
          </w:pPr>
        </w:p>
      </w:tc>
      <w:tc>
        <w:tcPr>
          <w:tcW w:w="9368" w:type="dxa"/>
          <w:vAlign w:val="bottom"/>
        </w:tcPr>
        <w:p w14:paraId="4236B031" w14:textId="77777777" w:rsidR="00E70780" w:rsidRDefault="00E70780">
          <w:pPr>
            <w:pStyle w:val="Header"/>
          </w:pPr>
        </w:p>
      </w:tc>
    </w:tr>
    <w:tr w:rsidR="00E70780" w14:paraId="2A2990D2" w14:textId="77777777">
      <w:trPr>
        <w:gridAfter w:val="1"/>
        <w:wAfter w:w="1080" w:type="dxa"/>
        <w:trHeight w:hRule="exact" w:val="680"/>
      </w:trPr>
      <w:tc>
        <w:tcPr>
          <w:tcW w:w="9368" w:type="dxa"/>
          <w:gridSpan w:val="2"/>
          <w:vAlign w:val="bottom"/>
        </w:tcPr>
        <w:p w14:paraId="201F858B" w14:textId="77777777" w:rsidR="00E70780" w:rsidRDefault="00E70780">
          <w:pPr>
            <w:pStyle w:val="LogoCaption"/>
          </w:pPr>
        </w:p>
      </w:tc>
      <w:tc>
        <w:tcPr>
          <w:tcW w:w="9368" w:type="dxa"/>
          <w:vAlign w:val="bottom"/>
        </w:tcPr>
        <w:p w14:paraId="7452DE5D" w14:textId="77777777" w:rsidR="00E70780" w:rsidRDefault="00E70780">
          <w:pPr>
            <w:pStyle w:val="Header"/>
          </w:pPr>
        </w:p>
      </w:tc>
    </w:tr>
    <w:tr w:rsidR="00E70780" w14:paraId="1AAD0756" w14:textId="77777777">
      <w:trPr>
        <w:gridAfter w:val="1"/>
        <w:wAfter w:w="1080" w:type="dxa"/>
        <w:trHeight w:hRule="exact" w:val="680"/>
      </w:trPr>
      <w:tc>
        <w:tcPr>
          <w:tcW w:w="9368" w:type="dxa"/>
          <w:gridSpan w:val="2"/>
          <w:vAlign w:val="bottom"/>
        </w:tcPr>
        <w:p w14:paraId="17A585A8" w14:textId="77777777" w:rsidR="00E70780" w:rsidRDefault="00E70780">
          <w:pPr>
            <w:pStyle w:val="LogoCaption"/>
          </w:pPr>
        </w:p>
      </w:tc>
      <w:tc>
        <w:tcPr>
          <w:tcW w:w="9368" w:type="dxa"/>
          <w:vAlign w:val="bottom"/>
        </w:tcPr>
        <w:p w14:paraId="44054ECE" w14:textId="77777777" w:rsidR="00E70780" w:rsidRDefault="00E70780">
          <w:pPr>
            <w:pStyle w:val="Header"/>
          </w:pPr>
        </w:p>
      </w:tc>
    </w:tr>
    <w:tr w:rsidR="00E70780" w14:paraId="0065F930" w14:textId="77777777">
      <w:trPr>
        <w:gridAfter w:val="1"/>
        <w:wAfter w:w="1080" w:type="dxa"/>
        <w:trHeight w:hRule="exact" w:val="680"/>
      </w:trPr>
      <w:tc>
        <w:tcPr>
          <w:tcW w:w="9368" w:type="dxa"/>
          <w:gridSpan w:val="2"/>
          <w:vAlign w:val="bottom"/>
        </w:tcPr>
        <w:p w14:paraId="7AFF2131" w14:textId="77777777" w:rsidR="00E70780" w:rsidRDefault="00E70780">
          <w:pPr>
            <w:pStyle w:val="LogoCaption"/>
          </w:pPr>
        </w:p>
      </w:tc>
      <w:tc>
        <w:tcPr>
          <w:tcW w:w="9368" w:type="dxa"/>
          <w:vAlign w:val="bottom"/>
        </w:tcPr>
        <w:p w14:paraId="28A9426C" w14:textId="77777777" w:rsidR="00E70780" w:rsidRDefault="00E70780">
          <w:pPr>
            <w:pStyle w:val="Header"/>
          </w:pPr>
        </w:p>
      </w:tc>
    </w:tr>
    <w:tr w:rsidR="00E70780" w14:paraId="43E1D698" w14:textId="77777777">
      <w:trPr>
        <w:gridAfter w:val="1"/>
        <w:wAfter w:w="1080" w:type="dxa"/>
        <w:trHeight w:hRule="exact" w:val="680"/>
      </w:trPr>
      <w:tc>
        <w:tcPr>
          <w:tcW w:w="9368" w:type="dxa"/>
          <w:gridSpan w:val="2"/>
          <w:vAlign w:val="bottom"/>
        </w:tcPr>
        <w:p w14:paraId="631552A5" w14:textId="77777777" w:rsidR="00E70780" w:rsidRDefault="00E70780">
          <w:pPr>
            <w:pStyle w:val="LogoCaption"/>
          </w:pPr>
        </w:p>
      </w:tc>
      <w:tc>
        <w:tcPr>
          <w:tcW w:w="9368" w:type="dxa"/>
          <w:vAlign w:val="bottom"/>
        </w:tcPr>
        <w:p w14:paraId="4410643A" w14:textId="77777777" w:rsidR="00E70780" w:rsidRDefault="00E70780">
          <w:pPr>
            <w:pStyle w:val="Header"/>
          </w:pPr>
        </w:p>
      </w:tc>
    </w:tr>
    <w:tr w:rsidR="00E70780" w14:paraId="57B0D7A5" w14:textId="77777777">
      <w:trPr>
        <w:gridAfter w:val="1"/>
        <w:wAfter w:w="1080" w:type="dxa"/>
        <w:trHeight w:hRule="exact" w:val="680"/>
      </w:trPr>
      <w:tc>
        <w:tcPr>
          <w:tcW w:w="9368" w:type="dxa"/>
          <w:gridSpan w:val="2"/>
          <w:vAlign w:val="bottom"/>
        </w:tcPr>
        <w:p w14:paraId="49F250AC" w14:textId="77777777" w:rsidR="00E70780" w:rsidRDefault="00E70780">
          <w:pPr>
            <w:pStyle w:val="LogoCaption"/>
          </w:pPr>
        </w:p>
      </w:tc>
      <w:tc>
        <w:tcPr>
          <w:tcW w:w="9368" w:type="dxa"/>
          <w:vAlign w:val="bottom"/>
        </w:tcPr>
        <w:p w14:paraId="700DACF3" w14:textId="77777777" w:rsidR="00E70780" w:rsidRDefault="00E70780">
          <w:pPr>
            <w:pStyle w:val="Header"/>
          </w:pPr>
        </w:p>
      </w:tc>
    </w:tr>
    <w:tr w:rsidR="00E70780" w14:paraId="5D5335BE" w14:textId="77777777">
      <w:trPr>
        <w:gridAfter w:val="1"/>
        <w:wAfter w:w="1080" w:type="dxa"/>
        <w:trHeight w:hRule="exact" w:val="680"/>
      </w:trPr>
      <w:tc>
        <w:tcPr>
          <w:tcW w:w="9368" w:type="dxa"/>
          <w:gridSpan w:val="2"/>
          <w:vAlign w:val="bottom"/>
        </w:tcPr>
        <w:p w14:paraId="364DA80A" w14:textId="77777777" w:rsidR="00E70780" w:rsidRDefault="00E70780">
          <w:pPr>
            <w:pStyle w:val="LogoCaption"/>
          </w:pPr>
        </w:p>
      </w:tc>
      <w:tc>
        <w:tcPr>
          <w:tcW w:w="9368" w:type="dxa"/>
          <w:vAlign w:val="bottom"/>
        </w:tcPr>
        <w:p w14:paraId="5C344BF7" w14:textId="77777777" w:rsidR="00E70780" w:rsidRDefault="00E70780">
          <w:pPr>
            <w:pStyle w:val="Header"/>
          </w:pPr>
        </w:p>
      </w:tc>
    </w:tr>
    <w:tr w:rsidR="00E70780" w14:paraId="4F9E1E95" w14:textId="77777777">
      <w:trPr>
        <w:gridAfter w:val="1"/>
        <w:wAfter w:w="1080" w:type="dxa"/>
        <w:trHeight w:hRule="exact" w:val="680"/>
      </w:trPr>
      <w:tc>
        <w:tcPr>
          <w:tcW w:w="9368" w:type="dxa"/>
          <w:gridSpan w:val="2"/>
          <w:vAlign w:val="bottom"/>
        </w:tcPr>
        <w:p w14:paraId="5C41B342" w14:textId="77777777" w:rsidR="00E70780" w:rsidRDefault="00E70780">
          <w:pPr>
            <w:pStyle w:val="LogoCaption"/>
          </w:pPr>
        </w:p>
      </w:tc>
      <w:tc>
        <w:tcPr>
          <w:tcW w:w="9368" w:type="dxa"/>
          <w:vAlign w:val="bottom"/>
        </w:tcPr>
        <w:p w14:paraId="5F86C0C5" w14:textId="77777777" w:rsidR="00E70780" w:rsidRDefault="00E70780">
          <w:pPr>
            <w:pStyle w:val="Header"/>
          </w:pPr>
        </w:p>
      </w:tc>
    </w:tr>
    <w:tr w:rsidR="00E70780" w14:paraId="0B3DA668" w14:textId="77777777">
      <w:trPr>
        <w:gridAfter w:val="1"/>
        <w:wAfter w:w="1080" w:type="dxa"/>
        <w:trHeight w:hRule="exact" w:val="680"/>
      </w:trPr>
      <w:tc>
        <w:tcPr>
          <w:tcW w:w="9368" w:type="dxa"/>
          <w:gridSpan w:val="2"/>
          <w:vAlign w:val="bottom"/>
        </w:tcPr>
        <w:p w14:paraId="00080BE1" w14:textId="77777777" w:rsidR="00E70780" w:rsidRDefault="00E70780">
          <w:pPr>
            <w:pStyle w:val="LogoCaption"/>
          </w:pPr>
        </w:p>
      </w:tc>
      <w:tc>
        <w:tcPr>
          <w:tcW w:w="9368" w:type="dxa"/>
          <w:vAlign w:val="bottom"/>
        </w:tcPr>
        <w:p w14:paraId="4FBC70BB" w14:textId="77777777" w:rsidR="00E70780" w:rsidRDefault="00E70780">
          <w:pPr>
            <w:pStyle w:val="Header"/>
          </w:pPr>
        </w:p>
      </w:tc>
    </w:tr>
    <w:tr w:rsidR="00E70780" w14:paraId="38FB9FCE" w14:textId="77777777">
      <w:trPr>
        <w:gridAfter w:val="1"/>
        <w:wAfter w:w="1080" w:type="dxa"/>
        <w:trHeight w:hRule="exact" w:val="680"/>
      </w:trPr>
      <w:tc>
        <w:tcPr>
          <w:tcW w:w="9368" w:type="dxa"/>
          <w:gridSpan w:val="2"/>
          <w:vAlign w:val="bottom"/>
        </w:tcPr>
        <w:p w14:paraId="5725972E" w14:textId="77777777" w:rsidR="00E70780" w:rsidRDefault="00E70780">
          <w:pPr>
            <w:pStyle w:val="LogoCaption"/>
          </w:pPr>
        </w:p>
      </w:tc>
      <w:tc>
        <w:tcPr>
          <w:tcW w:w="9368" w:type="dxa"/>
          <w:vAlign w:val="bottom"/>
        </w:tcPr>
        <w:p w14:paraId="5825B0C7" w14:textId="77777777" w:rsidR="00E70780" w:rsidRDefault="00E70780">
          <w:pPr>
            <w:pStyle w:val="Header"/>
          </w:pPr>
        </w:p>
      </w:tc>
    </w:tr>
    <w:tr w:rsidR="00E70780" w14:paraId="6EB33232" w14:textId="77777777">
      <w:trPr>
        <w:gridAfter w:val="1"/>
        <w:wAfter w:w="1080" w:type="dxa"/>
        <w:trHeight w:hRule="exact" w:val="680"/>
      </w:trPr>
      <w:tc>
        <w:tcPr>
          <w:tcW w:w="9368" w:type="dxa"/>
          <w:gridSpan w:val="2"/>
          <w:vAlign w:val="bottom"/>
        </w:tcPr>
        <w:p w14:paraId="282E6FB0" w14:textId="77777777" w:rsidR="00E70780" w:rsidRDefault="00E70780">
          <w:pPr>
            <w:pStyle w:val="LogoCaption"/>
          </w:pPr>
        </w:p>
      </w:tc>
      <w:tc>
        <w:tcPr>
          <w:tcW w:w="9368" w:type="dxa"/>
          <w:vAlign w:val="bottom"/>
        </w:tcPr>
        <w:p w14:paraId="187F8237" w14:textId="77777777" w:rsidR="00E70780" w:rsidRDefault="00E70780">
          <w:pPr>
            <w:pStyle w:val="Header"/>
          </w:pPr>
        </w:p>
      </w:tc>
    </w:tr>
    <w:tr w:rsidR="00E70780" w14:paraId="6FE3AF35" w14:textId="77777777">
      <w:trPr>
        <w:gridAfter w:val="1"/>
        <w:wAfter w:w="1080" w:type="dxa"/>
        <w:trHeight w:hRule="exact" w:val="680"/>
      </w:trPr>
      <w:tc>
        <w:tcPr>
          <w:tcW w:w="9368" w:type="dxa"/>
          <w:gridSpan w:val="2"/>
          <w:vAlign w:val="bottom"/>
        </w:tcPr>
        <w:p w14:paraId="6B99AD89" w14:textId="77777777" w:rsidR="00E70780" w:rsidRDefault="00E70780">
          <w:pPr>
            <w:pStyle w:val="LogoCaption"/>
          </w:pPr>
        </w:p>
      </w:tc>
      <w:tc>
        <w:tcPr>
          <w:tcW w:w="9368" w:type="dxa"/>
          <w:vAlign w:val="bottom"/>
        </w:tcPr>
        <w:p w14:paraId="01A346E7" w14:textId="77777777" w:rsidR="00E70780" w:rsidRDefault="00E70780">
          <w:pPr>
            <w:pStyle w:val="Header"/>
          </w:pPr>
        </w:p>
      </w:tc>
    </w:tr>
    <w:tr w:rsidR="00E70780" w14:paraId="28BCE0DC" w14:textId="77777777">
      <w:trPr>
        <w:gridAfter w:val="1"/>
        <w:wAfter w:w="1080" w:type="dxa"/>
        <w:trHeight w:hRule="exact" w:val="680"/>
      </w:trPr>
      <w:tc>
        <w:tcPr>
          <w:tcW w:w="9368" w:type="dxa"/>
          <w:gridSpan w:val="2"/>
          <w:vAlign w:val="bottom"/>
        </w:tcPr>
        <w:p w14:paraId="0CC5734D" w14:textId="77777777" w:rsidR="00E70780" w:rsidRDefault="00E70780">
          <w:pPr>
            <w:pStyle w:val="LogoCaption"/>
          </w:pPr>
        </w:p>
      </w:tc>
      <w:tc>
        <w:tcPr>
          <w:tcW w:w="9368" w:type="dxa"/>
          <w:vAlign w:val="bottom"/>
        </w:tcPr>
        <w:p w14:paraId="0DE51755" w14:textId="77777777" w:rsidR="00E70780" w:rsidRDefault="00E70780">
          <w:pPr>
            <w:pStyle w:val="Header"/>
          </w:pPr>
        </w:p>
      </w:tc>
    </w:tr>
    <w:tr w:rsidR="00E70780" w14:paraId="334B3693" w14:textId="77777777">
      <w:trPr>
        <w:gridAfter w:val="1"/>
        <w:wAfter w:w="1080" w:type="dxa"/>
        <w:trHeight w:hRule="exact" w:val="680"/>
      </w:trPr>
      <w:tc>
        <w:tcPr>
          <w:tcW w:w="9368" w:type="dxa"/>
          <w:gridSpan w:val="2"/>
          <w:vAlign w:val="bottom"/>
        </w:tcPr>
        <w:p w14:paraId="710B2E9C" w14:textId="77777777" w:rsidR="00E70780" w:rsidRDefault="00E70780">
          <w:pPr>
            <w:pStyle w:val="LogoCaption"/>
          </w:pPr>
        </w:p>
      </w:tc>
      <w:tc>
        <w:tcPr>
          <w:tcW w:w="9368" w:type="dxa"/>
          <w:vAlign w:val="bottom"/>
        </w:tcPr>
        <w:p w14:paraId="55081CF1" w14:textId="77777777" w:rsidR="00E70780" w:rsidRDefault="00E70780">
          <w:pPr>
            <w:pStyle w:val="Header"/>
          </w:pPr>
        </w:p>
      </w:tc>
    </w:tr>
    <w:tr w:rsidR="00E70780" w14:paraId="32074076" w14:textId="77777777">
      <w:trPr>
        <w:gridAfter w:val="1"/>
        <w:wAfter w:w="1080" w:type="dxa"/>
        <w:trHeight w:hRule="exact" w:val="680"/>
      </w:trPr>
      <w:tc>
        <w:tcPr>
          <w:tcW w:w="9368" w:type="dxa"/>
          <w:gridSpan w:val="2"/>
          <w:vAlign w:val="bottom"/>
        </w:tcPr>
        <w:p w14:paraId="677963E4" w14:textId="77777777" w:rsidR="00E70780" w:rsidRDefault="00E70780">
          <w:pPr>
            <w:pStyle w:val="LogoCaption"/>
          </w:pPr>
        </w:p>
      </w:tc>
      <w:tc>
        <w:tcPr>
          <w:tcW w:w="9368" w:type="dxa"/>
          <w:vAlign w:val="bottom"/>
        </w:tcPr>
        <w:p w14:paraId="36FA0E66" w14:textId="77777777" w:rsidR="00E70780" w:rsidRDefault="00E70780">
          <w:pPr>
            <w:pStyle w:val="Header"/>
          </w:pPr>
        </w:p>
      </w:tc>
    </w:tr>
    <w:tr w:rsidR="00E70780" w14:paraId="629EE48D" w14:textId="77777777">
      <w:trPr>
        <w:gridAfter w:val="1"/>
        <w:wAfter w:w="1080" w:type="dxa"/>
        <w:trHeight w:hRule="exact" w:val="680"/>
      </w:trPr>
      <w:tc>
        <w:tcPr>
          <w:tcW w:w="9368" w:type="dxa"/>
          <w:gridSpan w:val="2"/>
          <w:vAlign w:val="bottom"/>
        </w:tcPr>
        <w:p w14:paraId="5B40CDCD" w14:textId="77777777" w:rsidR="00E70780" w:rsidRDefault="00E70780">
          <w:pPr>
            <w:pStyle w:val="LogoCaption"/>
          </w:pPr>
        </w:p>
      </w:tc>
      <w:tc>
        <w:tcPr>
          <w:tcW w:w="9368" w:type="dxa"/>
          <w:vAlign w:val="bottom"/>
        </w:tcPr>
        <w:p w14:paraId="602410A1" w14:textId="77777777" w:rsidR="00E70780" w:rsidRDefault="00E70780">
          <w:pPr>
            <w:pStyle w:val="Header"/>
          </w:pPr>
        </w:p>
      </w:tc>
    </w:tr>
    <w:tr w:rsidR="00E70780" w14:paraId="06EA7636" w14:textId="77777777">
      <w:trPr>
        <w:gridAfter w:val="1"/>
        <w:wAfter w:w="1080" w:type="dxa"/>
        <w:trHeight w:hRule="exact" w:val="680"/>
      </w:trPr>
      <w:tc>
        <w:tcPr>
          <w:tcW w:w="9368" w:type="dxa"/>
          <w:gridSpan w:val="2"/>
          <w:vAlign w:val="bottom"/>
        </w:tcPr>
        <w:p w14:paraId="04B2DCED" w14:textId="77777777" w:rsidR="00E70780" w:rsidRDefault="00E70780">
          <w:pPr>
            <w:pStyle w:val="LogoCaption"/>
          </w:pPr>
        </w:p>
      </w:tc>
      <w:tc>
        <w:tcPr>
          <w:tcW w:w="9368" w:type="dxa"/>
          <w:vAlign w:val="bottom"/>
        </w:tcPr>
        <w:p w14:paraId="5CD2328F" w14:textId="77777777" w:rsidR="00E70780" w:rsidRDefault="00E70780">
          <w:pPr>
            <w:pStyle w:val="Header"/>
          </w:pPr>
        </w:p>
      </w:tc>
    </w:tr>
    <w:tr w:rsidR="00E70780" w14:paraId="25BBC083" w14:textId="77777777">
      <w:trPr>
        <w:gridAfter w:val="1"/>
        <w:wAfter w:w="1080" w:type="dxa"/>
        <w:trHeight w:hRule="exact" w:val="680"/>
      </w:trPr>
      <w:tc>
        <w:tcPr>
          <w:tcW w:w="9368" w:type="dxa"/>
          <w:gridSpan w:val="2"/>
          <w:vAlign w:val="bottom"/>
        </w:tcPr>
        <w:p w14:paraId="6BC5BC6C" w14:textId="77777777" w:rsidR="00E70780" w:rsidRDefault="00E70780">
          <w:pPr>
            <w:pStyle w:val="LogoCaption"/>
          </w:pPr>
        </w:p>
      </w:tc>
      <w:tc>
        <w:tcPr>
          <w:tcW w:w="9368" w:type="dxa"/>
          <w:vAlign w:val="bottom"/>
        </w:tcPr>
        <w:p w14:paraId="1BDA6E07" w14:textId="77777777" w:rsidR="00E70780" w:rsidRDefault="00E70780">
          <w:pPr>
            <w:pStyle w:val="Header"/>
          </w:pPr>
        </w:p>
      </w:tc>
    </w:tr>
    <w:tr w:rsidR="00E70780" w14:paraId="48E68E16" w14:textId="77777777">
      <w:trPr>
        <w:gridAfter w:val="1"/>
        <w:wAfter w:w="1080" w:type="dxa"/>
        <w:trHeight w:hRule="exact" w:val="680"/>
      </w:trPr>
      <w:tc>
        <w:tcPr>
          <w:tcW w:w="9368" w:type="dxa"/>
          <w:gridSpan w:val="2"/>
          <w:vAlign w:val="bottom"/>
        </w:tcPr>
        <w:p w14:paraId="2ED51D62" w14:textId="77777777" w:rsidR="00E70780" w:rsidRDefault="00E70780">
          <w:pPr>
            <w:pStyle w:val="LogoCaption"/>
          </w:pPr>
        </w:p>
      </w:tc>
      <w:tc>
        <w:tcPr>
          <w:tcW w:w="9368" w:type="dxa"/>
          <w:vAlign w:val="bottom"/>
        </w:tcPr>
        <w:p w14:paraId="40D5107E" w14:textId="77777777" w:rsidR="00E70780" w:rsidRDefault="00E70780">
          <w:pPr>
            <w:pStyle w:val="Header"/>
          </w:pPr>
        </w:p>
      </w:tc>
    </w:tr>
    <w:tr w:rsidR="00E70780" w14:paraId="3AFDF45C" w14:textId="77777777">
      <w:trPr>
        <w:gridAfter w:val="1"/>
        <w:wAfter w:w="1080" w:type="dxa"/>
        <w:trHeight w:hRule="exact" w:val="680"/>
      </w:trPr>
      <w:tc>
        <w:tcPr>
          <w:tcW w:w="9368" w:type="dxa"/>
          <w:gridSpan w:val="2"/>
          <w:vAlign w:val="bottom"/>
        </w:tcPr>
        <w:p w14:paraId="4FE5B370" w14:textId="77777777" w:rsidR="00E70780" w:rsidRDefault="00E70780">
          <w:pPr>
            <w:pStyle w:val="LogoCaption"/>
          </w:pPr>
        </w:p>
      </w:tc>
      <w:tc>
        <w:tcPr>
          <w:tcW w:w="9368" w:type="dxa"/>
          <w:vAlign w:val="bottom"/>
        </w:tcPr>
        <w:p w14:paraId="3A21BA89" w14:textId="77777777" w:rsidR="00E70780" w:rsidRDefault="00E70780">
          <w:pPr>
            <w:pStyle w:val="Header"/>
          </w:pPr>
        </w:p>
      </w:tc>
    </w:tr>
    <w:tr w:rsidR="00E70780" w14:paraId="1E03FFAD" w14:textId="77777777">
      <w:trPr>
        <w:gridAfter w:val="1"/>
        <w:wAfter w:w="1080" w:type="dxa"/>
        <w:trHeight w:hRule="exact" w:val="680"/>
      </w:trPr>
      <w:tc>
        <w:tcPr>
          <w:tcW w:w="9368" w:type="dxa"/>
          <w:gridSpan w:val="2"/>
          <w:vAlign w:val="bottom"/>
        </w:tcPr>
        <w:p w14:paraId="3B94380D" w14:textId="77777777" w:rsidR="00E70780" w:rsidRDefault="00E70780">
          <w:pPr>
            <w:pStyle w:val="LogoCaption"/>
          </w:pPr>
        </w:p>
      </w:tc>
      <w:tc>
        <w:tcPr>
          <w:tcW w:w="9368" w:type="dxa"/>
          <w:vAlign w:val="bottom"/>
        </w:tcPr>
        <w:p w14:paraId="40372144" w14:textId="77777777" w:rsidR="00E70780" w:rsidRDefault="00E70780">
          <w:pPr>
            <w:pStyle w:val="Header"/>
          </w:pPr>
        </w:p>
      </w:tc>
    </w:tr>
    <w:tr w:rsidR="00E70780" w14:paraId="736A1406" w14:textId="77777777">
      <w:trPr>
        <w:gridAfter w:val="1"/>
        <w:wAfter w:w="1080" w:type="dxa"/>
        <w:trHeight w:hRule="exact" w:val="680"/>
      </w:trPr>
      <w:tc>
        <w:tcPr>
          <w:tcW w:w="9368" w:type="dxa"/>
          <w:gridSpan w:val="2"/>
          <w:vAlign w:val="bottom"/>
        </w:tcPr>
        <w:p w14:paraId="1A745EC0" w14:textId="77777777" w:rsidR="00E70780" w:rsidRDefault="00E70780">
          <w:pPr>
            <w:pStyle w:val="LogoCaption"/>
          </w:pPr>
        </w:p>
      </w:tc>
      <w:tc>
        <w:tcPr>
          <w:tcW w:w="9368" w:type="dxa"/>
          <w:vAlign w:val="bottom"/>
        </w:tcPr>
        <w:p w14:paraId="7D63A97D" w14:textId="77777777" w:rsidR="00E70780" w:rsidRDefault="00E70780">
          <w:pPr>
            <w:pStyle w:val="Header"/>
          </w:pPr>
        </w:p>
      </w:tc>
    </w:tr>
    <w:tr w:rsidR="00E70780" w14:paraId="02562E5E" w14:textId="77777777">
      <w:trPr>
        <w:gridAfter w:val="1"/>
        <w:wAfter w:w="1080" w:type="dxa"/>
        <w:trHeight w:hRule="exact" w:val="680"/>
      </w:trPr>
      <w:tc>
        <w:tcPr>
          <w:tcW w:w="9368" w:type="dxa"/>
          <w:gridSpan w:val="2"/>
          <w:vAlign w:val="bottom"/>
        </w:tcPr>
        <w:p w14:paraId="478F0E82" w14:textId="77777777" w:rsidR="00E70780" w:rsidRDefault="00E70780">
          <w:pPr>
            <w:pStyle w:val="LogoCaption"/>
          </w:pPr>
        </w:p>
      </w:tc>
      <w:tc>
        <w:tcPr>
          <w:tcW w:w="9368" w:type="dxa"/>
          <w:vAlign w:val="bottom"/>
        </w:tcPr>
        <w:p w14:paraId="562C7375" w14:textId="77777777" w:rsidR="00E70780" w:rsidRDefault="00E70780">
          <w:pPr>
            <w:pStyle w:val="Header"/>
          </w:pPr>
        </w:p>
      </w:tc>
    </w:tr>
    <w:tr w:rsidR="00E70780" w14:paraId="42A9DEE8" w14:textId="77777777">
      <w:trPr>
        <w:gridAfter w:val="1"/>
        <w:wAfter w:w="1080" w:type="dxa"/>
        <w:trHeight w:hRule="exact" w:val="680"/>
      </w:trPr>
      <w:tc>
        <w:tcPr>
          <w:tcW w:w="9368" w:type="dxa"/>
          <w:gridSpan w:val="2"/>
          <w:vAlign w:val="bottom"/>
        </w:tcPr>
        <w:p w14:paraId="3F3D7DFA" w14:textId="77777777" w:rsidR="00E70780" w:rsidRDefault="00E70780">
          <w:pPr>
            <w:pStyle w:val="LogoCaption"/>
          </w:pPr>
        </w:p>
      </w:tc>
      <w:tc>
        <w:tcPr>
          <w:tcW w:w="9368" w:type="dxa"/>
          <w:vAlign w:val="bottom"/>
        </w:tcPr>
        <w:p w14:paraId="3516B1A5" w14:textId="77777777" w:rsidR="00E70780" w:rsidRDefault="00E70780">
          <w:pPr>
            <w:pStyle w:val="Header"/>
          </w:pPr>
        </w:p>
      </w:tc>
    </w:tr>
    <w:tr w:rsidR="00E70780" w14:paraId="2D7F0A70" w14:textId="77777777">
      <w:trPr>
        <w:gridAfter w:val="1"/>
        <w:wAfter w:w="1080" w:type="dxa"/>
        <w:trHeight w:hRule="exact" w:val="680"/>
      </w:trPr>
      <w:tc>
        <w:tcPr>
          <w:tcW w:w="9368" w:type="dxa"/>
          <w:gridSpan w:val="2"/>
          <w:vAlign w:val="bottom"/>
        </w:tcPr>
        <w:p w14:paraId="09D94D91" w14:textId="77777777" w:rsidR="00E70780" w:rsidRDefault="00E70780">
          <w:pPr>
            <w:pStyle w:val="LogoCaption"/>
          </w:pPr>
        </w:p>
      </w:tc>
      <w:tc>
        <w:tcPr>
          <w:tcW w:w="9368" w:type="dxa"/>
          <w:vAlign w:val="bottom"/>
        </w:tcPr>
        <w:p w14:paraId="70815AA3" w14:textId="77777777" w:rsidR="00E70780" w:rsidRDefault="00E70780">
          <w:pPr>
            <w:pStyle w:val="Header"/>
          </w:pPr>
        </w:p>
      </w:tc>
    </w:tr>
    <w:tr w:rsidR="00E70780" w14:paraId="463421F5" w14:textId="77777777">
      <w:trPr>
        <w:gridAfter w:val="1"/>
        <w:wAfter w:w="1080" w:type="dxa"/>
        <w:trHeight w:hRule="exact" w:val="680"/>
      </w:trPr>
      <w:tc>
        <w:tcPr>
          <w:tcW w:w="9368" w:type="dxa"/>
          <w:gridSpan w:val="2"/>
          <w:vAlign w:val="bottom"/>
        </w:tcPr>
        <w:p w14:paraId="7DC041D3" w14:textId="77777777" w:rsidR="00E70780" w:rsidRDefault="00E70780">
          <w:pPr>
            <w:pStyle w:val="LogoCaption"/>
          </w:pPr>
        </w:p>
      </w:tc>
      <w:tc>
        <w:tcPr>
          <w:tcW w:w="9368" w:type="dxa"/>
          <w:vAlign w:val="bottom"/>
        </w:tcPr>
        <w:p w14:paraId="53AA455F" w14:textId="77777777" w:rsidR="00E70780" w:rsidRDefault="00E70780">
          <w:pPr>
            <w:pStyle w:val="Header"/>
          </w:pPr>
        </w:p>
      </w:tc>
    </w:tr>
    <w:tr w:rsidR="00E70780" w14:paraId="2DA7C1C3" w14:textId="77777777">
      <w:trPr>
        <w:gridAfter w:val="1"/>
        <w:wAfter w:w="1080" w:type="dxa"/>
        <w:trHeight w:hRule="exact" w:val="680"/>
      </w:trPr>
      <w:tc>
        <w:tcPr>
          <w:tcW w:w="9368" w:type="dxa"/>
          <w:gridSpan w:val="2"/>
          <w:vAlign w:val="bottom"/>
        </w:tcPr>
        <w:p w14:paraId="590782AD" w14:textId="77777777" w:rsidR="00E70780" w:rsidRDefault="00E70780">
          <w:pPr>
            <w:pStyle w:val="LogoCaption"/>
          </w:pPr>
        </w:p>
      </w:tc>
      <w:tc>
        <w:tcPr>
          <w:tcW w:w="9368" w:type="dxa"/>
          <w:vAlign w:val="bottom"/>
        </w:tcPr>
        <w:p w14:paraId="102D1C6A" w14:textId="77777777" w:rsidR="00E70780" w:rsidRDefault="00E70780">
          <w:pPr>
            <w:pStyle w:val="Header"/>
          </w:pPr>
        </w:p>
      </w:tc>
    </w:tr>
    <w:tr w:rsidR="00E70780" w14:paraId="72CFF4E9" w14:textId="77777777">
      <w:trPr>
        <w:gridAfter w:val="1"/>
        <w:wAfter w:w="1080" w:type="dxa"/>
        <w:trHeight w:hRule="exact" w:val="680"/>
      </w:trPr>
      <w:tc>
        <w:tcPr>
          <w:tcW w:w="9368" w:type="dxa"/>
          <w:gridSpan w:val="2"/>
          <w:vAlign w:val="bottom"/>
        </w:tcPr>
        <w:p w14:paraId="17C1129C" w14:textId="77777777" w:rsidR="00E70780" w:rsidRDefault="00E70780">
          <w:pPr>
            <w:pStyle w:val="LogoCaption"/>
          </w:pPr>
        </w:p>
      </w:tc>
      <w:tc>
        <w:tcPr>
          <w:tcW w:w="9368" w:type="dxa"/>
          <w:vAlign w:val="bottom"/>
        </w:tcPr>
        <w:p w14:paraId="64F3AA0F" w14:textId="77777777" w:rsidR="00E70780" w:rsidRDefault="00E70780">
          <w:pPr>
            <w:pStyle w:val="Header"/>
          </w:pPr>
        </w:p>
      </w:tc>
    </w:tr>
    <w:tr w:rsidR="00E70780" w14:paraId="157F7965" w14:textId="77777777">
      <w:trPr>
        <w:gridAfter w:val="1"/>
        <w:wAfter w:w="1080" w:type="dxa"/>
        <w:trHeight w:hRule="exact" w:val="680"/>
      </w:trPr>
      <w:tc>
        <w:tcPr>
          <w:tcW w:w="9368" w:type="dxa"/>
          <w:gridSpan w:val="2"/>
          <w:vAlign w:val="bottom"/>
        </w:tcPr>
        <w:p w14:paraId="2EF38B54" w14:textId="77777777" w:rsidR="00E70780" w:rsidRDefault="00E70780">
          <w:pPr>
            <w:pStyle w:val="LogoCaption"/>
          </w:pPr>
        </w:p>
      </w:tc>
      <w:tc>
        <w:tcPr>
          <w:tcW w:w="9368" w:type="dxa"/>
          <w:vAlign w:val="bottom"/>
        </w:tcPr>
        <w:p w14:paraId="5034D295" w14:textId="77777777" w:rsidR="00E70780" w:rsidRDefault="00E70780">
          <w:pPr>
            <w:pStyle w:val="Header"/>
          </w:pPr>
        </w:p>
      </w:tc>
    </w:tr>
    <w:tr w:rsidR="00E70780" w14:paraId="1776474D" w14:textId="77777777">
      <w:trPr>
        <w:gridAfter w:val="1"/>
        <w:wAfter w:w="1080" w:type="dxa"/>
        <w:trHeight w:hRule="exact" w:val="680"/>
      </w:trPr>
      <w:tc>
        <w:tcPr>
          <w:tcW w:w="9368" w:type="dxa"/>
          <w:gridSpan w:val="2"/>
          <w:vAlign w:val="bottom"/>
        </w:tcPr>
        <w:p w14:paraId="5660D44F" w14:textId="77777777" w:rsidR="00E70780" w:rsidRDefault="00E70780">
          <w:pPr>
            <w:pStyle w:val="LogoCaption"/>
          </w:pPr>
        </w:p>
      </w:tc>
      <w:tc>
        <w:tcPr>
          <w:tcW w:w="9368" w:type="dxa"/>
          <w:vAlign w:val="bottom"/>
        </w:tcPr>
        <w:p w14:paraId="5BBDB284" w14:textId="77777777" w:rsidR="00E70780" w:rsidRDefault="00E70780">
          <w:pPr>
            <w:pStyle w:val="Header"/>
          </w:pPr>
        </w:p>
      </w:tc>
    </w:tr>
    <w:tr w:rsidR="00E70780" w14:paraId="6D218266" w14:textId="77777777">
      <w:trPr>
        <w:gridAfter w:val="2"/>
        <w:wAfter w:w="360" w:type="dxa"/>
        <w:trHeight w:hRule="exact" w:val="680"/>
      </w:trPr>
      <w:tc>
        <w:tcPr>
          <w:tcW w:w="9368" w:type="dxa"/>
          <w:vAlign w:val="bottom"/>
        </w:tcPr>
        <w:p w14:paraId="2F9A042E" w14:textId="77777777" w:rsidR="00E70780" w:rsidRDefault="00E70780">
          <w:pPr>
            <w:pStyle w:val="LogoCaption"/>
          </w:pPr>
        </w:p>
      </w:tc>
      <w:tc>
        <w:tcPr>
          <w:tcW w:w="9368" w:type="dxa"/>
          <w:vAlign w:val="bottom"/>
        </w:tcPr>
        <w:p w14:paraId="429F1CD2" w14:textId="77777777" w:rsidR="00E70780" w:rsidRDefault="00E70780">
          <w:pPr>
            <w:pStyle w:val="Header"/>
          </w:pPr>
        </w:p>
      </w:tc>
    </w:tr>
    <w:tr w:rsidR="00E70780" w14:paraId="5F9235AC" w14:textId="77777777">
      <w:trPr>
        <w:gridAfter w:val="2"/>
        <w:wAfter w:w="720" w:type="dxa"/>
        <w:trHeight w:hRule="exact" w:val="680"/>
      </w:trPr>
      <w:tc>
        <w:tcPr>
          <w:tcW w:w="9368" w:type="dxa"/>
          <w:vAlign w:val="bottom"/>
        </w:tcPr>
        <w:p w14:paraId="3994624A" w14:textId="77777777" w:rsidR="00E70780" w:rsidRDefault="00E70780">
          <w:pPr>
            <w:pStyle w:val="LogoCaption"/>
          </w:pPr>
        </w:p>
      </w:tc>
      <w:tc>
        <w:tcPr>
          <w:tcW w:w="9368" w:type="dxa"/>
          <w:vAlign w:val="bottom"/>
        </w:tcPr>
        <w:p w14:paraId="0C8B85A1" w14:textId="77777777" w:rsidR="00E70780" w:rsidRDefault="00E70780">
          <w:pPr>
            <w:pStyle w:val="Header"/>
          </w:pPr>
        </w:p>
      </w:tc>
    </w:tr>
    <w:tr w:rsidR="00E70780" w14:paraId="4BF7C9A4" w14:textId="77777777">
      <w:trPr>
        <w:gridAfter w:val="2"/>
        <w:wAfter w:w="720" w:type="dxa"/>
        <w:trHeight w:hRule="exact" w:val="680"/>
      </w:trPr>
      <w:tc>
        <w:tcPr>
          <w:tcW w:w="9368" w:type="dxa"/>
          <w:vAlign w:val="bottom"/>
        </w:tcPr>
        <w:p w14:paraId="0721EC91" w14:textId="77777777" w:rsidR="00E70780" w:rsidRDefault="00E70780">
          <w:pPr>
            <w:pStyle w:val="LogoCaption"/>
          </w:pPr>
        </w:p>
      </w:tc>
      <w:tc>
        <w:tcPr>
          <w:tcW w:w="9368" w:type="dxa"/>
          <w:vAlign w:val="bottom"/>
        </w:tcPr>
        <w:p w14:paraId="3B7D2B6D" w14:textId="77777777" w:rsidR="00E70780" w:rsidRDefault="00E70780">
          <w:pPr>
            <w:pStyle w:val="Header"/>
          </w:pPr>
        </w:p>
      </w:tc>
    </w:tr>
    <w:tr w:rsidR="00E70780" w14:paraId="7E87B6E2" w14:textId="77777777">
      <w:trPr>
        <w:gridAfter w:val="2"/>
        <w:wAfter w:w="720" w:type="dxa"/>
        <w:trHeight w:hRule="exact" w:val="680"/>
      </w:trPr>
      <w:tc>
        <w:tcPr>
          <w:tcW w:w="9368" w:type="dxa"/>
          <w:vAlign w:val="bottom"/>
        </w:tcPr>
        <w:p w14:paraId="7BFF78A2" w14:textId="77777777" w:rsidR="00E70780" w:rsidRDefault="00E70780">
          <w:pPr>
            <w:pStyle w:val="LogoCaption"/>
          </w:pPr>
        </w:p>
      </w:tc>
      <w:tc>
        <w:tcPr>
          <w:tcW w:w="9368" w:type="dxa"/>
          <w:vAlign w:val="bottom"/>
        </w:tcPr>
        <w:p w14:paraId="12C3D9D0" w14:textId="77777777" w:rsidR="00E70780" w:rsidRDefault="00E70780">
          <w:pPr>
            <w:pStyle w:val="Header"/>
          </w:pPr>
        </w:p>
      </w:tc>
    </w:tr>
    <w:tr w:rsidR="00E70780" w14:paraId="2D0D7781" w14:textId="77777777">
      <w:trPr>
        <w:gridAfter w:val="2"/>
        <w:wAfter w:w="720" w:type="dxa"/>
        <w:trHeight w:hRule="exact" w:val="680"/>
      </w:trPr>
      <w:tc>
        <w:tcPr>
          <w:tcW w:w="9368" w:type="dxa"/>
          <w:vAlign w:val="bottom"/>
        </w:tcPr>
        <w:p w14:paraId="377FF064" w14:textId="77777777" w:rsidR="00E70780" w:rsidRDefault="00E70780">
          <w:pPr>
            <w:pStyle w:val="LogoCaption"/>
          </w:pPr>
        </w:p>
      </w:tc>
      <w:tc>
        <w:tcPr>
          <w:tcW w:w="9368" w:type="dxa"/>
          <w:vAlign w:val="bottom"/>
        </w:tcPr>
        <w:p w14:paraId="42360292" w14:textId="77777777" w:rsidR="00E70780" w:rsidRDefault="00E70780">
          <w:pPr>
            <w:pStyle w:val="Header"/>
          </w:pPr>
        </w:p>
      </w:tc>
    </w:tr>
    <w:tr w:rsidR="00E70780" w14:paraId="0FA24318" w14:textId="77777777">
      <w:trPr>
        <w:gridAfter w:val="2"/>
        <w:wAfter w:w="720" w:type="dxa"/>
        <w:trHeight w:hRule="exact" w:val="680"/>
      </w:trPr>
      <w:tc>
        <w:tcPr>
          <w:tcW w:w="9368" w:type="dxa"/>
          <w:vAlign w:val="bottom"/>
        </w:tcPr>
        <w:p w14:paraId="78AE48E1" w14:textId="77777777" w:rsidR="00E70780" w:rsidRDefault="00E70780">
          <w:pPr>
            <w:pStyle w:val="LogoCaption"/>
          </w:pPr>
        </w:p>
      </w:tc>
      <w:tc>
        <w:tcPr>
          <w:tcW w:w="9368" w:type="dxa"/>
          <w:vAlign w:val="bottom"/>
        </w:tcPr>
        <w:p w14:paraId="512EE8B5" w14:textId="77777777" w:rsidR="00E70780" w:rsidRDefault="00E70780">
          <w:pPr>
            <w:pStyle w:val="Header"/>
          </w:pPr>
        </w:p>
      </w:tc>
    </w:tr>
    <w:tr w:rsidR="00E70780" w14:paraId="59D5879F" w14:textId="77777777">
      <w:trPr>
        <w:gridAfter w:val="2"/>
        <w:wAfter w:w="720" w:type="dxa"/>
        <w:trHeight w:hRule="exact" w:val="680"/>
      </w:trPr>
      <w:tc>
        <w:tcPr>
          <w:tcW w:w="9368" w:type="dxa"/>
          <w:vAlign w:val="bottom"/>
        </w:tcPr>
        <w:p w14:paraId="5EF4B34D" w14:textId="77777777" w:rsidR="00E70780" w:rsidRDefault="00E70780">
          <w:pPr>
            <w:pStyle w:val="LogoCaption"/>
          </w:pPr>
        </w:p>
      </w:tc>
      <w:tc>
        <w:tcPr>
          <w:tcW w:w="9368" w:type="dxa"/>
          <w:vAlign w:val="bottom"/>
        </w:tcPr>
        <w:p w14:paraId="6C8F8B07" w14:textId="77777777" w:rsidR="00E70780" w:rsidRDefault="00E70780">
          <w:pPr>
            <w:pStyle w:val="Header"/>
          </w:pPr>
        </w:p>
      </w:tc>
    </w:tr>
    <w:tr w:rsidR="00E70780" w14:paraId="598DF354" w14:textId="77777777">
      <w:trPr>
        <w:gridAfter w:val="2"/>
        <w:wAfter w:w="720" w:type="dxa"/>
        <w:trHeight w:hRule="exact" w:val="680"/>
      </w:trPr>
      <w:tc>
        <w:tcPr>
          <w:tcW w:w="9368" w:type="dxa"/>
          <w:vAlign w:val="bottom"/>
        </w:tcPr>
        <w:p w14:paraId="6FC0D72B" w14:textId="77777777" w:rsidR="00E70780" w:rsidRDefault="00E70780">
          <w:pPr>
            <w:pStyle w:val="LogoCaption"/>
          </w:pPr>
        </w:p>
      </w:tc>
      <w:tc>
        <w:tcPr>
          <w:tcW w:w="9368" w:type="dxa"/>
          <w:vAlign w:val="bottom"/>
        </w:tcPr>
        <w:p w14:paraId="540B88DA" w14:textId="77777777" w:rsidR="00E70780" w:rsidRDefault="00E70780">
          <w:pPr>
            <w:pStyle w:val="Header"/>
          </w:pPr>
        </w:p>
      </w:tc>
    </w:tr>
    <w:tr w:rsidR="00E70780" w14:paraId="569735CF" w14:textId="77777777">
      <w:trPr>
        <w:gridAfter w:val="2"/>
        <w:wAfter w:w="720" w:type="dxa"/>
        <w:trHeight w:hRule="exact" w:val="680"/>
      </w:trPr>
      <w:tc>
        <w:tcPr>
          <w:tcW w:w="9368" w:type="dxa"/>
          <w:vAlign w:val="bottom"/>
        </w:tcPr>
        <w:p w14:paraId="35BCB914" w14:textId="77777777" w:rsidR="00E70780" w:rsidRDefault="00E70780">
          <w:pPr>
            <w:pStyle w:val="LogoCaption"/>
          </w:pPr>
        </w:p>
      </w:tc>
      <w:tc>
        <w:tcPr>
          <w:tcW w:w="9368" w:type="dxa"/>
          <w:vAlign w:val="bottom"/>
        </w:tcPr>
        <w:p w14:paraId="24150CC2" w14:textId="77777777" w:rsidR="00E70780" w:rsidRDefault="00E70780">
          <w:pPr>
            <w:pStyle w:val="Header"/>
          </w:pPr>
        </w:p>
      </w:tc>
    </w:tr>
    <w:tr w:rsidR="00E70780" w14:paraId="6FC28B19" w14:textId="77777777">
      <w:trPr>
        <w:gridAfter w:val="2"/>
        <w:wAfter w:w="720" w:type="dxa"/>
        <w:trHeight w:hRule="exact" w:val="680"/>
      </w:trPr>
      <w:tc>
        <w:tcPr>
          <w:tcW w:w="9368" w:type="dxa"/>
          <w:vAlign w:val="bottom"/>
        </w:tcPr>
        <w:p w14:paraId="01F81D0C" w14:textId="77777777" w:rsidR="00E70780" w:rsidRDefault="00E70780">
          <w:pPr>
            <w:pStyle w:val="LogoCaption"/>
          </w:pPr>
        </w:p>
      </w:tc>
      <w:tc>
        <w:tcPr>
          <w:tcW w:w="9368" w:type="dxa"/>
          <w:vAlign w:val="bottom"/>
        </w:tcPr>
        <w:p w14:paraId="267EF67B" w14:textId="77777777" w:rsidR="00E70780" w:rsidRDefault="00E70780">
          <w:pPr>
            <w:pStyle w:val="Header"/>
          </w:pPr>
        </w:p>
      </w:tc>
    </w:tr>
    <w:tr w:rsidR="00E70780" w14:paraId="26DE5E50" w14:textId="77777777">
      <w:trPr>
        <w:gridAfter w:val="2"/>
        <w:wAfter w:w="720" w:type="dxa"/>
        <w:trHeight w:hRule="exact" w:val="680"/>
      </w:trPr>
      <w:tc>
        <w:tcPr>
          <w:tcW w:w="9368" w:type="dxa"/>
          <w:vAlign w:val="bottom"/>
        </w:tcPr>
        <w:p w14:paraId="155F3AB1" w14:textId="77777777" w:rsidR="00E70780" w:rsidRDefault="00E70780">
          <w:pPr>
            <w:pStyle w:val="LogoCaption"/>
          </w:pPr>
        </w:p>
      </w:tc>
      <w:tc>
        <w:tcPr>
          <w:tcW w:w="9368" w:type="dxa"/>
          <w:vAlign w:val="bottom"/>
        </w:tcPr>
        <w:p w14:paraId="015B4E7A" w14:textId="77777777" w:rsidR="00E70780" w:rsidRDefault="00E70780">
          <w:pPr>
            <w:pStyle w:val="Header"/>
          </w:pPr>
        </w:p>
      </w:tc>
    </w:tr>
    <w:tr w:rsidR="00E70780" w14:paraId="6C11C28E" w14:textId="77777777">
      <w:trPr>
        <w:gridAfter w:val="2"/>
        <w:wAfter w:w="720" w:type="dxa"/>
        <w:trHeight w:hRule="exact" w:val="680"/>
      </w:trPr>
      <w:tc>
        <w:tcPr>
          <w:tcW w:w="9368" w:type="dxa"/>
          <w:vAlign w:val="bottom"/>
        </w:tcPr>
        <w:p w14:paraId="3BD4DB2F" w14:textId="77777777" w:rsidR="00E70780" w:rsidRDefault="00E70780">
          <w:pPr>
            <w:pStyle w:val="LogoCaption"/>
          </w:pPr>
        </w:p>
      </w:tc>
      <w:tc>
        <w:tcPr>
          <w:tcW w:w="9368" w:type="dxa"/>
          <w:vAlign w:val="bottom"/>
        </w:tcPr>
        <w:p w14:paraId="6FE98149" w14:textId="77777777" w:rsidR="00E70780" w:rsidRDefault="00E70780">
          <w:pPr>
            <w:pStyle w:val="Header"/>
          </w:pPr>
        </w:p>
      </w:tc>
    </w:tr>
    <w:tr w:rsidR="00E70780" w14:paraId="07DECDA9" w14:textId="77777777">
      <w:trPr>
        <w:gridAfter w:val="2"/>
        <w:wAfter w:w="720" w:type="dxa"/>
        <w:trHeight w:hRule="exact" w:val="680"/>
      </w:trPr>
      <w:tc>
        <w:tcPr>
          <w:tcW w:w="9368" w:type="dxa"/>
          <w:vAlign w:val="bottom"/>
        </w:tcPr>
        <w:p w14:paraId="0061B74D" w14:textId="77777777" w:rsidR="00E70780" w:rsidRDefault="00E70780">
          <w:pPr>
            <w:pStyle w:val="LogoCaption"/>
          </w:pPr>
        </w:p>
      </w:tc>
      <w:tc>
        <w:tcPr>
          <w:tcW w:w="9368" w:type="dxa"/>
          <w:vAlign w:val="bottom"/>
        </w:tcPr>
        <w:p w14:paraId="3FC1C63C" w14:textId="77777777" w:rsidR="00E70780" w:rsidRDefault="00E70780">
          <w:pPr>
            <w:pStyle w:val="Header"/>
          </w:pPr>
        </w:p>
      </w:tc>
    </w:tr>
    <w:tr w:rsidR="00E70780" w14:paraId="26FC607D" w14:textId="77777777">
      <w:trPr>
        <w:gridAfter w:val="2"/>
        <w:wAfter w:w="720" w:type="dxa"/>
        <w:trHeight w:hRule="exact" w:val="680"/>
      </w:trPr>
      <w:tc>
        <w:tcPr>
          <w:tcW w:w="9368" w:type="dxa"/>
          <w:vAlign w:val="bottom"/>
        </w:tcPr>
        <w:p w14:paraId="09847070" w14:textId="77777777" w:rsidR="00E70780" w:rsidRDefault="00E70780">
          <w:pPr>
            <w:pStyle w:val="LogoCaption"/>
          </w:pPr>
        </w:p>
      </w:tc>
      <w:tc>
        <w:tcPr>
          <w:tcW w:w="9368" w:type="dxa"/>
          <w:vAlign w:val="bottom"/>
        </w:tcPr>
        <w:p w14:paraId="38DA3A53" w14:textId="77777777" w:rsidR="00E70780" w:rsidRDefault="00E70780">
          <w:pPr>
            <w:pStyle w:val="Header"/>
          </w:pPr>
        </w:p>
      </w:tc>
    </w:tr>
    <w:tr w:rsidR="00E70780" w14:paraId="413643BA" w14:textId="77777777">
      <w:trPr>
        <w:gridAfter w:val="2"/>
        <w:wAfter w:w="720" w:type="dxa"/>
        <w:trHeight w:hRule="exact" w:val="680"/>
      </w:trPr>
      <w:tc>
        <w:tcPr>
          <w:tcW w:w="9368" w:type="dxa"/>
          <w:vAlign w:val="bottom"/>
        </w:tcPr>
        <w:p w14:paraId="3B0E6930" w14:textId="77777777" w:rsidR="00E70780" w:rsidRDefault="00E70780">
          <w:pPr>
            <w:pStyle w:val="LogoCaption"/>
          </w:pPr>
        </w:p>
      </w:tc>
      <w:tc>
        <w:tcPr>
          <w:tcW w:w="9368" w:type="dxa"/>
          <w:vAlign w:val="bottom"/>
        </w:tcPr>
        <w:p w14:paraId="32E61EBF" w14:textId="77777777" w:rsidR="00E70780" w:rsidRDefault="00E70780">
          <w:pPr>
            <w:pStyle w:val="Header"/>
          </w:pPr>
        </w:p>
      </w:tc>
    </w:tr>
    <w:tr w:rsidR="00E70780" w14:paraId="11096D52" w14:textId="77777777">
      <w:trPr>
        <w:gridAfter w:val="2"/>
        <w:wAfter w:w="720" w:type="dxa"/>
        <w:trHeight w:hRule="exact" w:val="680"/>
      </w:trPr>
      <w:tc>
        <w:tcPr>
          <w:tcW w:w="9368" w:type="dxa"/>
          <w:vAlign w:val="bottom"/>
        </w:tcPr>
        <w:p w14:paraId="59D11534" w14:textId="77777777" w:rsidR="00E70780" w:rsidRDefault="00E70780">
          <w:pPr>
            <w:pStyle w:val="LogoCaption"/>
          </w:pPr>
        </w:p>
      </w:tc>
      <w:tc>
        <w:tcPr>
          <w:tcW w:w="9368" w:type="dxa"/>
          <w:vAlign w:val="bottom"/>
        </w:tcPr>
        <w:p w14:paraId="4527558A" w14:textId="77777777" w:rsidR="00E70780" w:rsidRDefault="00E70780">
          <w:pPr>
            <w:pStyle w:val="Header"/>
          </w:pPr>
        </w:p>
      </w:tc>
    </w:tr>
    <w:tr w:rsidR="00E70780" w14:paraId="75E3FC39" w14:textId="77777777">
      <w:trPr>
        <w:gridAfter w:val="2"/>
        <w:wAfter w:w="720" w:type="dxa"/>
        <w:trHeight w:hRule="exact" w:val="680"/>
      </w:trPr>
      <w:tc>
        <w:tcPr>
          <w:tcW w:w="9368" w:type="dxa"/>
          <w:vAlign w:val="bottom"/>
        </w:tcPr>
        <w:p w14:paraId="31B3A2A1" w14:textId="77777777" w:rsidR="00E70780" w:rsidRDefault="00E70780">
          <w:pPr>
            <w:pStyle w:val="LogoCaption"/>
          </w:pPr>
        </w:p>
      </w:tc>
      <w:tc>
        <w:tcPr>
          <w:tcW w:w="9368" w:type="dxa"/>
          <w:vAlign w:val="bottom"/>
        </w:tcPr>
        <w:p w14:paraId="5372CB09" w14:textId="77777777" w:rsidR="00E70780" w:rsidRDefault="00E70780">
          <w:pPr>
            <w:pStyle w:val="Header"/>
          </w:pPr>
        </w:p>
      </w:tc>
    </w:tr>
    <w:tr w:rsidR="00E70780" w14:paraId="531C0164" w14:textId="77777777">
      <w:trPr>
        <w:gridAfter w:val="2"/>
        <w:wAfter w:w="720" w:type="dxa"/>
        <w:trHeight w:hRule="exact" w:val="680"/>
      </w:trPr>
      <w:tc>
        <w:tcPr>
          <w:tcW w:w="9368" w:type="dxa"/>
          <w:vAlign w:val="bottom"/>
        </w:tcPr>
        <w:p w14:paraId="464FFC62" w14:textId="77777777" w:rsidR="00E70780" w:rsidRDefault="00E70780">
          <w:pPr>
            <w:pStyle w:val="LogoCaption"/>
          </w:pPr>
        </w:p>
      </w:tc>
      <w:tc>
        <w:tcPr>
          <w:tcW w:w="9368" w:type="dxa"/>
          <w:vAlign w:val="bottom"/>
        </w:tcPr>
        <w:p w14:paraId="0592282D" w14:textId="77777777" w:rsidR="00E70780" w:rsidRDefault="00E70780">
          <w:pPr>
            <w:pStyle w:val="Header"/>
          </w:pPr>
        </w:p>
      </w:tc>
    </w:tr>
    <w:tr w:rsidR="00E70780" w14:paraId="6AEA9959" w14:textId="77777777">
      <w:trPr>
        <w:gridAfter w:val="2"/>
        <w:wAfter w:w="720" w:type="dxa"/>
        <w:trHeight w:hRule="exact" w:val="680"/>
      </w:trPr>
      <w:tc>
        <w:tcPr>
          <w:tcW w:w="9368" w:type="dxa"/>
          <w:vAlign w:val="bottom"/>
        </w:tcPr>
        <w:p w14:paraId="746E3842" w14:textId="77777777" w:rsidR="00E70780" w:rsidRDefault="00E70780">
          <w:pPr>
            <w:pStyle w:val="LogoCaption"/>
          </w:pPr>
        </w:p>
      </w:tc>
      <w:tc>
        <w:tcPr>
          <w:tcW w:w="9368" w:type="dxa"/>
          <w:vAlign w:val="bottom"/>
        </w:tcPr>
        <w:p w14:paraId="43714180" w14:textId="77777777" w:rsidR="00E70780" w:rsidRDefault="00E70780">
          <w:pPr>
            <w:pStyle w:val="Header"/>
          </w:pPr>
        </w:p>
      </w:tc>
    </w:tr>
    <w:tr w:rsidR="00E70780" w14:paraId="08F70D9A" w14:textId="77777777">
      <w:trPr>
        <w:gridAfter w:val="2"/>
        <w:wAfter w:w="720" w:type="dxa"/>
        <w:trHeight w:hRule="exact" w:val="680"/>
      </w:trPr>
      <w:tc>
        <w:tcPr>
          <w:tcW w:w="9368" w:type="dxa"/>
          <w:vAlign w:val="bottom"/>
        </w:tcPr>
        <w:p w14:paraId="4509E0F8" w14:textId="77777777" w:rsidR="00E70780" w:rsidRDefault="00E70780">
          <w:pPr>
            <w:pStyle w:val="LogoCaption"/>
          </w:pPr>
        </w:p>
      </w:tc>
      <w:tc>
        <w:tcPr>
          <w:tcW w:w="9368" w:type="dxa"/>
          <w:vAlign w:val="bottom"/>
        </w:tcPr>
        <w:p w14:paraId="27086AD4" w14:textId="77777777" w:rsidR="00E70780" w:rsidRDefault="00E70780">
          <w:pPr>
            <w:pStyle w:val="Header"/>
          </w:pPr>
        </w:p>
      </w:tc>
    </w:tr>
    <w:tr w:rsidR="00E70780" w14:paraId="1D9073C5" w14:textId="77777777">
      <w:trPr>
        <w:gridAfter w:val="2"/>
        <w:wAfter w:w="720" w:type="dxa"/>
        <w:trHeight w:hRule="exact" w:val="680"/>
      </w:trPr>
      <w:tc>
        <w:tcPr>
          <w:tcW w:w="9368" w:type="dxa"/>
          <w:vAlign w:val="bottom"/>
        </w:tcPr>
        <w:p w14:paraId="08D18479" w14:textId="77777777" w:rsidR="00E70780" w:rsidRDefault="00E70780">
          <w:pPr>
            <w:pStyle w:val="LogoCaption"/>
          </w:pPr>
        </w:p>
      </w:tc>
      <w:tc>
        <w:tcPr>
          <w:tcW w:w="9368" w:type="dxa"/>
          <w:vAlign w:val="bottom"/>
        </w:tcPr>
        <w:p w14:paraId="68D3B9EC" w14:textId="77777777" w:rsidR="00E70780" w:rsidRDefault="00E70780">
          <w:pPr>
            <w:pStyle w:val="Header"/>
          </w:pPr>
        </w:p>
      </w:tc>
    </w:tr>
    <w:tr w:rsidR="00E70780" w14:paraId="5C9945EF" w14:textId="77777777">
      <w:trPr>
        <w:gridAfter w:val="2"/>
        <w:wAfter w:w="720" w:type="dxa"/>
        <w:trHeight w:hRule="exact" w:val="680"/>
      </w:trPr>
      <w:tc>
        <w:tcPr>
          <w:tcW w:w="9368" w:type="dxa"/>
          <w:vAlign w:val="bottom"/>
        </w:tcPr>
        <w:p w14:paraId="49B608A9" w14:textId="77777777" w:rsidR="00E70780" w:rsidRDefault="00E70780">
          <w:pPr>
            <w:pStyle w:val="LogoCaption"/>
          </w:pPr>
        </w:p>
      </w:tc>
      <w:tc>
        <w:tcPr>
          <w:tcW w:w="9368" w:type="dxa"/>
          <w:vAlign w:val="bottom"/>
        </w:tcPr>
        <w:p w14:paraId="677708CB" w14:textId="77777777" w:rsidR="00E70780" w:rsidRDefault="00E70780">
          <w:pPr>
            <w:pStyle w:val="Header"/>
          </w:pPr>
        </w:p>
      </w:tc>
    </w:tr>
    <w:tr w:rsidR="00E70780" w14:paraId="1B4C2195" w14:textId="77777777">
      <w:trPr>
        <w:gridAfter w:val="2"/>
        <w:wAfter w:w="720" w:type="dxa"/>
        <w:trHeight w:hRule="exact" w:val="680"/>
      </w:trPr>
      <w:tc>
        <w:tcPr>
          <w:tcW w:w="9368" w:type="dxa"/>
          <w:vAlign w:val="bottom"/>
        </w:tcPr>
        <w:p w14:paraId="7F1CDB21" w14:textId="77777777" w:rsidR="00E70780" w:rsidRDefault="00E70780">
          <w:pPr>
            <w:pStyle w:val="LogoCaption"/>
          </w:pPr>
        </w:p>
      </w:tc>
      <w:tc>
        <w:tcPr>
          <w:tcW w:w="9368" w:type="dxa"/>
          <w:vAlign w:val="bottom"/>
        </w:tcPr>
        <w:p w14:paraId="110F841E" w14:textId="77777777" w:rsidR="00E70780" w:rsidRDefault="00E70780">
          <w:pPr>
            <w:pStyle w:val="Header"/>
          </w:pPr>
        </w:p>
      </w:tc>
    </w:tr>
    <w:tr w:rsidR="00E70780" w14:paraId="2AB0EE80" w14:textId="77777777">
      <w:trPr>
        <w:gridAfter w:val="2"/>
        <w:wAfter w:w="720" w:type="dxa"/>
        <w:trHeight w:hRule="exact" w:val="680"/>
      </w:trPr>
      <w:tc>
        <w:tcPr>
          <w:tcW w:w="9368" w:type="dxa"/>
          <w:vAlign w:val="bottom"/>
        </w:tcPr>
        <w:p w14:paraId="52B10AD3" w14:textId="77777777" w:rsidR="00E70780" w:rsidRDefault="00E70780">
          <w:pPr>
            <w:pStyle w:val="LogoCaption"/>
          </w:pPr>
        </w:p>
      </w:tc>
      <w:tc>
        <w:tcPr>
          <w:tcW w:w="9368" w:type="dxa"/>
          <w:vAlign w:val="bottom"/>
        </w:tcPr>
        <w:p w14:paraId="6CF9153E" w14:textId="77777777" w:rsidR="00E70780" w:rsidRDefault="00E70780">
          <w:pPr>
            <w:pStyle w:val="Header"/>
          </w:pPr>
        </w:p>
      </w:tc>
    </w:tr>
    <w:tr w:rsidR="00E70780" w14:paraId="6020BDBC" w14:textId="77777777">
      <w:trPr>
        <w:gridAfter w:val="2"/>
        <w:wAfter w:w="720" w:type="dxa"/>
        <w:trHeight w:hRule="exact" w:val="680"/>
      </w:trPr>
      <w:tc>
        <w:tcPr>
          <w:tcW w:w="9368" w:type="dxa"/>
          <w:vAlign w:val="bottom"/>
        </w:tcPr>
        <w:p w14:paraId="60BA6B75" w14:textId="77777777" w:rsidR="00E70780" w:rsidRDefault="00E70780">
          <w:pPr>
            <w:pStyle w:val="LogoCaption"/>
          </w:pPr>
        </w:p>
      </w:tc>
      <w:tc>
        <w:tcPr>
          <w:tcW w:w="9368" w:type="dxa"/>
          <w:vAlign w:val="bottom"/>
        </w:tcPr>
        <w:p w14:paraId="6AB941DD" w14:textId="77777777" w:rsidR="00E70780" w:rsidRDefault="00E70780">
          <w:pPr>
            <w:pStyle w:val="Header"/>
          </w:pPr>
        </w:p>
      </w:tc>
    </w:tr>
    <w:tr w:rsidR="00E70780" w14:paraId="1042F321" w14:textId="77777777">
      <w:trPr>
        <w:gridAfter w:val="2"/>
        <w:wAfter w:w="720" w:type="dxa"/>
        <w:trHeight w:hRule="exact" w:val="680"/>
      </w:trPr>
      <w:tc>
        <w:tcPr>
          <w:tcW w:w="9368" w:type="dxa"/>
          <w:vAlign w:val="bottom"/>
        </w:tcPr>
        <w:p w14:paraId="631BB833" w14:textId="77777777" w:rsidR="00E70780" w:rsidRDefault="00E70780">
          <w:pPr>
            <w:pStyle w:val="LogoCaption"/>
          </w:pPr>
        </w:p>
      </w:tc>
      <w:tc>
        <w:tcPr>
          <w:tcW w:w="9368" w:type="dxa"/>
          <w:vAlign w:val="bottom"/>
        </w:tcPr>
        <w:p w14:paraId="397673BD" w14:textId="77777777" w:rsidR="00E70780" w:rsidRDefault="00E70780">
          <w:pPr>
            <w:pStyle w:val="Header"/>
          </w:pPr>
        </w:p>
      </w:tc>
    </w:tr>
    <w:tr w:rsidR="00E70780" w14:paraId="17BA6C17" w14:textId="77777777">
      <w:trPr>
        <w:gridAfter w:val="2"/>
        <w:wAfter w:w="720" w:type="dxa"/>
        <w:trHeight w:hRule="exact" w:val="680"/>
      </w:trPr>
      <w:tc>
        <w:tcPr>
          <w:tcW w:w="9368" w:type="dxa"/>
          <w:vAlign w:val="bottom"/>
        </w:tcPr>
        <w:p w14:paraId="7375E7D1" w14:textId="77777777" w:rsidR="00E70780" w:rsidRDefault="00E70780">
          <w:pPr>
            <w:pStyle w:val="LogoCaption"/>
          </w:pPr>
        </w:p>
      </w:tc>
      <w:tc>
        <w:tcPr>
          <w:tcW w:w="9368" w:type="dxa"/>
          <w:vAlign w:val="bottom"/>
        </w:tcPr>
        <w:p w14:paraId="0D4B2AED" w14:textId="77777777" w:rsidR="00E70780" w:rsidRDefault="00E70780">
          <w:pPr>
            <w:pStyle w:val="Header"/>
          </w:pPr>
        </w:p>
      </w:tc>
    </w:tr>
    <w:tr w:rsidR="00E70780" w14:paraId="424D0EF9" w14:textId="77777777">
      <w:trPr>
        <w:gridAfter w:val="2"/>
        <w:wAfter w:w="720" w:type="dxa"/>
        <w:trHeight w:hRule="exact" w:val="680"/>
      </w:trPr>
      <w:tc>
        <w:tcPr>
          <w:tcW w:w="9368" w:type="dxa"/>
          <w:vAlign w:val="bottom"/>
        </w:tcPr>
        <w:p w14:paraId="65D1655A" w14:textId="77777777" w:rsidR="00E70780" w:rsidRDefault="00E70780">
          <w:pPr>
            <w:pStyle w:val="LogoCaption"/>
          </w:pPr>
        </w:p>
      </w:tc>
      <w:tc>
        <w:tcPr>
          <w:tcW w:w="9368" w:type="dxa"/>
          <w:vAlign w:val="bottom"/>
        </w:tcPr>
        <w:p w14:paraId="2D2A13F9" w14:textId="77777777" w:rsidR="00E70780" w:rsidRDefault="00E70780">
          <w:pPr>
            <w:pStyle w:val="Header"/>
          </w:pPr>
        </w:p>
      </w:tc>
    </w:tr>
    <w:tr w:rsidR="00E70780" w14:paraId="42983BCD" w14:textId="77777777">
      <w:trPr>
        <w:gridAfter w:val="2"/>
        <w:wAfter w:w="720" w:type="dxa"/>
        <w:trHeight w:hRule="exact" w:val="680"/>
      </w:trPr>
      <w:tc>
        <w:tcPr>
          <w:tcW w:w="9368" w:type="dxa"/>
          <w:vAlign w:val="bottom"/>
        </w:tcPr>
        <w:p w14:paraId="2144464B" w14:textId="77777777" w:rsidR="00E70780" w:rsidRDefault="00E70780">
          <w:pPr>
            <w:pStyle w:val="LogoCaption"/>
          </w:pPr>
        </w:p>
      </w:tc>
      <w:tc>
        <w:tcPr>
          <w:tcW w:w="9368" w:type="dxa"/>
          <w:vAlign w:val="bottom"/>
        </w:tcPr>
        <w:p w14:paraId="53496AEF" w14:textId="77777777" w:rsidR="00E70780" w:rsidRDefault="00E70780">
          <w:pPr>
            <w:pStyle w:val="Header"/>
          </w:pPr>
        </w:p>
      </w:tc>
    </w:tr>
    <w:tr w:rsidR="00E70780" w14:paraId="686033E1" w14:textId="77777777">
      <w:trPr>
        <w:gridAfter w:val="2"/>
        <w:wAfter w:w="720" w:type="dxa"/>
        <w:trHeight w:hRule="exact" w:val="680"/>
      </w:trPr>
      <w:tc>
        <w:tcPr>
          <w:tcW w:w="9368" w:type="dxa"/>
          <w:vAlign w:val="bottom"/>
        </w:tcPr>
        <w:p w14:paraId="653AED4E" w14:textId="77777777" w:rsidR="00E70780" w:rsidRDefault="00E70780">
          <w:pPr>
            <w:pStyle w:val="LogoCaption"/>
          </w:pPr>
        </w:p>
      </w:tc>
      <w:tc>
        <w:tcPr>
          <w:tcW w:w="9368" w:type="dxa"/>
          <w:vAlign w:val="bottom"/>
        </w:tcPr>
        <w:p w14:paraId="20AEAE44" w14:textId="77777777" w:rsidR="00E70780" w:rsidRDefault="00E70780">
          <w:pPr>
            <w:pStyle w:val="Header"/>
          </w:pPr>
        </w:p>
      </w:tc>
    </w:tr>
    <w:tr w:rsidR="00E70780" w14:paraId="1BAB240D" w14:textId="77777777">
      <w:trPr>
        <w:gridAfter w:val="2"/>
        <w:wAfter w:w="720" w:type="dxa"/>
        <w:trHeight w:hRule="exact" w:val="680"/>
      </w:trPr>
      <w:tc>
        <w:tcPr>
          <w:tcW w:w="9368" w:type="dxa"/>
          <w:vAlign w:val="bottom"/>
        </w:tcPr>
        <w:p w14:paraId="4DB31C06" w14:textId="77777777" w:rsidR="00E70780" w:rsidRDefault="00E70780">
          <w:pPr>
            <w:pStyle w:val="LogoCaption"/>
          </w:pPr>
        </w:p>
      </w:tc>
      <w:tc>
        <w:tcPr>
          <w:tcW w:w="9368" w:type="dxa"/>
          <w:vAlign w:val="bottom"/>
        </w:tcPr>
        <w:p w14:paraId="6B46F17C" w14:textId="77777777" w:rsidR="00E70780" w:rsidRDefault="00E70780">
          <w:pPr>
            <w:pStyle w:val="Header"/>
          </w:pPr>
        </w:p>
      </w:tc>
    </w:tr>
    <w:tr w:rsidR="00E70780" w14:paraId="0B74D59C" w14:textId="77777777">
      <w:trPr>
        <w:gridAfter w:val="2"/>
        <w:wAfter w:w="720" w:type="dxa"/>
        <w:trHeight w:hRule="exact" w:val="680"/>
      </w:trPr>
      <w:tc>
        <w:tcPr>
          <w:tcW w:w="9368" w:type="dxa"/>
          <w:vAlign w:val="bottom"/>
        </w:tcPr>
        <w:p w14:paraId="0F92BFE5" w14:textId="77777777" w:rsidR="00E70780" w:rsidRDefault="00E70780">
          <w:pPr>
            <w:pStyle w:val="LogoCaption"/>
          </w:pPr>
        </w:p>
      </w:tc>
      <w:tc>
        <w:tcPr>
          <w:tcW w:w="9368" w:type="dxa"/>
          <w:vAlign w:val="bottom"/>
        </w:tcPr>
        <w:p w14:paraId="0BD87E60" w14:textId="77777777" w:rsidR="00E70780" w:rsidRDefault="00E70780">
          <w:pPr>
            <w:pStyle w:val="Header"/>
          </w:pPr>
        </w:p>
      </w:tc>
    </w:tr>
    <w:tr w:rsidR="00E70780" w14:paraId="08F5A71D" w14:textId="77777777">
      <w:trPr>
        <w:gridAfter w:val="2"/>
        <w:wAfter w:w="720" w:type="dxa"/>
        <w:trHeight w:hRule="exact" w:val="680"/>
      </w:trPr>
      <w:tc>
        <w:tcPr>
          <w:tcW w:w="9368" w:type="dxa"/>
          <w:vAlign w:val="bottom"/>
        </w:tcPr>
        <w:p w14:paraId="1C338602" w14:textId="77777777" w:rsidR="00E70780" w:rsidRDefault="00E70780">
          <w:pPr>
            <w:pStyle w:val="LogoCaption"/>
          </w:pPr>
        </w:p>
      </w:tc>
      <w:tc>
        <w:tcPr>
          <w:tcW w:w="9368" w:type="dxa"/>
          <w:vAlign w:val="bottom"/>
        </w:tcPr>
        <w:p w14:paraId="7FA8C760" w14:textId="77777777" w:rsidR="00E70780" w:rsidRDefault="00E70780">
          <w:pPr>
            <w:pStyle w:val="Header"/>
          </w:pPr>
        </w:p>
      </w:tc>
    </w:tr>
    <w:tr w:rsidR="00E70780" w14:paraId="0748F2EB" w14:textId="77777777">
      <w:trPr>
        <w:gridAfter w:val="2"/>
        <w:wAfter w:w="720" w:type="dxa"/>
        <w:trHeight w:hRule="exact" w:val="680"/>
      </w:trPr>
      <w:tc>
        <w:tcPr>
          <w:tcW w:w="9368" w:type="dxa"/>
          <w:vAlign w:val="bottom"/>
        </w:tcPr>
        <w:p w14:paraId="5318B31D" w14:textId="77777777" w:rsidR="00E70780" w:rsidRDefault="00E70780">
          <w:pPr>
            <w:pStyle w:val="LogoCaption"/>
          </w:pPr>
        </w:p>
      </w:tc>
      <w:tc>
        <w:tcPr>
          <w:tcW w:w="9368" w:type="dxa"/>
          <w:vAlign w:val="bottom"/>
        </w:tcPr>
        <w:p w14:paraId="759C467C" w14:textId="77777777" w:rsidR="00E70780" w:rsidRDefault="00E70780">
          <w:pPr>
            <w:pStyle w:val="Header"/>
          </w:pPr>
        </w:p>
      </w:tc>
    </w:tr>
    <w:tr w:rsidR="00E70780" w14:paraId="522E6989" w14:textId="77777777">
      <w:trPr>
        <w:gridAfter w:val="2"/>
        <w:wAfter w:w="720" w:type="dxa"/>
        <w:trHeight w:hRule="exact" w:val="680"/>
      </w:trPr>
      <w:tc>
        <w:tcPr>
          <w:tcW w:w="9368" w:type="dxa"/>
          <w:vAlign w:val="bottom"/>
        </w:tcPr>
        <w:p w14:paraId="149BDC31" w14:textId="77777777" w:rsidR="00E70780" w:rsidRDefault="00E70780">
          <w:pPr>
            <w:pStyle w:val="LogoCaption"/>
          </w:pPr>
        </w:p>
      </w:tc>
      <w:tc>
        <w:tcPr>
          <w:tcW w:w="9368" w:type="dxa"/>
          <w:vAlign w:val="bottom"/>
        </w:tcPr>
        <w:p w14:paraId="3A5B0DD5" w14:textId="77777777" w:rsidR="00E70780" w:rsidRDefault="00E70780">
          <w:pPr>
            <w:pStyle w:val="Header"/>
          </w:pPr>
        </w:p>
      </w:tc>
    </w:tr>
    <w:tr w:rsidR="00E70780" w14:paraId="5D92FABB" w14:textId="77777777">
      <w:trPr>
        <w:gridAfter w:val="2"/>
        <w:wAfter w:w="720" w:type="dxa"/>
        <w:trHeight w:hRule="exact" w:val="680"/>
      </w:trPr>
      <w:tc>
        <w:tcPr>
          <w:tcW w:w="9368" w:type="dxa"/>
          <w:vAlign w:val="bottom"/>
        </w:tcPr>
        <w:p w14:paraId="59939FB5" w14:textId="77777777" w:rsidR="00E70780" w:rsidRDefault="00E70780">
          <w:pPr>
            <w:pStyle w:val="LogoCaption"/>
          </w:pPr>
        </w:p>
      </w:tc>
      <w:tc>
        <w:tcPr>
          <w:tcW w:w="9368" w:type="dxa"/>
          <w:vAlign w:val="bottom"/>
        </w:tcPr>
        <w:p w14:paraId="0F62D506" w14:textId="77777777" w:rsidR="00E70780" w:rsidRDefault="00E70780">
          <w:pPr>
            <w:pStyle w:val="Header"/>
          </w:pPr>
        </w:p>
      </w:tc>
    </w:tr>
    <w:tr w:rsidR="00E70780" w14:paraId="79A3B115" w14:textId="77777777">
      <w:trPr>
        <w:gridAfter w:val="2"/>
        <w:wAfter w:w="720" w:type="dxa"/>
        <w:trHeight w:hRule="exact" w:val="680"/>
      </w:trPr>
      <w:tc>
        <w:tcPr>
          <w:tcW w:w="9368" w:type="dxa"/>
          <w:vAlign w:val="bottom"/>
        </w:tcPr>
        <w:p w14:paraId="6AA9B092" w14:textId="77777777" w:rsidR="00E70780" w:rsidRDefault="00E70780">
          <w:pPr>
            <w:pStyle w:val="LogoCaption"/>
          </w:pPr>
        </w:p>
      </w:tc>
      <w:tc>
        <w:tcPr>
          <w:tcW w:w="9368" w:type="dxa"/>
          <w:vAlign w:val="bottom"/>
        </w:tcPr>
        <w:p w14:paraId="0AE7CCAD" w14:textId="77777777" w:rsidR="00E70780" w:rsidRDefault="00E70780">
          <w:pPr>
            <w:pStyle w:val="Header"/>
          </w:pPr>
        </w:p>
      </w:tc>
    </w:tr>
    <w:tr w:rsidR="00E70780" w14:paraId="4F32C2CE" w14:textId="77777777">
      <w:trPr>
        <w:gridAfter w:val="2"/>
        <w:wAfter w:w="720" w:type="dxa"/>
        <w:trHeight w:hRule="exact" w:val="680"/>
      </w:trPr>
      <w:tc>
        <w:tcPr>
          <w:tcW w:w="9368" w:type="dxa"/>
          <w:vAlign w:val="bottom"/>
        </w:tcPr>
        <w:p w14:paraId="17CD613A" w14:textId="77777777" w:rsidR="00E70780" w:rsidRDefault="00E70780">
          <w:pPr>
            <w:pStyle w:val="LogoCaption"/>
          </w:pPr>
        </w:p>
      </w:tc>
      <w:tc>
        <w:tcPr>
          <w:tcW w:w="9368" w:type="dxa"/>
          <w:vAlign w:val="bottom"/>
        </w:tcPr>
        <w:p w14:paraId="3D17A571" w14:textId="77777777" w:rsidR="00E70780" w:rsidRDefault="00E70780">
          <w:pPr>
            <w:pStyle w:val="Header"/>
          </w:pPr>
        </w:p>
      </w:tc>
    </w:tr>
    <w:tr w:rsidR="00E70780" w14:paraId="72CA452E" w14:textId="77777777">
      <w:trPr>
        <w:gridAfter w:val="2"/>
        <w:wAfter w:w="720" w:type="dxa"/>
        <w:trHeight w:hRule="exact" w:val="680"/>
      </w:trPr>
      <w:tc>
        <w:tcPr>
          <w:tcW w:w="9368" w:type="dxa"/>
          <w:vAlign w:val="bottom"/>
        </w:tcPr>
        <w:p w14:paraId="6968421C" w14:textId="77777777" w:rsidR="00E70780" w:rsidRDefault="00E70780">
          <w:pPr>
            <w:pStyle w:val="LogoCaption"/>
          </w:pPr>
        </w:p>
      </w:tc>
      <w:tc>
        <w:tcPr>
          <w:tcW w:w="9368" w:type="dxa"/>
          <w:vAlign w:val="bottom"/>
        </w:tcPr>
        <w:p w14:paraId="5FBD0DE0" w14:textId="77777777" w:rsidR="00E70780" w:rsidRDefault="00E70780">
          <w:pPr>
            <w:pStyle w:val="Header"/>
          </w:pPr>
        </w:p>
      </w:tc>
    </w:tr>
    <w:tr w:rsidR="00E70780" w14:paraId="18EF81A3" w14:textId="77777777">
      <w:trPr>
        <w:gridAfter w:val="2"/>
        <w:wAfter w:w="360" w:type="dxa"/>
        <w:trHeight w:hRule="exact" w:val="680"/>
      </w:trPr>
      <w:tc>
        <w:tcPr>
          <w:tcW w:w="9368" w:type="dxa"/>
          <w:vAlign w:val="bottom"/>
        </w:tcPr>
        <w:p w14:paraId="54CCEABF" w14:textId="77777777" w:rsidR="00E70780" w:rsidRDefault="00E70780">
          <w:pPr>
            <w:pStyle w:val="LogoCaption"/>
          </w:pPr>
        </w:p>
      </w:tc>
      <w:tc>
        <w:tcPr>
          <w:tcW w:w="9368" w:type="dxa"/>
          <w:vAlign w:val="bottom"/>
        </w:tcPr>
        <w:p w14:paraId="54569719" w14:textId="77777777" w:rsidR="00E70780" w:rsidRDefault="00E70780">
          <w:pPr>
            <w:pStyle w:val="Header"/>
          </w:pPr>
        </w:p>
      </w:tc>
    </w:tr>
    <w:tr w:rsidR="00E70780" w14:paraId="5C7C3450" w14:textId="77777777">
      <w:trPr>
        <w:gridAfter w:val="2"/>
        <w:wAfter w:w="720" w:type="dxa"/>
        <w:trHeight w:hRule="exact" w:val="680"/>
      </w:trPr>
      <w:tc>
        <w:tcPr>
          <w:tcW w:w="9368" w:type="dxa"/>
          <w:vAlign w:val="bottom"/>
        </w:tcPr>
        <w:p w14:paraId="374CFEBE" w14:textId="77777777" w:rsidR="00E70780" w:rsidRDefault="00E70780">
          <w:pPr>
            <w:pStyle w:val="LogoCaption"/>
          </w:pPr>
        </w:p>
      </w:tc>
      <w:tc>
        <w:tcPr>
          <w:tcW w:w="9368" w:type="dxa"/>
          <w:vAlign w:val="bottom"/>
        </w:tcPr>
        <w:p w14:paraId="1FD57F2A" w14:textId="77777777" w:rsidR="00E70780" w:rsidRDefault="00E70780">
          <w:pPr>
            <w:pStyle w:val="Header"/>
          </w:pPr>
        </w:p>
      </w:tc>
    </w:tr>
    <w:tr w:rsidR="00E70780" w14:paraId="6ED6768E" w14:textId="77777777">
      <w:trPr>
        <w:gridAfter w:val="2"/>
        <w:wAfter w:w="720" w:type="dxa"/>
        <w:trHeight w:hRule="exact" w:val="680"/>
      </w:trPr>
      <w:tc>
        <w:tcPr>
          <w:tcW w:w="9368" w:type="dxa"/>
          <w:vAlign w:val="bottom"/>
        </w:tcPr>
        <w:p w14:paraId="23EFDAE6" w14:textId="77777777" w:rsidR="00E70780" w:rsidRDefault="00E70780">
          <w:pPr>
            <w:pStyle w:val="LogoCaption"/>
          </w:pPr>
        </w:p>
      </w:tc>
      <w:tc>
        <w:tcPr>
          <w:tcW w:w="9368" w:type="dxa"/>
          <w:vAlign w:val="bottom"/>
        </w:tcPr>
        <w:p w14:paraId="43AD6A5E" w14:textId="77777777" w:rsidR="00E70780" w:rsidRDefault="00E70780">
          <w:pPr>
            <w:pStyle w:val="Header"/>
          </w:pPr>
        </w:p>
      </w:tc>
    </w:tr>
    <w:tr w:rsidR="00E70780" w14:paraId="222419C8" w14:textId="77777777">
      <w:trPr>
        <w:gridAfter w:val="2"/>
        <w:wAfter w:w="720" w:type="dxa"/>
        <w:trHeight w:hRule="exact" w:val="680"/>
      </w:trPr>
      <w:tc>
        <w:tcPr>
          <w:tcW w:w="9368" w:type="dxa"/>
          <w:vAlign w:val="bottom"/>
        </w:tcPr>
        <w:p w14:paraId="348F20B2" w14:textId="77777777" w:rsidR="00E70780" w:rsidRDefault="00E70780">
          <w:pPr>
            <w:pStyle w:val="LogoCaption"/>
          </w:pPr>
        </w:p>
      </w:tc>
      <w:tc>
        <w:tcPr>
          <w:tcW w:w="9368" w:type="dxa"/>
          <w:vAlign w:val="bottom"/>
        </w:tcPr>
        <w:p w14:paraId="71E610EC" w14:textId="77777777" w:rsidR="00E70780" w:rsidRDefault="00E70780">
          <w:pPr>
            <w:pStyle w:val="Header"/>
          </w:pPr>
        </w:p>
      </w:tc>
    </w:tr>
    <w:tr w:rsidR="00E70780" w14:paraId="46F22E86" w14:textId="77777777">
      <w:trPr>
        <w:gridAfter w:val="2"/>
        <w:wAfter w:w="720" w:type="dxa"/>
        <w:trHeight w:hRule="exact" w:val="680"/>
      </w:trPr>
      <w:tc>
        <w:tcPr>
          <w:tcW w:w="9368" w:type="dxa"/>
          <w:vAlign w:val="bottom"/>
        </w:tcPr>
        <w:p w14:paraId="5DFDE4CC" w14:textId="77777777" w:rsidR="00E70780" w:rsidRDefault="00E70780">
          <w:pPr>
            <w:pStyle w:val="LogoCaption"/>
          </w:pPr>
        </w:p>
      </w:tc>
      <w:tc>
        <w:tcPr>
          <w:tcW w:w="9368" w:type="dxa"/>
          <w:vAlign w:val="bottom"/>
        </w:tcPr>
        <w:p w14:paraId="703F4976" w14:textId="77777777" w:rsidR="00E70780" w:rsidRDefault="00E70780">
          <w:pPr>
            <w:pStyle w:val="Header"/>
          </w:pPr>
        </w:p>
      </w:tc>
    </w:tr>
    <w:tr w:rsidR="00E70780" w14:paraId="2EA38AD7" w14:textId="77777777">
      <w:trPr>
        <w:gridAfter w:val="2"/>
        <w:wAfter w:w="720" w:type="dxa"/>
        <w:trHeight w:hRule="exact" w:val="680"/>
      </w:trPr>
      <w:tc>
        <w:tcPr>
          <w:tcW w:w="9368" w:type="dxa"/>
          <w:vAlign w:val="bottom"/>
        </w:tcPr>
        <w:p w14:paraId="53EFB1DB" w14:textId="77777777" w:rsidR="00E70780" w:rsidRDefault="00E70780">
          <w:pPr>
            <w:pStyle w:val="LogoCaption"/>
          </w:pPr>
        </w:p>
      </w:tc>
      <w:tc>
        <w:tcPr>
          <w:tcW w:w="9368" w:type="dxa"/>
          <w:vAlign w:val="bottom"/>
        </w:tcPr>
        <w:p w14:paraId="2D86FCF8" w14:textId="77777777" w:rsidR="00E70780" w:rsidRDefault="00E70780">
          <w:pPr>
            <w:pStyle w:val="Header"/>
          </w:pPr>
        </w:p>
      </w:tc>
    </w:tr>
    <w:tr w:rsidR="00E70780" w14:paraId="7D89757A" w14:textId="77777777">
      <w:trPr>
        <w:gridAfter w:val="2"/>
        <w:wAfter w:w="720" w:type="dxa"/>
        <w:trHeight w:hRule="exact" w:val="680"/>
      </w:trPr>
      <w:tc>
        <w:tcPr>
          <w:tcW w:w="9368" w:type="dxa"/>
          <w:vAlign w:val="bottom"/>
        </w:tcPr>
        <w:p w14:paraId="53121E4A" w14:textId="77777777" w:rsidR="00E70780" w:rsidRDefault="00E70780">
          <w:pPr>
            <w:pStyle w:val="LogoCaption"/>
          </w:pPr>
        </w:p>
      </w:tc>
      <w:tc>
        <w:tcPr>
          <w:tcW w:w="9368" w:type="dxa"/>
          <w:vAlign w:val="bottom"/>
        </w:tcPr>
        <w:p w14:paraId="7920E1F5" w14:textId="77777777" w:rsidR="00E70780" w:rsidRDefault="00E70780">
          <w:pPr>
            <w:pStyle w:val="Header"/>
          </w:pPr>
        </w:p>
      </w:tc>
    </w:tr>
    <w:tr w:rsidR="00E70780" w14:paraId="28691BF4" w14:textId="77777777">
      <w:trPr>
        <w:gridAfter w:val="2"/>
        <w:wAfter w:w="720" w:type="dxa"/>
        <w:trHeight w:hRule="exact" w:val="680"/>
      </w:trPr>
      <w:tc>
        <w:tcPr>
          <w:tcW w:w="9368" w:type="dxa"/>
          <w:vAlign w:val="bottom"/>
        </w:tcPr>
        <w:p w14:paraId="1D6CC4BB" w14:textId="77777777" w:rsidR="00E70780" w:rsidRDefault="00E70780">
          <w:pPr>
            <w:pStyle w:val="LogoCaption"/>
          </w:pPr>
        </w:p>
      </w:tc>
      <w:tc>
        <w:tcPr>
          <w:tcW w:w="9368" w:type="dxa"/>
          <w:vAlign w:val="bottom"/>
        </w:tcPr>
        <w:p w14:paraId="70C3F3B3" w14:textId="77777777" w:rsidR="00E70780" w:rsidRDefault="00E70780">
          <w:pPr>
            <w:pStyle w:val="Header"/>
          </w:pPr>
        </w:p>
      </w:tc>
    </w:tr>
    <w:tr w:rsidR="00E70780" w14:paraId="47C1DF33" w14:textId="77777777">
      <w:trPr>
        <w:gridAfter w:val="2"/>
        <w:wAfter w:w="720" w:type="dxa"/>
        <w:trHeight w:hRule="exact" w:val="680"/>
      </w:trPr>
      <w:tc>
        <w:tcPr>
          <w:tcW w:w="9368" w:type="dxa"/>
          <w:vAlign w:val="bottom"/>
        </w:tcPr>
        <w:p w14:paraId="63623847" w14:textId="77777777" w:rsidR="00E70780" w:rsidRDefault="00E70780">
          <w:pPr>
            <w:pStyle w:val="LogoCaption"/>
          </w:pPr>
        </w:p>
      </w:tc>
      <w:tc>
        <w:tcPr>
          <w:tcW w:w="9368" w:type="dxa"/>
          <w:vAlign w:val="bottom"/>
        </w:tcPr>
        <w:p w14:paraId="4A15F76D" w14:textId="77777777" w:rsidR="00E70780" w:rsidRDefault="00E70780">
          <w:pPr>
            <w:pStyle w:val="Header"/>
          </w:pPr>
        </w:p>
      </w:tc>
    </w:tr>
    <w:tr w:rsidR="00E70780" w14:paraId="47B75173" w14:textId="77777777">
      <w:trPr>
        <w:gridAfter w:val="2"/>
        <w:wAfter w:w="720" w:type="dxa"/>
        <w:trHeight w:hRule="exact" w:val="680"/>
      </w:trPr>
      <w:tc>
        <w:tcPr>
          <w:tcW w:w="9368" w:type="dxa"/>
          <w:vAlign w:val="bottom"/>
        </w:tcPr>
        <w:p w14:paraId="739C6FC1" w14:textId="77777777" w:rsidR="00E70780" w:rsidRDefault="00E70780">
          <w:pPr>
            <w:pStyle w:val="LogoCaption"/>
          </w:pPr>
        </w:p>
      </w:tc>
      <w:tc>
        <w:tcPr>
          <w:tcW w:w="9368" w:type="dxa"/>
          <w:vAlign w:val="bottom"/>
        </w:tcPr>
        <w:p w14:paraId="53784336" w14:textId="77777777" w:rsidR="00E70780" w:rsidRDefault="00E70780">
          <w:pPr>
            <w:pStyle w:val="Header"/>
          </w:pPr>
        </w:p>
      </w:tc>
    </w:tr>
    <w:tr w:rsidR="00E70780" w14:paraId="2D91A638" w14:textId="77777777">
      <w:trPr>
        <w:gridAfter w:val="2"/>
        <w:wAfter w:w="720" w:type="dxa"/>
        <w:trHeight w:hRule="exact" w:val="680"/>
      </w:trPr>
      <w:tc>
        <w:tcPr>
          <w:tcW w:w="9368" w:type="dxa"/>
          <w:vAlign w:val="bottom"/>
        </w:tcPr>
        <w:p w14:paraId="5EBC72A8" w14:textId="77777777" w:rsidR="00E70780" w:rsidRDefault="00E70780">
          <w:pPr>
            <w:pStyle w:val="LogoCaption"/>
          </w:pPr>
        </w:p>
      </w:tc>
      <w:tc>
        <w:tcPr>
          <w:tcW w:w="9368" w:type="dxa"/>
          <w:vAlign w:val="bottom"/>
        </w:tcPr>
        <w:p w14:paraId="7E87749D" w14:textId="77777777" w:rsidR="00E70780" w:rsidRDefault="00E70780">
          <w:pPr>
            <w:pStyle w:val="Header"/>
          </w:pPr>
        </w:p>
      </w:tc>
    </w:tr>
    <w:tr w:rsidR="00E70780" w14:paraId="2A1B3E35" w14:textId="77777777">
      <w:trPr>
        <w:gridAfter w:val="2"/>
        <w:wAfter w:w="720" w:type="dxa"/>
        <w:trHeight w:hRule="exact" w:val="680"/>
      </w:trPr>
      <w:tc>
        <w:tcPr>
          <w:tcW w:w="9368" w:type="dxa"/>
          <w:vAlign w:val="bottom"/>
        </w:tcPr>
        <w:p w14:paraId="47A27D7F" w14:textId="77777777" w:rsidR="00E70780" w:rsidRDefault="00E70780">
          <w:pPr>
            <w:pStyle w:val="LogoCaption"/>
          </w:pPr>
        </w:p>
      </w:tc>
      <w:tc>
        <w:tcPr>
          <w:tcW w:w="9368" w:type="dxa"/>
          <w:vAlign w:val="bottom"/>
        </w:tcPr>
        <w:p w14:paraId="3FB55218" w14:textId="77777777" w:rsidR="00E70780" w:rsidRDefault="00E70780">
          <w:pPr>
            <w:pStyle w:val="Header"/>
          </w:pPr>
        </w:p>
      </w:tc>
    </w:tr>
    <w:tr w:rsidR="00E70780" w14:paraId="567106EE" w14:textId="77777777">
      <w:trPr>
        <w:gridAfter w:val="2"/>
        <w:wAfter w:w="720" w:type="dxa"/>
        <w:trHeight w:hRule="exact" w:val="680"/>
      </w:trPr>
      <w:tc>
        <w:tcPr>
          <w:tcW w:w="9368" w:type="dxa"/>
          <w:vAlign w:val="bottom"/>
        </w:tcPr>
        <w:p w14:paraId="722E48C6" w14:textId="77777777" w:rsidR="00E70780" w:rsidRDefault="00E70780">
          <w:pPr>
            <w:pStyle w:val="LogoCaption"/>
          </w:pPr>
        </w:p>
      </w:tc>
      <w:tc>
        <w:tcPr>
          <w:tcW w:w="9368" w:type="dxa"/>
          <w:vAlign w:val="bottom"/>
        </w:tcPr>
        <w:p w14:paraId="74AAC5BE" w14:textId="77777777" w:rsidR="00E70780" w:rsidRDefault="00E70780">
          <w:pPr>
            <w:pStyle w:val="Header"/>
          </w:pPr>
        </w:p>
      </w:tc>
    </w:tr>
    <w:tr w:rsidR="00E70780" w14:paraId="59565FB3" w14:textId="77777777">
      <w:trPr>
        <w:gridAfter w:val="2"/>
        <w:wAfter w:w="720" w:type="dxa"/>
        <w:trHeight w:hRule="exact" w:val="680"/>
      </w:trPr>
      <w:tc>
        <w:tcPr>
          <w:tcW w:w="9368" w:type="dxa"/>
          <w:vAlign w:val="bottom"/>
        </w:tcPr>
        <w:p w14:paraId="4923AA82" w14:textId="77777777" w:rsidR="00E70780" w:rsidRDefault="00E70780">
          <w:pPr>
            <w:pStyle w:val="LogoCaption"/>
          </w:pPr>
        </w:p>
      </w:tc>
      <w:tc>
        <w:tcPr>
          <w:tcW w:w="9368" w:type="dxa"/>
          <w:vAlign w:val="bottom"/>
        </w:tcPr>
        <w:p w14:paraId="78511317" w14:textId="77777777" w:rsidR="00E70780" w:rsidRDefault="00E70780">
          <w:pPr>
            <w:pStyle w:val="Header"/>
          </w:pPr>
        </w:p>
      </w:tc>
    </w:tr>
    <w:tr w:rsidR="00E70780" w14:paraId="0C69CDEA" w14:textId="77777777">
      <w:trPr>
        <w:gridAfter w:val="2"/>
        <w:wAfter w:w="720" w:type="dxa"/>
        <w:trHeight w:hRule="exact" w:val="680"/>
      </w:trPr>
      <w:tc>
        <w:tcPr>
          <w:tcW w:w="9368" w:type="dxa"/>
          <w:vAlign w:val="bottom"/>
        </w:tcPr>
        <w:p w14:paraId="61A24A17" w14:textId="77777777" w:rsidR="00E70780" w:rsidRDefault="00E70780">
          <w:pPr>
            <w:pStyle w:val="LogoCaption"/>
          </w:pPr>
        </w:p>
      </w:tc>
      <w:tc>
        <w:tcPr>
          <w:tcW w:w="9368" w:type="dxa"/>
          <w:vAlign w:val="bottom"/>
        </w:tcPr>
        <w:p w14:paraId="2A013C0F" w14:textId="77777777" w:rsidR="00E70780" w:rsidRDefault="00E70780">
          <w:pPr>
            <w:pStyle w:val="Header"/>
          </w:pPr>
        </w:p>
      </w:tc>
    </w:tr>
    <w:tr w:rsidR="00E70780" w14:paraId="3E5CC6C8" w14:textId="77777777">
      <w:trPr>
        <w:gridAfter w:val="2"/>
        <w:wAfter w:w="720" w:type="dxa"/>
        <w:trHeight w:hRule="exact" w:val="680"/>
      </w:trPr>
      <w:tc>
        <w:tcPr>
          <w:tcW w:w="9368" w:type="dxa"/>
          <w:vAlign w:val="bottom"/>
        </w:tcPr>
        <w:p w14:paraId="520D41E7" w14:textId="77777777" w:rsidR="00E70780" w:rsidRDefault="00E70780">
          <w:pPr>
            <w:pStyle w:val="LogoCaption"/>
          </w:pPr>
        </w:p>
      </w:tc>
      <w:tc>
        <w:tcPr>
          <w:tcW w:w="9368" w:type="dxa"/>
          <w:vAlign w:val="bottom"/>
        </w:tcPr>
        <w:p w14:paraId="61A62816" w14:textId="77777777" w:rsidR="00E70780" w:rsidRDefault="00E70780">
          <w:pPr>
            <w:pStyle w:val="Header"/>
          </w:pPr>
        </w:p>
      </w:tc>
    </w:tr>
    <w:tr w:rsidR="00E70780" w14:paraId="029E5C49" w14:textId="77777777">
      <w:trPr>
        <w:gridAfter w:val="2"/>
        <w:wAfter w:w="720" w:type="dxa"/>
        <w:trHeight w:hRule="exact" w:val="680"/>
      </w:trPr>
      <w:tc>
        <w:tcPr>
          <w:tcW w:w="9368" w:type="dxa"/>
          <w:vAlign w:val="bottom"/>
        </w:tcPr>
        <w:p w14:paraId="0842CAFD" w14:textId="77777777" w:rsidR="00E70780" w:rsidRDefault="00E70780">
          <w:pPr>
            <w:pStyle w:val="LogoCaption"/>
          </w:pPr>
        </w:p>
      </w:tc>
      <w:tc>
        <w:tcPr>
          <w:tcW w:w="9368" w:type="dxa"/>
          <w:vAlign w:val="bottom"/>
        </w:tcPr>
        <w:p w14:paraId="057207B5" w14:textId="77777777" w:rsidR="00E70780" w:rsidRDefault="00E70780">
          <w:pPr>
            <w:pStyle w:val="Header"/>
          </w:pPr>
        </w:p>
      </w:tc>
    </w:tr>
    <w:tr w:rsidR="00E70780" w14:paraId="35C41C7C" w14:textId="77777777">
      <w:trPr>
        <w:gridAfter w:val="2"/>
        <w:wAfter w:w="720" w:type="dxa"/>
        <w:trHeight w:hRule="exact" w:val="680"/>
      </w:trPr>
      <w:tc>
        <w:tcPr>
          <w:tcW w:w="9368" w:type="dxa"/>
          <w:vAlign w:val="bottom"/>
        </w:tcPr>
        <w:p w14:paraId="10471279" w14:textId="77777777" w:rsidR="00E70780" w:rsidRDefault="00E70780">
          <w:pPr>
            <w:pStyle w:val="LogoCaption"/>
          </w:pPr>
        </w:p>
      </w:tc>
      <w:tc>
        <w:tcPr>
          <w:tcW w:w="9368" w:type="dxa"/>
          <w:vAlign w:val="bottom"/>
        </w:tcPr>
        <w:p w14:paraId="119C570C" w14:textId="77777777" w:rsidR="00E70780" w:rsidRDefault="00E70780">
          <w:pPr>
            <w:pStyle w:val="Header"/>
          </w:pPr>
        </w:p>
      </w:tc>
    </w:tr>
    <w:tr w:rsidR="00E70780" w14:paraId="06E9D63F" w14:textId="77777777">
      <w:trPr>
        <w:gridAfter w:val="2"/>
        <w:wAfter w:w="720" w:type="dxa"/>
        <w:trHeight w:hRule="exact" w:val="680"/>
      </w:trPr>
      <w:tc>
        <w:tcPr>
          <w:tcW w:w="9368" w:type="dxa"/>
          <w:vAlign w:val="bottom"/>
        </w:tcPr>
        <w:p w14:paraId="3F859292" w14:textId="77777777" w:rsidR="00E70780" w:rsidRDefault="00E70780">
          <w:pPr>
            <w:pStyle w:val="LogoCaption"/>
          </w:pPr>
        </w:p>
      </w:tc>
      <w:tc>
        <w:tcPr>
          <w:tcW w:w="9368" w:type="dxa"/>
          <w:vAlign w:val="bottom"/>
        </w:tcPr>
        <w:p w14:paraId="0254B67F" w14:textId="77777777" w:rsidR="00E70780" w:rsidRDefault="00E70780">
          <w:pPr>
            <w:pStyle w:val="Header"/>
          </w:pPr>
        </w:p>
      </w:tc>
    </w:tr>
    <w:tr w:rsidR="00E70780" w14:paraId="523026D4" w14:textId="77777777">
      <w:trPr>
        <w:gridAfter w:val="2"/>
        <w:wAfter w:w="720" w:type="dxa"/>
        <w:trHeight w:hRule="exact" w:val="680"/>
      </w:trPr>
      <w:tc>
        <w:tcPr>
          <w:tcW w:w="9368" w:type="dxa"/>
          <w:vAlign w:val="bottom"/>
        </w:tcPr>
        <w:p w14:paraId="53CCD387" w14:textId="77777777" w:rsidR="00E70780" w:rsidRDefault="00E70780">
          <w:pPr>
            <w:pStyle w:val="LogoCaption"/>
          </w:pPr>
        </w:p>
      </w:tc>
      <w:tc>
        <w:tcPr>
          <w:tcW w:w="9368" w:type="dxa"/>
          <w:vAlign w:val="bottom"/>
        </w:tcPr>
        <w:p w14:paraId="73DBCC0E" w14:textId="77777777" w:rsidR="00E70780" w:rsidRDefault="00E70780">
          <w:pPr>
            <w:pStyle w:val="Header"/>
          </w:pPr>
        </w:p>
      </w:tc>
    </w:tr>
    <w:tr w:rsidR="00E70780" w14:paraId="5EC272B1" w14:textId="77777777">
      <w:trPr>
        <w:gridAfter w:val="2"/>
        <w:wAfter w:w="720" w:type="dxa"/>
        <w:trHeight w:hRule="exact" w:val="680"/>
      </w:trPr>
      <w:tc>
        <w:tcPr>
          <w:tcW w:w="9368" w:type="dxa"/>
          <w:vAlign w:val="bottom"/>
        </w:tcPr>
        <w:p w14:paraId="1C4E62AB" w14:textId="77777777" w:rsidR="00E70780" w:rsidRDefault="00E70780">
          <w:pPr>
            <w:pStyle w:val="LogoCaption"/>
          </w:pPr>
        </w:p>
      </w:tc>
      <w:tc>
        <w:tcPr>
          <w:tcW w:w="9368" w:type="dxa"/>
          <w:vAlign w:val="bottom"/>
        </w:tcPr>
        <w:p w14:paraId="062BF0D3" w14:textId="77777777" w:rsidR="00E70780" w:rsidRDefault="00E70780">
          <w:pPr>
            <w:pStyle w:val="Header"/>
          </w:pPr>
        </w:p>
      </w:tc>
    </w:tr>
    <w:tr w:rsidR="00E70780" w14:paraId="4B6E0479" w14:textId="77777777">
      <w:trPr>
        <w:gridAfter w:val="2"/>
        <w:wAfter w:w="720" w:type="dxa"/>
        <w:trHeight w:hRule="exact" w:val="680"/>
      </w:trPr>
      <w:tc>
        <w:tcPr>
          <w:tcW w:w="9368" w:type="dxa"/>
          <w:vAlign w:val="bottom"/>
        </w:tcPr>
        <w:p w14:paraId="64B6D84D" w14:textId="77777777" w:rsidR="00E70780" w:rsidRDefault="00E70780">
          <w:pPr>
            <w:pStyle w:val="LogoCaption"/>
          </w:pPr>
        </w:p>
      </w:tc>
      <w:tc>
        <w:tcPr>
          <w:tcW w:w="9368" w:type="dxa"/>
          <w:vAlign w:val="bottom"/>
        </w:tcPr>
        <w:p w14:paraId="5594E04E" w14:textId="77777777" w:rsidR="00E70780" w:rsidRDefault="00E70780">
          <w:pPr>
            <w:pStyle w:val="Header"/>
          </w:pPr>
        </w:p>
      </w:tc>
    </w:tr>
    <w:tr w:rsidR="00E70780" w14:paraId="52FEEDA6" w14:textId="77777777">
      <w:trPr>
        <w:gridAfter w:val="2"/>
        <w:wAfter w:w="720" w:type="dxa"/>
        <w:trHeight w:hRule="exact" w:val="680"/>
      </w:trPr>
      <w:tc>
        <w:tcPr>
          <w:tcW w:w="9368" w:type="dxa"/>
          <w:vAlign w:val="bottom"/>
        </w:tcPr>
        <w:p w14:paraId="56AE84A0" w14:textId="77777777" w:rsidR="00E70780" w:rsidRDefault="00E70780">
          <w:pPr>
            <w:pStyle w:val="LogoCaption"/>
          </w:pPr>
        </w:p>
      </w:tc>
      <w:tc>
        <w:tcPr>
          <w:tcW w:w="9368" w:type="dxa"/>
          <w:vAlign w:val="bottom"/>
        </w:tcPr>
        <w:p w14:paraId="0022D2D5" w14:textId="77777777" w:rsidR="00E70780" w:rsidRDefault="00E70780">
          <w:pPr>
            <w:pStyle w:val="Header"/>
          </w:pPr>
        </w:p>
      </w:tc>
    </w:tr>
    <w:tr w:rsidR="00E70780" w14:paraId="20CFD407" w14:textId="77777777">
      <w:trPr>
        <w:gridAfter w:val="2"/>
        <w:wAfter w:w="720" w:type="dxa"/>
        <w:trHeight w:hRule="exact" w:val="680"/>
      </w:trPr>
      <w:tc>
        <w:tcPr>
          <w:tcW w:w="9368" w:type="dxa"/>
          <w:vAlign w:val="bottom"/>
        </w:tcPr>
        <w:p w14:paraId="18EFE2F5" w14:textId="77777777" w:rsidR="00E70780" w:rsidRDefault="00E70780">
          <w:pPr>
            <w:pStyle w:val="LogoCaption"/>
          </w:pPr>
        </w:p>
      </w:tc>
      <w:tc>
        <w:tcPr>
          <w:tcW w:w="9368" w:type="dxa"/>
          <w:vAlign w:val="bottom"/>
        </w:tcPr>
        <w:p w14:paraId="45E29736" w14:textId="77777777" w:rsidR="00E70780" w:rsidRDefault="00E70780">
          <w:pPr>
            <w:pStyle w:val="Header"/>
          </w:pPr>
        </w:p>
      </w:tc>
    </w:tr>
    <w:tr w:rsidR="00E70780" w14:paraId="1F82465E" w14:textId="77777777">
      <w:trPr>
        <w:gridAfter w:val="2"/>
        <w:wAfter w:w="720" w:type="dxa"/>
        <w:trHeight w:hRule="exact" w:val="680"/>
      </w:trPr>
      <w:tc>
        <w:tcPr>
          <w:tcW w:w="9368" w:type="dxa"/>
          <w:vAlign w:val="bottom"/>
        </w:tcPr>
        <w:p w14:paraId="6005C91D" w14:textId="77777777" w:rsidR="00E70780" w:rsidRDefault="00E70780">
          <w:pPr>
            <w:pStyle w:val="LogoCaption"/>
          </w:pPr>
        </w:p>
      </w:tc>
      <w:tc>
        <w:tcPr>
          <w:tcW w:w="9368" w:type="dxa"/>
          <w:vAlign w:val="bottom"/>
        </w:tcPr>
        <w:p w14:paraId="59013CB1" w14:textId="77777777" w:rsidR="00E70780" w:rsidRDefault="00E70780">
          <w:pPr>
            <w:pStyle w:val="Header"/>
          </w:pPr>
        </w:p>
      </w:tc>
    </w:tr>
    <w:tr w:rsidR="00E70780" w14:paraId="3A35DF46" w14:textId="77777777">
      <w:trPr>
        <w:gridAfter w:val="2"/>
        <w:wAfter w:w="720" w:type="dxa"/>
        <w:trHeight w:hRule="exact" w:val="680"/>
      </w:trPr>
      <w:tc>
        <w:tcPr>
          <w:tcW w:w="9368" w:type="dxa"/>
          <w:vAlign w:val="bottom"/>
        </w:tcPr>
        <w:p w14:paraId="63D2457C" w14:textId="77777777" w:rsidR="00E70780" w:rsidRDefault="00E70780">
          <w:pPr>
            <w:pStyle w:val="LogoCaption"/>
          </w:pPr>
        </w:p>
      </w:tc>
      <w:tc>
        <w:tcPr>
          <w:tcW w:w="9368" w:type="dxa"/>
          <w:vAlign w:val="bottom"/>
        </w:tcPr>
        <w:p w14:paraId="14C08EE0" w14:textId="77777777" w:rsidR="00E70780" w:rsidRDefault="00E70780">
          <w:pPr>
            <w:pStyle w:val="Header"/>
          </w:pPr>
        </w:p>
      </w:tc>
    </w:tr>
    <w:tr w:rsidR="00E70780" w14:paraId="68794DD2" w14:textId="77777777">
      <w:trPr>
        <w:gridAfter w:val="2"/>
        <w:wAfter w:w="720" w:type="dxa"/>
        <w:trHeight w:hRule="exact" w:val="680"/>
      </w:trPr>
      <w:tc>
        <w:tcPr>
          <w:tcW w:w="9368" w:type="dxa"/>
          <w:vAlign w:val="bottom"/>
        </w:tcPr>
        <w:p w14:paraId="3FC3473D" w14:textId="77777777" w:rsidR="00E70780" w:rsidRDefault="00E70780">
          <w:pPr>
            <w:pStyle w:val="LogoCaption"/>
          </w:pPr>
        </w:p>
      </w:tc>
      <w:tc>
        <w:tcPr>
          <w:tcW w:w="9368" w:type="dxa"/>
          <w:vAlign w:val="bottom"/>
        </w:tcPr>
        <w:p w14:paraId="4190BB96" w14:textId="77777777" w:rsidR="00E70780" w:rsidRDefault="00E70780">
          <w:pPr>
            <w:pStyle w:val="Header"/>
          </w:pPr>
        </w:p>
      </w:tc>
    </w:tr>
    <w:tr w:rsidR="00E70780" w14:paraId="65F0D0A5" w14:textId="77777777">
      <w:trPr>
        <w:gridAfter w:val="2"/>
        <w:wAfter w:w="720" w:type="dxa"/>
        <w:trHeight w:hRule="exact" w:val="680"/>
      </w:trPr>
      <w:tc>
        <w:tcPr>
          <w:tcW w:w="9368" w:type="dxa"/>
          <w:vAlign w:val="bottom"/>
        </w:tcPr>
        <w:p w14:paraId="10AB5373" w14:textId="77777777" w:rsidR="00E70780" w:rsidRDefault="00E70780">
          <w:pPr>
            <w:pStyle w:val="LogoCaption"/>
          </w:pPr>
        </w:p>
      </w:tc>
      <w:tc>
        <w:tcPr>
          <w:tcW w:w="9368" w:type="dxa"/>
          <w:vAlign w:val="bottom"/>
        </w:tcPr>
        <w:p w14:paraId="17AD144F" w14:textId="77777777" w:rsidR="00E70780" w:rsidRDefault="00E70780">
          <w:pPr>
            <w:pStyle w:val="Header"/>
          </w:pPr>
        </w:p>
      </w:tc>
    </w:tr>
    <w:tr w:rsidR="00E70780" w14:paraId="6CE1C12B" w14:textId="77777777">
      <w:trPr>
        <w:gridAfter w:val="2"/>
        <w:wAfter w:w="720" w:type="dxa"/>
        <w:trHeight w:hRule="exact" w:val="680"/>
      </w:trPr>
      <w:tc>
        <w:tcPr>
          <w:tcW w:w="9368" w:type="dxa"/>
          <w:vAlign w:val="bottom"/>
        </w:tcPr>
        <w:p w14:paraId="628141C0" w14:textId="77777777" w:rsidR="00E70780" w:rsidRDefault="00E70780">
          <w:pPr>
            <w:pStyle w:val="LogoCaption"/>
          </w:pPr>
        </w:p>
      </w:tc>
      <w:tc>
        <w:tcPr>
          <w:tcW w:w="9368" w:type="dxa"/>
          <w:vAlign w:val="bottom"/>
        </w:tcPr>
        <w:p w14:paraId="13C44D9A" w14:textId="77777777" w:rsidR="00E70780" w:rsidRDefault="00E70780">
          <w:pPr>
            <w:pStyle w:val="Header"/>
          </w:pPr>
        </w:p>
      </w:tc>
    </w:tr>
    <w:tr w:rsidR="00E70780" w14:paraId="1EE97FBD" w14:textId="77777777">
      <w:trPr>
        <w:gridAfter w:val="2"/>
        <w:wAfter w:w="720" w:type="dxa"/>
        <w:trHeight w:hRule="exact" w:val="680"/>
      </w:trPr>
      <w:tc>
        <w:tcPr>
          <w:tcW w:w="9368" w:type="dxa"/>
          <w:vAlign w:val="bottom"/>
        </w:tcPr>
        <w:p w14:paraId="2BBC7F9D" w14:textId="77777777" w:rsidR="00E70780" w:rsidRDefault="00E70780">
          <w:pPr>
            <w:pStyle w:val="LogoCaption"/>
          </w:pPr>
        </w:p>
      </w:tc>
      <w:tc>
        <w:tcPr>
          <w:tcW w:w="9368" w:type="dxa"/>
          <w:vAlign w:val="bottom"/>
        </w:tcPr>
        <w:p w14:paraId="79788093" w14:textId="77777777" w:rsidR="00E70780" w:rsidRDefault="00E70780">
          <w:pPr>
            <w:pStyle w:val="Header"/>
          </w:pPr>
        </w:p>
      </w:tc>
    </w:tr>
    <w:tr w:rsidR="00E70780" w14:paraId="6DAEE844" w14:textId="77777777">
      <w:trPr>
        <w:gridAfter w:val="2"/>
        <w:wAfter w:w="720" w:type="dxa"/>
        <w:trHeight w:hRule="exact" w:val="680"/>
      </w:trPr>
      <w:tc>
        <w:tcPr>
          <w:tcW w:w="9368" w:type="dxa"/>
          <w:vAlign w:val="bottom"/>
        </w:tcPr>
        <w:p w14:paraId="7ED644B5" w14:textId="77777777" w:rsidR="00E70780" w:rsidRDefault="00E70780">
          <w:pPr>
            <w:pStyle w:val="LogoCaption"/>
          </w:pPr>
        </w:p>
      </w:tc>
      <w:tc>
        <w:tcPr>
          <w:tcW w:w="9368" w:type="dxa"/>
          <w:vAlign w:val="bottom"/>
        </w:tcPr>
        <w:p w14:paraId="7D16C5CB" w14:textId="77777777" w:rsidR="00E70780" w:rsidRDefault="00E70780">
          <w:pPr>
            <w:pStyle w:val="Header"/>
          </w:pPr>
        </w:p>
      </w:tc>
    </w:tr>
    <w:tr w:rsidR="00E70780" w14:paraId="7081D624" w14:textId="77777777">
      <w:trPr>
        <w:gridAfter w:val="2"/>
        <w:wAfter w:w="720" w:type="dxa"/>
        <w:trHeight w:hRule="exact" w:val="680"/>
      </w:trPr>
      <w:tc>
        <w:tcPr>
          <w:tcW w:w="9368" w:type="dxa"/>
          <w:vAlign w:val="bottom"/>
        </w:tcPr>
        <w:p w14:paraId="6A116BB7" w14:textId="77777777" w:rsidR="00E70780" w:rsidRDefault="00E70780">
          <w:pPr>
            <w:pStyle w:val="LogoCaption"/>
          </w:pPr>
        </w:p>
      </w:tc>
      <w:tc>
        <w:tcPr>
          <w:tcW w:w="9368" w:type="dxa"/>
          <w:vAlign w:val="bottom"/>
        </w:tcPr>
        <w:p w14:paraId="395E44CA" w14:textId="77777777" w:rsidR="00E70780" w:rsidRDefault="00E70780">
          <w:pPr>
            <w:pStyle w:val="Header"/>
          </w:pPr>
        </w:p>
      </w:tc>
    </w:tr>
    <w:tr w:rsidR="00E70780" w14:paraId="3A58FB7E" w14:textId="77777777">
      <w:trPr>
        <w:gridAfter w:val="2"/>
        <w:wAfter w:w="720" w:type="dxa"/>
        <w:trHeight w:hRule="exact" w:val="680"/>
      </w:trPr>
      <w:tc>
        <w:tcPr>
          <w:tcW w:w="9368" w:type="dxa"/>
          <w:vAlign w:val="bottom"/>
        </w:tcPr>
        <w:p w14:paraId="40011E56" w14:textId="77777777" w:rsidR="00E70780" w:rsidRDefault="00E70780">
          <w:pPr>
            <w:pStyle w:val="LogoCaption"/>
          </w:pPr>
        </w:p>
      </w:tc>
      <w:tc>
        <w:tcPr>
          <w:tcW w:w="9368" w:type="dxa"/>
          <w:vAlign w:val="bottom"/>
        </w:tcPr>
        <w:p w14:paraId="05F59B71" w14:textId="77777777" w:rsidR="00E70780" w:rsidRDefault="00E70780">
          <w:pPr>
            <w:pStyle w:val="Header"/>
          </w:pPr>
        </w:p>
      </w:tc>
    </w:tr>
    <w:tr w:rsidR="00E70780" w14:paraId="13861636" w14:textId="77777777">
      <w:trPr>
        <w:gridAfter w:val="2"/>
        <w:wAfter w:w="720" w:type="dxa"/>
        <w:trHeight w:hRule="exact" w:val="680"/>
      </w:trPr>
      <w:tc>
        <w:tcPr>
          <w:tcW w:w="9368" w:type="dxa"/>
          <w:vAlign w:val="bottom"/>
        </w:tcPr>
        <w:p w14:paraId="02B4E885" w14:textId="77777777" w:rsidR="00E70780" w:rsidRDefault="00E70780">
          <w:pPr>
            <w:pStyle w:val="LogoCaption"/>
          </w:pPr>
        </w:p>
      </w:tc>
      <w:tc>
        <w:tcPr>
          <w:tcW w:w="9368" w:type="dxa"/>
          <w:vAlign w:val="bottom"/>
        </w:tcPr>
        <w:p w14:paraId="7148DE53" w14:textId="77777777" w:rsidR="00E70780" w:rsidRDefault="00E70780">
          <w:pPr>
            <w:pStyle w:val="Header"/>
          </w:pPr>
        </w:p>
      </w:tc>
    </w:tr>
    <w:tr w:rsidR="00E70780" w14:paraId="621C1F67" w14:textId="77777777">
      <w:trPr>
        <w:gridAfter w:val="2"/>
        <w:wAfter w:w="720" w:type="dxa"/>
        <w:trHeight w:hRule="exact" w:val="680"/>
      </w:trPr>
      <w:tc>
        <w:tcPr>
          <w:tcW w:w="9368" w:type="dxa"/>
          <w:vAlign w:val="bottom"/>
        </w:tcPr>
        <w:p w14:paraId="1A0EC9FF" w14:textId="77777777" w:rsidR="00E70780" w:rsidRDefault="00E70780">
          <w:pPr>
            <w:pStyle w:val="LogoCaption"/>
          </w:pPr>
        </w:p>
      </w:tc>
      <w:tc>
        <w:tcPr>
          <w:tcW w:w="9368" w:type="dxa"/>
          <w:vAlign w:val="bottom"/>
        </w:tcPr>
        <w:p w14:paraId="4467EDD7" w14:textId="77777777" w:rsidR="00E70780" w:rsidRDefault="00E70780">
          <w:pPr>
            <w:pStyle w:val="Header"/>
          </w:pPr>
        </w:p>
      </w:tc>
    </w:tr>
    <w:tr w:rsidR="00E70780" w14:paraId="03D4E32E" w14:textId="77777777">
      <w:trPr>
        <w:gridAfter w:val="2"/>
        <w:wAfter w:w="720" w:type="dxa"/>
        <w:trHeight w:hRule="exact" w:val="680"/>
      </w:trPr>
      <w:tc>
        <w:tcPr>
          <w:tcW w:w="9368" w:type="dxa"/>
          <w:vAlign w:val="bottom"/>
        </w:tcPr>
        <w:p w14:paraId="6BEDAB80" w14:textId="77777777" w:rsidR="00E70780" w:rsidRDefault="00E70780">
          <w:pPr>
            <w:pStyle w:val="LogoCaption"/>
          </w:pPr>
        </w:p>
      </w:tc>
      <w:tc>
        <w:tcPr>
          <w:tcW w:w="9368" w:type="dxa"/>
          <w:vAlign w:val="bottom"/>
        </w:tcPr>
        <w:p w14:paraId="17D93BB9" w14:textId="77777777" w:rsidR="00E70780" w:rsidRDefault="00E70780">
          <w:pPr>
            <w:pStyle w:val="Header"/>
          </w:pPr>
        </w:p>
      </w:tc>
    </w:tr>
    <w:tr w:rsidR="00E70780" w14:paraId="4402924B" w14:textId="77777777">
      <w:trPr>
        <w:gridAfter w:val="2"/>
        <w:wAfter w:w="720" w:type="dxa"/>
        <w:trHeight w:hRule="exact" w:val="680"/>
      </w:trPr>
      <w:tc>
        <w:tcPr>
          <w:tcW w:w="9368" w:type="dxa"/>
          <w:vAlign w:val="bottom"/>
        </w:tcPr>
        <w:p w14:paraId="191C0D51" w14:textId="77777777" w:rsidR="00E70780" w:rsidRDefault="00E70780">
          <w:pPr>
            <w:pStyle w:val="LogoCaption"/>
          </w:pPr>
        </w:p>
      </w:tc>
      <w:tc>
        <w:tcPr>
          <w:tcW w:w="9368" w:type="dxa"/>
          <w:vAlign w:val="bottom"/>
        </w:tcPr>
        <w:p w14:paraId="64379957" w14:textId="77777777" w:rsidR="00E70780" w:rsidRDefault="00E70780">
          <w:pPr>
            <w:pStyle w:val="Header"/>
          </w:pPr>
        </w:p>
      </w:tc>
    </w:tr>
    <w:tr w:rsidR="00E70780" w14:paraId="2820BBC8" w14:textId="77777777">
      <w:trPr>
        <w:gridAfter w:val="2"/>
        <w:wAfter w:w="720" w:type="dxa"/>
        <w:trHeight w:hRule="exact" w:val="680"/>
      </w:trPr>
      <w:tc>
        <w:tcPr>
          <w:tcW w:w="9368" w:type="dxa"/>
          <w:vAlign w:val="bottom"/>
        </w:tcPr>
        <w:p w14:paraId="31B33278" w14:textId="77777777" w:rsidR="00E70780" w:rsidRDefault="00E70780">
          <w:pPr>
            <w:pStyle w:val="LogoCaption"/>
          </w:pPr>
        </w:p>
      </w:tc>
      <w:tc>
        <w:tcPr>
          <w:tcW w:w="9368" w:type="dxa"/>
          <w:vAlign w:val="bottom"/>
        </w:tcPr>
        <w:p w14:paraId="42A3FCA9" w14:textId="77777777" w:rsidR="00E70780" w:rsidRDefault="00E70780">
          <w:pPr>
            <w:pStyle w:val="Header"/>
          </w:pPr>
        </w:p>
      </w:tc>
    </w:tr>
    <w:tr w:rsidR="00E70780" w14:paraId="1C1E60AB" w14:textId="77777777">
      <w:trPr>
        <w:gridAfter w:val="2"/>
        <w:wAfter w:w="720" w:type="dxa"/>
        <w:trHeight w:hRule="exact" w:val="680"/>
      </w:trPr>
      <w:tc>
        <w:tcPr>
          <w:tcW w:w="9368" w:type="dxa"/>
          <w:vAlign w:val="bottom"/>
        </w:tcPr>
        <w:p w14:paraId="0AD0C013" w14:textId="77777777" w:rsidR="00E70780" w:rsidRDefault="00E70780">
          <w:pPr>
            <w:pStyle w:val="LogoCaption"/>
          </w:pPr>
        </w:p>
      </w:tc>
      <w:tc>
        <w:tcPr>
          <w:tcW w:w="9368" w:type="dxa"/>
          <w:vAlign w:val="bottom"/>
        </w:tcPr>
        <w:p w14:paraId="05655945" w14:textId="77777777" w:rsidR="00E70780" w:rsidRDefault="00E70780">
          <w:pPr>
            <w:pStyle w:val="Header"/>
          </w:pPr>
        </w:p>
      </w:tc>
    </w:tr>
    <w:tr w:rsidR="00E70780" w14:paraId="1273645C" w14:textId="77777777">
      <w:trPr>
        <w:gridAfter w:val="2"/>
        <w:wAfter w:w="360" w:type="dxa"/>
        <w:trHeight w:hRule="exact" w:val="680"/>
      </w:trPr>
      <w:tc>
        <w:tcPr>
          <w:tcW w:w="9368" w:type="dxa"/>
          <w:vAlign w:val="bottom"/>
        </w:tcPr>
        <w:p w14:paraId="546F473A" w14:textId="77777777" w:rsidR="00E70780" w:rsidRDefault="00E70780">
          <w:pPr>
            <w:pStyle w:val="LogoCaption"/>
          </w:pPr>
        </w:p>
      </w:tc>
      <w:tc>
        <w:tcPr>
          <w:tcW w:w="9368" w:type="dxa"/>
          <w:vAlign w:val="bottom"/>
        </w:tcPr>
        <w:p w14:paraId="4C0C645F" w14:textId="77777777" w:rsidR="00E70780" w:rsidRDefault="00E70780">
          <w:pPr>
            <w:pStyle w:val="Header"/>
          </w:pPr>
        </w:p>
      </w:tc>
    </w:tr>
    <w:tr w:rsidR="00E70780" w14:paraId="35D98F36" w14:textId="77777777">
      <w:trPr>
        <w:gridAfter w:val="2"/>
        <w:wAfter w:w="720" w:type="dxa"/>
        <w:trHeight w:hRule="exact" w:val="680"/>
      </w:trPr>
      <w:tc>
        <w:tcPr>
          <w:tcW w:w="9368" w:type="dxa"/>
          <w:vAlign w:val="bottom"/>
        </w:tcPr>
        <w:p w14:paraId="6FDDDAB6" w14:textId="77777777" w:rsidR="00E70780" w:rsidRDefault="00E70780">
          <w:pPr>
            <w:pStyle w:val="LogoCaption"/>
          </w:pPr>
        </w:p>
      </w:tc>
      <w:tc>
        <w:tcPr>
          <w:tcW w:w="9368" w:type="dxa"/>
          <w:vAlign w:val="bottom"/>
        </w:tcPr>
        <w:p w14:paraId="2D1C6849" w14:textId="77777777" w:rsidR="00E70780" w:rsidRDefault="00E70780">
          <w:pPr>
            <w:pStyle w:val="Header"/>
          </w:pPr>
        </w:p>
      </w:tc>
    </w:tr>
    <w:tr w:rsidR="00E70780" w14:paraId="4513CEF5" w14:textId="77777777">
      <w:trPr>
        <w:gridAfter w:val="2"/>
        <w:wAfter w:w="720" w:type="dxa"/>
        <w:trHeight w:hRule="exact" w:val="680"/>
      </w:trPr>
      <w:tc>
        <w:tcPr>
          <w:tcW w:w="9368" w:type="dxa"/>
          <w:vAlign w:val="bottom"/>
        </w:tcPr>
        <w:p w14:paraId="7657EA86" w14:textId="77777777" w:rsidR="00E70780" w:rsidRDefault="00E70780">
          <w:pPr>
            <w:pStyle w:val="LogoCaption"/>
          </w:pPr>
        </w:p>
      </w:tc>
      <w:tc>
        <w:tcPr>
          <w:tcW w:w="9368" w:type="dxa"/>
          <w:vAlign w:val="bottom"/>
        </w:tcPr>
        <w:p w14:paraId="25CD03B4" w14:textId="77777777" w:rsidR="00E70780" w:rsidRDefault="00E70780">
          <w:pPr>
            <w:pStyle w:val="Header"/>
          </w:pPr>
        </w:p>
      </w:tc>
    </w:tr>
    <w:tr w:rsidR="00E70780" w14:paraId="60ADDCF2" w14:textId="77777777">
      <w:trPr>
        <w:gridAfter w:val="2"/>
        <w:wAfter w:w="720" w:type="dxa"/>
        <w:trHeight w:hRule="exact" w:val="680"/>
      </w:trPr>
      <w:tc>
        <w:tcPr>
          <w:tcW w:w="9368" w:type="dxa"/>
          <w:vAlign w:val="bottom"/>
        </w:tcPr>
        <w:p w14:paraId="23F75A2F" w14:textId="77777777" w:rsidR="00E70780" w:rsidRDefault="00E70780">
          <w:pPr>
            <w:pStyle w:val="LogoCaption"/>
          </w:pPr>
        </w:p>
      </w:tc>
      <w:tc>
        <w:tcPr>
          <w:tcW w:w="9368" w:type="dxa"/>
          <w:vAlign w:val="bottom"/>
        </w:tcPr>
        <w:p w14:paraId="634B73FF" w14:textId="77777777" w:rsidR="00E70780" w:rsidRDefault="00E70780">
          <w:pPr>
            <w:pStyle w:val="Header"/>
          </w:pPr>
        </w:p>
      </w:tc>
    </w:tr>
    <w:tr w:rsidR="00E70780" w14:paraId="4C3A9FC9" w14:textId="77777777">
      <w:trPr>
        <w:gridAfter w:val="2"/>
        <w:wAfter w:w="720" w:type="dxa"/>
        <w:trHeight w:hRule="exact" w:val="680"/>
      </w:trPr>
      <w:tc>
        <w:tcPr>
          <w:tcW w:w="9368" w:type="dxa"/>
          <w:vAlign w:val="bottom"/>
        </w:tcPr>
        <w:p w14:paraId="09020B8E" w14:textId="77777777" w:rsidR="00E70780" w:rsidRDefault="00E70780">
          <w:pPr>
            <w:pStyle w:val="LogoCaption"/>
          </w:pPr>
        </w:p>
      </w:tc>
      <w:tc>
        <w:tcPr>
          <w:tcW w:w="9368" w:type="dxa"/>
          <w:vAlign w:val="bottom"/>
        </w:tcPr>
        <w:p w14:paraId="2E81FFAF" w14:textId="77777777" w:rsidR="00E70780" w:rsidRDefault="00E70780">
          <w:pPr>
            <w:pStyle w:val="Header"/>
          </w:pPr>
        </w:p>
      </w:tc>
    </w:tr>
    <w:tr w:rsidR="00E70780" w14:paraId="1F2CFE70" w14:textId="77777777">
      <w:trPr>
        <w:gridAfter w:val="2"/>
        <w:wAfter w:w="720" w:type="dxa"/>
        <w:trHeight w:hRule="exact" w:val="680"/>
      </w:trPr>
      <w:tc>
        <w:tcPr>
          <w:tcW w:w="9368" w:type="dxa"/>
          <w:vAlign w:val="bottom"/>
        </w:tcPr>
        <w:p w14:paraId="0010B93E" w14:textId="77777777" w:rsidR="00E70780" w:rsidRDefault="00E70780">
          <w:pPr>
            <w:pStyle w:val="LogoCaption"/>
          </w:pPr>
        </w:p>
      </w:tc>
      <w:tc>
        <w:tcPr>
          <w:tcW w:w="9368" w:type="dxa"/>
          <w:vAlign w:val="bottom"/>
        </w:tcPr>
        <w:p w14:paraId="1C9F1D1F" w14:textId="77777777" w:rsidR="00E70780" w:rsidRDefault="00E70780">
          <w:pPr>
            <w:pStyle w:val="Header"/>
          </w:pPr>
        </w:p>
      </w:tc>
    </w:tr>
    <w:tr w:rsidR="00E70780" w14:paraId="426B920D" w14:textId="77777777">
      <w:trPr>
        <w:gridAfter w:val="2"/>
        <w:wAfter w:w="720" w:type="dxa"/>
        <w:trHeight w:hRule="exact" w:val="680"/>
      </w:trPr>
      <w:tc>
        <w:tcPr>
          <w:tcW w:w="9368" w:type="dxa"/>
          <w:vAlign w:val="bottom"/>
        </w:tcPr>
        <w:p w14:paraId="1C29DD71" w14:textId="77777777" w:rsidR="00E70780" w:rsidRDefault="00E70780">
          <w:pPr>
            <w:pStyle w:val="LogoCaption"/>
          </w:pPr>
        </w:p>
      </w:tc>
      <w:tc>
        <w:tcPr>
          <w:tcW w:w="9368" w:type="dxa"/>
          <w:vAlign w:val="bottom"/>
        </w:tcPr>
        <w:p w14:paraId="0D20E7DC" w14:textId="77777777" w:rsidR="00E70780" w:rsidRDefault="00E70780">
          <w:pPr>
            <w:pStyle w:val="Header"/>
          </w:pPr>
        </w:p>
      </w:tc>
    </w:tr>
    <w:tr w:rsidR="00E70780" w14:paraId="2E8EAFD5" w14:textId="77777777">
      <w:trPr>
        <w:gridAfter w:val="2"/>
        <w:wAfter w:w="720" w:type="dxa"/>
        <w:trHeight w:hRule="exact" w:val="680"/>
      </w:trPr>
      <w:tc>
        <w:tcPr>
          <w:tcW w:w="9368" w:type="dxa"/>
          <w:vAlign w:val="bottom"/>
        </w:tcPr>
        <w:p w14:paraId="33CEE03A" w14:textId="77777777" w:rsidR="00E70780" w:rsidRDefault="00E70780">
          <w:pPr>
            <w:pStyle w:val="LogoCaption"/>
          </w:pPr>
        </w:p>
      </w:tc>
      <w:tc>
        <w:tcPr>
          <w:tcW w:w="9368" w:type="dxa"/>
          <w:vAlign w:val="bottom"/>
        </w:tcPr>
        <w:p w14:paraId="227CF34E" w14:textId="77777777" w:rsidR="00E70780" w:rsidRDefault="00E70780">
          <w:pPr>
            <w:pStyle w:val="Header"/>
          </w:pPr>
        </w:p>
      </w:tc>
    </w:tr>
    <w:tr w:rsidR="00E70780" w14:paraId="1AD20F40" w14:textId="77777777">
      <w:trPr>
        <w:gridAfter w:val="2"/>
        <w:wAfter w:w="720" w:type="dxa"/>
        <w:trHeight w:hRule="exact" w:val="680"/>
      </w:trPr>
      <w:tc>
        <w:tcPr>
          <w:tcW w:w="9368" w:type="dxa"/>
          <w:vAlign w:val="bottom"/>
        </w:tcPr>
        <w:p w14:paraId="32FC5692" w14:textId="77777777" w:rsidR="00E70780" w:rsidRDefault="00E70780">
          <w:pPr>
            <w:pStyle w:val="LogoCaption"/>
          </w:pPr>
        </w:p>
      </w:tc>
      <w:tc>
        <w:tcPr>
          <w:tcW w:w="9368" w:type="dxa"/>
          <w:vAlign w:val="bottom"/>
        </w:tcPr>
        <w:p w14:paraId="1591F0DD" w14:textId="77777777" w:rsidR="00E70780" w:rsidRDefault="00E70780">
          <w:pPr>
            <w:pStyle w:val="Header"/>
          </w:pPr>
        </w:p>
      </w:tc>
    </w:tr>
    <w:tr w:rsidR="00E70780" w14:paraId="570900E8" w14:textId="77777777">
      <w:trPr>
        <w:gridAfter w:val="2"/>
        <w:wAfter w:w="720" w:type="dxa"/>
        <w:trHeight w:hRule="exact" w:val="680"/>
      </w:trPr>
      <w:tc>
        <w:tcPr>
          <w:tcW w:w="9368" w:type="dxa"/>
          <w:vAlign w:val="bottom"/>
        </w:tcPr>
        <w:p w14:paraId="079FD03D" w14:textId="77777777" w:rsidR="00E70780" w:rsidRDefault="00E70780">
          <w:pPr>
            <w:pStyle w:val="LogoCaption"/>
          </w:pPr>
        </w:p>
      </w:tc>
      <w:tc>
        <w:tcPr>
          <w:tcW w:w="9368" w:type="dxa"/>
          <w:vAlign w:val="bottom"/>
        </w:tcPr>
        <w:p w14:paraId="19045A4D" w14:textId="77777777" w:rsidR="00E70780" w:rsidRDefault="00E70780">
          <w:pPr>
            <w:pStyle w:val="Header"/>
          </w:pPr>
        </w:p>
      </w:tc>
    </w:tr>
    <w:tr w:rsidR="00E70780" w14:paraId="44A9C017" w14:textId="77777777">
      <w:trPr>
        <w:gridAfter w:val="2"/>
        <w:wAfter w:w="720" w:type="dxa"/>
        <w:trHeight w:hRule="exact" w:val="680"/>
      </w:trPr>
      <w:tc>
        <w:tcPr>
          <w:tcW w:w="9368" w:type="dxa"/>
          <w:vAlign w:val="bottom"/>
        </w:tcPr>
        <w:p w14:paraId="0F74A252" w14:textId="77777777" w:rsidR="00E70780" w:rsidRDefault="00E70780">
          <w:pPr>
            <w:pStyle w:val="LogoCaption"/>
          </w:pPr>
        </w:p>
      </w:tc>
      <w:tc>
        <w:tcPr>
          <w:tcW w:w="9368" w:type="dxa"/>
          <w:vAlign w:val="bottom"/>
        </w:tcPr>
        <w:p w14:paraId="0883D5B2" w14:textId="77777777" w:rsidR="00E70780" w:rsidRDefault="00E70780">
          <w:pPr>
            <w:pStyle w:val="Header"/>
          </w:pPr>
        </w:p>
      </w:tc>
    </w:tr>
    <w:tr w:rsidR="00E70780" w14:paraId="7EE1BE76" w14:textId="77777777">
      <w:trPr>
        <w:gridAfter w:val="2"/>
        <w:wAfter w:w="720" w:type="dxa"/>
        <w:trHeight w:hRule="exact" w:val="680"/>
      </w:trPr>
      <w:tc>
        <w:tcPr>
          <w:tcW w:w="9368" w:type="dxa"/>
          <w:vAlign w:val="bottom"/>
        </w:tcPr>
        <w:p w14:paraId="3F3B1590" w14:textId="77777777" w:rsidR="00E70780" w:rsidRDefault="00E70780">
          <w:pPr>
            <w:pStyle w:val="LogoCaption"/>
          </w:pPr>
        </w:p>
      </w:tc>
      <w:tc>
        <w:tcPr>
          <w:tcW w:w="9368" w:type="dxa"/>
          <w:vAlign w:val="bottom"/>
        </w:tcPr>
        <w:p w14:paraId="58B6FBAB" w14:textId="77777777" w:rsidR="00E70780" w:rsidRDefault="00E70780">
          <w:pPr>
            <w:pStyle w:val="Header"/>
          </w:pPr>
        </w:p>
      </w:tc>
    </w:tr>
    <w:tr w:rsidR="00E70780" w14:paraId="19E88279" w14:textId="77777777">
      <w:trPr>
        <w:gridAfter w:val="2"/>
        <w:wAfter w:w="720" w:type="dxa"/>
        <w:trHeight w:hRule="exact" w:val="680"/>
      </w:trPr>
      <w:tc>
        <w:tcPr>
          <w:tcW w:w="9368" w:type="dxa"/>
          <w:vAlign w:val="bottom"/>
        </w:tcPr>
        <w:p w14:paraId="3554B1EC" w14:textId="77777777" w:rsidR="00E70780" w:rsidRDefault="00E70780">
          <w:pPr>
            <w:pStyle w:val="LogoCaption"/>
          </w:pPr>
        </w:p>
      </w:tc>
      <w:tc>
        <w:tcPr>
          <w:tcW w:w="9368" w:type="dxa"/>
          <w:vAlign w:val="bottom"/>
        </w:tcPr>
        <w:p w14:paraId="0D3A8AB9" w14:textId="77777777" w:rsidR="00E70780" w:rsidRDefault="00E70780">
          <w:pPr>
            <w:pStyle w:val="Header"/>
          </w:pPr>
        </w:p>
      </w:tc>
    </w:tr>
    <w:tr w:rsidR="00E70780" w14:paraId="3BD6ABF8" w14:textId="77777777">
      <w:trPr>
        <w:gridAfter w:val="2"/>
        <w:wAfter w:w="720" w:type="dxa"/>
        <w:trHeight w:hRule="exact" w:val="680"/>
      </w:trPr>
      <w:tc>
        <w:tcPr>
          <w:tcW w:w="9368" w:type="dxa"/>
          <w:vAlign w:val="bottom"/>
        </w:tcPr>
        <w:p w14:paraId="07E21654" w14:textId="77777777" w:rsidR="00E70780" w:rsidRDefault="00E70780">
          <w:pPr>
            <w:pStyle w:val="LogoCaption"/>
          </w:pPr>
        </w:p>
      </w:tc>
      <w:tc>
        <w:tcPr>
          <w:tcW w:w="9368" w:type="dxa"/>
          <w:vAlign w:val="bottom"/>
        </w:tcPr>
        <w:p w14:paraId="077F5B1A" w14:textId="77777777" w:rsidR="00E70780" w:rsidRDefault="00E70780">
          <w:pPr>
            <w:pStyle w:val="Header"/>
          </w:pPr>
        </w:p>
      </w:tc>
    </w:tr>
    <w:tr w:rsidR="00E70780" w14:paraId="5E2BCE28" w14:textId="77777777">
      <w:trPr>
        <w:gridAfter w:val="2"/>
        <w:wAfter w:w="720" w:type="dxa"/>
        <w:trHeight w:hRule="exact" w:val="680"/>
      </w:trPr>
      <w:tc>
        <w:tcPr>
          <w:tcW w:w="9368" w:type="dxa"/>
          <w:vAlign w:val="bottom"/>
        </w:tcPr>
        <w:p w14:paraId="3590136C" w14:textId="77777777" w:rsidR="00E70780" w:rsidRDefault="00E70780">
          <w:pPr>
            <w:pStyle w:val="LogoCaption"/>
          </w:pPr>
        </w:p>
      </w:tc>
      <w:tc>
        <w:tcPr>
          <w:tcW w:w="9368" w:type="dxa"/>
          <w:vAlign w:val="bottom"/>
        </w:tcPr>
        <w:p w14:paraId="7345F744" w14:textId="77777777" w:rsidR="00E70780" w:rsidRDefault="00E70780">
          <w:pPr>
            <w:pStyle w:val="Header"/>
          </w:pPr>
        </w:p>
      </w:tc>
    </w:tr>
    <w:tr w:rsidR="00E70780" w14:paraId="0CC28A6B" w14:textId="77777777">
      <w:trPr>
        <w:gridAfter w:val="2"/>
        <w:wAfter w:w="720" w:type="dxa"/>
        <w:trHeight w:hRule="exact" w:val="680"/>
      </w:trPr>
      <w:tc>
        <w:tcPr>
          <w:tcW w:w="9368" w:type="dxa"/>
          <w:vAlign w:val="bottom"/>
        </w:tcPr>
        <w:p w14:paraId="5190C872" w14:textId="77777777" w:rsidR="00E70780" w:rsidRDefault="00E70780">
          <w:pPr>
            <w:pStyle w:val="LogoCaption"/>
          </w:pPr>
        </w:p>
      </w:tc>
      <w:tc>
        <w:tcPr>
          <w:tcW w:w="9368" w:type="dxa"/>
          <w:vAlign w:val="bottom"/>
        </w:tcPr>
        <w:p w14:paraId="3A66972E" w14:textId="77777777" w:rsidR="00E70780" w:rsidRDefault="00E70780">
          <w:pPr>
            <w:pStyle w:val="Header"/>
          </w:pPr>
        </w:p>
      </w:tc>
    </w:tr>
    <w:tr w:rsidR="00E70780" w14:paraId="2EF01A66" w14:textId="77777777">
      <w:trPr>
        <w:gridAfter w:val="2"/>
        <w:wAfter w:w="720" w:type="dxa"/>
        <w:trHeight w:hRule="exact" w:val="680"/>
      </w:trPr>
      <w:tc>
        <w:tcPr>
          <w:tcW w:w="9368" w:type="dxa"/>
          <w:vAlign w:val="bottom"/>
        </w:tcPr>
        <w:p w14:paraId="1E44E205" w14:textId="77777777" w:rsidR="00E70780" w:rsidRDefault="00E70780">
          <w:pPr>
            <w:pStyle w:val="LogoCaption"/>
          </w:pPr>
        </w:p>
      </w:tc>
      <w:tc>
        <w:tcPr>
          <w:tcW w:w="9368" w:type="dxa"/>
          <w:vAlign w:val="bottom"/>
        </w:tcPr>
        <w:p w14:paraId="539FA7AB" w14:textId="77777777" w:rsidR="00E70780" w:rsidRDefault="00E70780">
          <w:pPr>
            <w:pStyle w:val="Header"/>
          </w:pPr>
        </w:p>
      </w:tc>
    </w:tr>
    <w:tr w:rsidR="00E70780" w14:paraId="0B77F7D1" w14:textId="77777777">
      <w:trPr>
        <w:gridAfter w:val="2"/>
        <w:wAfter w:w="720" w:type="dxa"/>
        <w:trHeight w:hRule="exact" w:val="680"/>
      </w:trPr>
      <w:tc>
        <w:tcPr>
          <w:tcW w:w="9368" w:type="dxa"/>
          <w:vAlign w:val="bottom"/>
        </w:tcPr>
        <w:p w14:paraId="4C317546" w14:textId="77777777" w:rsidR="00E70780" w:rsidRDefault="00E70780">
          <w:pPr>
            <w:pStyle w:val="LogoCaption"/>
          </w:pPr>
        </w:p>
      </w:tc>
      <w:tc>
        <w:tcPr>
          <w:tcW w:w="9368" w:type="dxa"/>
          <w:vAlign w:val="bottom"/>
        </w:tcPr>
        <w:p w14:paraId="206CDD71" w14:textId="77777777" w:rsidR="00E70780" w:rsidRDefault="00E70780">
          <w:pPr>
            <w:pStyle w:val="Header"/>
          </w:pPr>
        </w:p>
      </w:tc>
    </w:tr>
    <w:tr w:rsidR="00E70780" w14:paraId="50AEAE7D" w14:textId="77777777">
      <w:trPr>
        <w:gridAfter w:val="2"/>
        <w:wAfter w:w="720" w:type="dxa"/>
        <w:trHeight w:hRule="exact" w:val="680"/>
      </w:trPr>
      <w:tc>
        <w:tcPr>
          <w:tcW w:w="9368" w:type="dxa"/>
          <w:vAlign w:val="bottom"/>
        </w:tcPr>
        <w:p w14:paraId="146AD682" w14:textId="77777777" w:rsidR="00E70780" w:rsidRDefault="00E70780">
          <w:pPr>
            <w:pStyle w:val="LogoCaption"/>
          </w:pPr>
        </w:p>
      </w:tc>
      <w:tc>
        <w:tcPr>
          <w:tcW w:w="9368" w:type="dxa"/>
          <w:vAlign w:val="bottom"/>
        </w:tcPr>
        <w:p w14:paraId="61B3FAF0" w14:textId="77777777" w:rsidR="00E70780" w:rsidRDefault="00E70780">
          <w:pPr>
            <w:pStyle w:val="Header"/>
          </w:pPr>
        </w:p>
      </w:tc>
    </w:tr>
    <w:tr w:rsidR="00E70780" w14:paraId="0454D1C4" w14:textId="77777777">
      <w:trPr>
        <w:gridAfter w:val="2"/>
        <w:wAfter w:w="720" w:type="dxa"/>
        <w:trHeight w:hRule="exact" w:val="680"/>
      </w:trPr>
      <w:tc>
        <w:tcPr>
          <w:tcW w:w="9368" w:type="dxa"/>
          <w:vAlign w:val="bottom"/>
        </w:tcPr>
        <w:p w14:paraId="5868E16D" w14:textId="77777777" w:rsidR="00E70780" w:rsidRDefault="00E70780">
          <w:pPr>
            <w:pStyle w:val="LogoCaption"/>
          </w:pPr>
        </w:p>
      </w:tc>
      <w:tc>
        <w:tcPr>
          <w:tcW w:w="9368" w:type="dxa"/>
          <w:vAlign w:val="bottom"/>
        </w:tcPr>
        <w:p w14:paraId="4A9D01A4" w14:textId="77777777" w:rsidR="00E70780" w:rsidRDefault="00E70780">
          <w:pPr>
            <w:pStyle w:val="Header"/>
          </w:pPr>
        </w:p>
      </w:tc>
    </w:tr>
    <w:tr w:rsidR="00E70780" w14:paraId="47607B90" w14:textId="77777777">
      <w:trPr>
        <w:gridAfter w:val="2"/>
        <w:wAfter w:w="720" w:type="dxa"/>
        <w:trHeight w:hRule="exact" w:val="680"/>
      </w:trPr>
      <w:tc>
        <w:tcPr>
          <w:tcW w:w="9368" w:type="dxa"/>
          <w:vAlign w:val="bottom"/>
        </w:tcPr>
        <w:p w14:paraId="44FFEFDE" w14:textId="77777777" w:rsidR="00E70780" w:rsidRDefault="00E70780">
          <w:pPr>
            <w:pStyle w:val="LogoCaption"/>
          </w:pPr>
        </w:p>
      </w:tc>
      <w:tc>
        <w:tcPr>
          <w:tcW w:w="9368" w:type="dxa"/>
          <w:vAlign w:val="bottom"/>
        </w:tcPr>
        <w:p w14:paraId="29A2032C" w14:textId="77777777" w:rsidR="00E70780" w:rsidRDefault="00E70780">
          <w:pPr>
            <w:pStyle w:val="Header"/>
          </w:pPr>
        </w:p>
      </w:tc>
    </w:tr>
    <w:tr w:rsidR="00E70780" w14:paraId="081A4BD6" w14:textId="77777777">
      <w:trPr>
        <w:gridAfter w:val="2"/>
        <w:wAfter w:w="720" w:type="dxa"/>
        <w:trHeight w:hRule="exact" w:val="680"/>
      </w:trPr>
      <w:tc>
        <w:tcPr>
          <w:tcW w:w="9368" w:type="dxa"/>
          <w:vAlign w:val="bottom"/>
        </w:tcPr>
        <w:p w14:paraId="5B710F37" w14:textId="77777777" w:rsidR="00E70780" w:rsidRDefault="00E70780">
          <w:pPr>
            <w:pStyle w:val="LogoCaption"/>
          </w:pPr>
        </w:p>
      </w:tc>
      <w:tc>
        <w:tcPr>
          <w:tcW w:w="9368" w:type="dxa"/>
          <w:vAlign w:val="bottom"/>
        </w:tcPr>
        <w:p w14:paraId="1B618AE6" w14:textId="77777777" w:rsidR="00E70780" w:rsidRDefault="00E70780">
          <w:pPr>
            <w:pStyle w:val="Header"/>
          </w:pPr>
        </w:p>
      </w:tc>
    </w:tr>
    <w:tr w:rsidR="00E70780" w14:paraId="33B1F997" w14:textId="77777777">
      <w:trPr>
        <w:gridAfter w:val="2"/>
        <w:wAfter w:w="720" w:type="dxa"/>
        <w:trHeight w:hRule="exact" w:val="680"/>
      </w:trPr>
      <w:tc>
        <w:tcPr>
          <w:tcW w:w="9368" w:type="dxa"/>
          <w:vAlign w:val="bottom"/>
        </w:tcPr>
        <w:p w14:paraId="73DBFFA5" w14:textId="77777777" w:rsidR="00E70780" w:rsidRDefault="00E70780">
          <w:pPr>
            <w:pStyle w:val="LogoCaption"/>
          </w:pPr>
        </w:p>
      </w:tc>
      <w:tc>
        <w:tcPr>
          <w:tcW w:w="9368" w:type="dxa"/>
          <w:vAlign w:val="bottom"/>
        </w:tcPr>
        <w:p w14:paraId="59EB51E7" w14:textId="77777777" w:rsidR="00E70780" w:rsidRDefault="00E70780">
          <w:pPr>
            <w:pStyle w:val="Header"/>
          </w:pPr>
        </w:p>
      </w:tc>
    </w:tr>
    <w:tr w:rsidR="00E70780" w14:paraId="0C235BC3" w14:textId="77777777">
      <w:trPr>
        <w:gridAfter w:val="2"/>
        <w:wAfter w:w="720" w:type="dxa"/>
        <w:trHeight w:hRule="exact" w:val="680"/>
      </w:trPr>
      <w:tc>
        <w:tcPr>
          <w:tcW w:w="9368" w:type="dxa"/>
          <w:vAlign w:val="bottom"/>
        </w:tcPr>
        <w:p w14:paraId="4DC0D432" w14:textId="77777777" w:rsidR="00E70780" w:rsidRDefault="00E70780">
          <w:pPr>
            <w:pStyle w:val="LogoCaption"/>
          </w:pPr>
        </w:p>
      </w:tc>
      <w:tc>
        <w:tcPr>
          <w:tcW w:w="9368" w:type="dxa"/>
          <w:vAlign w:val="bottom"/>
        </w:tcPr>
        <w:p w14:paraId="799960CC" w14:textId="77777777" w:rsidR="00E70780" w:rsidRDefault="00E70780">
          <w:pPr>
            <w:pStyle w:val="Header"/>
          </w:pPr>
        </w:p>
      </w:tc>
    </w:tr>
    <w:tr w:rsidR="00E70780" w14:paraId="37EF7DE9" w14:textId="77777777">
      <w:trPr>
        <w:gridAfter w:val="2"/>
        <w:wAfter w:w="720" w:type="dxa"/>
        <w:trHeight w:hRule="exact" w:val="680"/>
      </w:trPr>
      <w:tc>
        <w:tcPr>
          <w:tcW w:w="9368" w:type="dxa"/>
          <w:vAlign w:val="bottom"/>
        </w:tcPr>
        <w:p w14:paraId="4383FFD0" w14:textId="77777777" w:rsidR="00E70780" w:rsidRDefault="00E70780">
          <w:pPr>
            <w:pStyle w:val="LogoCaption"/>
          </w:pPr>
        </w:p>
      </w:tc>
      <w:tc>
        <w:tcPr>
          <w:tcW w:w="9368" w:type="dxa"/>
          <w:vAlign w:val="bottom"/>
        </w:tcPr>
        <w:p w14:paraId="39F99C57" w14:textId="77777777" w:rsidR="00E70780" w:rsidRDefault="00E70780">
          <w:pPr>
            <w:pStyle w:val="Header"/>
          </w:pPr>
        </w:p>
      </w:tc>
    </w:tr>
    <w:tr w:rsidR="00E70780" w14:paraId="2520C975" w14:textId="77777777">
      <w:trPr>
        <w:gridAfter w:val="2"/>
        <w:wAfter w:w="720" w:type="dxa"/>
        <w:trHeight w:hRule="exact" w:val="680"/>
      </w:trPr>
      <w:tc>
        <w:tcPr>
          <w:tcW w:w="9368" w:type="dxa"/>
          <w:vAlign w:val="bottom"/>
        </w:tcPr>
        <w:p w14:paraId="79BE3858" w14:textId="77777777" w:rsidR="00E70780" w:rsidRDefault="00E70780">
          <w:pPr>
            <w:pStyle w:val="LogoCaption"/>
          </w:pPr>
        </w:p>
      </w:tc>
      <w:tc>
        <w:tcPr>
          <w:tcW w:w="9368" w:type="dxa"/>
          <w:vAlign w:val="bottom"/>
        </w:tcPr>
        <w:p w14:paraId="11848CF8" w14:textId="77777777" w:rsidR="00E70780" w:rsidRDefault="00E70780">
          <w:pPr>
            <w:pStyle w:val="Header"/>
          </w:pPr>
        </w:p>
      </w:tc>
    </w:tr>
    <w:tr w:rsidR="00E70780" w14:paraId="27535684" w14:textId="77777777">
      <w:trPr>
        <w:gridAfter w:val="2"/>
        <w:wAfter w:w="720" w:type="dxa"/>
        <w:trHeight w:hRule="exact" w:val="680"/>
      </w:trPr>
      <w:tc>
        <w:tcPr>
          <w:tcW w:w="9368" w:type="dxa"/>
          <w:vAlign w:val="bottom"/>
        </w:tcPr>
        <w:p w14:paraId="75DD4C4A" w14:textId="77777777" w:rsidR="00E70780" w:rsidRDefault="00E70780">
          <w:pPr>
            <w:pStyle w:val="LogoCaption"/>
          </w:pPr>
        </w:p>
      </w:tc>
      <w:tc>
        <w:tcPr>
          <w:tcW w:w="9368" w:type="dxa"/>
          <w:vAlign w:val="bottom"/>
        </w:tcPr>
        <w:p w14:paraId="45C4BB54" w14:textId="77777777" w:rsidR="00E70780" w:rsidRDefault="00E70780">
          <w:pPr>
            <w:pStyle w:val="Header"/>
          </w:pPr>
        </w:p>
      </w:tc>
    </w:tr>
    <w:tr w:rsidR="00E70780" w14:paraId="14213874" w14:textId="77777777">
      <w:trPr>
        <w:gridAfter w:val="2"/>
        <w:wAfter w:w="720" w:type="dxa"/>
        <w:trHeight w:hRule="exact" w:val="680"/>
      </w:trPr>
      <w:tc>
        <w:tcPr>
          <w:tcW w:w="9368" w:type="dxa"/>
          <w:vAlign w:val="bottom"/>
        </w:tcPr>
        <w:p w14:paraId="432AC6FE" w14:textId="77777777" w:rsidR="00E70780" w:rsidRDefault="00E70780">
          <w:pPr>
            <w:pStyle w:val="LogoCaption"/>
          </w:pPr>
        </w:p>
      </w:tc>
      <w:tc>
        <w:tcPr>
          <w:tcW w:w="9368" w:type="dxa"/>
          <w:vAlign w:val="bottom"/>
        </w:tcPr>
        <w:p w14:paraId="5B20CB39" w14:textId="77777777" w:rsidR="00E70780" w:rsidRDefault="00E70780">
          <w:pPr>
            <w:pStyle w:val="Header"/>
          </w:pPr>
        </w:p>
      </w:tc>
    </w:tr>
    <w:tr w:rsidR="00E70780" w14:paraId="1327B5E9" w14:textId="77777777">
      <w:trPr>
        <w:gridAfter w:val="2"/>
        <w:wAfter w:w="720" w:type="dxa"/>
        <w:trHeight w:hRule="exact" w:val="680"/>
      </w:trPr>
      <w:tc>
        <w:tcPr>
          <w:tcW w:w="9368" w:type="dxa"/>
          <w:vAlign w:val="bottom"/>
        </w:tcPr>
        <w:p w14:paraId="597F7F73" w14:textId="77777777" w:rsidR="00E70780" w:rsidRDefault="00E70780">
          <w:pPr>
            <w:pStyle w:val="LogoCaption"/>
          </w:pPr>
        </w:p>
      </w:tc>
      <w:tc>
        <w:tcPr>
          <w:tcW w:w="9368" w:type="dxa"/>
          <w:vAlign w:val="bottom"/>
        </w:tcPr>
        <w:p w14:paraId="0B49394B" w14:textId="77777777" w:rsidR="00E70780" w:rsidRDefault="00E70780">
          <w:pPr>
            <w:pStyle w:val="Header"/>
          </w:pPr>
        </w:p>
      </w:tc>
    </w:tr>
    <w:tr w:rsidR="00E70780" w14:paraId="3B4AAC16" w14:textId="77777777">
      <w:trPr>
        <w:gridAfter w:val="2"/>
        <w:wAfter w:w="720" w:type="dxa"/>
        <w:trHeight w:hRule="exact" w:val="680"/>
      </w:trPr>
      <w:tc>
        <w:tcPr>
          <w:tcW w:w="9368" w:type="dxa"/>
          <w:vAlign w:val="bottom"/>
        </w:tcPr>
        <w:p w14:paraId="757A5FF1" w14:textId="77777777" w:rsidR="00E70780" w:rsidRDefault="00E70780">
          <w:pPr>
            <w:pStyle w:val="LogoCaption"/>
          </w:pPr>
        </w:p>
      </w:tc>
      <w:tc>
        <w:tcPr>
          <w:tcW w:w="9368" w:type="dxa"/>
          <w:vAlign w:val="bottom"/>
        </w:tcPr>
        <w:p w14:paraId="72BF9882" w14:textId="77777777" w:rsidR="00E70780" w:rsidRDefault="00E70780">
          <w:pPr>
            <w:pStyle w:val="Header"/>
          </w:pPr>
        </w:p>
      </w:tc>
    </w:tr>
    <w:tr w:rsidR="00E70780" w14:paraId="118A62C5" w14:textId="77777777">
      <w:trPr>
        <w:gridAfter w:val="2"/>
        <w:wAfter w:w="720" w:type="dxa"/>
        <w:trHeight w:hRule="exact" w:val="680"/>
      </w:trPr>
      <w:tc>
        <w:tcPr>
          <w:tcW w:w="9368" w:type="dxa"/>
          <w:vAlign w:val="bottom"/>
        </w:tcPr>
        <w:p w14:paraId="3AB8A162" w14:textId="77777777" w:rsidR="00E70780" w:rsidRDefault="00E70780">
          <w:pPr>
            <w:pStyle w:val="LogoCaption"/>
          </w:pPr>
        </w:p>
      </w:tc>
      <w:tc>
        <w:tcPr>
          <w:tcW w:w="9368" w:type="dxa"/>
          <w:vAlign w:val="bottom"/>
        </w:tcPr>
        <w:p w14:paraId="5813FAD3" w14:textId="77777777" w:rsidR="00E70780" w:rsidRDefault="00E70780">
          <w:pPr>
            <w:pStyle w:val="Header"/>
          </w:pPr>
        </w:p>
      </w:tc>
    </w:tr>
    <w:tr w:rsidR="00E70780" w14:paraId="3282A1C2" w14:textId="77777777">
      <w:trPr>
        <w:gridAfter w:val="2"/>
        <w:wAfter w:w="720" w:type="dxa"/>
        <w:trHeight w:hRule="exact" w:val="680"/>
      </w:trPr>
      <w:tc>
        <w:tcPr>
          <w:tcW w:w="9368" w:type="dxa"/>
          <w:vAlign w:val="bottom"/>
        </w:tcPr>
        <w:p w14:paraId="04FBEB8C" w14:textId="77777777" w:rsidR="00E70780" w:rsidRDefault="00E70780">
          <w:pPr>
            <w:pStyle w:val="LogoCaption"/>
          </w:pPr>
        </w:p>
      </w:tc>
      <w:tc>
        <w:tcPr>
          <w:tcW w:w="9368" w:type="dxa"/>
          <w:vAlign w:val="bottom"/>
        </w:tcPr>
        <w:p w14:paraId="4F881461" w14:textId="77777777" w:rsidR="00E70780" w:rsidRDefault="00E70780">
          <w:pPr>
            <w:pStyle w:val="Header"/>
          </w:pPr>
        </w:p>
      </w:tc>
    </w:tr>
    <w:tr w:rsidR="00E70780" w14:paraId="2093E099" w14:textId="77777777">
      <w:trPr>
        <w:gridAfter w:val="2"/>
        <w:wAfter w:w="720" w:type="dxa"/>
        <w:trHeight w:hRule="exact" w:val="680"/>
      </w:trPr>
      <w:tc>
        <w:tcPr>
          <w:tcW w:w="9368" w:type="dxa"/>
          <w:vAlign w:val="bottom"/>
        </w:tcPr>
        <w:p w14:paraId="5884651E" w14:textId="77777777" w:rsidR="00E70780" w:rsidRDefault="00E70780">
          <w:pPr>
            <w:pStyle w:val="LogoCaption"/>
          </w:pPr>
        </w:p>
      </w:tc>
      <w:tc>
        <w:tcPr>
          <w:tcW w:w="9368" w:type="dxa"/>
          <w:vAlign w:val="bottom"/>
        </w:tcPr>
        <w:p w14:paraId="6A282156" w14:textId="77777777" w:rsidR="00E70780" w:rsidRDefault="00E70780">
          <w:pPr>
            <w:pStyle w:val="Header"/>
          </w:pPr>
        </w:p>
      </w:tc>
    </w:tr>
    <w:tr w:rsidR="00E70780" w14:paraId="5CF84E3B" w14:textId="77777777">
      <w:trPr>
        <w:gridAfter w:val="2"/>
        <w:wAfter w:w="720" w:type="dxa"/>
        <w:trHeight w:hRule="exact" w:val="680"/>
      </w:trPr>
      <w:tc>
        <w:tcPr>
          <w:tcW w:w="9368" w:type="dxa"/>
          <w:vAlign w:val="bottom"/>
        </w:tcPr>
        <w:p w14:paraId="641C06D3" w14:textId="77777777" w:rsidR="00E70780" w:rsidRDefault="00E70780">
          <w:pPr>
            <w:pStyle w:val="LogoCaption"/>
          </w:pPr>
        </w:p>
      </w:tc>
      <w:tc>
        <w:tcPr>
          <w:tcW w:w="9368" w:type="dxa"/>
          <w:vAlign w:val="bottom"/>
        </w:tcPr>
        <w:p w14:paraId="223EC42A" w14:textId="77777777" w:rsidR="00E70780" w:rsidRDefault="00E70780">
          <w:pPr>
            <w:pStyle w:val="Header"/>
          </w:pPr>
        </w:p>
      </w:tc>
    </w:tr>
    <w:tr w:rsidR="00E70780" w14:paraId="6A0413AF" w14:textId="77777777">
      <w:trPr>
        <w:gridAfter w:val="2"/>
        <w:wAfter w:w="720" w:type="dxa"/>
        <w:trHeight w:hRule="exact" w:val="680"/>
      </w:trPr>
      <w:tc>
        <w:tcPr>
          <w:tcW w:w="9368" w:type="dxa"/>
          <w:vAlign w:val="bottom"/>
        </w:tcPr>
        <w:p w14:paraId="3CDE1882" w14:textId="77777777" w:rsidR="00E70780" w:rsidRDefault="00E70780">
          <w:pPr>
            <w:pStyle w:val="LogoCaption"/>
          </w:pPr>
        </w:p>
      </w:tc>
      <w:tc>
        <w:tcPr>
          <w:tcW w:w="9368" w:type="dxa"/>
          <w:vAlign w:val="bottom"/>
        </w:tcPr>
        <w:p w14:paraId="2F5EFC5C" w14:textId="77777777" w:rsidR="00E70780" w:rsidRDefault="00E70780">
          <w:pPr>
            <w:pStyle w:val="Header"/>
          </w:pPr>
        </w:p>
      </w:tc>
    </w:tr>
    <w:tr w:rsidR="00E70780" w14:paraId="07B4354B" w14:textId="77777777">
      <w:trPr>
        <w:gridAfter w:val="2"/>
        <w:wAfter w:w="720" w:type="dxa"/>
        <w:trHeight w:hRule="exact" w:val="680"/>
      </w:trPr>
      <w:tc>
        <w:tcPr>
          <w:tcW w:w="9368" w:type="dxa"/>
          <w:vAlign w:val="bottom"/>
        </w:tcPr>
        <w:p w14:paraId="39741E9B" w14:textId="77777777" w:rsidR="00E70780" w:rsidRDefault="00E70780">
          <w:pPr>
            <w:pStyle w:val="LogoCaption"/>
          </w:pPr>
        </w:p>
      </w:tc>
      <w:tc>
        <w:tcPr>
          <w:tcW w:w="9368" w:type="dxa"/>
          <w:vAlign w:val="bottom"/>
        </w:tcPr>
        <w:p w14:paraId="36C6E7B7" w14:textId="77777777" w:rsidR="00E70780" w:rsidRDefault="00E70780">
          <w:pPr>
            <w:pStyle w:val="Header"/>
          </w:pPr>
        </w:p>
      </w:tc>
    </w:tr>
    <w:tr w:rsidR="00E70780" w14:paraId="709CDCF2" w14:textId="77777777">
      <w:trPr>
        <w:gridAfter w:val="2"/>
        <w:wAfter w:w="720" w:type="dxa"/>
        <w:trHeight w:hRule="exact" w:val="680"/>
      </w:trPr>
      <w:tc>
        <w:tcPr>
          <w:tcW w:w="9368" w:type="dxa"/>
          <w:vAlign w:val="bottom"/>
        </w:tcPr>
        <w:p w14:paraId="276D419C" w14:textId="77777777" w:rsidR="00E70780" w:rsidRDefault="00E70780">
          <w:pPr>
            <w:pStyle w:val="LogoCaption"/>
          </w:pPr>
        </w:p>
      </w:tc>
      <w:tc>
        <w:tcPr>
          <w:tcW w:w="9368" w:type="dxa"/>
          <w:vAlign w:val="bottom"/>
        </w:tcPr>
        <w:p w14:paraId="257ABC77" w14:textId="77777777" w:rsidR="00E70780" w:rsidRDefault="00E70780">
          <w:pPr>
            <w:pStyle w:val="Header"/>
          </w:pPr>
        </w:p>
      </w:tc>
    </w:tr>
    <w:tr w:rsidR="00E70780" w14:paraId="47644171" w14:textId="77777777">
      <w:trPr>
        <w:gridAfter w:val="2"/>
        <w:wAfter w:w="720" w:type="dxa"/>
        <w:trHeight w:hRule="exact" w:val="680"/>
      </w:trPr>
      <w:tc>
        <w:tcPr>
          <w:tcW w:w="9368" w:type="dxa"/>
          <w:vAlign w:val="bottom"/>
        </w:tcPr>
        <w:p w14:paraId="4CD52733" w14:textId="77777777" w:rsidR="00E70780" w:rsidRDefault="00E70780">
          <w:pPr>
            <w:pStyle w:val="LogoCaption"/>
          </w:pPr>
        </w:p>
      </w:tc>
      <w:tc>
        <w:tcPr>
          <w:tcW w:w="9368" w:type="dxa"/>
          <w:vAlign w:val="bottom"/>
        </w:tcPr>
        <w:p w14:paraId="284DAFF6" w14:textId="77777777" w:rsidR="00E70780" w:rsidRDefault="00E70780">
          <w:pPr>
            <w:pStyle w:val="Header"/>
          </w:pPr>
        </w:p>
      </w:tc>
    </w:tr>
    <w:tr w:rsidR="00E70780" w14:paraId="38EA6EEA" w14:textId="77777777">
      <w:trPr>
        <w:gridAfter w:val="2"/>
        <w:wAfter w:w="720" w:type="dxa"/>
        <w:trHeight w:hRule="exact" w:val="680"/>
      </w:trPr>
      <w:tc>
        <w:tcPr>
          <w:tcW w:w="9368" w:type="dxa"/>
          <w:vAlign w:val="bottom"/>
        </w:tcPr>
        <w:p w14:paraId="6C2F540E" w14:textId="77777777" w:rsidR="00E70780" w:rsidRDefault="00E70780">
          <w:pPr>
            <w:pStyle w:val="LogoCaption"/>
          </w:pPr>
        </w:p>
      </w:tc>
      <w:tc>
        <w:tcPr>
          <w:tcW w:w="9368" w:type="dxa"/>
          <w:vAlign w:val="bottom"/>
        </w:tcPr>
        <w:p w14:paraId="6EB88C47" w14:textId="77777777" w:rsidR="00E70780" w:rsidRDefault="00E70780">
          <w:pPr>
            <w:pStyle w:val="Header"/>
          </w:pPr>
        </w:p>
      </w:tc>
    </w:tr>
    <w:tr w:rsidR="00E70780" w14:paraId="183CEF3E" w14:textId="77777777">
      <w:trPr>
        <w:gridAfter w:val="2"/>
        <w:wAfter w:w="360" w:type="dxa"/>
        <w:trHeight w:hRule="exact" w:val="680"/>
      </w:trPr>
      <w:tc>
        <w:tcPr>
          <w:tcW w:w="9368" w:type="dxa"/>
          <w:vAlign w:val="bottom"/>
        </w:tcPr>
        <w:p w14:paraId="14ADC8DF" w14:textId="77777777" w:rsidR="00E70780" w:rsidRDefault="00E70780">
          <w:pPr>
            <w:pStyle w:val="LogoCaption"/>
          </w:pPr>
        </w:p>
      </w:tc>
      <w:tc>
        <w:tcPr>
          <w:tcW w:w="9368" w:type="dxa"/>
          <w:vAlign w:val="bottom"/>
        </w:tcPr>
        <w:p w14:paraId="69FFDFE3" w14:textId="77777777" w:rsidR="00E70780" w:rsidRDefault="00E70780">
          <w:pPr>
            <w:pStyle w:val="Header"/>
          </w:pPr>
        </w:p>
      </w:tc>
    </w:tr>
    <w:tr w:rsidR="00E70780" w14:paraId="201ED7EA" w14:textId="77777777">
      <w:trPr>
        <w:gridAfter w:val="2"/>
        <w:wAfter w:w="720" w:type="dxa"/>
        <w:trHeight w:hRule="exact" w:val="680"/>
      </w:trPr>
      <w:tc>
        <w:tcPr>
          <w:tcW w:w="9368" w:type="dxa"/>
          <w:vAlign w:val="bottom"/>
        </w:tcPr>
        <w:p w14:paraId="74B2E6F3" w14:textId="77777777" w:rsidR="00E70780" w:rsidRDefault="00E70780">
          <w:pPr>
            <w:pStyle w:val="LogoCaption"/>
          </w:pPr>
        </w:p>
      </w:tc>
      <w:tc>
        <w:tcPr>
          <w:tcW w:w="9368" w:type="dxa"/>
          <w:vAlign w:val="bottom"/>
        </w:tcPr>
        <w:p w14:paraId="0E52F8C8" w14:textId="77777777" w:rsidR="00E70780" w:rsidRDefault="00E70780">
          <w:pPr>
            <w:pStyle w:val="Header"/>
          </w:pPr>
        </w:p>
      </w:tc>
    </w:tr>
    <w:tr w:rsidR="00E70780" w14:paraId="26BA55CC" w14:textId="77777777">
      <w:trPr>
        <w:gridAfter w:val="2"/>
        <w:wAfter w:w="720" w:type="dxa"/>
        <w:trHeight w:hRule="exact" w:val="680"/>
      </w:trPr>
      <w:tc>
        <w:tcPr>
          <w:tcW w:w="9368" w:type="dxa"/>
          <w:vAlign w:val="bottom"/>
        </w:tcPr>
        <w:p w14:paraId="5A4DFBE1" w14:textId="77777777" w:rsidR="00E70780" w:rsidRDefault="00E70780">
          <w:pPr>
            <w:pStyle w:val="LogoCaption"/>
          </w:pPr>
        </w:p>
      </w:tc>
      <w:tc>
        <w:tcPr>
          <w:tcW w:w="9368" w:type="dxa"/>
          <w:vAlign w:val="bottom"/>
        </w:tcPr>
        <w:p w14:paraId="7CC4D8B3" w14:textId="77777777" w:rsidR="00E70780" w:rsidRDefault="00E70780">
          <w:pPr>
            <w:pStyle w:val="Header"/>
          </w:pPr>
        </w:p>
      </w:tc>
    </w:tr>
    <w:tr w:rsidR="00E70780" w14:paraId="393FF858" w14:textId="77777777">
      <w:trPr>
        <w:gridAfter w:val="2"/>
        <w:wAfter w:w="720" w:type="dxa"/>
        <w:trHeight w:hRule="exact" w:val="680"/>
      </w:trPr>
      <w:tc>
        <w:tcPr>
          <w:tcW w:w="9368" w:type="dxa"/>
          <w:vAlign w:val="bottom"/>
        </w:tcPr>
        <w:p w14:paraId="557A35DF" w14:textId="77777777" w:rsidR="00E70780" w:rsidRDefault="00E70780">
          <w:pPr>
            <w:pStyle w:val="LogoCaption"/>
          </w:pPr>
        </w:p>
      </w:tc>
      <w:tc>
        <w:tcPr>
          <w:tcW w:w="9368" w:type="dxa"/>
          <w:vAlign w:val="bottom"/>
        </w:tcPr>
        <w:p w14:paraId="4C717FC8" w14:textId="77777777" w:rsidR="00E70780" w:rsidRDefault="00E70780">
          <w:pPr>
            <w:pStyle w:val="Header"/>
          </w:pPr>
        </w:p>
      </w:tc>
    </w:tr>
    <w:tr w:rsidR="00E70780" w14:paraId="353926C9" w14:textId="77777777">
      <w:trPr>
        <w:gridAfter w:val="2"/>
        <w:wAfter w:w="720" w:type="dxa"/>
        <w:trHeight w:hRule="exact" w:val="680"/>
      </w:trPr>
      <w:tc>
        <w:tcPr>
          <w:tcW w:w="9368" w:type="dxa"/>
          <w:vAlign w:val="bottom"/>
        </w:tcPr>
        <w:p w14:paraId="662715E4" w14:textId="77777777" w:rsidR="00E70780" w:rsidRDefault="00E70780">
          <w:pPr>
            <w:pStyle w:val="LogoCaption"/>
          </w:pPr>
        </w:p>
      </w:tc>
      <w:tc>
        <w:tcPr>
          <w:tcW w:w="9368" w:type="dxa"/>
          <w:vAlign w:val="bottom"/>
        </w:tcPr>
        <w:p w14:paraId="047FC870" w14:textId="77777777" w:rsidR="00E70780" w:rsidRDefault="00E70780">
          <w:pPr>
            <w:pStyle w:val="Header"/>
          </w:pPr>
        </w:p>
      </w:tc>
    </w:tr>
    <w:tr w:rsidR="00E70780" w14:paraId="3E98B785" w14:textId="77777777">
      <w:trPr>
        <w:gridAfter w:val="2"/>
        <w:wAfter w:w="720" w:type="dxa"/>
        <w:trHeight w:hRule="exact" w:val="680"/>
      </w:trPr>
      <w:tc>
        <w:tcPr>
          <w:tcW w:w="9368" w:type="dxa"/>
          <w:vAlign w:val="bottom"/>
        </w:tcPr>
        <w:p w14:paraId="6C91CC67" w14:textId="77777777" w:rsidR="00E70780" w:rsidRDefault="00E70780">
          <w:pPr>
            <w:pStyle w:val="LogoCaption"/>
          </w:pPr>
        </w:p>
      </w:tc>
      <w:tc>
        <w:tcPr>
          <w:tcW w:w="9368" w:type="dxa"/>
          <w:vAlign w:val="bottom"/>
        </w:tcPr>
        <w:p w14:paraId="305B6E06" w14:textId="77777777" w:rsidR="00E70780" w:rsidRDefault="00E70780">
          <w:pPr>
            <w:pStyle w:val="Header"/>
          </w:pPr>
        </w:p>
      </w:tc>
    </w:tr>
    <w:tr w:rsidR="00E70780" w14:paraId="6171F5C0" w14:textId="77777777">
      <w:trPr>
        <w:gridAfter w:val="2"/>
        <w:wAfter w:w="720" w:type="dxa"/>
        <w:trHeight w:hRule="exact" w:val="680"/>
      </w:trPr>
      <w:tc>
        <w:tcPr>
          <w:tcW w:w="9368" w:type="dxa"/>
          <w:vAlign w:val="bottom"/>
        </w:tcPr>
        <w:p w14:paraId="03C52CE8" w14:textId="77777777" w:rsidR="00E70780" w:rsidRDefault="00E70780">
          <w:pPr>
            <w:pStyle w:val="LogoCaption"/>
          </w:pPr>
        </w:p>
      </w:tc>
      <w:tc>
        <w:tcPr>
          <w:tcW w:w="9368" w:type="dxa"/>
          <w:vAlign w:val="bottom"/>
        </w:tcPr>
        <w:p w14:paraId="3E586D9D" w14:textId="77777777" w:rsidR="00E70780" w:rsidRDefault="00E70780">
          <w:pPr>
            <w:pStyle w:val="Header"/>
          </w:pPr>
        </w:p>
      </w:tc>
    </w:tr>
    <w:tr w:rsidR="00E70780" w14:paraId="06D8E1FA" w14:textId="77777777">
      <w:trPr>
        <w:gridAfter w:val="2"/>
        <w:wAfter w:w="720" w:type="dxa"/>
        <w:trHeight w:hRule="exact" w:val="680"/>
      </w:trPr>
      <w:tc>
        <w:tcPr>
          <w:tcW w:w="9368" w:type="dxa"/>
          <w:vAlign w:val="bottom"/>
        </w:tcPr>
        <w:p w14:paraId="6BEDBF28" w14:textId="77777777" w:rsidR="00E70780" w:rsidRDefault="00E70780">
          <w:pPr>
            <w:pStyle w:val="LogoCaption"/>
          </w:pPr>
        </w:p>
      </w:tc>
      <w:tc>
        <w:tcPr>
          <w:tcW w:w="9368" w:type="dxa"/>
          <w:vAlign w:val="bottom"/>
        </w:tcPr>
        <w:p w14:paraId="1ACB5DC4" w14:textId="77777777" w:rsidR="00E70780" w:rsidRDefault="00E70780">
          <w:pPr>
            <w:pStyle w:val="Header"/>
          </w:pPr>
        </w:p>
      </w:tc>
    </w:tr>
    <w:tr w:rsidR="00E70780" w14:paraId="317DC708" w14:textId="77777777">
      <w:trPr>
        <w:gridAfter w:val="2"/>
        <w:wAfter w:w="720" w:type="dxa"/>
        <w:trHeight w:hRule="exact" w:val="680"/>
      </w:trPr>
      <w:tc>
        <w:tcPr>
          <w:tcW w:w="9368" w:type="dxa"/>
          <w:vAlign w:val="bottom"/>
        </w:tcPr>
        <w:p w14:paraId="4961E905" w14:textId="77777777" w:rsidR="00E70780" w:rsidRDefault="00E70780">
          <w:pPr>
            <w:pStyle w:val="LogoCaption"/>
          </w:pPr>
        </w:p>
      </w:tc>
      <w:tc>
        <w:tcPr>
          <w:tcW w:w="9368" w:type="dxa"/>
          <w:vAlign w:val="bottom"/>
        </w:tcPr>
        <w:p w14:paraId="4C353D4E" w14:textId="77777777" w:rsidR="00E70780" w:rsidRDefault="00E70780">
          <w:pPr>
            <w:pStyle w:val="Header"/>
          </w:pPr>
        </w:p>
      </w:tc>
    </w:tr>
    <w:tr w:rsidR="00E70780" w14:paraId="35B2E937" w14:textId="77777777">
      <w:trPr>
        <w:gridAfter w:val="2"/>
        <w:wAfter w:w="720" w:type="dxa"/>
        <w:trHeight w:hRule="exact" w:val="680"/>
      </w:trPr>
      <w:tc>
        <w:tcPr>
          <w:tcW w:w="9368" w:type="dxa"/>
          <w:vAlign w:val="bottom"/>
        </w:tcPr>
        <w:p w14:paraId="414954C0" w14:textId="77777777" w:rsidR="00E70780" w:rsidRDefault="00E70780">
          <w:pPr>
            <w:pStyle w:val="LogoCaption"/>
          </w:pPr>
        </w:p>
      </w:tc>
      <w:tc>
        <w:tcPr>
          <w:tcW w:w="9368" w:type="dxa"/>
          <w:vAlign w:val="bottom"/>
        </w:tcPr>
        <w:p w14:paraId="3545113C" w14:textId="77777777" w:rsidR="00E70780" w:rsidRDefault="00E70780">
          <w:pPr>
            <w:pStyle w:val="Header"/>
          </w:pPr>
        </w:p>
      </w:tc>
    </w:tr>
    <w:tr w:rsidR="00E70780" w14:paraId="7D8A0091" w14:textId="77777777">
      <w:trPr>
        <w:gridAfter w:val="2"/>
        <w:wAfter w:w="720" w:type="dxa"/>
        <w:trHeight w:hRule="exact" w:val="680"/>
      </w:trPr>
      <w:tc>
        <w:tcPr>
          <w:tcW w:w="9368" w:type="dxa"/>
          <w:vAlign w:val="bottom"/>
        </w:tcPr>
        <w:p w14:paraId="2BA9A239" w14:textId="77777777" w:rsidR="00E70780" w:rsidRDefault="00E70780">
          <w:pPr>
            <w:pStyle w:val="LogoCaption"/>
          </w:pPr>
        </w:p>
      </w:tc>
      <w:tc>
        <w:tcPr>
          <w:tcW w:w="9368" w:type="dxa"/>
          <w:vAlign w:val="bottom"/>
        </w:tcPr>
        <w:p w14:paraId="25C123E0" w14:textId="77777777" w:rsidR="00E70780" w:rsidRDefault="00E70780">
          <w:pPr>
            <w:pStyle w:val="Header"/>
          </w:pPr>
        </w:p>
      </w:tc>
    </w:tr>
    <w:tr w:rsidR="00E70780" w14:paraId="331A1381" w14:textId="77777777">
      <w:trPr>
        <w:gridAfter w:val="2"/>
        <w:wAfter w:w="720" w:type="dxa"/>
        <w:trHeight w:hRule="exact" w:val="680"/>
      </w:trPr>
      <w:tc>
        <w:tcPr>
          <w:tcW w:w="9368" w:type="dxa"/>
          <w:vAlign w:val="bottom"/>
        </w:tcPr>
        <w:p w14:paraId="3244C3B9" w14:textId="77777777" w:rsidR="00E70780" w:rsidRDefault="00E70780">
          <w:pPr>
            <w:pStyle w:val="LogoCaption"/>
          </w:pPr>
        </w:p>
      </w:tc>
      <w:tc>
        <w:tcPr>
          <w:tcW w:w="9368" w:type="dxa"/>
          <w:vAlign w:val="bottom"/>
        </w:tcPr>
        <w:p w14:paraId="13154C3A" w14:textId="77777777" w:rsidR="00E70780" w:rsidRDefault="00E70780">
          <w:pPr>
            <w:pStyle w:val="Header"/>
          </w:pPr>
        </w:p>
      </w:tc>
    </w:tr>
    <w:tr w:rsidR="00E70780" w14:paraId="6BEBE1A2" w14:textId="77777777">
      <w:trPr>
        <w:gridAfter w:val="2"/>
        <w:wAfter w:w="720" w:type="dxa"/>
        <w:trHeight w:hRule="exact" w:val="680"/>
      </w:trPr>
      <w:tc>
        <w:tcPr>
          <w:tcW w:w="9368" w:type="dxa"/>
          <w:vAlign w:val="bottom"/>
        </w:tcPr>
        <w:p w14:paraId="0A6B0BD1" w14:textId="77777777" w:rsidR="00E70780" w:rsidRDefault="00E70780">
          <w:pPr>
            <w:pStyle w:val="LogoCaption"/>
          </w:pPr>
        </w:p>
      </w:tc>
      <w:tc>
        <w:tcPr>
          <w:tcW w:w="9368" w:type="dxa"/>
          <w:vAlign w:val="bottom"/>
        </w:tcPr>
        <w:p w14:paraId="47B0FD22" w14:textId="77777777" w:rsidR="00E70780" w:rsidRDefault="00E70780">
          <w:pPr>
            <w:pStyle w:val="Header"/>
          </w:pPr>
        </w:p>
      </w:tc>
    </w:tr>
    <w:tr w:rsidR="00E70780" w14:paraId="460CBCFF" w14:textId="77777777">
      <w:trPr>
        <w:gridAfter w:val="2"/>
        <w:wAfter w:w="720" w:type="dxa"/>
        <w:trHeight w:hRule="exact" w:val="680"/>
      </w:trPr>
      <w:tc>
        <w:tcPr>
          <w:tcW w:w="9368" w:type="dxa"/>
          <w:vAlign w:val="bottom"/>
        </w:tcPr>
        <w:p w14:paraId="533BED5A" w14:textId="77777777" w:rsidR="00E70780" w:rsidRDefault="00E70780">
          <w:pPr>
            <w:pStyle w:val="LogoCaption"/>
          </w:pPr>
        </w:p>
      </w:tc>
      <w:tc>
        <w:tcPr>
          <w:tcW w:w="9368" w:type="dxa"/>
          <w:vAlign w:val="bottom"/>
        </w:tcPr>
        <w:p w14:paraId="3D0D65F2" w14:textId="77777777" w:rsidR="00E70780" w:rsidRDefault="00E70780">
          <w:pPr>
            <w:pStyle w:val="Header"/>
          </w:pPr>
        </w:p>
      </w:tc>
    </w:tr>
    <w:tr w:rsidR="00E70780" w14:paraId="1D60CD51" w14:textId="77777777">
      <w:trPr>
        <w:gridAfter w:val="2"/>
        <w:wAfter w:w="720" w:type="dxa"/>
        <w:trHeight w:hRule="exact" w:val="680"/>
      </w:trPr>
      <w:tc>
        <w:tcPr>
          <w:tcW w:w="9368" w:type="dxa"/>
          <w:vAlign w:val="bottom"/>
        </w:tcPr>
        <w:p w14:paraId="71BB526F" w14:textId="77777777" w:rsidR="00E70780" w:rsidRDefault="00E70780">
          <w:pPr>
            <w:pStyle w:val="LogoCaption"/>
          </w:pPr>
        </w:p>
      </w:tc>
      <w:tc>
        <w:tcPr>
          <w:tcW w:w="9368" w:type="dxa"/>
          <w:vAlign w:val="bottom"/>
        </w:tcPr>
        <w:p w14:paraId="3A565753" w14:textId="77777777" w:rsidR="00E70780" w:rsidRDefault="00E70780">
          <w:pPr>
            <w:pStyle w:val="Header"/>
          </w:pPr>
        </w:p>
      </w:tc>
    </w:tr>
    <w:tr w:rsidR="00E70780" w14:paraId="2F1F247D" w14:textId="77777777">
      <w:trPr>
        <w:gridAfter w:val="2"/>
        <w:wAfter w:w="720" w:type="dxa"/>
        <w:trHeight w:hRule="exact" w:val="680"/>
      </w:trPr>
      <w:tc>
        <w:tcPr>
          <w:tcW w:w="9368" w:type="dxa"/>
          <w:vAlign w:val="bottom"/>
        </w:tcPr>
        <w:p w14:paraId="25B15ED0" w14:textId="77777777" w:rsidR="00E70780" w:rsidRDefault="00E70780">
          <w:pPr>
            <w:pStyle w:val="LogoCaption"/>
          </w:pPr>
        </w:p>
      </w:tc>
      <w:tc>
        <w:tcPr>
          <w:tcW w:w="9368" w:type="dxa"/>
          <w:vAlign w:val="bottom"/>
        </w:tcPr>
        <w:p w14:paraId="208F28DB" w14:textId="77777777" w:rsidR="00E70780" w:rsidRDefault="00E70780">
          <w:pPr>
            <w:pStyle w:val="Header"/>
          </w:pPr>
        </w:p>
      </w:tc>
    </w:tr>
    <w:tr w:rsidR="00E70780" w14:paraId="36B0943E" w14:textId="77777777">
      <w:trPr>
        <w:gridAfter w:val="2"/>
        <w:wAfter w:w="720" w:type="dxa"/>
        <w:trHeight w:hRule="exact" w:val="680"/>
      </w:trPr>
      <w:tc>
        <w:tcPr>
          <w:tcW w:w="9368" w:type="dxa"/>
          <w:vAlign w:val="bottom"/>
        </w:tcPr>
        <w:p w14:paraId="58C79B76" w14:textId="77777777" w:rsidR="00E70780" w:rsidRDefault="00E70780">
          <w:pPr>
            <w:pStyle w:val="LogoCaption"/>
          </w:pPr>
        </w:p>
      </w:tc>
      <w:tc>
        <w:tcPr>
          <w:tcW w:w="9368" w:type="dxa"/>
          <w:vAlign w:val="bottom"/>
        </w:tcPr>
        <w:p w14:paraId="7CA3E5B7" w14:textId="77777777" w:rsidR="00E70780" w:rsidRDefault="00E70780">
          <w:pPr>
            <w:pStyle w:val="Header"/>
          </w:pPr>
        </w:p>
      </w:tc>
    </w:tr>
    <w:tr w:rsidR="00E70780" w14:paraId="5CC4F85C" w14:textId="77777777">
      <w:trPr>
        <w:gridAfter w:val="2"/>
        <w:wAfter w:w="720" w:type="dxa"/>
        <w:trHeight w:hRule="exact" w:val="680"/>
      </w:trPr>
      <w:tc>
        <w:tcPr>
          <w:tcW w:w="9368" w:type="dxa"/>
          <w:vAlign w:val="bottom"/>
        </w:tcPr>
        <w:p w14:paraId="2F33E49E" w14:textId="77777777" w:rsidR="00E70780" w:rsidRDefault="00E70780">
          <w:pPr>
            <w:pStyle w:val="LogoCaption"/>
          </w:pPr>
        </w:p>
      </w:tc>
      <w:tc>
        <w:tcPr>
          <w:tcW w:w="9368" w:type="dxa"/>
          <w:vAlign w:val="bottom"/>
        </w:tcPr>
        <w:p w14:paraId="74D64FEC" w14:textId="77777777" w:rsidR="00E70780" w:rsidRDefault="00E70780">
          <w:pPr>
            <w:pStyle w:val="Header"/>
          </w:pPr>
        </w:p>
      </w:tc>
    </w:tr>
    <w:tr w:rsidR="00E70780" w14:paraId="0591B7AD" w14:textId="77777777">
      <w:trPr>
        <w:gridAfter w:val="2"/>
        <w:wAfter w:w="720" w:type="dxa"/>
        <w:trHeight w:hRule="exact" w:val="680"/>
      </w:trPr>
      <w:tc>
        <w:tcPr>
          <w:tcW w:w="9368" w:type="dxa"/>
          <w:vAlign w:val="bottom"/>
        </w:tcPr>
        <w:p w14:paraId="0B78C35B" w14:textId="77777777" w:rsidR="00E70780" w:rsidRDefault="00E70780">
          <w:pPr>
            <w:pStyle w:val="LogoCaption"/>
          </w:pPr>
        </w:p>
      </w:tc>
      <w:tc>
        <w:tcPr>
          <w:tcW w:w="9368" w:type="dxa"/>
          <w:vAlign w:val="bottom"/>
        </w:tcPr>
        <w:p w14:paraId="32EB3D0C" w14:textId="77777777" w:rsidR="00E70780" w:rsidRDefault="00E70780">
          <w:pPr>
            <w:pStyle w:val="Header"/>
          </w:pPr>
        </w:p>
      </w:tc>
    </w:tr>
    <w:tr w:rsidR="00E70780" w14:paraId="7B54BFED" w14:textId="77777777">
      <w:trPr>
        <w:gridAfter w:val="2"/>
        <w:wAfter w:w="720" w:type="dxa"/>
        <w:trHeight w:hRule="exact" w:val="680"/>
      </w:trPr>
      <w:tc>
        <w:tcPr>
          <w:tcW w:w="9368" w:type="dxa"/>
          <w:vAlign w:val="bottom"/>
        </w:tcPr>
        <w:p w14:paraId="424011CF" w14:textId="77777777" w:rsidR="00E70780" w:rsidRDefault="00E70780">
          <w:pPr>
            <w:pStyle w:val="LogoCaption"/>
          </w:pPr>
        </w:p>
      </w:tc>
      <w:tc>
        <w:tcPr>
          <w:tcW w:w="9368" w:type="dxa"/>
          <w:vAlign w:val="bottom"/>
        </w:tcPr>
        <w:p w14:paraId="2EF80140" w14:textId="77777777" w:rsidR="00E70780" w:rsidRDefault="00E70780">
          <w:pPr>
            <w:pStyle w:val="Header"/>
          </w:pPr>
        </w:p>
      </w:tc>
    </w:tr>
    <w:tr w:rsidR="00E70780" w14:paraId="0177E3AD" w14:textId="77777777">
      <w:trPr>
        <w:gridAfter w:val="2"/>
        <w:wAfter w:w="720" w:type="dxa"/>
        <w:trHeight w:hRule="exact" w:val="680"/>
      </w:trPr>
      <w:tc>
        <w:tcPr>
          <w:tcW w:w="9368" w:type="dxa"/>
          <w:vAlign w:val="bottom"/>
        </w:tcPr>
        <w:p w14:paraId="7D53D277" w14:textId="77777777" w:rsidR="00E70780" w:rsidRDefault="00E70780">
          <w:pPr>
            <w:pStyle w:val="LogoCaption"/>
          </w:pPr>
        </w:p>
      </w:tc>
      <w:tc>
        <w:tcPr>
          <w:tcW w:w="9368" w:type="dxa"/>
          <w:vAlign w:val="bottom"/>
        </w:tcPr>
        <w:p w14:paraId="13BE2AAD" w14:textId="77777777" w:rsidR="00E70780" w:rsidRDefault="00E70780">
          <w:pPr>
            <w:pStyle w:val="Header"/>
          </w:pPr>
        </w:p>
      </w:tc>
    </w:tr>
    <w:tr w:rsidR="00E70780" w14:paraId="301C2E7C" w14:textId="77777777">
      <w:trPr>
        <w:gridAfter w:val="2"/>
        <w:wAfter w:w="720" w:type="dxa"/>
        <w:trHeight w:hRule="exact" w:val="680"/>
      </w:trPr>
      <w:tc>
        <w:tcPr>
          <w:tcW w:w="9368" w:type="dxa"/>
          <w:vAlign w:val="bottom"/>
        </w:tcPr>
        <w:p w14:paraId="6F66197E" w14:textId="77777777" w:rsidR="00E70780" w:rsidRDefault="00E70780">
          <w:pPr>
            <w:pStyle w:val="LogoCaption"/>
          </w:pPr>
        </w:p>
      </w:tc>
      <w:tc>
        <w:tcPr>
          <w:tcW w:w="9368" w:type="dxa"/>
          <w:vAlign w:val="bottom"/>
        </w:tcPr>
        <w:p w14:paraId="3AECF913" w14:textId="77777777" w:rsidR="00E70780" w:rsidRDefault="00E70780">
          <w:pPr>
            <w:pStyle w:val="Header"/>
          </w:pPr>
        </w:p>
      </w:tc>
    </w:tr>
    <w:tr w:rsidR="00E70780" w14:paraId="1834A490" w14:textId="77777777">
      <w:trPr>
        <w:gridAfter w:val="2"/>
        <w:wAfter w:w="720" w:type="dxa"/>
        <w:trHeight w:hRule="exact" w:val="680"/>
      </w:trPr>
      <w:tc>
        <w:tcPr>
          <w:tcW w:w="9368" w:type="dxa"/>
          <w:vAlign w:val="bottom"/>
        </w:tcPr>
        <w:p w14:paraId="44302A0E" w14:textId="77777777" w:rsidR="00E70780" w:rsidRDefault="00E70780">
          <w:pPr>
            <w:pStyle w:val="LogoCaption"/>
          </w:pPr>
        </w:p>
      </w:tc>
      <w:tc>
        <w:tcPr>
          <w:tcW w:w="9368" w:type="dxa"/>
          <w:vAlign w:val="bottom"/>
        </w:tcPr>
        <w:p w14:paraId="06CA4138" w14:textId="77777777" w:rsidR="00E70780" w:rsidRDefault="00E70780">
          <w:pPr>
            <w:pStyle w:val="Header"/>
          </w:pPr>
        </w:p>
      </w:tc>
    </w:tr>
    <w:tr w:rsidR="00E70780" w14:paraId="11DED7B4" w14:textId="77777777">
      <w:trPr>
        <w:gridAfter w:val="2"/>
        <w:wAfter w:w="720" w:type="dxa"/>
        <w:trHeight w:hRule="exact" w:val="680"/>
      </w:trPr>
      <w:tc>
        <w:tcPr>
          <w:tcW w:w="9368" w:type="dxa"/>
          <w:vAlign w:val="bottom"/>
        </w:tcPr>
        <w:p w14:paraId="3699EA07" w14:textId="77777777" w:rsidR="00E70780" w:rsidRDefault="00E70780">
          <w:pPr>
            <w:pStyle w:val="LogoCaption"/>
          </w:pPr>
        </w:p>
      </w:tc>
      <w:tc>
        <w:tcPr>
          <w:tcW w:w="9368" w:type="dxa"/>
          <w:vAlign w:val="bottom"/>
        </w:tcPr>
        <w:p w14:paraId="49B3CD7C" w14:textId="77777777" w:rsidR="00E70780" w:rsidRDefault="00E70780">
          <w:pPr>
            <w:pStyle w:val="Header"/>
          </w:pPr>
        </w:p>
      </w:tc>
    </w:tr>
    <w:tr w:rsidR="00E70780" w14:paraId="50666F3C" w14:textId="77777777">
      <w:trPr>
        <w:gridAfter w:val="2"/>
        <w:wAfter w:w="720" w:type="dxa"/>
        <w:trHeight w:hRule="exact" w:val="680"/>
      </w:trPr>
      <w:tc>
        <w:tcPr>
          <w:tcW w:w="9368" w:type="dxa"/>
          <w:vAlign w:val="bottom"/>
        </w:tcPr>
        <w:p w14:paraId="2D05DD13" w14:textId="77777777" w:rsidR="00E70780" w:rsidRDefault="00E70780">
          <w:pPr>
            <w:pStyle w:val="LogoCaption"/>
          </w:pPr>
        </w:p>
      </w:tc>
      <w:tc>
        <w:tcPr>
          <w:tcW w:w="9368" w:type="dxa"/>
          <w:vAlign w:val="bottom"/>
        </w:tcPr>
        <w:p w14:paraId="54FEDCB8" w14:textId="77777777" w:rsidR="00E70780" w:rsidRDefault="00E70780">
          <w:pPr>
            <w:pStyle w:val="Header"/>
          </w:pPr>
        </w:p>
      </w:tc>
    </w:tr>
    <w:tr w:rsidR="00E70780" w14:paraId="0A6CFC0E" w14:textId="77777777">
      <w:trPr>
        <w:gridAfter w:val="2"/>
        <w:wAfter w:w="720" w:type="dxa"/>
        <w:trHeight w:hRule="exact" w:val="680"/>
      </w:trPr>
      <w:tc>
        <w:tcPr>
          <w:tcW w:w="9368" w:type="dxa"/>
          <w:vAlign w:val="bottom"/>
        </w:tcPr>
        <w:p w14:paraId="04C63C53" w14:textId="77777777" w:rsidR="00E70780" w:rsidRDefault="00E70780">
          <w:pPr>
            <w:pStyle w:val="LogoCaption"/>
          </w:pPr>
        </w:p>
      </w:tc>
      <w:tc>
        <w:tcPr>
          <w:tcW w:w="9368" w:type="dxa"/>
          <w:vAlign w:val="bottom"/>
        </w:tcPr>
        <w:p w14:paraId="4404E25E" w14:textId="77777777" w:rsidR="00E70780" w:rsidRDefault="00E70780">
          <w:pPr>
            <w:pStyle w:val="Header"/>
          </w:pPr>
        </w:p>
      </w:tc>
    </w:tr>
    <w:tr w:rsidR="00E70780" w14:paraId="6C30CFD3" w14:textId="77777777">
      <w:trPr>
        <w:gridAfter w:val="2"/>
        <w:wAfter w:w="720" w:type="dxa"/>
        <w:trHeight w:hRule="exact" w:val="680"/>
      </w:trPr>
      <w:tc>
        <w:tcPr>
          <w:tcW w:w="9368" w:type="dxa"/>
          <w:vAlign w:val="bottom"/>
        </w:tcPr>
        <w:p w14:paraId="120E58A4" w14:textId="77777777" w:rsidR="00E70780" w:rsidRDefault="00E70780">
          <w:pPr>
            <w:pStyle w:val="LogoCaption"/>
          </w:pPr>
        </w:p>
      </w:tc>
      <w:tc>
        <w:tcPr>
          <w:tcW w:w="9368" w:type="dxa"/>
          <w:vAlign w:val="bottom"/>
        </w:tcPr>
        <w:p w14:paraId="4B6B3DDB" w14:textId="77777777" w:rsidR="00E70780" w:rsidRDefault="00E70780">
          <w:pPr>
            <w:pStyle w:val="Header"/>
          </w:pPr>
        </w:p>
      </w:tc>
    </w:tr>
    <w:tr w:rsidR="00E70780" w14:paraId="27F6D519" w14:textId="77777777">
      <w:trPr>
        <w:gridAfter w:val="2"/>
        <w:wAfter w:w="720" w:type="dxa"/>
        <w:trHeight w:hRule="exact" w:val="680"/>
      </w:trPr>
      <w:tc>
        <w:tcPr>
          <w:tcW w:w="9368" w:type="dxa"/>
          <w:vAlign w:val="bottom"/>
        </w:tcPr>
        <w:p w14:paraId="27A1C69E" w14:textId="77777777" w:rsidR="00E70780" w:rsidRDefault="00E70780">
          <w:pPr>
            <w:pStyle w:val="LogoCaption"/>
          </w:pPr>
        </w:p>
      </w:tc>
      <w:tc>
        <w:tcPr>
          <w:tcW w:w="9368" w:type="dxa"/>
          <w:vAlign w:val="bottom"/>
        </w:tcPr>
        <w:p w14:paraId="044D63B5" w14:textId="77777777" w:rsidR="00E70780" w:rsidRDefault="00E70780">
          <w:pPr>
            <w:pStyle w:val="Header"/>
          </w:pPr>
        </w:p>
      </w:tc>
    </w:tr>
    <w:tr w:rsidR="00E70780" w14:paraId="3CD7B427" w14:textId="77777777">
      <w:trPr>
        <w:gridAfter w:val="2"/>
        <w:wAfter w:w="720" w:type="dxa"/>
        <w:trHeight w:hRule="exact" w:val="680"/>
      </w:trPr>
      <w:tc>
        <w:tcPr>
          <w:tcW w:w="9368" w:type="dxa"/>
          <w:vAlign w:val="bottom"/>
        </w:tcPr>
        <w:p w14:paraId="4359D85A" w14:textId="77777777" w:rsidR="00E70780" w:rsidRDefault="00E70780">
          <w:pPr>
            <w:pStyle w:val="LogoCaption"/>
          </w:pPr>
        </w:p>
      </w:tc>
      <w:tc>
        <w:tcPr>
          <w:tcW w:w="9368" w:type="dxa"/>
          <w:vAlign w:val="bottom"/>
        </w:tcPr>
        <w:p w14:paraId="68CDDE58" w14:textId="77777777" w:rsidR="00E70780" w:rsidRDefault="00E70780">
          <w:pPr>
            <w:pStyle w:val="Header"/>
          </w:pPr>
        </w:p>
      </w:tc>
    </w:tr>
    <w:tr w:rsidR="00E70780" w14:paraId="62A48E67" w14:textId="77777777">
      <w:trPr>
        <w:gridAfter w:val="2"/>
        <w:wAfter w:w="720" w:type="dxa"/>
        <w:trHeight w:hRule="exact" w:val="680"/>
      </w:trPr>
      <w:tc>
        <w:tcPr>
          <w:tcW w:w="9368" w:type="dxa"/>
          <w:vAlign w:val="bottom"/>
        </w:tcPr>
        <w:p w14:paraId="3A27225F" w14:textId="77777777" w:rsidR="00E70780" w:rsidRDefault="00E70780">
          <w:pPr>
            <w:pStyle w:val="LogoCaption"/>
          </w:pPr>
        </w:p>
      </w:tc>
      <w:tc>
        <w:tcPr>
          <w:tcW w:w="9368" w:type="dxa"/>
          <w:vAlign w:val="bottom"/>
        </w:tcPr>
        <w:p w14:paraId="0A5E6710" w14:textId="77777777" w:rsidR="00E70780" w:rsidRDefault="00E70780">
          <w:pPr>
            <w:pStyle w:val="Header"/>
          </w:pPr>
        </w:p>
      </w:tc>
    </w:tr>
    <w:tr w:rsidR="00E70780" w14:paraId="08F9EC6C" w14:textId="77777777">
      <w:trPr>
        <w:gridAfter w:val="2"/>
        <w:wAfter w:w="720" w:type="dxa"/>
        <w:trHeight w:hRule="exact" w:val="680"/>
      </w:trPr>
      <w:tc>
        <w:tcPr>
          <w:tcW w:w="9368" w:type="dxa"/>
          <w:vAlign w:val="bottom"/>
        </w:tcPr>
        <w:p w14:paraId="5DF7EB18" w14:textId="77777777" w:rsidR="00E70780" w:rsidRDefault="00E70780">
          <w:pPr>
            <w:pStyle w:val="LogoCaption"/>
          </w:pPr>
        </w:p>
      </w:tc>
      <w:tc>
        <w:tcPr>
          <w:tcW w:w="9368" w:type="dxa"/>
          <w:vAlign w:val="bottom"/>
        </w:tcPr>
        <w:p w14:paraId="0B02E438" w14:textId="77777777" w:rsidR="00E70780" w:rsidRDefault="00E70780">
          <w:pPr>
            <w:pStyle w:val="Header"/>
          </w:pPr>
        </w:p>
      </w:tc>
    </w:tr>
    <w:tr w:rsidR="00E70780" w14:paraId="13C36867" w14:textId="77777777">
      <w:trPr>
        <w:gridAfter w:val="2"/>
        <w:wAfter w:w="720" w:type="dxa"/>
        <w:trHeight w:hRule="exact" w:val="680"/>
      </w:trPr>
      <w:tc>
        <w:tcPr>
          <w:tcW w:w="9368" w:type="dxa"/>
          <w:vAlign w:val="bottom"/>
        </w:tcPr>
        <w:p w14:paraId="76EFA7EC" w14:textId="77777777" w:rsidR="00E70780" w:rsidRDefault="00E70780">
          <w:pPr>
            <w:pStyle w:val="LogoCaption"/>
          </w:pPr>
        </w:p>
      </w:tc>
      <w:tc>
        <w:tcPr>
          <w:tcW w:w="9368" w:type="dxa"/>
          <w:vAlign w:val="bottom"/>
        </w:tcPr>
        <w:p w14:paraId="630A0DE1" w14:textId="77777777" w:rsidR="00E70780" w:rsidRDefault="00E70780">
          <w:pPr>
            <w:pStyle w:val="Header"/>
          </w:pPr>
        </w:p>
      </w:tc>
    </w:tr>
    <w:tr w:rsidR="00E70780" w14:paraId="53E20131" w14:textId="77777777">
      <w:trPr>
        <w:gridAfter w:val="2"/>
        <w:wAfter w:w="720" w:type="dxa"/>
        <w:trHeight w:hRule="exact" w:val="680"/>
      </w:trPr>
      <w:tc>
        <w:tcPr>
          <w:tcW w:w="9368" w:type="dxa"/>
          <w:vAlign w:val="bottom"/>
        </w:tcPr>
        <w:p w14:paraId="4A88EDF7" w14:textId="77777777" w:rsidR="00E70780" w:rsidRDefault="00E70780">
          <w:pPr>
            <w:pStyle w:val="LogoCaption"/>
          </w:pPr>
        </w:p>
      </w:tc>
      <w:tc>
        <w:tcPr>
          <w:tcW w:w="9368" w:type="dxa"/>
          <w:vAlign w:val="bottom"/>
        </w:tcPr>
        <w:p w14:paraId="021DFF91" w14:textId="77777777" w:rsidR="00E70780" w:rsidRDefault="00E70780">
          <w:pPr>
            <w:pStyle w:val="Header"/>
          </w:pPr>
        </w:p>
      </w:tc>
    </w:tr>
    <w:tr w:rsidR="00E70780" w14:paraId="5316C678" w14:textId="77777777">
      <w:trPr>
        <w:gridAfter w:val="2"/>
        <w:wAfter w:w="720" w:type="dxa"/>
        <w:trHeight w:hRule="exact" w:val="680"/>
      </w:trPr>
      <w:tc>
        <w:tcPr>
          <w:tcW w:w="9368" w:type="dxa"/>
          <w:vAlign w:val="bottom"/>
        </w:tcPr>
        <w:p w14:paraId="20549264" w14:textId="77777777" w:rsidR="00E70780" w:rsidRDefault="00E70780">
          <w:pPr>
            <w:pStyle w:val="LogoCaption"/>
          </w:pPr>
        </w:p>
      </w:tc>
      <w:tc>
        <w:tcPr>
          <w:tcW w:w="9368" w:type="dxa"/>
          <w:vAlign w:val="bottom"/>
        </w:tcPr>
        <w:p w14:paraId="6780CBC9" w14:textId="77777777" w:rsidR="00E70780" w:rsidRDefault="00E70780">
          <w:pPr>
            <w:pStyle w:val="Header"/>
          </w:pPr>
        </w:p>
      </w:tc>
    </w:tr>
    <w:tr w:rsidR="00E70780" w14:paraId="12B7CA71" w14:textId="77777777">
      <w:trPr>
        <w:gridAfter w:val="2"/>
        <w:wAfter w:w="720" w:type="dxa"/>
        <w:trHeight w:hRule="exact" w:val="680"/>
      </w:trPr>
      <w:tc>
        <w:tcPr>
          <w:tcW w:w="9368" w:type="dxa"/>
          <w:vAlign w:val="bottom"/>
        </w:tcPr>
        <w:p w14:paraId="2BC8CB60" w14:textId="77777777" w:rsidR="00E70780" w:rsidRDefault="00E70780">
          <w:pPr>
            <w:pStyle w:val="LogoCaption"/>
          </w:pPr>
        </w:p>
      </w:tc>
      <w:tc>
        <w:tcPr>
          <w:tcW w:w="9368" w:type="dxa"/>
          <w:vAlign w:val="bottom"/>
        </w:tcPr>
        <w:p w14:paraId="512EFD49" w14:textId="77777777" w:rsidR="00E70780" w:rsidRDefault="00E70780">
          <w:pPr>
            <w:pStyle w:val="Header"/>
          </w:pPr>
        </w:p>
      </w:tc>
    </w:tr>
    <w:tr w:rsidR="00E70780" w14:paraId="54881AD9" w14:textId="77777777">
      <w:trPr>
        <w:gridAfter w:val="2"/>
        <w:wAfter w:w="720" w:type="dxa"/>
        <w:trHeight w:hRule="exact" w:val="680"/>
      </w:trPr>
      <w:tc>
        <w:tcPr>
          <w:tcW w:w="9368" w:type="dxa"/>
          <w:vAlign w:val="bottom"/>
        </w:tcPr>
        <w:p w14:paraId="2FDDFA43" w14:textId="77777777" w:rsidR="00E70780" w:rsidRDefault="00E70780">
          <w:pPr>
            <w:pStyle w:val="LogoCaption"/>
          </w:pPr>
        </w:p>
      </w:tc>
      <w:tc>
        <w:tcPr>
          <w:tcW w:w="9368" w:type="dxa"/>
          <w:vAlign w:val="bottom"/>
        </w:tcPr>
        <w:p w14:paraId="71D6B26E" w14:textId="77777777" w:rsidR="00E70780" w:rsidRDefault="00E70780">
          <w:pPr>
            <w:pStyle w:val="Header"/>
          </w:pPr>
        </w:p>
      </w:tc>
    </w:tr>
    <w:tr w:rsidR="00E70780" w14:paraId="55417BCD" w14:textId="77777777">
      <w:trPr>
        <w:gridAfter w:val="2"/>
        <w:wAfter w:w="720" w:type="dxa"/>
        <w:trHeight w:hRule="exact" w:val="680"/>
      </w:trPr>
      <w:tc>
        <w:tcPr>
          <w:tcW w:w="9368" w:type="dxa"/>
          <w:vAlign w:val="bottom"/>
        </w:tcPr>
        <w:p w14:paraId="047ADE76" w14:textId="77777777" w:rsidR="00E70780" w:rsidRDefault="00E70780">
          <w:pPr>
            <w:pStyle w:val="LogoCaption"/>
          </w:pPr>
        </w:p>
      </w:tc>
      <w:tc>
        <w:tcPr>
          <w:tcW w:w="9368" w:type="dxa"/>
          <w:vAlign w:val="bottom"/>
        </w:tcPr>
        <w:p w14:paraId="78B5105B" w14:textId="77777777" w:rsidR="00E70780" w:rsidRDefault="00E70780">
          <w:pPr>
            <w:pStyle w:val="Header"/>
          </w:pPr>
        </w:p>
      </w:tc>
    </w:tr>
    <w:tr w:rsidR="00E70780" w14:paraId="2CFBF4EB" w14:textId="77777777">
      <w:trPr>
        <w:gridAfter w:val="2"/>
        <w:wAfter w:w="720" w:type="dxa"/>
        <w:trHeight w:hRule="exact" w:val="680"/>
      </w:trPr>
      <w:tc>
        <w:tcPr>
          <w:tcW w:w="9368" w:type="dxa"/>
          <w:vAlign w:val="bottom"/>
        </w:tcPr>
        <w:p w14:paraId="4C375458" w14:textId="77777777" w:rsidR="00E70780" w:rsidRDefault="00E70780">
          <w:pPr>
            <w:pStyle w:val="LogoCaption"/>
          </w:pPr>
        </w:p>
      </w:tc>
      <w:tc>
        <w:tcPr>
          <w:tcW w:w="9368" w:type="dxa"/>
          <w:vAlign w:val="bottom"/>
        </w:tcPr>
        <w:p w14:paraId="01AB8AE4" w14:textId="77777777" w:rsidR="00E70780" w:rsidRDefault="00E70780">
          <w:pPr>
            <w:pStyle w:val="Header"/>
          </w:pPr>
        </w:p>
      </w:tc>
    </w:tr>
    <w:tr w:rsidR="00E70780" w14:paraId="0DC3069A" w14:textId="77777777">
      <w:trPr>
        <w:gridAfter w:val="2"/>
        <w:wAfter w:w="720" w:type="dxa"/>
        <w:trHeight w:hRule="exact" w:val="680"/>
      </w:trPr>
      <w:tc>
        <w:tcPr>
          <w:tcW w:w="9368" w:type="dxa"/>
          <w:vAlign w:val="bottom"/>
        </w:tcPr>
        <w:p w14:paraId="58EF95AB" w14:textId="77777777" w:rsidR="00E70780" w:rsidRDefault="00E70780">
          <w:pPr>
            <w:pStyle w:val="LogoCaption"/>
          </w:pPr>
        </w:p>
      </w:tc>
      <w:tc>
        <w:tcPr>
          <w:tcW w:w="9368" w:type="dxa"/>
          <w:vAlign w:val="bottom"/>
        </w:tcPr>
        <w:p w14:paraId="7A4D97BC" w14:textId="77777777" w:rsidR="00E70780" w:rsidRDefault="00E70780">
          <w:pPr>
            <w:pStyle w:val="Header"/>
          </w:pPr>
        </w:p>
      </w:tc>
    </w:tr>
    <w:tr w:rsidR="00E70780" w14:paraId="6E0B088E" w14:textId="77777777">
      <w:trPr>
        <w:gridAfter w:val="2"/>
        <w:wAfter w:w="360" w:type="dxa"/>
        <w:trHeight w:hRule="exact" w:val="680"/>
      </w:trPr>
      <w:tc>
        <w:tcPr>
          <w:tcW w:w="9368" w:type="dxa"/>
          <w:vAlign w:val="bottom"/>
        </w:tcPr>
        <w:p w14:paraId="0DE10CCD" w14:textId="77777777" w:rsidR="00E70780" w:rsidRDefault="00E70780">
          <w:pPr>
            <w:pStyle w:val="LogoCaption"/>
          </w:pPr>
        </w:p>
      </w:tc>
      <w:tc>
        <w:tcPr>
          <w:tcW w:w="9368" w:type="dxa"/>
          <w:vAlign w:val="bottom"/>
        </w:tcPr>
        <w:p w14:paraId="0DB4D98F" w14:textId="77777777" w:rsidR="00E70780" w:rsidRDefault="00E70780">
          <w:pPr>
            <w:pStyle w:val="Header"/>
          </w:pPr>
        </w:p>
      </w:tc>
    </w:tr>
    <w:tr w:rsidR="00E70780" w14:paraId="62E404CC" w14:textId="77777777">
      <w:trPr>
        <w:gridAfter w:val="2"/>
        <w:wAfter w:w="720" w:type="dxa"/>
        <w:trHeight w:hRule="exact" w:val="680"/>
      </w:trPr>
      <w:tc>
        <w:tcPr>
          <w:tcW w:w="9368" w:type="dxa"/>
          <w:vAlign w:val="bottom"/>
        </w:tcPr>
        <w:p w14:paraId="385425F9" w14:textId="77777777" w:rsidR="00E70780" w:rsidRDefault="00E70780">
          <w:pPr>
            <w:pStyle w:val="LogoCaption"/>
          </w:pPr>
        </w:p>
      </w:tc>
      <w:tc>
        <w:tcPr>
          <w:tcW w:w="9368" w:type="dxa"/>
          <w:vAlign w:val="bottom"/>
        </w:tcPr>
        <w:p w14:paraId="0F419B00" w14:textId="77777777" w:rsidR="00E70780" w:rsidRDefault="00E70780">
          <w:pPr>
            <w:pStyle w:val="Header"/>
          </w:pPr>
        </w:p>
      </w:tc>
    </w:tr>
    <w:tr w:rsidR="00E70780" w14:paraId="0F5C4E46" w14:textId="77777777">
      <w:trPr>
        <w:gridAfter w:val="2"/>
        <w:wAfter w:w="720" w:type="dxa"/>
        <w:trHeight w:hRule="exact" w:val="680"/>
      </w:trPr>
      <w:tc>
        <w:tcPr>
          <w:tcW w:w="9368" w:type="dxa"/>
          <w:vAlign w:val="bottom"/>
        </w:tcPr>
        <w:p w14:paraId="6098EFFB" w14:textId="77777777" w:rsidR="00E70780" w:rsidRDefault="00E70780">
          <w:pPr>
            <w:pStyle w:val="LogoCaption"/>
          </w:pPr>
        </w:p>
      </w:tc>
      <w:tc>
        <w:tcPr>
          <w:tcW w:w="9368" w:type="dxa"/>
          <w:vAlign w:val="bottom"/>
        </w:tcPr>
        <w:p w14:paraId="663B6345" w14:textId="77777777" w:rsidR="00E70780" w:rsidRDefault="00E70780">
          <w:pPr>
            <w:pStyle w:val="Header"/>
          </w:pPr>
        </w:p>
      </w:tc>
    </w:tr>
    <w:tr w:rsidR="00E70780" w14:paraId="7EFFAAF2" w14:textId="77777777">
      <w:trPr>
        <w:gridAfter w:val="2"/>
        <w:wAfter w:w="720" w:type="dxa"/>
        <w:trHeight w:hRule="exact" w:val="680"/>
      </w:trPr>
      <w:tc>
        <w:tcPr>
          <w:tcW w:w="9368" w:type="dxa"/>
          <w:vAlign w:val="bottom"/>
        </w:tcPr>
        <w:p w14:paraId="63337EBD" w14:textId="77777777" w:rsidR="00E70780" w:rsidRDefault="00E70780">
          <w:pPr>
            <w:pStyle w:val="LogoCaption"/>
          </w:pPr>
        </w:p>
      </w:tc>
      <w:tc>
        <w:tcPr>
          <w:tcW w:w="9368" w:type="dxa"/>
          <w:vAlign w:val="bottom"/>
        </w:tcPr>
        <w:p w14:paraId="4991F20D" w14:textId="77777777" w:rsidR="00E70780" w:rsidRDefault="00E70780">
          <w:pPr>
            <w:pStyle w:val="Header"/>
          </w:pPr>
        </w:p>
      </w:tc>
    </w:tr>
    <w:tr w:rsidR="00E70780" w14:paraId="514A9CDB" w14:textId="77777777">
      <w:trPr>
        <w:gridAfter w:val="2"/>
        <w:wAfter w:w="720" w:type="dxa"/>
        <w:trHeight w:hRule="exact" w:val="680"/>
      </w:trPr>
      <w:tc>
        <w:tcPr>
          <w:tcW w:w="9368" w:type="dxa"/>
          <w:vAlign w:val="bottom"/>
        </w:tcPr>
        <w:p w14:paraId="314DF808" w14:textId="77777777" w:rsidR="00E70780" w:rsidRDefault="00E70780">
          <w:pPr>
            <w:pStyle w:val="LogoCaption"/>
          </w:pPr>
        </w:p>
      </w:tc>
      <w:tc>
        <w:tcPr>
          <w:tcW w:w="9368" w:type="dxa"/>
          <w:vAlign w:val="bottom"/>
        </w:tcPr>
        <w:p w14:paraId="173116F6" w14:textId="77777777" w:rsidR="00E70780" w:rsidRDefault="00E70780">
          <w:pPr>
            <w:pStyle w:val="Header"/>
          </w:pPr>
        </w:p>
      </w:tc>
    </w:tr>
    <w:tr w:rsidR="00E70780" w14:paraId="71015BBC" w14:textId="77777777">
      <w:trPr>
        <w:gridAfter w:val="2"/>
        <w:wAfter w:w="720" w:type="dxa"/>
        <w:trHeight w:hRule="exact" w:val="680"/>
      </w:trPr>
      <w:tc>
        <w:tcPr>
          <w:tcW w:w="9368" w:type="dxa"/>
          <w:vAlign w:val="bottom"/>
        </w:tcPr>
        <w:p w14:paraId="36704DF5" w14:textId="77777777" w:rsidR="00E70780" w:rsidRDefault="00E70780">
          <w:pPr>
            <w:pStyle w:val="LogoCaption"/>
          </w:pPr>
        </w:p>
      </w:tc>
      <w:tc>
        <w:tcPr>
          <w:tcW w:w="9368" w:type="dxa"/>
          <w:vAlign w:val="bottom"/>
        </w:tcPr>
        <w:p w14:paraId="0D6B8606" w14:textId="77777777" w:rsidR="00E70780" w:rsidRDefault="00E70780">
          <w:pPr>
            <w:pStyle w:val="Header"/>
          </w:pPr>
        </w:p>
      </w:tc>
    </w:tr>
    <w:tr w:rsidR="00E70780" w14:paraId="6E9097F6" w14:textId="77777777">
      <w:trPr>
        <w:gridAfter w:val="2"/>
        <w:wAfter w:w="720" w:type="dxa"/>
        <w:trHeight w:hRule="exact" w:val="680"/>
      </w:trPr>
      <w:tc>
        <w:tcPr>
          <w:tcW w:w="9368" w:type="dxa"/>
          <w:vAlign w:val="bottom"/>
        </w:tcPr>
        <w:p w14:paraId="5C29270B" w14:textId="77777777" w:rsidR="00E70780" w:rsidRDefault="00E70780">
          <w:pPr>
            <w:pStyle w:val="LogoCaption"/>
          </w:pPr>
        </w:p>
      </w:tc>
      <w:tc>
        <w:tcPr>
          <w:tcW w:w="9368" w:type="dxa"/>
          <w:vAlign w:val="bottom"/>
        </w:tcPr>
        <w:p w14:paraId="31CBB2A1" w14:textId="77777777" w:rsidR="00E70780" w:rsidRDefault="00E70780">
          <w:pPr>
            <w:pStyle w:val="Header"/>
          </w:pPr>
        </w:p>
      </w:tc>
    </w:tr>
    <w:tr w:rsidR="00E70780" w14:paraId="40713FA8" w14:textId="77777777">
      <w:trPr>
        <w:gridAfter w:val="2"/>
        <w:wAfter w:w="720" w:type="dxa"/>
        <w:trHeight w:hRule="exact" w:val="680"/>
      </w:trPr>
      <w:tc>
        <w:tcPr>
          <w:tcW w:w="9368" w:type="dxa"/>
          <w:vAlign w:val="bottom"/>
        </w:tcPr>
        <w:p w14:paraId="3C22B187" w14:textId="77777777" w:rsidR="00E70780" w:rsidRDefault="00E70780">
          <w:pPr>
            <w:pStyle w:val="LogoCaption"/>
          </w:pPr>
        </w:p>
      </w:tc>
      <w:tc>
        <w:tcPr>
          <w:tcW w:w="9368" w:type="dxa"/>
          <w:vAlign w:val="bottom"/>
        </w:tcPr>
        <w:p w14:paraId="1A0156F2" w14:textId="77777777" w:rsidR="00E70780" w:rsidRDefault="00E70780">
          <w:pPr>
            <w:pStyle w:val="Header"/>
          </w:pPr>
        </w:p>
      </w:tc>
    </w:tr>
    <w:tr w:rsidR="00E70780" w14:paraId="7F5C5254" w14:textId="77777777">
      <w:trPr>
        <w:gridAfter w:val="2"/>
        <w:wAfter w:w="720" w:type="dxa"/>
        <w:trHeight w:hRule="exact" w:val="680"/>
      </w:trPr>
      <w:tc>
        <w:tcPr>
          <w:tcW w:w="9368" w:type="dxa"/>
          <w:vAlign w:val="bottom"/>
        </w:tcPr>
        <w:p w14:paraId="53A3DD48" w14:textId="77777777" w:rsidR="00E70780" w:rsidRDefault="00E70780">
          <w:pPr>
            <w:pStyle w:val="LogoCaption"/>
          </w:pPr>
        </w:p>
      </w:tc>
      <w:tc>
        <w:tcPr>
          <w:tcW w:w="9368" w:type="dxa"/>
          <w:vAlign w:val="bottom"/>
        </w:tcPr>
        <w:p w14:paraId="506CF769" w14:textId="77777777" w:rsidR="00E70780" w:rsidRDefault="00E70780">
          <w:pPr>
            <w:pStyle w:val="Header"/>
          </w:pPr>
        </w:p>
      </w:tc>
    </w:tr>
    <w:tr w:rsidR="00E70780" w14:paraId="3D51542C" w14:textId="77777777">
      <w:trPr>
        <w:gridAfter w:val="2"/>
        <w:wAfter w:w="720" w:type="dxa"/>
        <w:trHeight w:hRule="exact" w:val="680"/>
      </w:trPr>
      <w:tc>
        <w:tcPr>
          <w:tcW w:w="9368" w:type="dxa"/>
          <w:vAlign w:val="bottom"/>
        </w:tcPr>
        <w:p w14:paraId="13CF62E5" w14:textId="77777777" w:rsidR="00E70780" w:rsidRDefault="00E70780">
          <w:pPr>
            <w:pStyle w:val="LogoCaption"/>
          </w:pPr>
        </w:p>
      </w:tc>
      <w:tc>
        <w:tcPr>
          <w:tcW w:w="9368" w:type="dxa"/>
          <w:vAlign w:val="bottom"/>
        </w:tcPr>
        <w:p w14:paraId="1611A0C5" w14:textId="77777777" w:rsidR="00E70780" w:rsidRDefault="00E70780">
          <w:pPr>
            <w:pStyle w:val="Header"/>
          </w:pPr>
        </w:p>
      </w:tc>
    </w:tr>
    <w:tr w:rsidR="00E70780" w14:paraId="280533A3" w14:textId="77777777">
      <w:trPr>
        <w:gridAfter w:val="2"/>
        <w:wAfter w:w="720" w:type="dxa"/>
        <w:trHeight w:hRule="exact" w:val="680"/>
      </w:trPr>
      <w:tc>
        <w:tcPr>
          <w:tcW w:w="9368" w:type="dxa"/>
          <w:vAlign w:val="bottom"/>
        </w:tcPr>
        <w:p w14:paraId="7416F512" w14:textId="77777777" w:rsidR="00E70780" w:rsidRDefault="00E70780">
          <w:pPr>
            <w:pStyle w:val="LogoCaption"/>
          </w:pPr>
        </w:p>
      </w:tc>
      <w:tc>
        <w:tcPr>
          <w:tcW w:w="9368" w:type="dxa"/>
          <w:vAlign w:val="bottom"/>
        </w:tcPr>
        <w:p w14:paraId="2FC4B29E" w14:textId="77777777" w:rsidR="00E70780" w:rsidRDefault="00E70780">
          <w:pPr>
            <w:pStyle w:val="Header"/>
          </w:pPr>
        </w:p>
      </w:tc>
    </w:tr>
    <w:tr w:rsidR="00E70780" w14:paraId="078FE049" w14:textId="77777777">
      <w:trPr>
        <w:gridAfter w:val="2"/>
        <w:wAfter w:w="720" w:type="dxa"/>
        <w:trHeight w:hRule="exact" w:val="680"/>
      </w:trPr>
      <w:tc>
        <w:tcPr>
          <w:tcW w:w="9368" w:type="dxa"/>
          <w:vAlign w:val="bottom"/>
        </w:tcPr>
        <w:p w14:paraId="6A9ABEB1" w14:textId="77777777" w:rsidR="00E70780" w:rsidRDefault="00E70780">
          <w:pPr>
            <w:pStyle w:val="LogoCaption"/>
          </w:pPr>
        </w:p>
      </w:tc>
      <w:tc>
        <w:tcPr>
          <w:tcW w:w="9368" w:type="dxa"/>
          <w:vAlign w:val="bottom"/>
        </w:tcPr>
        <w:p w14:paraId="4D927B45" w14:textId="77777777" w:rsidR="00E70780" w:rsidRDefault="00E70780">
          <w:pPr>
            <w:pStyle w:val="Header"/>
          </w:pPr>
        </w:p>
      </w:tc>
    </w:tr>
    <w:tr w:rsidR="00E70780" w14:paraId="5F9F6C25" w14:textId="77777777">
      <w:trPr>
        <w:gridAfter w:val="2"/>
        <w:wAfter w:w="720" w:type="dxa"/>
        <w:trHeight w:hRule="exact" w:val="680"/>
      </w:trPr>
      <w:tc>
        <w:tcPr>
          <w:tcW w:w="9368" w:type="dxa"/>
          <w:vAlign w:val="bottom"/>
        </w:tcPr>
        <w:p w14:paraId="359BF84F" w14:textId="77777777" w:rsidR="00E70780" w:rsidRDefault="00E70780">
          <w:pPr>
            <w:pStyle w:val="LogoCaption"/>
          </w:pPr>
        </w:p>
      </w:tc>
      <w:tc>
        <w:tcPr>
          <w:tcW w:w="9368" w:type="dxa"/>
          <w:vAlign w:val="bottom"/>
        </w:tcPr>
        <w:p w14:paraId="3B91B37C" w14:textId="77777777" w:rsidR="00E70780" w:rsidRDefault="00E70780">
          <w:pPr>
            <w:pStyle w:val="Header"/>
          </w:pPr>
        </w:p>
      </w:tc>
    </w:tr>
    <w:tr w:rsidR="00E70780" w14:paraId="69BC26AD" w14:textId="77777777">
      <w:trPr>
        <w:gridAfter w:val="2"/>
        <w:wAfter w:w="720" w:type="dxa"/>
        <w:trHeight w:hRule="exact" w:val="680"/>
      </w:trPr>
      <w:tc>
        <w:tcPr>
          <w:tcW w:w="9368" w:type="dxa"/>
          <w:vAlign w:val="bottom"/>
        </w:tcPr>
        <w:p w14:paraId="0204A7F4" w14:textId="77777777" w:rsidR="00E70780" w:rsidRDefault="00E70780">
          <w:pPr>
            <w:pStyle w:val="LogoCaption"/>
          </w:pPr>
        </w:p>
      </w:tc>
      <w:tc>
        <w:tcPr>
          <w:tcW w:w="9368" w:type="dxa"/>
          <w:vAlign w:val="bottom"/>
        </w:tcPr>
        <w:p w14:paraId="07ABED52" w14:textId="77777777" w:rsidR="00E70780" w:rsidRDefault="00E70780">
          <w:pPr>
            <w:pStyle w:val="Header"/>
          </w:pPr>
        </w:p>
      </w:tc>
    </w:tr>
    <w:tr w:rsidR="00E70780" w14:paraId="653A82A7" w14:textId="77777777">
      <w:trPr>
        <w:gridAfter w:val="2"/>
        <w:wAfter w:w="720" w:type="dxa"/>
        <w:trHeight w:hRule="exact" w:val="680"/>
      </w:trPr>
      <w:tc>
        <w:tcPr>
          <w:tcW w:w="9368" w:type="dxa"/>
          <w:vAlign w:val="bottom"/>
        </w:tcPr>
        <w:p w14:paraId="72249B0B" w14:textId="77777777" w:rsidR="00E70780" w:rsidRDefault="00E70780">
          <w:pPr>
            <w:pStyle w:val="LogoCaption"/>
          </w:pPr>
        </w:p>
      </w:tc>
      <w:tc>
        <w:tcPr>
          <w:tcW w:w="9368" w:type="dxa"/>
          <w:vAlign w:val="bottom"/>
        </w:tcPr>
        <w:p w14:paraId="015CEE9C" w14:textId="77777777" w:rsidR="00E70780" w:rsidRDefault="00E70780">
          <w:pPr>
            <w:pStyle w:val="Header"/>
          </w:pPr>
        </w:p>
      </w:tc>
    </w:tr>
    <w:tr w:rsidR="00E70780" w14:paraId="697A1647" w14:textId="77777777">
      <w:trPr>
        <w:gridAfter w:val="2"/>
        <w:wAfter w:w="720" w:type="dxa"/>
        <w:trHeight w:hRule="exact" w:val="680"/>
      </w:trPr>
      <w:tc>
        <w:tcPr>
          <w:tcW w:w="9368" w:type="dxa"/>
          <w:vAlign w:val="bottom"/>
        </w:tcPr>
        <w:p w14:paraId="10B3326A" w14:textId="77777777" w:rsidR="00E70780" w:rsidRDefault="00E70780">
          <w:pPr>
            <w:pStyle w:val="LogoCaption"/>
          </w:pPr>
        </w:p>
      </w:tc>
      <w:tc>
        <w:tcPr>
          <w:tcW w:w="9368" w:type="dxa"/>
          <w:vAlign w:val="bottom"/>
        </w:tcPr>
        <w:p w14:paraId="45A1C11C" w14:textId="77777777" w:rsidR="00E70780" w:rsidRDefault="00E70780">
          <w:pPr>
            <w:pStyle w:val="Header"/>
          </w:pPr>
        </w:p>
      </w:tc>
    </w:tr>
    <w:tr w:rsidR="00E70780" w14:paraId="0E8D0DF8" w14:textId="77777777">
      <w:trPr>
        <w:gridAfter w:val="2"/>
        <w:wAfter w:w="720" w:type="dxa"/>
        <w:trHeight w:hRule="exact" w:val="680"/>
      </w:trPr>
      <w:tc>
        <w:tcPr>
          <w:tcW w:w="9368" w:type="dxa"/>
          <w:vAlign w:val="bottom"/>
        </w:tcPr>
        <w:p w14:paraId="0BB58A19" w14:textId="77777777" w:rsidR="00E70780" w:rsidRDefault="00E70780">
          <w:pPr>
            <w:pStyle w:val="LogoCaption"/>
          </w:pPr>
        </w:p>
      </w:tc>
      <w:tc>
        <w:tcPr>
          <w:tcW w:w="9368" w:type="dxa"/>
          <w:vAlign w:val="bottom"/>
        </w:tcPr>
        <w:p w14:paraId="4E7F8E90" w14:textId="77777777" w:rsidR="00E70780" w:rsidRDefault="00E70780">
          <w:pPr>
            <w:pStyle w:val="Header"/>
          </w:pPr>
        </w:p>
      </w:tc>
    </w:tr>
    <w:tr w:rsidR="00E70780" w14:paraId="3A5ED2ED" w14:textId="77777777">
      <w:trPr>
        <w:gridAfter w:val="2"/>
        <w:wAfter w:w="720" w:type="dxa"/>
        <w:trHeight w:hRule="exact" w:val="680"/>
      </w:trPr>
      <w:tc>
        <w:tcPr>
          <w:tcW w:w="9368" w:type="dxa"/>
          <w:vAlign w:val="bottom"/>
        </w:tcPr>
        <w:p w14:paraId="545DACE6" w14:textId="77777777" w:rsidR="00E70780" w:rsidRDefault="00E70780">
          <w:pPr>
            <w:pStyle w:val="LogoCaption"/>
          </w:pPr>
        </w:p>
      </w:tc>
      <w:tc>
        <w:tcPr>
          <w:tcW w:w="9368" w:type="dxa"/>
          <w:vAlign w:val="bottom"/>
        </w:tcPr>
        <w:p w14:paraId="28BECA2C" w14:textId="77777777" w:rsidR="00E70780" w:rsidRDefault="00E70780">
          <w:pPr>
            <w:pStyle w:val="Header"/>
          </w:pPr>
        </w:p>
      </w:tc>
    </w:tr>
    <w:tr w:rsidR="00E70780" w14:paraId="62D97449" w14:textId="77777777">
      <w:trPr>
        <w:gridAfter w:val="2"/>
        <w:wAfter w:w="720" w:type="dxa"/>
        <w:trHeight w:hRule="exact" w:val="680"/>
      </w:trPr>
      <w:tc>
        <w:tcPr>
          <w:tcW w:w="9368" w:type="dxa"/>
          <w:vAlign w:val="bottom"/>
        </w:tcPr>
        <w:p w14:paraId="62CE98E0" w14:textId="77777777" w:rsidR="00E70780" w:rsidRDefault="00E70780">
          <w:pPr>
            <w:pStyle w:val="LogoCaption"/>
          </w:pPr>
        </w:p>
      </w:tc>
      <w:tc>
        <w:tcPr>
          <w:tcW w:w="9368" w:type="dxa"/>
          <w:vAlign w:val="bottom"/>
        </w:tcPr>
        <w:p w14:paraId="2ACBADDB" w14:textId="77777777" w:rsidR="00E70780" w:rsidRDefault="00E70780">
          <w:pPr>
            <w:pStyle w:val="Header"/>
          </w:pPr>
        </w:p>
      </w:tc>
    </w:tr>
    <w:tr w:rsidR="00E70780" w14:paraId="56D725FF" w14:textId="77777777">
      <w:trPr>
        <w:gridAfter w:val="2"/>
        <w:wAfter w:w="720" w:type="dxa"/>
        <w:trHeight w:hRule="exact" w:val="680"/>
      </w:trPr>
      <w:tc>
        <w:tcPr>
          <w:tcW w:w="9368" w:type="dxa"/>
          <w:vAlign w:val="bottom"/>
        </w:tcPr>
        <w:p w14:paraId="4B4F0A88" w14:textId="77777777" w:rsidR="00E70780" w:rsidRDefault="00E70780">
          <w:pPr>
            <w:pStyle w:val="LogoCaption"/>
          </w:pPr>
        </w:p>
      </w:tc>
      <w:tc>
        <w:tcPr>
          <w:tcW w:w="9368" w:type="dxa"/>
          <w:vAlign w:val="bottom"/>
        </w:tcPr>
        <w:p w14:paraId="3253E078" w14:textId="77777777" w:rsidR="00E70780" w:rsidRDefault="00E70780">
          <w:pPr>
            <w:pStyle w:val="Header"/>
          </w:pPr>
        </w:p>
      </w:tc>
    </w:tr>
    <w:tr w:rsidR="00E70780" w14:paraId="41347500" w14:textId="77777777">
      <w:trPr>
        <w:gridAfter w:val="2"/>
        <w:wAfter w:w="720" w:type="dxa"/>
        <w:trHeight w:hRule="exact" w:val="680"/>
      </w:trPr>
      <w:tc>
        <w:tcPr>
          <w:tcW w:w="9368" w:type="dxa"/>
          <w:vAlign w:val="bottom"/>
        </w:tcPr>
        <w:p w14:paraId="16D98FA4" w14:textId="77777777" w:rsidR="00E70780" w:rsidRDefault="00E70780">
          <w:pPr>
            <w:pStyle w:val="LogoCaption"/>
          </w:pPr>
        </w:p>
      </w:tc>
      <w:tc>
        <w:tcPr>
          <w:tcW w:w="9368" w:type="dxa"/>
          <w:vAlign w:val="bottom"/>
        </w:tcPr>
        <w:p w14:paraId="33683E8D" w14:textId="77777777" w:rsidR="00E70780" w:rsidRDefault="00E70780">
          <w:pPr>
            <w:pStyle w:val="Header"/>
          </w:pPr>
        </w:p>
      </w:tc>
    </w:tr>
    <w:tr w:rsidR="00E70780" w14:paraId="2E39D045" w14:textId="77777777">
      <w:trPr>
        <w:gridAfter w:val="2"/>
        <w:wAfter w:w="720" w:type="dxa"/>
        <w:trHeight w:hRule="exact" w:val="680"/>
      </w:trPr>
      <w:tc>
        <w:tcPr>
          <w:tcW w:w="9368" w:type="dxa"/>
          <w:vAlign w:val="bottom"/>
        </w:tcPr>
        <w:p w14:paraId="1479494F" w14:textId="77777777" w:rsidR="00E70780" w:rsidRDefault="00E70780">
          <w:pPr>
            <w:pStyle w:val="LogoCaption"/>
          </w:pPr>
        </w:p>
      </w:tc>
      <w:tc>
        <w:tcPr>
          <w:tcW w:w="9368" w:type="dxa"/>
          <w:vAlign w:val="bottom"/>
        </w:tcPr>
        <w:p w14:paraId="0BFE1A0B" w14:textId="77777777" w:rsidR="00E70780" w:rsidRDefault="00E70780">
          <w:pPr>
            <w:pStyle w:val="Header"/>
          </w:pPr>
        </w:p>
      </w:tc>
    </w:tr>
    <w:tr w:rsidR="00E70780" w14:paraId="1813CA05" w14:textId="77777777">
      <w:trPr>
        <w:gridAfter w:val="2"/>
        <w:wAfter w:w="720" w:type="dxa"/>
        <w:trHeight w:hRule="exact" w:val="680"/>
      </w:trPr>
      <w:tc>
        <w:tcPr>
          <w:tcW w:w="9368" w:type="dxa"/>
          <w:vAlign w:val="bottom"/>
        </w:tcPr>
        <w:p w14:paraId="7AF7AA59" w14:textId="77777777" w:rsidR="00E70780" w:rsidRDefault="00E70780">
          <w:pPr>
            <w:pStyle w:val="LogoCaption"/>
          </w:pPr>
        </w:p>
      </w:tc>
      <w:tc>
        <w:tcPr>
          <w:tcW w:w="9368" w:type="dxa"/>
          <w:vAlign w:val="bottom"/>
        </w:tcPr>
        <w:p w14:paraId="0A4F1CE2" w14:textId="77777777" w:rsidR="00E70780" w:rsidRDefault="00E70780">
          <w:pPr>
            <w:pStyle w:val="Header"/>
          </w:pPr>
        </w:p>
      </w:tc>
    </w:tr>
    <w:tr w:rsidR="00E70780" w14:paraId="0F239127" w14:textId="77777777">
      <w:trPr>
        <w:gridAfter w:val="2"/>
        <w:wAfter w:w="720" w:type="dxa"/>
        <w:trHeight w:hRule="exact" w:val="680"/>
      </w:trPr>
      <w:tc>
        <w:tcPr>
          <w:tcW w:w="9368" w:type="dxa"/>
          <w:vAlign w:val="bottom"/>
        </w:tcPr>
        <w:p w14:paraId="4A39D2F8" w14:textId="77777777" w:rsidR="00E70780" w:rsidRDefault="00E70780">
          <w:pPr>
            <w:pStyle w:val="LogoCaption"/>
          </w:pPr>
        </w:p>
      </w:tc>
      <w:tc>
        <w:tcPr>
          <w:tcW w:w="9368" w:type="dxa"/>
          <w:vAlign w:val="bottom"/>
        </w:tcPr>
        <w:p w14:paraId="275F53EE" w14:textId="77777777" w:rsidR="00E70780" w:rsidRDefault="00E70780">
          <w:pPr>
            <w:pStyle w:val="Header"/>
          </w:pPr>
        </w:p>
      </w:tc>
    </w:tr>
    <w:tr w:rsidR="00E70780" w14:paraId="4D216557" w14:textId="77777777">
      <w:trPr>
        <w:gridAfter w:val="2"/>
        <w:wAfter w:w="720" w:type="dxa"/>
        <w:trHeight w:hRule="exact" w:val="680"/>
      </w:trPr>
      <w:tc>
        <w:tcPr>
          <w:tcW w:w="9368" w:type="dxa"/>
          <w:vAlign w:val="bottom"/>
        </w:tcPr>
        <w:p w14:paraId="628447C7" w14:textId="77777777" w:rsidR="00E70780" w:rsidRDefault="00E70780">
          <w:pPr>
            <w:pStyle w:val="LogoCaption"/>
          </w:pPr>
        </w:p>
      </w:tc>
      <w:tc>
        <w:tcPr>
          <w:tcW w:w="9368" w:type="dxa"/>
          <w:vAlign w:val="bottom"/>
        </w:tcPr>
        <w:p w14:paraId="07C2897E" w14:textId="77777777" w:rsidR="00E70780" w:rsidRDefault="00E70780">
          <w:pPr>
            <w:pStyle w:val="Header"/>
          </w:pPr>
        </w:p>
      </w:tc>
    </w:tr>
    <w:tr w:rsidR="00E70780" w14:paraId="31345CDC" w14:textId="77777777">
      <w:trPr>
        <w:gridAfter w:val="2"/>
        <w:wAfter w:w="720" w:type="dxa"/>
        <w:trHeight w:hRule="exact" w:val="680"/>
      </w:trPr>
      <w:tc>
        <w:tcPr>
          <w:tcW w:w="9368" w:type="dxa"/>
          <w:vAlign w:val="bottom"/>
        </w:tcPr>
        <w:p w14:paraId="153987C9" w14:textId="77777777" w:rsidR="00E70780" w:rsidRDefault="00E70780">
          <w:pPr>
            <w:pStyle w:val="LogoCaption"/>
          </w:pPr>
        </w:p>
      </w:tc>
      <w:tc>
        <w:tcPr>
          <w:tcW w:w="9368" w:type="dxa"/>
          <w:vAlign w:val="bottom"/>
        </w:tcPr>
        <w:p w14:paraId="5B1AE0F1" w14:textId="77777777" w:rsidR="00E70780" w:rsidRDefault="00E70780">
          <w:pPr>
            <w:pStyle w:val="Header"/>
          </w:pPr>
        </w:p>
      </w:tc>
    </w:tr>
    <w:tr w:rsidR="00E70780" w14:paraId="58A7EF5B" w14:textId="77777777">
      <w:trPr>
        <w:gridAfter w:val="2"/>
        <w:wAfter w:w="720" w:type="dxa"/>
        <w:trHeight w:hRule="exact" w:val="680"/>
      </w:trPr>
      <w:tc>
        <w:tcPr>
          <w:tcW w:w="9368" w:type="dxa"/>
          <w:vAlign w:val="bottom"/>
        </w:tcPr>
        <w:p w14:paraId="40DB3F8F" w14:textId="77777777" w:rsidR="00E70780" w:rsidRDefault="00E70780">
          <w:pPr>
            <w:pStyle w:val="LogoCaption"/>
          </w:pPr>
        </w:p>
      </w:tc>
      <w:tc>
        <w:tcPr>
          <w:tcW w:w="9368" w:type="dxa"/>
          <w:vAlign w:val="bottom"/>
        </w:tcPr>
        <w:p w14:paraId="36223069" w14:textId="77777777" w:rsidR="00E70780" w:rsidRDefault="00E70780">
          <w:pPr>
            <w:pStyle w:val="Header"/>
          </w:pPr>
        </w:p>
      </w:tc>
    </w:tr>
    <w:tr w:rsidR="00E70780" w14:paraId="30CF9C4A" w14:textId="77777777">
      <w:trPr>
        <w:gridAfter w:val="2"/>
        <w:wAfter w:w="720" w:type="dxa"/>
        <w:trHeight w:hRule="exact" w:val="680"/>
      </w:trPr>
      <w:tc>
        <w:tcPr>
          <w:tcW w:w="9368" w:type="dxa"/>
          <w:vAlign w:val="bottom"/>
        </w:tcPr>
        <w:p w14:paraId="3D964D47" w14:textId="77777777" w:rsidR="00E70780" w:rsidRDefault="00E70780">
          <w:pPr>
            <w:pStyle w:val="LogoCaption"/>
          </w:pPr>
        </w:p>
      </w:tc>
      <w:tc>
        <w:tcPr>
          <w:tcW w:w="9368" w:type="dxa"/>
          <w:vAlign w:val="bottom"/>
        </w:tcPr>
        <w:p w14:paraId="4A1F60C1" w14:textId="77777777" w:rsidR="00E70780" w:rsidRDefault="00E70780">
          <w:pPr>
            <w:pStyle w:val="Header"/>
          </w:pPr>
        </w:p>
      </w:tc>
    </w:tr>
    <w:tr w:rsidR="00E70780" w14:paraId="1289AF36" w14:textId="77777777">
      <w:trPr>
        <w:gridAfter w:val="2"/>
        <w:wAfter w:w="720" w:type="dxa"/>
        <w:trHeight w:hRule="exact" w:val="680"/>
      </w:trPr>
      <w:tc>
        <w:tcPr>
          <w:tcW w:w="9368" w:type="dxa"/>
          <w:vAlign w:val="bottom"/>
        </w:tcPr>
        <w:p w14:paraId="27AB83FF" w14:textId="77777777" w:rsidR="00E70780" w:rsidRDefault="00E70780">
          <w:pPr>
            <w:pStyle w:val="LogoCaption"/>
          </w:pPr>
        </w:p>
      </w:tc>
      <w:tc>
        <w:tcPr>
          <w:tcW w:w="9368" w:type="dxa"/>
          <w:vAlign w:val="bottom"/>
        </w:tcPr>
        <w:p w14:paraId="79F3A18E" w14:textId="77777777" w:rsidR="00E70780" w:rsidRDefault="00E70780">
          <w:pPr>
            <w:pStyle w:val="Header"/>
          </w:pPr>
        </w:p>
      </w:tc>
    </w:tr>
    <w:tr w:rsidR="00E70780" w14:paraId="3786130A" w14:textId="77777777">
      <w:trPr>
        <w:gridAfter w:val="2"/>
        <w:wAfter w:w="720" w:type="dxa"/>
        <w:trHeight w:hRule="exact" w:val="680"/>
      </w:trPr>
      <w:tc>
        <w:tcPr>
          <w:tcW w:w="9368" w:type="dxa"/>
          <w:vAlign w:val="bottom"/>
        </w:tcPr>
        <w:p w14:paraId="47137060" w14:textId="77777777" w:rsidR="00E70780" w:rsidRDefault="00E70780">
          <w:pPr>
            <w:pStyle w:val="LogoCaption"/>
          </w:pPr>
        </w:p>
      </w:tc>
      <w:tc>
        <w:tcPr>
          <w:tcW w:w="9368" w:type="dxa"/>
          <w:vAlign w:val="bottom"/>
        </w:tcPr>
        <w:p w14:paraId="4FCAF0D6" w14:textId="77777777" w:rsidR="00E70780" w:rsidRDefault="00E70780">
          <w:pPr>
            <w:pStyle w:val="Header"/>
          </w:pPr>
        </w:p>
      </w:tc>
    </w:tr>
    <w:tr w:rsidR="00E70780" w14:paraId="712B7664" w14:textId="77777777">
      <w:trPr>
        <w:gridAfter w:val="2"/>
        <w:wAfter w:w="720" w:type="dxa"/>
        <w:trHeight w:hRule="exact" w:val="680"/>
      </w:trPr>
      <w:tc>
        <w:tcPr>
          <w:tcW w:w="9368" w:type="dxa"/>
          <w:vAlign w:val="bottom"/>
        </w:tcPr>
        <w:p w14:paraId="2D95438C" w14:textId="77777777" w:rsidR="00E70780" w:rsidRDefault="00E70780">
          <w:pPr>
            <w:pStyle w:val="LogoCaption"/>
          </w:pPr>
        </w:p>
      </w:tc>
      <w:tc>
        <w:tcPr>
          <w:tcW w:w="9368" w:type="dxa"/>
          <w:vAlign w:val="bottom"/>
        </w:tcPr>
        <w:p w14:paraId="524D0E53" w14:textId="77777777" w:rsidR="00E70780" w:rsidRDefault="00E70780">
          <w:pPr>
            <w:pStyle w:val="Header"/>
          </w:pPr>
        </w:p>
      </w:tc>
    </w:tr>
    <w:tr w:rsidR="00E70780" w14:paraId="4F83180F" w14:textId="77777777">
      <w:trPr>
        <w:gridAfter w:val="2"/>
        <w:wAfter w:w="720" w:type="dxa"/>
        <w:trHeight w:hRule="exact" w:val="680"/>
      </w:trPr>
      <w:tc>
        <w:tcPr>
          <w:tcW w:w="9368" w:type="dxa"/>
          <w:vAlign w:val="bottom"/>
        </w:tcPr>
        <w:p w14:paraId="2B69DE47" w14:textId="77777777" w:rsidR="00E70780" w:rsidRDefault="00E70780">
          <w:pPr>
            <w:pStyle w:val="LogoCaption"/>
          </w:pPr>
        </w:p>
      </w:tc>
      <w:tc>
        <w:tcPr>
          <w:tcW w:w="9368" w:type="dxa"/>
          <w:vAlign w:val="bottom"/>
        </w:tcPr>
        <w:p w14:paraId="17811EB1" w14:textId="77777777" w:rsidR="00E70780" w:rsidRDefault="00E70780">
          <w:pPr>
            <w:pStyle w:val="Header"/>
          </w:pPr>
        </w:p>
      </w:tc>
    </w:tr>
    <w:tr w:rsidR="00E70780" w14:paraId="05E10DC1" w14:textId="77777777">
      <w:trPr>
        <w:gridAfter w:val="2"/>
        <w:wAfter w:w="720" w:type="dxa"/>
        <w:trHeight w:hRule="exact" w:val="680"/>
      </w:trPr>
      <w:tc>
        <w:tcPr>
          <w:tcW w:w="9368" w:type="dxa"/>
          <w:vAlign w:val="bottom"/>
        </w:tcPr>
        <w:p w14:paraId="733ED448" w14:textId="77777777" w:rsidR="00E70780" w:rsidRDefault="00E70780">
          <w:pPr>
            <w:pStyle w:val="LogoCaption"/>
          </w:pPr>
        </w:p>
      </w:tc>
      <w:tc>
        <w:tcPr>
          <w:tcW w:w="9368" w:type="dxa"/>
          <w:vAlign w:val="bottom"/>
        </w:tcPr>
        <w:p w14:paraId="4C62D062" w14:textId="77777777" w:rsidR="00E70780" w:rsidRDefault="00E70780">
          <w:pPr>
            <w:pStyle w:val="Header"/>
          </w:pPr>
        </w:p>
      </w:tc>
    </w:tr>
    <w:tr w:rsidR="00E70780" w14:paraId="1115232E" w14:textId="77777777">
      <w:trPr>
        <w:gridAfter w:val="2"/>
        <w:wAfter w:w="720" w:type="dxa"/>
        <w:trHeight w:hRule="exact" w:val="680"/>
      </w:trPr>
      <w:tc>
        <w:tcPr>
          <w:tcW w:w="9368" w:type="dxa"/>
          <w:vAlign w:val="bottom"/>
        </w:tcPr>
        <w:p w14:paraId="25D969E6" w14:textId="77777777" w:rsidR="00E70780" w:rsidRDefault="00E70780">
          <w:pPr>
            <w:pStyle w:val="LogoCaption"/>
          </w:pPr>
        </w:p>
      </w:tc>
      <w:tc>
        <w:tcPr>
          <w:tcW w:w="9368" w:type="dxa"/>
          <w:vAlign w:val="bottom"/>
        </w:tcPr>
        <w:p w14:paraId="20C06CA8" w14:textId="77777777" w:rsidR="00E70780" w:rsidRDefault="00E70780">
          <w:pPr>
            <w:pStyle w:val="Header"/>
          </w:pPr>
        </w:p>
      </w:tc>
    </w:tr>
    <w:tr w:rsidR="00E70780" w14:paraId="668A3C55" w14:textId="77777777">
      <w:trPr>
        <w:gridAfter w:val="2"/>
        <w:wAfter w:w="720" w:type="dxa"/>
        <w:trHeight w:hRule="exact" w:val="680"/>
      </w:trPr>
      <w:tc>
        <w:tcPr>
          <w:tcW w:w="9368" w:type="dxa"/>
          <w:vAlign w:val="bottom"/>
        </w:tcPr>
        <w:p w14:paraId="72F34D63" w14:textId="77777777" w:rsidR="00E70780" w:rsidRDefault="00E70780">
          <w:pPr>
            <w:pStyle w:val="LogoCaption"/>
          </w:pPr>
        </w:p>
      </w:tc>
      <w:tc>
        <w:tcPr>
          <w:tcW w:w="9368" w:type="dxa"/>
          <w:vAlign w:val="bottom"/>
        </w:tcPr>
        <w:p w14:paraId="7AECB936" w14:textId="77777777" w:rsidR="00E70780" w:rsidRDefault="00E70780">
          <w:pPr>
            <w:pStyle w:val="Header"/>
          </w:pPr>
        </w:p>
      </w:tc>
    </w:tr>
    <w:tr w:rsidR="00E70780" w14:paraId="24AC48FC" w14:textId="77777777">
      <w:trPr>
        <w:gridAfter w:val="2"/>
        <w:wAfter w:w="720" w:type="dxa"/>
        <w:trHeight w:hRule="exact" w:val="680"/>
      </w:trPr>
      <w:tc>
        <w:tcPr>
          <w:tcW w:w="9368" w:type="dxa"/>
          <w:vAlign w:val="bottom"/>
        </w:tcPr>
        <w:p w14:paraId="6039827C" w14:textId="77777777" w:rsidR="00E70780" w:rsidRDefault="00E70780">
          <w:pPr>
            <w:pStyle w:val="LogoCaption"/>
          </w:pPr>
        </w:p>
      </w:tc>
      <w:tc>
        <w:tcPr>
          <w:tcW w:w="9368" w:type="dxa"/>
          <w:vAlign w:val="bottom"/>
        </w:tcPr>
        <w:p w14:paraId="194FC7AF" w14:textId="77777777" w:rsidR="00E70780" w:rsidRDefault="00E70780">
          <w:pPr>
            <w:pStyle w:val="Header"/>
          </w:pPr>
        </w:p>
      </w:tc>
    </w:tr>
    <w:tr w:rsidR="00E70780" w14:paraId="516A49AE" w14:textId="77777777">
      <w:trPr>
        <w:gridAfter w:val="2"/>
        <w:wAfter w:w="720" w:type="dxa"/>
        <w:trHeight w:hRule="exact" w:val="680"/>
      </w:trPr>
      <w:tc>
        <w:tcPr>
          <w:tcW w:w="9368" w:type="dxa"/>
          <w:vAlign w:val="bottom"/>
        </w:tcPr>
        <w:p w14:paraId="0078BF2C" w14:textId="77777777" w:rsidR="00E70780" w:rsidRDefault="00E70780">
          <w:pPr>
            <w:pStyle w:val="LogoCaption"/>
          </w:pPr>
        </w:p>
      </w:tc>
      <w:tc>
        <w:tcPr>
          <w:tcW w:w="9368" w:type="dxa"/>
          <w:vAlign w:val="bottom"/>
        </w:tcPr>
        <w:p w14:paraId="334AA35F" w14:textId="77777777" w:rsidR="00E70780" w:rsidRDefault="00E70780">
          <w:pPr>
            <w:pStyle w:val="Header"/>
          </w:pPr>
        </w:p>
      </w:tc>
    </w:tr>
    <w:tr w:rsidR="00E70780" w14:paraId="707BA292" w14:textId="77777777">
      <w:trPr>
        <w:gridAfter w:val="2"/>
        <w:wAfter w:w="720" w:type="dxa"/>
        <w:trHeight w:hRule="exact" w:val="680"/>
      </w:trPr>
      <w:tc>
        <w:tcPr>
          <w:tcW w:w="9368" w:type="dxa"/>
          <w:vAlign w:val="bottom"/>
        </w:tcPr>
        <w:p w14:paraId="75997934" w14:textId="77777777" w:rsidR="00E70780" w:rsidRDefault="00E70780">
          <w:pPr>
            <w:pStyle w:val="LogoCaption"/>
          </w:pPr>
        </w:p>
      </w:tc>
      <w:tc>
        <w:tcPr>
          <w:tcW w:w="9368" w:type="dxa"/>
          <w:vAlign w:val="bottom"/>
        </w:tcPr>
        <w:p w14:paraId="1BCBB215" w14:textId="77777777" w:rsidR="00E70780" w:rsidRDefault="00E70780">
          <w:pPr>
            <w:pStyle w:val="Header"/>
          </w:pPr>
        </w:p>
      </w:tc>
    </w:tr>
    <w:tr w:rsidR="00E70780" w14:paraId="437E3808" w14:textId="77777777">
      <w:trPr>
        <w:gridAfter w:val="2"/>
        <w:wAfter w:w="720" w:type="dxa"/>
        <w:trHeight w:hRule="exact" w:val="680"/>
      </w:trPr>
      <w:tc>
        <w:tcPr>
          <w:tcW w:w="9368" w:type="dxa"/>
          <w:vAlign w:val="bottom"/>
        </w:tcPr>
        <w:p w14:paraId="5218BE2A" w14:textId="77777777" w:rsidR="00E70780" w:rsidRDefault="00E70780">
          <w:pPr>
            <w:pStyle w:val="LogoCaption"/>
          </w:pPr>
        </w:p>
      </w:tc>
      <w:tc>
        <w:tcPr>
          <w:tcW w:w="9368" w:type="dxa"/>
          <w:vAlign w:val="bottom"/>
        </w:tcPr>
        <w:p w14:paraId="1A44264E" w14:textId="77777777" w:rsidR="00E70780" w:rsidRDefault="00E70780">
          <w:pPr>
            <w:pStyle w:val="Header"/>
          </w:pPr>
        </w:p>
      </w:tc>
    </w:tr>
    <w:tr w:rsidR="00E70780" w14:paraId="1EBCB57F" w14:textId="77777777">
      <w:trPr>
        <w:gridAfter w:val="2"/>
        <w:wAfter w:w="360" w:type="dxa"/>
        <w:trHeight w:hRule="exact" w:val="680"/>
      </w:trPr>
      <w:tc>
        <w:tcPr>
          <w:tcW w:w="9368" w:type="dxa"/>
          <w:vAlign w:val="bottom"/>
        </w:tcPr>
        <w:p w14:paraId="5C385F80" w14:textId="77777777" w:rsidR="00E70780" w:rsidRDefault="00E70780">
          <w:pPr>
            <w:pStyle w:val="LogoCaption"/>
          </w:pPr>
        </w:p>
      </w:tc>
      <w:tc>
        <w:tcPr>
          <w:tcW w:w="9368" w:type="dxa"/>
          <w:vAlign w:val="bottom"/>
        </w:tcPr>
        <w:p w14:paraId="79B48E1C" w14:textId="77777777" w:rsidR="00E70780" w:rsidRDefault="00E70780">
          <w:pPr>
            <w:pStyle w:val="Header"/>
          </w:pPr>
        </w:p>
      </w:tc>
    </w:tr>
    <w:tr w:rsidR="00E70780" w14:paraId="42AF9C45" w14:textId="77777777">
      <w:trPr>
        <w:gridAfter w:val="2"/>
        <w:wAfter w:w="720" w:type="dxa"/>
        <w:trHeight w:hRule="exact" w:val="680"/>
      </w:trPr>
      <w:tc>
        <w:tcPr>
          <w:tcW w:w="9368" w:type="dxa"/>
          <w:vAlign w:val="bottom"/>
        </w:tcPr>
        <w:p w14:paraId="488B7D36" w14:textId="77777777" w:rsidR="00E70780" w:rsidRDefault="00E70780">
          <w:pPr>
            <w:pStyle w:val="LogoCaption"/>
          </w:pPr>
        </w:p>
      </w:tc>
      <w:tc>
        <w:tcPr>
          <w:tcW w:w="9368" w:type="dxa"/>
          <w:vAlign w:val="bottom"/>
        </w:tcPr>
        <w:p w14:paraId="2A4F63AD" w14:textId="77777777" w:rsidR="00E70780" w:rsidRDefault="00E70780">
          <w:pPr>
            <w:pStyle w:val="Header"/>
          </w:pPr>
        </w:p>
      </w:tc>
    </w:tr>
    <w:tr w:rsidR="00E70780" w14:paraId="48E9B59B" w14:textId="77777777">
      <w:trPr>
        <w:gridAfter w:val="2"/>
        <w:wAfter w:w="720" w:type="dxa"/>
        <w:trHeight w:hRule="exact" w:val="680"/>
      </w:trPr>
      <w:tc>
        <w:tcPr>
          <w:tcW w:w="9368" w:type="dxa"/>
          <w:vAlign w:val="bottom"/>
        </w:tcPr>
        <w:p w14:paraId="660AD449" w14:textId="77777777" w:rsidR="00E70780" w:rsidRDefault="00E70780">
          <w:pPr>
            <w:pStyle w:val="LogoCaption"/>
          </w:pPr>
        </w:p>
      </w:tc>
      <w:tc>
        <w:tcPr>
          <w:tcW w:w="9368" w:type="dxa"/>
          <w:vAlign w:val="bottom"/>
        </w:tcPr>
        <w:p w14:paraId="487EF0D3" w14:textId="77777777" w:rsidR="00E70780" w:rsidRDefault="00E70780">
          <w:pPr>
            <w:pStyle w:val="Header"/>
          </w:pPr>
        </w:p>
      </w:tc>
    </w:tr>
    <w:tr w:rsidR="00E70780" w14:paraId="5764C98B" w14:textId="77777777">
      <w:trPr>
        <w:gridAfter w:val="2"/>
        <w:wAfter w:w="720" w:type="dxa"/>
        <w:trHeight w:hRule="exact" w:val="680"/>
      </w:trPr>
      <w:tc>
        <w:tcPr>
          <w:tcW w:w="9368" w:type="dxa"/>
          <w:vAlign w:val="bottom"/>
        </w:tcPr>
        <w:p w14:paraId="48E8C4D0" w14:textId="77777777" w:rsidR="00E70780" w:rsidRDefault="00E70780">
          <w:pPr>
            <w:pStyle w:val="LogoCaption"/>
          </w:pPr>
        </w:p>
      </w:tc>
      <w:tc>
        <w:tcPr>
          <w:tcW w:w="9368" w:type="dxa"/>
          <w:vAlign w:val="bottom"/>
        </w:tcPr>
        <w:p w14:paraId="24D340AC" w14:textId="77777777" w:rsidR="00E70780" w:rsidRDefault="00E70780">
          <w:pPr>
            <w:pStyle w:val="Header"/>
          </w:pPr>
        </w:p>
      </w:tc>
    </w:tr>
    <w:tr w:rsidR="00E70780" w14:paraId="38303795" w14:textId="77777777">
      <w:trPr>
        <w:gridAfter w:val="2"/>
        <w:wAfter w:w="720" w:type="dxa"/>
        <w:trHeight w:hRule="exact" w:val="680"/>
      </w:trPr>
      <w:tc>
        <w:tcPr>
          <w:tcW w:w="9368" w:type="dxa"/>
          <w:vAlign w:val="bottom"/>
        </w:tcPr>
        <w:p w14:paraId="5094C923" w14:textId="77777777" w:rsidR="00E70780" w:rsidRDefault="00E70780">
          <w:pPr>
            <w:pStyle w:val="LogoCaption"/>
          </w:pPr>
        </w:p>
      </w:tc>
      <w:tc>
        <w:tcPr>
          <w:tcW w:w="9368" w:type="dxa"/>
          <w:vAlign w:val="bottom"/>
        </w:tcPr>
        <w:p w14:paraId="76F53647" w14:textId="77777777" w:rsidR="00E70780" w:rsidRDefault="00E70780">
          <w:pPr>
            <w:pStyle w:val="Header"/>
          </w:pPr>
        </w:p>
      </w:tc>
    </w:tr>
    <w:tr w:rsidR="00E70780" w14:paraId="316B3166" w14:textId="77777777">
      <w:trPr>
        <w:gridAfter w:val="2"/>
        <w:wAfter w:w="720" w:type="dxa"/>
        <w:trHeight w:hRule="exact" w:val="680"/>
      </w:trPr>
      <w:tc>
        <w:tcPr>
          <w:tcW w:w="9368" w:type="dxa"/>
          <w:vAlign w:val="bottom"/>
        </w:tcPr>
        <w:p w14:paraId="2CD11749" w14:textId="77777777" w:rsidR="00E70780" w:rsidRDefault="00E70780">
          <w:pPr>
            <w:pStyle w:val="LogoCaption"/>
          </w:pPr>
        </w:p>
      </w:tc>
      <w:tc>
        <w:tcPr>
          <w:tcW w:w="9368" w:type="dxa"/>
          <w:vAlign w:val="bottom"/>
        </w:tcPr>
        <w:p w14:paraId="6C772249" w14:textId="77777777" w:rsidR="00E70780" w:rsidRDefault="00E70780">
          <w:pPr>
            <w:pStyle w:val="Header"/>
          </w:pPr>
        </w:p>
      </w:tc>
    </w:tr>
    <w:tr w:rsidR="00E70780" w14:paraId="75A5BE91" w14:textId="77777777">
      <w:trPr>
        <w:gridAfter w:val="2"/>
        <w:wAfter w:w="720" w:type="dxa"/>
        <w:trHeight w:hRule="exact" w:val="680"/>
      </w:trPr>
      <w:tc>
        <w:tcPr>
          <w:tcW w:w="9368" w:type="dxa"/>
          <w:vAlign w:val="bottom"/>
        </w:tcPr>
        <w:p w14:paraId="7852D8AA" w14:textId="77777777" w:rsidR="00E70780" w:rsidRDefault="00E70780">
          <w:pPr>
            <w:pStyle w:val="LogoCaption"/>
          </w:pPr>
        </w:p>
      </w:tc>
      <w:tc>
        <w:tcPr>
          <w:tcW w:w="9368" w:type="dxa"/>
          <w:vAlign w:val="bottom"/>
        </w:tcPr>
        <w:p w14:paraId="1D4EDDF5" w14:textId="77777777" w:rsidR="00E70780" w:rsidRDefault="00E70780">
          <w:pPr>
            <w:pStyle w:val="Header"/>
          </w:pPr>
        </w:p>
      </w:tc>
    </w:tr>
    <w:tr w:rsidR="00E70780" w14:paraId="3126F2D4" w14:textId="77777777">
      <w:trPr>
        <w:gridAfter w:val="2"/>
        <w:wAfter w:w="720" w:type="dxa"/>
        <w:trHeight w:hRule="exact" w:val="680"/>
      </w:trPr>
      <w:tc>
        <w:tcPr>
          <w:tcW w:w="9368" w:type="dxa"/>
          <w:vAlign w:val="bottom"/>
        </w:tcPr>
        <w:p w14:paraId="728CB436" w14:textId="77777777" w:rsidR="00E70780" w:rsidRDefault="00E70780">
          <w:pPr>
            <w:pStyle w:val="LogoCaption"/>
          </w:pPr>
        </w:p>
      </w:tc>
      <w:tc>
        <w:tcPr>
          <w:tcW w:w="9368" w:type="dxa"/>
          <w:vAlign w:val="bottom"/>
        </w:tcPr>
        <w:p w14:paraId="1AEA7F6B" w14:textId="77777777" w:rsidR="00E70780" w:rsidRDefault="00E70780">
          <w:pPr>
            <w:pStyle w:val="Header"/>
          </w:pPr>
        </w:p>
      </w:tc>
    </w:tr>
    <w:tr w:rsidR="00E70780" w14:paraId="4649950F" w14:textId="77777777">
      <w:trPr>
        <w:gridAfter w:val="2"/>
        <w:wAfter w:w="720" w:type="dxa"/>
        <w:trHeight w:hRule="exact" w:val="680"/>
      </w:trPr>
      <w:tc>
        <w:tcPr>
          <w:tcW w:w="9368" w:type="dxa"/>
          <w:vAlign w:val="bottom"/>
        </w:tcPr>
        <w:p w14:paraId="3E3E8961" w14:textId="77777777" w:rsidR="00E70780" w:rsidRDefault="00E70780">
          <w:pPr>
            <w:pStyle w:val="LogoCaption"/>
          </w:pPr>
        </w:p>
      </w:tc>
      <w:tc>
        <w:tcPr>
          <w:tcW w:w="9368" w:type="dxa"/>
          <w:vAlign w:val="bottom"/>
        </w:tcPr>
        <w:p w14:paraId="00292A54" w14:textId="77777777" w:rsidR="00E70780" w:rsidRDefault="00E70780">
          <w:pPr>
            <w:pStyle w:val="Header"/>
          </w:pPr>
        </w:p>
      </w:tc>
    </w:tr>
    <w:tr w:rsidR="00E70780" w14:paraId="068F3745" w14:textId="77777777">
      <w:trPr>
        <w:gridAfter w:val="2"/>
        <w:wAfter w:w="720" w:type="dxa"/>
        <w:trHeight w:hRule="exact" w:val="680"/>
      </w:trPr>
      <w:tc>
        <w:tcPr>
          <w:tcW w:w="9368" w:type="dxa"/>
          <w:vAlign w:val="bottom"/>
        </w:tcPr>
        <w:p w14:paraId="0FE8314D" w14:textId="77777777" w:rsidR="00E70780" w:rsidRDefault="00E70780">
          <w:pPr>
            <w:pStyle w:val="LogoCaption"/>
          </w:pPr>
        </w:p>
      </w:tc>
      <w:tc>
        <w:tcPr>
          <w:tcW w:w="9368" w:type="dxa"/>
          <w:vAlign w:val="bottom"/>
        </w:tcPr>
        <w:p w14:paraId="59B81875" w14:textId="77777777" w:rsidR="00E70780" w:rsidRDefault="00E70780">
          <w:pPr>
            <w:pStyle w:val="Header"/>
          </w:pPr>
        </w:p>
      </w:tc>
    </w:tr>
    <w:tr w:rsidR="00E70780" w14:paraId="13266D97" w14:textId="77777777">
      <w:trPr>
        <w:gridAfter w:val="2"/>
        <w:wAfter w:w="720" w:type="dxa"/>
        <w:trHeight w:hRule="exact" w:val="680"/>
      </w:trPr>
      <w:tc>
        <w:tcPr>
          <w:tcW w:w="9368" w:type="dxa"/>
          <w:vAlign w:val="bottom"/>
        </w:tcPr>
        <w:p w14:paraId="3F4801B9" w14:textId="77777777" w:rsidR="00E70780" w:rsidRDefault="00E70780">
          <w:pPr>
            <w:pStyle w:val="LogoCaption"/>
          </w:pPr>
        </w:p>
      </w:tc>
      <w:tc>
        <w:tcPr>
          <w:tcW w:w="9368" w:type="dxa"/>
          <w:vAlign w:val="bottom"/>
        </w:tcPr>
        <w:p w14:paraId="4876DDC3" w14:textId="77777777" w:rsidR="00E70780" w:rsidRDefault="00E70780">
          <w:pPr>
            <w:pStyle w:val="Header"/>
          </w:pPr>
        </w:p>
      </w:tc>
    </w:tr>
    <w:tr w:rsidR="00E70780" w14:paraId="7A35D675" w14:textId="77777777">
      <w:trPr>
        <w:gridAfter w:val="2"/>
        <w:wAfter w:w="720" w:type="dxa"/>
        <w:trHeight w:hRule="exact" w:val="680"/>
      </w:trPr>
      <w:tc>
        <w:tcPr>
          <w:tcW w:w="9368" w:type="dxa"/>
          <w:vAlign w:val="bottom"/>
        </w:tcPr>
        <w:p w14:paraId="4446F4F9" w14:textId="77777777" w:rsidR="00E70780" w:rsidRDefault="00E70780">
          <w:pPr>
            <w:pStyle w:val="LogoCaption"/>
          </w:pPr>
        </w:p>
      </w:tc>
      <w:tc>
        <w:tcPr>
          <w:tcW w:w="9368" w:type="dxa"/>
          <w:vAlign w:val="bottom"/>
        </w:tcPr>
        <w:p w14:paraId="7130DA5B" w14:textId="77777777" w:rsidR="00E70780" w:rsidRDefault="00E70780">
          <w:pPr>
            <w:pStyle w:val="Header"/>
          </w:pPr>
        </w:p>
      </w:tc>
    </w:tr>
    <w:tr w:rsidR="00E70780" w14:paraId="551E0AFD" w14:textId="77777777">
      <w:trPr>
        <w:gridAfter w:val="2"/>
        <w:wAfter w:w="720" w:type="dxa"/>
        <w:trHeight w:hRule="exact" w:val="680"/>
      </w:trPr>
      <w:tc>
        <w:tcPr>
          <w:tcW w:w="9368" w:type="dxa"/>
          <w:vAlign w:val="bottom"/>
        </w:tcPr>
        <w:p w14:paraId="7E713B04" w14:textId="77777777" w:rsidR="00E70780" w:rsidRDefault="00E70780">
          <w:pPr>
            <w:pStyle w:val="LogoCaption"/>
          </w:pPr>
        </w:p>
      </w:tc>
      <w:tc>
        <w:tcPr>
          <w:tcW w:w="9368" w:type="dxa"/>
          <w:vAlign w:val="bottom"/>
        </w:tcPr>
        <w:p w14:paraId="58F1F3AD" w14:textId="77777777" w:rsidR="00E70780" w:rsidRDefault="00E70780">
          <w:pPr>
            <w:pStyle w:val="Header"/>
          </w:pPr>
        </w:p>
      </w:tc>
    </w:tr>
    <w:tr w:rsidR="00E70780" w14:paraId="0BC9B8D1" w14:textId="77777777">
      <w:trPr>
        <w:gridAfter w:val="2"/>
        <w:wAfter w:w="720" w:type="dxa"/>
        <w:trHeight w:hRule="exact" w:val="680"/>
      </w:trPr>
      <w:tc>
        <w:tcPr>
          <w:tcW w:w="9368" w:type="dxa"/>
          <w:vAlign w:val="bottom"/>
        </w:tcPr>
        <w:p w14:paraId="7C986F43" w14:textId="77777777" w:rsidR="00E70780" w:rsidRDefault="00E70780">
          <w:pPr>
            <w:pStyle w:val="LogoCaption"/>
          </w:pPr>
        </w:p>
      </w:tc>
      <w:tc>
        <w:tcPr>
          <w:tcW w:w="9368" w:type="dxa"/>
          <w:vAlign w:val="bottom"/>
        </w:tcPr>
        <w:p w14:paraId="7EF157FE" w14:textId="77777777" w:rsidR="00E70780" w:rsidRDefault="00E70780">
          <w:pPr>
            <w:pStyle w:val="Header"/>
          </w:pPr>
        </w:p>
      </w:tc>
    </w:tr>
    <w:tr w:rsidR="00E70780" w14:paraId="65F912F7" w14:textId="77777777">
      <w:trPr>
        <w:gridAfter w:val="2"/>
        <w:wAfter w:w="720" w:type="dxa"/>
        <w:trHeight w:hRule="exact" w:val="680"/>
      </w:trPr>
      <w:tc>
        <w:tcPr>
          <w:tcW w:w="9368" w:type="dxa"/>
          <w:vAlign w:val="bottom"/>
        </w:tcPr>
        <w:p w14:paraId="54C3E20C" w14:textId="77777777" w:rsidR="00E70780" w:rsidRDefault="00E70780">
          <w:pPr>
            <w:pStyle w:val="LogoCaption"/>
          </w:pPr>
        </w:p>
      </w:tc>
      <w:tc>
        <w:tcPr>
          <w:tcW w:w="9368" w:type="dxa"/>
          <w:vAlign w:val="bottom"/>
        </w:tcPr>
        <w:p w14:paraId="79C3C212" w14:textId="77777777" w:rsidR="00E70780" w:rsidRDefault="00E70780">
          <w:pPr>
            <w:pStyle w:val="Header"/>
          </w:pPr>
        </w:p>
      </w:tc>
    </w:tr>
    <w:tr w:rsidR="00E70780" w14:paraId="47542F73" w14:textId="77777777">
      <w:trPr>
        <w:gridAfter w:val="2"/>
        <w:wAfter w:w="720" w:type="dxa"/>
        <w:trHeight w:hRule="exact" w:val="680"/>
      </w:trPr>
      <w:tc>
        <w:tcPr>
          <w:tcW w:w="9368" w:type="dxa"/>
          <w:vAlign w:val="bottom"/>
        </w:tcPr>
        <w:p w14:paraId="1F597343" w14:textId="77777777" w:rsidR="00E70780" w:rsidRDefault="00E70780">
          <w:pPr>
            <w:pStyle w:val="LogoCaption"/>
          </w:pPr>
        </w:p>
      </w:tc>
      <w:tc>
        <w:tcPr>
          <w:tcW w:w="9368" w:type="dxa"/>
          <w:vAlign w:val="bottom"/>
        </w:tcPr>
        <w:p w14:paraId="45A78989" w14:textId="77777777" w:rsidR="00E70780" w:rsidRDefault="00E70780">
          <w:pPr>
            <w:pStyle w:val="Header"/>
          </w:pPr>
        </w:p>
      </w:tc>
    </w:tr>
    <w:tr w:rsidR="00E70780" w14:paraId="20BCD493" w14:textId="77777777">
      <w:trPr>
        <w:gridAfter w:val="2"/>
        <w:wAfter w:w="720" w:type="dxa"/>
        <w:trHeight w:hRule="exact" w:val="680"/>
      </w:trPr>
      <w:tc>
        <w:tcPr>
          <w:tcW w:w="9368" w:type="dxa"/>
          <w:vAlign w:val="bottom"/>
        </w:tcPr>
        <w:p w14:paraId="03AD3116" w14:textId="77777777" w:rsidR="00E70780" w:rsidRDefault="00E70780">
          <w:pPr>
            <w:pStyle w:val="LogoCaption"/>
          </w:pPr>
        </w:p>
      </w:tc>
      <w:tc>
        <w:tcPr>
          <w:tcW w:w="9368" w:type="dxa"/>
          <w:vAlign w:val="bottom"/>
        </w:tcPr>
        <w:p w14:paraId="2640D875" w14:textId="77777777" w:rsidR="00E70780" w:rsidRDefault="00E70780">
          <w:pPr>
            <w:pStyle w:val="Header"/>
          </w:pPr>
        </w:p>
      </w:tc>
    </w:tr>
    <w:tr w:rsidR="00E70780" w14:paraId="1D061FB5" w14:textId="77777777">
      <w:trPr>
        <w:gridAfter w:val="2"/>
        <w:wAfter w:w="720" w:type="dxa"/>
        <w:trHeight w:hRule="exact" w:val="680"/>
      </w:trPr>
      <w:tc>
        <w:tcPr>
          <w:tcW w:w="9368" w:type="dxa"/>
          <w:vAlign w:val="bottom"/>
        </w:tcPr>
        <w:p w14:paraId="0733DD9A" w14:textId="77777777" w:rsidR="00E70780" w:rsidRDefault="00E70780">
          <w:pPr>
            <w:pStyle w:val="LogoCaption"/>
          </w:pPr>
        </w:p>
      </w:tc>
      <w:tc>
        <w:tcPr>
          <w:tcW w:w="9368" w:type="dxa"/>
          <w:vAlign w:val="bottom"/>
        </w:tcPr>
        <w:p w14:paraId="6BC91A62" w14:textId="77777777" w:rsidR="00E70780" w:rsidRDefault="00E70780">
          <w:pPr>
            <w:pStyle w:val="Header"/>
          </w:pPr>
        </w:p>
      </w:tc>
    </w:tr>
    <w:tr w:rsidR="00E70780" w14:paraId="486C78D6" w14:textId="77777777">
      <w:trPr>
        <w:gridAfter w:val="2"/>
        <w:wAfter w:w="720" w:type="dxa"/>
        <w:trHeight w:hRule="exact" w:val="680"/>
      </w:trPr>
      <w:tc>
        <w:tcPr>
          <w:tcW w:w="9368" w:type="dxa"/>
          <w:vAlign w:val="bottom"/>
        </w:tcPr>
        <w:p w14:paraId="0EFB3135" w14:textId="77777777" w:rsidR="00E70780" w:rsidRDefault="00E70780">
          <w:pPr>
            <w:pStyle w:val="LogoCaption"/>
          </w:pPr>
        </w:p>
      </w:tc>
      <w:tc>
        <w:tcPr>
          <w:tcW w:w="9368" w:type="dxa"/>
          <w:vAlign w:val="bottom"/>
        </w:tcPr>
        <w:p w14:paraId="559B788C" w14:textId="77777777" w:rsidR="00E70780" w:rsidRDefault="00E70780">
          <w:pPr>
            <w:pStyle w:val="Header"/>
          </w:pPr>
        </w:p>
      </w:tc>
    </w:tr>
    <w:tr w:rsidR="00E70780" w14:paraId="070AF3F3" w14:textId="77777777">
      <w:trPr>
        <w:gridAfter w:val="2"/>
        <w:wAfter w:w="720" w:type="dxa"/>
        <w:trHeight w:hRule="exact" w:val="680"/>
      </w:trPr>
      <w:tc>
        <w:tcPr>
          <w:tcW w:w="9368" w:type="dxa"/>
          <w:vAlign w:val="bottom"/>
        </w:tcPr>
        <w:p w14:paraId="04648BC1" w14:textId="77777777" w:rsidR="00E70780" w:rsidRDefault="00E70780">
          <w:pPr>
            <w:pStyle w:val="LogoCaption"/>
          </w:pPr>
        </w:p>
      </w:tc>
      <w:tc>
        <w:tcPr>
          <w:tcW w:w="9368" w:type="dxa"/>
          <w:vAlign w:val="bottom"/>
        </w:tcPr>
        <w:p w14:paraId="20520EB5" w14:textId="77777777" w:rsidR="00E70780" w:rsidRDefault="00E70780">
          <w:pPr>
            <w:pStyle w:val="Header"/>
          </w:pPr>
        </w:p>
      </w:tc>
    </w:tr>
    <w:tr w:rsidR="00E70780" w14:paraId="56DBAEBF" w14:textId="77777777">
      <w:trPr>
        <w:gridAfter w:val="2"/>
        <w:wAfter w:w="720" w:type="dxa"/>
        <w:trHeight w:hRule="exact" w:val="680"/>
      </w:trPr>
      <w:tc>
        <w:tcPr>
          <w:tcW w:w="9368" w:type="dxa"/>
          <w:vAlign w:val="bottom"/>
        </w:tcPr>
        <w:p w14:paraId="4A3D5B9D" w14:textId="77777777" w:rsidR="00E70780" w:rsidRDefault="00E70780">
          <w:pPr>
            <w:pStyle w:val="LogoCaption"/>
          </w:pPr>
        </w:p>
      </w:tc>
      <w:tc>
        <w:tcPr>
          <w:tcW w:w="9368" w:type="dxa"/>
          <w:vAlign w:val="bottom"/>
        </w:tcPr>
        <w:p w14:paraId="2EF06190" w14:textId="77777777" w:rsidR="00E70780" w:rsidRDefault="00E70780">
          <w:pPr>
            <w:pStyle w:val="Header"/>
          </w:pPr>
        </w:p>
      </w:tc>
    </w:tr>
    <w:tr w:rsidR="00E70780" w14:paraId="29A21519" w14:textId="77777777">
      <w:trPr>
        <w:gridAfter w:val="2"/>
        <w:wAfter w:w="720" w:type="dxa"/>
        <w:trHeight w:hRule="exact" w:val="680"/>
      </w:trPr>
      <w:tc>
        <w:tcPr>
          <w:tcW w:w="9368" w:type="dxa"/>
          <w:vAlign w:val="bottom"/>
        </w:tcPr>
        <w:p w14:paraId="44CBC2A2" w14:textId="77777777" w:rsidR="00E70780" w:rsidRDefault="00E70780">
          <w:pPr>
            <w:pStyle w:val="LogoCaption"/>
          </w:pPr>
        </w:p>
      </w:tc>
      <w:tc>
        <w:tcPr>
          <w:tcW w:w="9368" w:type="dxa"/>
          <w:vAlign w:val="bottom"/>
        </w:tcPr>
        <w:p w14:paraId="57F6943F" w14:textId="77777777" w:rsidR="00E70780" w:rsidRDefault="00E70780">
          <w:pPr>
            <w:pStyle w:val="Header"/>
          </w:pPr>
        </w:p>
      </w:tc>
    </w:tr>
    <w:tr w:rsidR="00E70780" w14:paraId="357D7678" w14:textId="77777777">
      <w:trPr>
        <w:gridAfter w:val="2"/>
        <w:wAfter w:w="720" w:type="dxa"/>
        <w:trHeight w:hRule="exact" w:val="680"/>
      </w:trPr>
      <w:tc>
        <w:tcPr>
          <w:tcW w:w="9368" w:type="dxa"/>
          <w:vAlign w:val="bottom"/>
        </w:tcPr>
        <w:p w14:paraId="4A101C40" w14:textId="77777777" w:rsidR="00E70780" w:rsidRDefault="00E70780">
          <w:pPr>
            <w:pStyle w:val="LogoCaption"/>
          </w:pPr>
        </w:p>
      </w:tc>
      <w:tc>
        <w:tcPr>
          <w:tcW w:w="9368" w:type="dxa"/>
          <w:vAlign w:val="bottom"/>
        </w:tcPr>
        <w:p w14:paraId="6718979E" w14:textId="77777777" w:rsidR="00E70780" w:rsidRDefault="00E70780">
          <w:pPr>
            <w:pStyle w:val="Header"/>
          </w:pPr>
        </w:p>
      </w:tc>
    </w:tr>
    <w:tr w:rsidR="00E70780" w14:paraId="2523658A" w14:textId="77777777">
      <w:trPr>
        <w:gridAfter w:val="2"/>
        <w:wAfter w:w="720" w:type="dxa"/>
        <w:trHeight w:hRule="exact" w:val="680"/>
      </w:trPr>
      <w:tc>
        <w:tcPr>
          <w:tcW w:w="9368" w:type="dxa"/>
          <w:vAlign w:val="bottom"/>
        </w:tcPr>
        <w:p w14:paraId="2936ACEA" w14:textId="77777777" w:rsidR="00E70780" w:rsidRDefault="00E70780">
          <w:pPr>
            <w:pStyle w:val="LogoCaption"/>
          </w:pPr>
        </w:p>
      </w:tc>
      <w:tc>
        <w:tcPr>
          <w:tcW w:w="9368" w:type="dxa"/>
          <w:vAlign w:val="bottom"/>
        </w:tcPr>
        <w:p w14:paraId="31946640" w14:textId="77777777" w:rsidR="00E70780" w:rsidRDefault="00E70780">
          <w:pPr>
            <w:pStyle w:val="Header"/>
          </w:pPr>
        </w:p>
      </w:tc>
    </w:tr>
    <w:tr w:rsidR="00E70780" w14:paraId="3A76D9E8" w14:textId="77777777">
      <w:trPr>
        <w:gridAfter w:val="2"/>
        <w:wAfter w:w="720" w:type="dxa"/>
        <w:trHeight w:hRule="exact" w:val="680"/>
      </w:trPr>
      <w:tc>
        <w:tcPr>
          <w:tcW w:w="9368" w:type="dxa"/>
          <w:vAlign w:val="bottom"/>
        </w:tcPr>
        <w:p w14:paraId="59FB3320" w14:textId="77777777" w:rsidR="00E70780" w:rsidRDefault="00E70780">
          <w:pPr>
            <w:pStyle w:val="LogoCaption"/>
          </w:pPr>
        </w:p>
      </w:tc>
      <w:tc>
        <w:tcPr>
          <w:tcW w:w="9368" w:type="dxa"/>
          <w:vAlign w:val="bottom"/>
        </w:tcPr>
        <w:p w14:paraId="14E54438" w14:textId="77777777" w:rsidR="00E70780" w:rsidRDefault="00E70780">
          <w:pPr>
            <w:pStyle w:val="Header"/>
          </w:pPr>
        </w:p>
      </w:tc>
    </w:tr>
    <w:tr w:rsidR="00E70780" w14:paraId="0BDC2CE6" w14:textId="77777777">
      <w:trPr>
        <w:gridAfter w:val="2"/>
        <w:wAfter w:w="720" w:type="dxa"/>
        <w:trHeight w:hRule="exact" w:val="680"/>
      </w:trPr>
      <w:tc>
        <w:tcPr>
          <w:tcW w:w="9368" w:type="dxa"/>
          <w:vAlign w:val="bottom"/>
        </w:tcPr>
        <w:p w14:paraId="7C9270A5" w14:textId="77777777" w:rsidR="00E70780" w:rsidRDefault="00E70780">
          <w:pPr>
            <w:pStyle w:val="LogoCaption"/>
          </w:pPr>
        </w:p>
      </w:tc>
      <w:tc>
        <w:tcPr>
          <w:tcW w:w="9368" w:type="dxa"/>
          <w:vAlign w:val="bottom"/>
        </w:tcPr>
        <w:p w14:paraId="18F86234" w14:textId="77777777" w:rsidR="00E70780" w:rsidRDefault="00E70780">
          <w:pPr>
            <w:pStyle w:val="Header"/>
          </w:pPr>
        </w:p>
      </w:tc>
    </w:tr>
    <w:tr w:rsidR="00E70780" w14:paraId="09AAFCFF" w14:textId="77777777">
      <w:trPr>
        <w:gridAfter w:val="2"/>
        <w:wAfter w:w="720" w:type="dxa"/>
        <w:trHeight w:hRule="exact" w:val="680"/>
      </w:trPr>
      <w:tc>
        <w:tcPr>
          <w:tcW w:w="9368" w:type="dxa"/>
          <w:vAlign w:val="bottom"/>
        </w:tcPr>
        <w:p w14:paraId="18B33C63" w14:textId="77777777" w:rsidR="00E70780" w:rsidRDefault="00E70780">
          <w:pPr>
            <w:pStyle w:val="LogoCaption"/>
          </w:pPr>
        </w:p>
      </w:tc>
      <w:tc>
        <w:tcPr>
          <w:tcW w:w="9368" w:type="dxa"/>
          <w:vAlign w:val="bottom"/>
        </w:tcPr>
        <w:p w14:paraId="2F206AB9" w14:textId="77777777" w:rsidR="00E70780" w:rsidRDefault="00E70780">
          <w:pPr>
            <w:pStyle w:val="Header"/>
          </w:pPr>
        </w:p>
      </w:tc>
    </w:tr>
    <w:tr w:rsidR="00E70780" w14:paraId="752973BE" w14:textId="77777777">
      <w:trPr>
        <w:gridAfter w:val="2"/>
        <w:wAfter w:w="720" w:type="dxa"/>
        <w:trHeight w:hRule="exact" w:val="680"/>
      </w:trPr>
      <w:tc>
        <w:tcPr>
          <w:tcW w:w="9368" w:type="dxa"/>
          <w:vAlign w:val="bottom"/>
        </w:tcPr>
        <w:p w14:paraId="7FB8888B" w14:textId="77777777" w:rsidR="00E70780" w:rsidRDefault="00E70780">
          <w:pPr>
            <w:pStyle w:val="LogoCaption"/>
          </w:pPr>
        </w:p>
      </w:tc>
      <w:tc>
        <w:tcPr>
          <w:tcW w:w="9368" w:type="dxa"/>
          <w:vAlign w:val="bottom"/>
        </w:tcPr>
        <w:p w14:paraId="655B2864" w14:textId="77777777" w:rsidR="00E70780" w:rsidRDefault="00E70780">
          <w:pPr>
            <w:pStyle w:val="Header"/>
          </w:pPr>
        </w:p>
      </w:tc>
    </w:tr>
    <w:tr w:rsidR="00E70780" w14:paraId="48DEA494" w14:textId="77777777">
      <w:trPr>
        <w:gridAfter w:val="2"/>
        <w:wAfter w:w="720" w:type="dxa"/>
        <w:trHeight w:hRule="exact" w:val="680"/>
      </w:trPr>
      <w:tc>
        <w:tcPr>
          <w:tcW w:w="9368" w:type="dxa"/>
          <w:vAlign w:val="bottom"/>
        </w:tcPr>
        <w:p w14:paraId="524A440C" w14:textId="77777777" w:rsidR="00E70780" w:rsidRDefault="00E70780">
          <w:pPr>
            <w:pStyle w:val="LogoCaption"/>
          </w:pPr>
        </w:p>
      </w:tc>
      <w:tc>
        <w:tcPr>
          <w:tcW w:w="9368" w:type="dxa"/>
          <w:vAlign w:val="bottom"/>
        </w:tcPr>
        <w:p w14:paraId="06215C4D" w14:textId="77777777" w:rsidR="00E70780" w:rsidRDefault="00E70780">
          <w:pPr>
            <w:pStyle w:val="Header"/>
          </w:pPr>
        </w:p>
      </w:tc>
    </w:tr>
    <w:tr w:rsidR="00E70780" w14:paraId="6E5105AA" w14:textId="77777777">
      <w:trPr>
        <w:gridAfter w:val="2"/>
        <w:wAfter w:w="720" w:type="dxa"/>
        <w:trHeight w:hRule="exact" w:val="680"/>
      </w:trPr>
      <w:tc>
        <w:tcPr>
          <w:tcW w:w="9368" w:type="dxa"/>
          <w:vAlign w:val="bottom"/>
        </w:tcPr>
        <w:p w14:paraId="205C9ADC" w14:textId="77777777" w:rsidR="00E70780" w:rsidRDefault="00E70780">
          <w:pPr>
            <w:pStyle w:val="LogoCaption"/>
          </w:pPr>
        </w:p>
      </w:tc>
      <w:tc>
        <w:tcPr>
          <w:tcW w:w="9368" w:type="dxa"/>
          <w:vAlign w:val="bottom"/>
        </w:tcPr>
        <w:p w14:paraId="1BAD9C47" w14:textId="77777777" w:rsidR="00E70780" w:rsidRDefault="00E70780">
          <w:pPr>
            <w:pStyle w:val="Header"/>
          </w:pPr>
        </w:p>
      </w:tc>
    </w:tr>
    <w:tr w:rsidR="00E70780" w14:paraId="1FBEFA2E" w14:textId="77777777">
      <w:trPr>
        <w:gridAfter w:val="2"/>
        <w:wAfter w:w="720" w:type="dxa"/>
        <w:trHeight w:hRule="exact" w:val="680"/>
      </w:trPr>
      <w:tc>
        <w:tcPr>
          <w:tcW w:w="9368" w:type="dxa"/>
          <w:vAlign w:val="bottom"/>
        </w:tcPr>
        <w:p w14:paraId="35533B9A" w14:textId="77777777" w:rsidR="00E70780" w:rsidRDefault="00E70780">
          <w:pPr>
            <w:pStyle w:val="LogoCaption"/>
          </w:pPr>
        </w:p>
      </w:tc>
      <w:tc>
        <w:tcPr>
          <w:tcW w:w="9368" w:type="dxa"/>
          <w:vAlign w:val="bottom"/>
        </w:tcPr>
        <w:p w14:paraId="55224BB3" w14:textId="77777777" w:rsidR="00E70780" w:rsidRDefault="00E70780">
          <w:pPr>
            <w:pStyle w:val="Header"/>
          </w:pPr>
        </w:p>
      </w:tc>
    </w:tr>
    <w:tr w:rsidR="00E70780" w14:paraId="63171DAA" w14:textId="77777777">
      <w:trPr>
        <w:gridAfter w:val="2"/>
        <w:wAfter w:w="720" w:type="dxa"/>
        <w:trHeight w:hRule="exact" w:val="680"/>
      </w:trPr>
      <w:tc>
        <w:tcPr>
          <w:tcW w:w="9368" w:type="dxa"/>
          <w:vAlign w:val="bottom"/>
        </w:tcPr>
        <w:p w14:paraId="7C907C9E" w14:textId="77777777" w:rsidR="00E70780" w:rsidRDefault="00E70780">
          <w:pPr>
            <w:pStyle w:val="LogoCaption"/>
          </w:pPr>
        </w:p>
      </w:tc>
      <w:tc>
        <w:tcPr>
          <w:tcW w:w="9368" w:type="dxa"/>
          <w:vAlign w:val="bottom"/>
        </w:tcPr>
        <w:p w14:paraId="4E09A54B" w14:textId="77777777" w:rsidR="00E70780" w:rsidRDefault="00E70780">
          <w:pPr>
            <w:pStyle w:val="Header"/>
          </w:pPr>
        </w:p>
      </w:tc>
    </w:tr>
    <w:tr w:rsidR="00E70780" w14:paraId="2BEDCE6E" w14:textId="77777777">
      <w:trPr>
        <w:gridAfter w:val="2"/>
        <w:wAfter w:w="720" w:type="dxa"/>
        <w:trHeight w:hRule="exact" w:val="680"/>
      </w:trPr>
      <w:tc>
        <w:tcPr>
          <w:tcW w:w="9368" w:type="dxa"/>
          <w:vAlign w:val="bottom"/>
        </w:tcPr>
        <w:p w14:paraId="08D9E06C" w14:textId="77777777" w:rsidR="00E70780" w:rsidRDefault="00E70780">
          <w:pPr>
            <w:pStyle w:val="LogoCaption"/>
          </w:pPr>
        </w:p>
      </w:tc>
      <w:tc>
        <w:tcPr>
          <w:tcW w:w="9368" w:type="dxa"/>
          <w:vAlign w:val="bottom"/>
        </w:tcPr>
        <w:p w14:paraId="298344A9" w14:textId="77777777" w:rsidR="00E70780" w:rsidRDefault="00E70780">
          <w:pPr>
            <w:pStyle w:val="Header"/>
          </w:pPr>
        </w:p>
      </w:tc>
    </w:tr>
    <w:tr w:rsidR="00E70780" w14:paraId="426ADEE1" w14:textId="77777777">
      <w:trPr>
        <w:gridAfter w:val="2"/>
        <w:wAfter w:w="720" w:type="dxa"/>
        <w:trHeight w:hRule="exact" w:val="680"/>
      </w:trPr>
      <w:tc>
        <w:tcPr>
          <w:tcW w:w="9368" w:type="dxa"/>
          <w:vAlign w:val="bottom"/>
        </w:tcPr>
        <w:p w14:paraId="5D150CEE" w14:textId="77777777" w:rsidR="00E70780" w:rsidRDefault="00E70780">
          <w:pPr>
            <w:pStyle w:val="LogoCaption"/>
          </w:pPr>
        </w:p>
      </w:tc>
      <w:tc>
        <w:tcPr>
          <w:tcW w:w="9368" w:type="dxa"/>
          <w:vAlign w:val="bottom"/>
        </w:tcPr>
        <w:p w14:paraId="0B9DDE6E" w14:textId="77777777" w:rsidR="00E70780" w:rsidRDefault="00E70780">
          <w:pPr>
            <w:pStyle w:val="Header"/>
          </w:pPr>
        </w:p>
      </w:tc>
    </w:tr>
    <w:tr w:rsidR="00E70780" w14:paraId="63E26056" w14:textId="77777777">
      <w:trPr>
        <w:gridAfter w:val="2"/>
        <w:wAfter w:w="720" w:type="dxa"/>
        <w:trHeight w:hRule="exact" w:val="680"/>
      </w:trPr>
      <w:tc>
        <w:tcPr>
          <w:tcW w:w="9368" w:type="dxa"/>
          <w:vAlign w:val="bottom"/>
        </w:tcPr>
        <w:p w14:paraId="18F52B11" w14:textId="77777777" w:rsidR="00E70780" w:rsidRDefault="00E70780">
          <w:pPr>
            <w:pStyle w:val="LogoCaption"/>
          </w:pPr>
        </w:p>
      </w:tc>
      <w:tc>
        <w:tcPr>
          <w:tcW w:w="9368" w:type="dxa"/>
          <w:vAlign w:val="bottom"/>
        </w:tcPr>
        <w:p w14:paraId="1081F00A" w14:textId="77777777" w:rsidR="00E70780" w:rsidRDefault="00E70780">
          <w:pPr>
            <w:pStyle w:val="Header"/>
          </w:pPr>
        </w:p>
      </w:tc>
    </w:tr>
    <w:tr w:rsidR="00E70780" w14:paraId="2D1373A5" w14:textId="77777777">
      <w:trPr>
        <w:gridAfter w:val="2"/>
        <w:wAfter w:w="720" w:type="dxa"/>
        <w:trHeight w:hRule="exact" w:val="680"/>
      </w:trPr>
      <w:tc>
        <w:tcPr>
          <w:tcW w:w="9368" w:type="dxa"/>
          <w:vAlign w:val="bottom"/>
        </w:tcPr>
        <w:p w14:paraId="7E969FA0" w14:textId="77777777" w:rsidR="00E70780" w:rsidRDefault="00E70780">
          <w:pPr>
            <w:pStyle w:val="LogoCaption"/>
          </w:pPr>
        </w:p>
      </w:tc>
      <w:tc>
        <w:tcPr>
          <w:tcW w:w="9368" w:type="dxa"/>
          <w:vAlign w:val="bottom"/>
        </w:tcPr>
        <w:p w14:paraId="7376BBE7" w14:textId="77777777" w:rsidR="00E70780" w:rsidRDefault="00E70780">
          <w:pPr>
            <w:pStyle w:val="Header"/>
          </w:pPr>
        </w:p>
      </w:tc>
    </w:tr>
    <w:tr w:rsidR="00E70780" w14:paraId="4F481A28" w14:textId="77777777">
      <w:trPr>
        <w:gridAfter w:val="2"/>
        <w:wAfter w:w="720" w:type="dxa"/>
        <w:trHeight w:hRule="exact" w:val="680"/>
      </w:trPr>
      <w:tc>
        <w:tcPr>
          <w:tcW w:w="9368" w:type="dxa"/>
          <w:vAlign w:val="bottom"/>
        </w:tcPr>
        <w:p w14:paraId="5E485BFA" w14:textId="77777777" w:rsidR="00E70780" w:rsidRDefault="00E70780">
          <w:pPr>
            <w:pStyle w:val="LogoCaption"/>
          </w:pPr>
        </w:p>
      </w:tc>
      <w:tc>
        <w:tcPr>
          <w:tcW w:w="9368" w:type="dxa"/>
          <w:vAlign w:val="bottom"/>
        </w:tcPr>
        <w:p w14:paraId="18FD7A43" w14:textId="77777777" w:rsidR="00E70780" w:rsidRDefault="00E70780">
          <w:pPr>
            <w:pStyle w:val="Header"/>
          </w:pPr>
        </w:p>
      </w:tc>
    </w:tr>
    <w:tr w:rsidR="00E70780" w14:paraId="4B570EAA" w14:textId="77777777">
      <w:trPr>
        <w:gridAfter w:val="2"/>
        <w:wAfter w:w="720" w:type="dxa"/>
        <w:trHeight w:hRule="exact" w:val="680"/>
      </w:trPr>
      <w:tc>
        <w:tcPr>
          <w:tcW w:w="9368" w:type="dxa"/>
          <w:vAlign w:val="bottom"/>
        </w:tcPr>
        <w:p w14:paraId="1C2044C1" w14:textId="77777777" w:rsidR="00E70780" w:rsidRDefault="00E70780">
          <w:pPr>
            <w:pStyle w:val="LogoCaption"/>
          </w:pPr>
        </w:p>
      </w:tc>
      <w:tc>
        <w:tcPr>
          <w:tcW w:w="9368" w:type="dxa"/>
          <w:vAlign w:val="bottom"/>
        </w:tcPr>
        <w:p w14:paraId="1CFA59E3" w14:textId="77777777" w:rsidR="00E70780" w:rsidRDefault="00E70780">
          <w:pPr>
            <w:pStyle w:val="Header"/>
          </w:pPr>
        </w:p>
      </w:tc>
    </w:tr>
    <w:tr w:rsidR="00E70780" w14:paraId="137AF8F9" w14:textId="77777777">
      <w:trPr>
        <w:gridAfter w:val="2"/>
        <w:wAfter w:w="720" w:type="dxa"/>
        <w:trHeight w:hRule="exact" w:val="680"/>
      </w:trPr>
      <w:tc>
        <w:tcPr>
          <w:tcW w:w="9368" w:type="dxa"/>
          <w:vAlign w:val="bottom"/>
        </w:tcPr>
        <w:p w14:paraId="65DA683F" w14:textId="77777777" w:rsidR="00E70780" w:rsidRDefault="00E70780">
          <w:pPr>
            <w:pStyle w:val="LogoCaption"/>
          </w:pPr>
        </w:p>
      </w:tc>
      <w:tc>
        <w:tcPr>
          <w:tcW w:w="9368" w:type="dxa"/>
          <w:vAlign w:val="bottom"/>
        </w:tcPr>
        <w:p w14:paraId="06DE2696" w14:textId="77777777" w:rsidR="00E70780" w:rsidRDefault="00E70780">
          <w:pPr>
            <w:pStyle w:val="Header"/>
          </w:pPr>
        </w:p>
      </w:tc>
    </w:tr>
    <w:tr w:rsidR="00E70780" w14:paraId="15E95F69" w14:textId="77777777">
      <w:trPr>
        <w:gridAfter w:val="1"/>
        <w:wAfter w:w="1080" w:type="dxa"/>
        <w:trHeight w:hRule="exact" w:val="680"/>
      </w:trPr>
      <w:tc>
        <w:tcPr>
          <w:tcW w:w="9368" w:type="dxa"/>
          <w:gridSpan w:val="2"/>
          <w:vAlign w:val="bottom"/>
        </w:tcPr>
        <w:p w14:paraId="6FAE2FF0" w14:textId="77777777" w:rsidR="00E70780" w:rsidRDefault="00E70780">
          <w:pPr>
            <w:pStyle w:val="LogoCaption"/>
          </w:pPr>
        </w:p>
      </w:tc>
      <w:tc>
        <w:tcPr>
          <w:tcW w:w="9368" w:type="dxa"/>
          <w:vAlign w:val="bottom"/>
        </w:tcPr>
        <w:p w14:paraId="0871EEF8" w14:textId="77777777" w:rsidR="00E70780" w:rsidRDefault="00E70780">
          <w:pPr>
            <w:pStyle w:val="Header"/>
          </w:pPr>
        </w:p>
      </w:tc>
    </w:tr>
    <w:tr w:rsidR="00E70780" w14:paraId="4F756D7D" w14:textId="77777777">
      <w:trPr>
        <w:gridAfter w:val="1"/>
        <w:wAfter w:w="1080" w:type="dxa"/>
        <w:trHeight w:hRule="exact" w:val="680"/>
      </w:trPr>
      <w:tc>
        <w:tcPr>
          <w:tcW w:w="9368" w:type="dxa"/>
          <w:gridSpan w:val="2"/>
          <w:vAlign w:val="bottom"/>
        </w:tcPr>
        <w:p w14:paraId="34FE0547" w14:textId="77777777" w:rsidR="00E70780" w:rsidRDefault="00E70780">
          <w:pPr>
            <w:pStyle w:val="LogoCaption"/>
          </w:pPr>
        </w:p>
      </w:tc>
      <w:tc>
        <w:tcPr>
          <w:tcW w:w="9368" w:type="dxa"/>
          <w:vAlign w:val="bottom"/>
        </w:tcPr>
        <w:p w14:paraId="101D4F3C" w14:textId="77777777" w:rsidR="00E70780" w:rsidRDefault="00E70780">
          <w:pPr>
            <w:pStyle w:val="Header"/>
          </w:pPr>
        </w:p>
      </w:tc>
    </w:tr>
    <w:tr w:rsidR="00E70780" w14:paraId="1D2B69E9" w14:textId="77777777">
      <w:trPr>
        <w:gridAfter w:val="1"/>
        <w:wAfter w:w="1080" w:type="dxa"/>
        <w:trHeight w:hRule="exact" w:val="680"/>
      </w:trPr>
      <w:tc>
        <w:tcPr>
          <w:tcW w:w="9368" w:type="dxa"/>
          <w:gridSpan w:val="2"/>
          <w:vAlign w:val="bottom"/>
        </w:tcPr>
        <w:p w14:paraId="66F63331" w14:textId="77777777" w:rsidR="00E70780" w:rsidRDefault="00E70780">
          <w:pPr>
            <w:pStyle w:val="LogoCaption"/>
          </w:pPr>
        </w:p>
      </w:tc>
      <w:tc>
        <w:tcPr>
          <w:tcW w:w="9368" w:type="dxa"/>
          <w:vAlign w:val="bottom"/>
        </w:tcPr>
        <w:p w14:paraId="0E16D664" w14:textId="77777777" w:rsidR="00E70780" w:rsidRDefault="00E70780">
          <w:pPr>
            <w:pStyle w:val="Header"/>
          </w:pPr>
        </w:p>
      </w:tc>
    </w:tr>
    <w:tr w:rsidR="00E70780" w14:paraId="53190614" w14:textId="77777777">
      <w:trPr>
        <w:gridAfter w:val="1"/>
        <w:wAfter w:w="1080" w:type="dxa"/>
        <w:trHeight w:hRule="exact" w:val="680"/>
      </w:trPr>
      <w:tc>
        <w:tcPr>
          <w:tcW w:w="9368" w:type="dxa"/>
          <w:gridSpan w:val="2"/>
          <w:vAlign w:val="bottom"/>
        </w:tcPr>
        <w:p w14:paraId="258AD03C" w14:textId="77777777" w:rsidR="00E70780" w:rsidRDefault="00E70780">
          <w:pPr>
            <w:pStyle w:val="LogoCaption"/>
          </w:pPr>
        </w:p>
      </w:tc>
      <w:tc>
        <w:tcPr>
          <w:tcW w:w="9368" w:type="dxa"/>
          <w:vAlign w:val="bottom"/>
        </w:tcPr>
        <w:p w14:paraId="5963574D" w14:textId="77777777" w:rsidR="00E70780" w:rsidRDefault="00E70780">
          <w:pPr>
            <w:pStyle w:val="Header"/>
          </w:pPr>
        </w:p>
      </w:tc>
    </w:tr>
    <w:tr w:rsidR="00E70780" w14:paraId="02171956" w14:textId="77777777">
      <w:trPr>
        <w:gridAfter w:val="1"/>
        <w:wAfter w:w="1080" w:type="dxa"/>
        <w:trHeight w:hRule="exact" w:val="680"/>
      </w:trPr>
      <w:tc>
        <w:tcPr>
          <w:tcW w:w="9368" w:type="dxa"/>
          <w:gridSpan w:val="2"/>
          <w:vAlign w:val="bottom"/>
        </w:tcPr>
        <w:p w14:paraId="020B16B2" w14:textId="77777777" w:rsidR="00E70780" w:rsidRDefault="00E70780">
          <w:pPr>
            <w:pStyle w:val="LogoCaption"/>
          </w:pPr>
        </w:p>
      </w:tc>
      <w:tc>
        <w:tcPr>
          <w:tcW w:w="9368" w:type="dxa"/>
          <w:vAlign w:val="bottom"/>
        </w:tcPr>
        <w:p w14:paraId="7E724D94" w14:textId="77777777" w:rsidR="00E70780" w:rsidRDefault="00E70780">
          <w:pPr>
            <w:pStyle w:val="Header"/>
          </w:pPr>
        </w:p>
      </w:tc>
    </w:tr>
    <w:tr w:rsidR="00E70780" w14:paraId="1BAACCFB" w14:textId="77777777">
      <w:trPr>
        <w:gridAfter w:val="1"/>
        <w:wAfter w:w="1080" w:type="dxa"/>
        <w:trHeight w:hRule="exact" w:val="680"/>
      </w:trPr>
      <w:tc>
        <w:tcPr>
          <w:tcW w:w="9368" w:type="dxa"/>
          <w:gridSpan w:val="2"/>
          <w:vAlign w:val="bottom"/>
        </w:tcPr>
        <w:p w14:paraId="4B33B84E" w14:textId="77777777" w:rsidR="00E70780" w:rsidRDefault="00E70780">
          <w:pPr>
            <w:pStyle w:val="LogoCaption"/>
          </w:pPr>
        </w:p>
      </w:tc>
      <w:tc>
        <w:tcPr>
          <w:tcW w:w="9368" w:type="dxa"/>
          <w:vAlign w:val="bottom"/>
        </w:tcPr>
        <w:p w14:paraId="1A326DCB" w14:textId="77777777" w:rsidR="00E70780" w:rsidRDefault="00E70780">
          <w:pPr>
            <w:pStyle w:val="Header"/>
          </w:pPr>
        </w:p>
      </w:tc>
    </w:tr>
    <w:tr w:rsidR="00E70780" w14:paraId="54FD24E2" w14:textId="77777777">
      <w:trPr>
        <w:gridAfter w:val="1"/>
        <w:wAfter w:w="1080" w:type="dxa"/>
        <w:trHeight w:hRule="exact" w:val="680"/>
      </w:trPr>
      <w:tc>
        <w:tcPr>
          <w:tcW w:w="9368" w:type="dxa"/>
          <w:gridSpan w:val="2"/>
          <w:vAlign w:val="bottom"/>
        </w:tcPr>
        <w:p w14:paraId="0286708F" w14:textId="77777777" w:rsidR="00E70780" w:rsidRDefault="00E70780">
          <w:pPr>
            <w:pStyle w:val="LogoCaption"/>
          </w:pPr>
        </w:p>
      </w:tc>
      <w:tc>
        <w:tcPr>
          <w:tcW w:w="9368" w:type="dxa"/>
          <w:vAlign w:val="bottom"/>
        </w:tcPr>
        <w:p w14:paraId="7A98DA57" w14:textId="77777777" w:rsidR="00E70780" w:rsidRDefault="00E70780">
          <w:pPr>
            <w:pStyle w:val="Header"/>
          </w:pPr>
        </w:p>
      </w:tc>
    </w:tr>
    <w:tr w:rsidR="00E70780" w14:paraId="22AF3D08" w14:textId="77777777">
      <w:trPr>
        <w:gridAfter w:val="1"/>
        <w:wAfter w:w="1080" w:type="dxa"/>
        <w:trHeight w:hRule="exact" w:val="680"/>
      </w:trPr>
      <w:tc>
        <w:tcPr>
          <w:tcW w:w="9368" w:type="dxa"/>
          <w:gridSpan w:val="2"/>
          <w:vAlign w:val="bottom"/>
        </w:tcPr>
        <w:p w14:paraId="0E7CC473" w14:textId="77777777" w:rsidR="00E70780" w:rsidRDefault="00E70780">
          <w:pPr>
            <w:pStyle w:val="LogoCaption"/>
          </w:pPr>
        </w:p>
      </w:tc>
      <w:tc>
        <w:tcPr>
          <w:tcW w:w="9368" w:type="dxa"/>
          <w:vAlign w:val="bottom"/>
        </w:tcPr>
        <w:p w14:paraId="63893B27" w14:textId="77777777" w:rsidR="00E70780" w:rsidRDefault="00E70780">
          <w:pPr>
            <w:pStyle w:val="Header"/>
          </w:pPr>
        </w:p>
      </w:tc>
    </w:tr>
    <w:tr w:rsidR="00E70780" w14:paraId="73859C79" w14:textId="77777777">
      <w:trPr>
        <w:gridAfter w:val="1"/>
        <w:wAfter w:w="1080" w:type="dxa"/>
        <w:trHeight w:hRule="exact" w:val="680"/>
      </w:trPr>
      <w:tc>
        <w:tcPr>
          <w:tcW w:w="9368" w:type="dxa"/>
          <w:gridSpan w:val="2"/>
          <w:vAlign w:val="bottom"/>
        </w:tcPr>
        <w:p w14:paraId="37C52B08" w14:textId="77777777" w:rsidR="00E70780" w:rsidRDefault="00E70780">
          <w:pPr>
            <w:pStyle w:val="LogoCaption"/>
          </w:pPr>
        </w:p>
      </w:tc>
      <w:tc>
        <w:tcPr>
          <w:tcW w:w="9368" w:type="dxa"/>
          <w:vAlign w:val="bottom"/>
        </w:tcPr>
        <w:p w14:paraId="2210A48E" w14:textId="77777777" w:rsidR="00E70780" w:rsidRDefault="00E70780">
          <w:pPr>
            <w:pStyle w:val="Header"/>
          </w:pPr>
        </w:p>
      </w:tc>
    </w:tr>
    <w:tr w:rsidR="00E70780" w14:paraId="681C7B14" w14:textId="77777777">
      <w:trPr>
        <w:gridAfter w:val="1"/>
        <w:wAfter w:w="1080" w:type="dxa"/>
        <w:trHeight w:hRule="exact" w:val="680"/>
      </w:trPr>
      <w:tc>
        <w:tcPr>
          <w:tcW w:w="9368" w:type="dxa"/>
          <w:gridSpan w:val="2"/>
          <w:vAlign w:val="bottom"/>
        </w:tcPr>
        <w:p w14:paraId="67D0B355" w14:textId="77777777" w:rsidR="00E70780" w:rsidRDefault="00E70780">
          <w:pPr>
            <w:pStyle w:val="LogoCaption"/>
          </w:pPr>
        </w:p>
      </w:tc>
      <w:tc>
        <w:tcPr>
          <w:tcW w:w="9368" w:type="dxa"/>
          <w:vAlign w:val="bottom"/>
        </w:tcPr>
        <w:p w14:paraId="4C7CBAF1" w14:textId="77777777" w:rsidR="00E70780" w:rsidRDefault="00E70780">
          <w:pPr>
            <w:pStyle w:val="Header"/>
          </w:pPr>
        </w:p>
      </w:tc>
    </w:tr>
    <w:tr w:rsidR="00E70780" w14:paraId="218E33D4" w14:textId="77777777">
      <w:trPr>
        <w:gridAfter w:val="1"/>
        <w:wAfter w:w="1080" w:type="dxa"/>
        <w:trHeight w:hRule="exact" w:val="680"/>
      </w:trPr>
      <w:tc>
        <w:tcPr>
          <w:tcW w:w="9368" w:type="dxa"/>
          <w:gridSpan w:val="2"/>
          <w:vAlign w:val="bottom"/>
        </w:tcPr>
        <w:p w14:paraId="27AA8BB4" w14:textId="77777777" w:rsidR="00E70780" w:rsidRDefault="00E70780">
          <w:pPr>
            <w:pStyle w:val="LogoCaption"/>
          </w:pPr>
        </w:p>
      </w:tc>
      <w:tc>
        <w:tcPr>
          <w:tcW w:w="9368" w:type="dxa"/>
          <w:vAlign w:val="bottom"/>
        </w:tcPr>
        <w:p w14:paraId="54BE3F46" w14:textId="77777777" w:rsidR="00E70780" w:rsidRDefault="00E70780">
          <w:pPr>
            <w:pStyle w:val="Header"/>
          </w:pPr>
        </w:p>
      </w:tc>
    </w:tr>
    <w:tr w:rsidR="00E70780" w14:paraId="42B65583" w14:textId="77777777">
      <w:trPr>
        <w:gridAfter w:val="1"/>
        <w:wAfter w:w="1080" w:type="dxa"/>
        <w:trHeight w:hRule="exact" w:val="680"/>
      </w:trPr>
      <w:tc>
        <w:tcPr>
          <w:tcW w:w="9368" w:type="dxa"/>
          <w:gridSpan w:val="2"/>
          <w:vAlign w:val="bottom"/>
        </w:tcPr>
        <w:p w14:paraId="676705DC" w14:textId="77777777" w:rsidR="00E70780" w:rsidRDefault="00E70780">
          <w:pPr>
            <w:pStyle w:val="LogoCaption"/>
          </w:pPr>
        </w:p>
      </w:tc>
      <w:tc>
        <w:tcPr>
          <w:tcW w:w="9368" w:type="dxa"/>
          <w:vAlign w:val="bottom"/>
        </w:tcPr>
        <w:p w14:paraId="7658AB73" w14:textId="77777777" w:rsidR="00E70780" w:rsidRDefault="00E70780">
          <w:pPr>
            <w:pStyle w:val="Header"/>
          </w:pPr>
        </w:p>
      </w:tc>
    </w:tr>
    <w:tr w:rsidR="00E70780" w14:paraId="477C0F7B" w14:textId="77777777">
      <w:trPr>
        <w:gridAfter w:val="1"/>
        <w:wAfter w:w="1080" w:type="dxa"/>
        <w:trHeight w:hRule="exact" w:val="680"/>
      </w:trPr>
      <w:tc>
        <w:tcPr>
          <w:tcW w:w="9368" w:type="dxa"/>
          <w:gridSpan w:val="2"/>
          <w:vAlign w:val="bottom"/>
        </w:tcPr>
        <w:p w14:paraId="67FB4A72" w14:textId="77777777" w:rsidR="00E70780" w:rsidRDefault="00E70780">
          <w:pPr>
            <w:pStyle w:val="LogoCaption"/>
          </w:pPr>
        </w:p>
      </w:tc>
      <w:tc>
        <w:tcPr>
          <w:tcW w:w="9368" w:type="dxa"/>
          <w:vAlign w:val="bottom"/>
        </w:tcPr>
        <w:p w14:paraId="2E63D8AC" w14:textId="77777777" w:rsidR="00E70780" w:rsidRDefault="00E70780">
          <w:pPr>
            <w:pStyle w:val="Header"/>
          </w:pPr>
        </w:p>
      </w:tc>
    </w:tr>
    <w:tr w:rsidR="00E70780" w14:paraId="19D6955F" w14:textId="77777777">
      <w:trPr>
        <w:gridAfter w:val="1"/>
        <w:wAfter w:w="1080" w:type="dxa"/>
        <w:trHeight w:hRule="exact" w:val="680"/>
      </w:trPr>
      <w:tc>
        <w:tcPr>
          <w:tcW w:w="9368" w:type="dxa"/>
          <w:gridSpan w:val="2"/>
          <w:vAlign w:val="bottom"/>
        </w:tcPr>
        <w:p w14:paraId="7D6AC915" w14:textId="77777777" w:rsidR="00E70780" w:rsidRDefault="00E70780">
          <w:pPr>
            <w:pStyle w:val="LogoCaption"/>
          </w:pPr>
        </w:p>
      </w:tc>
      <w:tc>
        <w:tcPr>
          <w:tcW w:w="9368" w:type="dxa"/>
          <w:vAlign w:val="bottom"/>
        </w:tcPr>
        <w:p w14:paraId="04B11DF3" w14:textId="77777777" w:rsidR="00E70780" w:rsidRDefault="00E70780">
          <w:pPr>
            <w:pStyle w:val="Header"/>
          </w:pPr>
        </w:p>
      </w:tc>
    </w:tr>
    <w:tr w:rsidR="00E70780" w14:paraId="098F9655" w14:textId="77777777">
      <w:trPr>
        <w:gridAfter w:val="1"/>
        <w:wAfter w:w="1080" w:type="dxa"/>
        <w:trHeight w:hRule="exact" w:val="680"/>
      </w:trPr>
      <w:tc>
        <w:tcPr>
          <w:tcW w:w="9368" w:type="dxa"/>
          <w:gridSpan w:val="2"/>
          <w:vAlign w:val="bottom"/>
        </w:tcPr>
        <w:p w14:paraId="582D29CA" w14:textId="77777777" w:rsidR="00E70780" w:rsidRDefault="00E70780">
          <w:pPr>
            <w:pStyle w:val="LogoCaption"/>
          </w:pPr>
        </w:p>
      </w:tc>
      <w:tc>
        <w:tcPr>
          <w:tcW w:w="9368" w:type="dxa"/>
          <w:vAlign w:val="bottom"/>
        </w:tcPr>
        <w:p w14:paraId="57A900C6" w14:textId="77777777" w:rsidR="00E70780" w:rsidRDefault="00E70780">
          <w:pPr>
            <w:pStyle w:val="Header"/>
          </w:pPr>
        </w:p>
      </w:tc>
    </w:tr>
    <w:tr w:rsidR="00E70780" w14:paraId="7CBCFD41" w14:textId="77777777">
      <w:trPr>
        <w:gridAfter w:val="1"/>
        <w:wAfter w:w="1080" w:type="dxa"/>
        <w:trHeight w:hRule="exact" w:val="680"/>
      </w:trPr>
      <w:tc>
        <w:tcPr>
          <w:tcW w:w="9368" w:type="dxa"/>
          <w:gridSpan w:val="2"/>
          <w:vAlign w:val="bottom"/>
        </w:tcPr>
        <w:p w14:paraId="6486EBA8" w14:textId="77777777" w:rsidR="00E70780" w:rsidRDefault="00E70780">
          <w:pPr>
            <w:pStyle w:val="LogoCaption"/>
          </w:pPr>
        </w:p>
      </w:tc>
      <w:tc>
        <w:tcPr>
          <w:tcW w:w="9368" w:type="dxa"/>
          <w:vAlign w:val="bottom"/>
        </w:tcPr>
        <w:p w14:paraId="270B6F63" w14:textId="77777777" w:rsidR="00E70780" w:rsidRDefault="00E70780">
          <w:pPr>
            <w:pStyle w:val="Header"/>
          </w:pPr>
        </w:p>
      </w:tc>
    </w:tr>
    <w:tr w:rsidR="00E70780" w14:paraId="73CA0AB1" w14:textId="77777777">
      <w:trPr>
        <w:gridAfter w:val="1"/>
        <w:wAfter w:w="1080" w:type="dxa"/>
        <w:trHeight w:hRule="exact" w:val="680"/>
      </w:trPr>
      <w:tc>
        <w:tcPr>
          <w:tcW w:w="9368" w:type="dxa"/>
          <w:gridSpan w:val="2"/>
          <w:vAlign w:val="bottom"/>
        </w:tcPr>
        <w:p w14:paraId="794CB413" w14:textId="77777777" w:rsidR="00E70780" w:rsidRDefault="00E70780">
          <w:pPr>
            <w:pStyle w:val="LogoCaption"/>
          </w:pPr>
        </w:p>
      </w:tc>
      <w:tc>
        <w:tcPr>
          <w:tcW w:w="9368" w:type="dxa"/>
          <w:vAlign w:val="bottom"/>
        </w:tcPr>
        <w:p w14:paraId="0EA53AB6" w14:textId="77777777" w:rsidR="00E70780" w:rsidRDefault="00E70780">
          <w:pPr>
            <w:pStyle w:val="Header"/>
          </w:pPr>
        </w:p>
      </w:tc>
    </w:tr>
    <w:tr w:rsidR="00E70780" w14:paraId="78E832E0" w14:textId="77777777">
      <w:trPr>
        <w:gridAfter w:val="1"/>
        <w:wAfter w:w="1080" w:type="dxa"/>
        <w:trHeight w:hRule="exact" w:val="680"/>
      </w:trPr>
      <w:tc>
        <w:tcPr>
          <w:tcW w:w="9368" w:type="dxa"/>
          <w:gridSpan w:val="2"/>
          <w:vAlign w:val="bottom"/>
        </w:tcPr>
        <w:p w14:paraId="29091972" w14:textId="77777777" w:rsidR="00E70780" w:rsidRDefault="00E70780">
          <w:pPr>
            <w:pStyle w:val="LogoCaption"/>
          </w:pPr>
        </w:p>
      </w:tc>
      <w:tc>
        <w:tcPr>
          <w:tcW w:w="9368" w:type="dxa"/>
          <w:vAlign w:val="bottom"/>
        </w:tcPr>
        <w:p w14:paraId="5D21E8AE" w14:textId="77777777" w:rsidR="00E70780" w:rsidRDefault="00E70780">
          <w:pPr>
            <w:pStyle w:val="Header"/>
          </w:pPr>
        </w:p>
      </w:tc>
    </w:tr>
    <w:tr w:rsidR="00E70780" w14:paraId="123D36EC" w14:textId="77777777">
      <w:trPr>
        <w:gridAfter w:val="1"/>
        <w:wAfter w:w="1080" w:type="dxa"/>
        <w:trHeight w:hRule="exact" w:val="680"/>
      </w:trPr>
      <w:tc>
        <w:tcPr>
          <w:tcW w:w="9368" w:type="dxa"/>
          <w:gridSpan w:val="2"/>
          <w:vAlign w:val="bottom"/>
        </w:tcPr>
        <w:p w14:paraId="7EF4A924" w14:textId="77777777" w:rsidR="00E70780" w:rsidRDefault="00E70780">
          <w:pPr>
            <w:pStyle w:val="LogoCaption"/>
          </w:pPr>
        </w:p>
      </w:tc>
      <w:tc>
        <w:tcPr>
          <w:tcW w:w="9368" w:type="dxa"/>
          <w:vAlign w:val="bottom"/>
        </w:tcPr>
        <w:p w14:paraId="0B09CE55" w14:textId="77777777" w:rsidR="00E70780" w:rsidRDefault="00E70780">
          <w:pPr>
            <w:pStyle w:val="Header"/>
          </w:pPr>
        </w:p>
      </w:tc>
    </w:tr>
    <w:tr w:rsidR="00E70780" w14:paraId="29EF299C" w14:textId="77777777">
      <w:trPr>
        <w:gridAfter w:val="1"/>
        <w:wAfter w:w="1080" w:type="dxa"/>
        <w:trHeight w:hRule="exact" w:val="680"/>
      </w:trPr>
      <w:tc>
        <w:tcPr>
          <w:tcW w:w="9368" w:type="dxa"/>
          <w:gridSpan w:val="2"/>
          <w:vAlign w:val="bottom"/>
        </w:tcPr>
        <w:p w14:paraId="5170BD5F" w14:textId="77777777" w:rsidR="00E70780" w:rsidRDefault="00E70780">
          <w:pPr>
            <w:pStyle w:val="LogoCaption"/>
          </w:pPr>
        </w:p>
      </w:tc>
      <w:tc>
        <w:tcPr>
          <w:tcW w:w="9368" w:type="dxa"/>
          <w:vAlign w:val="bottom"/>
        </w:tcPr>
        <w:p w14:paraId="6D1DC3D8" w14:textId="77777777" w:rsidR="00E70780" w:rsidRDefault="00E70780">
          <w:pPr>
            <w:pStyle w:val="Header"/>
          </w:pPr>
        </w:p>
      </w:tc>
    </w:tr>
    <w:tr w:rsidR="00E70780" w14:paraId="201A0B19" w14:textId="77777777">
      <w:trPr>
        <w:gridAfter w:val="1"/>
        <w:wAfter w:w="1080" w:type="dxa"/>
        <w:trHeight w:hRule="exact" w:val="680"/>
      </w:trPr>
      <w:tc>
        <w:tcPr>
          <w:tcW w:w="9368" w:type="dxa"/>
          <w:gridSpan w:val="2"/>
          <w:vAlign w:val="bottom"/>
        </w:tcPr>
        <w:p w14:paraId="571C0E20" w14:textId="77777777" w:rsidR="00E70780" w:rsidRDefault="00E70780">
          <w:pPr>
            <w:pStyle w:val="LogoCaption"/>
          </w:pPr>
        </w:p>
      </w:tc>
      <w:tc>
        <w:tcPr>
          <w:tcW w:w="9368" w:type="dxa"/>
          <w:vAlign w:val="bottom"/>
        </w:tcPr>
        <w:p w14:paraId="6A56D443" w14:textId="77777777" w:rsidR="00E70780" w:rsidRDefault="00E70780">
          <w:pPr>
            <w:pStyle w:val="Header"/>
          </w:pPr>
        </w:p>
      </w:tc>
    </w:tr>
    <w:tr w:rsidR="00E70780" w14:paraId="3AE6B2FD" w14:textId="77777777">
      <w:trPr>
        <w:gridAfter w:val="1"/>
        <w:wAfter w:w="1080" w:type="dxa"/>
        <w:trHeight w:hRule="exact" w:val="680"/>
      </w:trPr>
      <w:tc>
        <w:tcPr>
          <w:tcW w:w="9368" w:type="dxa"/>
          <w:gridSpan w:val="2"/>
          <w:vAlign w:val="bottom"/>
        </w:tcPr>
        <w:p w14:paraId="2228821E" w14:textId="77777777" w:rsidR="00E70780" w:rsidRDefault="00E70780">
          <w:pPr>
            <w:pStyle w:val="LogoCaption"/>
          </w:pPr>
        </w:p>
      </w:tc>
      <w:tc>
        <w:tcPr>
          <w:tcW w:w="9368" w:type="dxa"/>
          <w:vAlign w:val="bottom"/>
        </w:tcPr>
        <w:p w14:paraId="0714900B" w14:textId="77777777" w:rsidR="00E70780" w:rsidRDefault="00E70780">
          <w:pPr>
            <w:pStyle w:val="Header"/>
          </w:pPr>
        </w:p>
      </w:tc>
    </w:tr>
    <w:tr w:rsidR="00E70780" w14:paraId="2EABDCB7" w14:textId="77777777">
      <w:trPr>
        <w:gridAfter w:val="1"/>
        <w:wAfter w:w="1080" w:type="dxa"/>
        <w:trHeight w:hRule="exact" w:val="680"/>
      </w:trPr>
      <w:tc>
        <w:tcPr>
          <w:tcW w:w="9368" w:type="dxa"/>
          <w:gridSpan w:val="2"/>
          <w:vAlign w:val="bottom"/>
        </w:tcPr>
        <w:p w14:paraId="3F6D6834" w14:textId="77777777" w:rsidR="00E70780" w:rsidRDefault="00E70780">
          <w:pPr>
            <w:pStyle w:val="LogoCaption"/>
          </w:pPr>
        </w:p>
      </w:tc>
      <w:tc>
        <w:tcPr>
          <w:tcW w:w="9368" w:type="dxa"/>
          <w:vAlign w:val="bottom"/>
        </w:tcPr>
        <w:p w14:paraId="634379FD" w14:textId="77777777" w:rsidR="00E70780" w:rsidRDefault="00E70780">
          <w:pPr>
            <w:pStyle w:val="Header"/>
          </w:pPr>
        </w:p>
      </w:tc>
    </w:tr>
    <w:tr w:rsidR="00E70780" w14:paraId="5D3438AD" w14:textId="77777777">
      <w:trPr>
        <w:gridAfter w:val="1"/>
        <w:wAfter w:w="1080" w:type="dxa"/>
        <w:trHeight w:hRule="exact" w:val="680"/>
      </w:trPr>
      <w:tc>
        <w:tcPr>
          <w:tcW w:w="9368" w:type="dxa"/>
          <w:gridSpan w:val="2"/>
          <w:vAlign w:val="bottom"/>
        </w:tcPr>
        <w:p w14:paraId="123F3159" w14:textId="77777777" w:rsidR="00E70780" w:rsidRDefault="00E70780">
          <w:pPr>
            <w:pStyle w:val="LogoCaption"/>
          </w:pPr>
        </w:p>
      </w:tc>
      <w:tc>
        <w:tcPr>
          <w:tcW w:w="9368" w:type="dxa"/>
          <w:vAlign w:val="bottom"/>
        </w:tcPr>
        <w:p w14:paraId="1D54E725" w14:textId="77777777" w:rsidR="00E70780" w:rsidRDefault="00E70780">
          <w:pPr>
            <w:pStyle w:val="Header"/>
          </w:pPr>
        </w:p>
      </w:tc>
    </w:tr>
    <w:tr w:rsidR="00E70780" w14:paraId="035C5D24" w14:textId="77777777">
      <w:trPr>
        <w:gridAfter w:val="1"/>
        <w:wAfter w:w="1080" w:type="dxa"/>
        <w:trHeight w:hRule="exact" w:val="680"/>
      </w:trPr>
      <w:tc>
        <w:tcPr>
          <w:tcW w:w="9368" w:type="dxa"/>
          <w:gridSpan w:val="2"/>
          <w:vAlign w:val="bottom"/>
        </w:tcPr>
        <w:p w14:paraId="376F3491" w14:textId="77777777" w:rsidR="00E70780" w:rsidRDefault="00E70780">
          <w:pPr>
            <w:pStyle w:val="LogoCaption"/>
          </w:pPr>
        </w:p>
      </w:tc>
      <w:tc>
        <w:tcPr>
          <w:tcW w:w="9368" w:type="dxa"/>
          <w:vAlign w:val="bottom"/>
        </w:tcPr>
        <w:p w14:paraId="404071D9" w14:textId="77777777" w:rsidR="00E70780" w:rsidRDefault="00E70780">
          <w:pPr>
            <w:pStyle w:val="Header"/>
          </w:pPr>
        </w:p>
      </w:tc>
    </w:tr>
    <w:tr w:rsidR="00E70780" w14:paraId="6A08EE9F" w14:textId="77777777">
      <w:trPr>
        <w:gridAfter w:val="1"/>
        <w:wAfter w:w="1080" w:type="dxa"/>
        <w:trHeight w:hRule="exact" w:val="680"/>
      </w:trPr>
      <w:tc>
        <w:tcPr>
          <w:tcW w:w="9368" w:type="dxa"/>
          <w:gridSpan w:val="2"/>
          <w:vAlign w:val="bottom"/>
        </w:tcPr>
        <w:p w14:paraId="096DD040" w14:textId="77777777" w:rsidR="00E70780" w:rsidRDefault="00E70780">
          <w:pPr>
            <w:pStyle w:val="LogoCaption"/>
          </w:pPr>
        </w:p>
      </w:tc>
      <w:tc>
        <w:tcPr>
          <w:tcW w:w="9368" w:type="dxa"/>
          <w:vAlign w:val="bottom"/>
        </w:tcPr>
        <w:p w14:paraId="54DAD422" w14:textId="77777777" w:rsidR="00E70780" w:rsidRDefault="00E70780">
          <w:pPr>
            <w:pStyle w:val="Header"/>
          </w:pPr>
        </w:p>
      </w:tc>
    </w:tr>
    <w:tr w:rsidR="00E70780" w14:paraId="51F7AE14" w14:textId="77777777">
      <w:trPr>
        <w:gridAfter w:val="1"/>
        <w:wAfter w:w="1080" w:type="dxa"/>
        <w:trHeight w:hRule="exact" w:val="680"/>
      </w:trPr>
      <w:tc>
        <w:tcPr>
          <w:tcW w:w="9368" w:type="dxa"/>
          <w:gridSpan w:val="2"/>
          <w:vAlign w:val="bottom"/>
        </w:tcPr>
        <w:p w14:paraId="73B73488" w14:textId="77777777" w:rsidR="00E70780" w:rsidRDefault="00E70780">
          <w:pPr>
            <w:pStyle w:val="LogoCaption"/>
          </w:pPr>
        </w:p>
      </w:tc>
      <w:tc>
        <w:tcPr>
          <w:tcW w:w="9368" w:type="dxa"/>
          <w:vAlign w:val="bottom"/>
        </w:tcPr>
        <w:p w14:paraId="56673F63" w14:textId="77777777" w:rsidR="00E70780" w:rsidRDefault="00E70780">
          <w:pPr>
            <w:pStyle w:val="Header"/>
          </w:pPr>
        </w:p>
      </w:tc>
    </w:tr>
    <w:tr w:rsidR="00E70780" w14:paraId="3300136F" w14:textId="77777777">
      <w:trPr>
        <w:gridAfter w:val="1"/>
        <w:wAfter w:w="1080" w:type="dxa"/>
        <w:trHeight w:hRule="exact" w:val="680"/>
      </w:trPr>
      <w:tc>
        <w:tcPr>
          <w:tcW w:w="9368" w:type="dxa"/>
          <w:gridSpan w:val="2"/>
          <w:vAlign w:val="bottom"/>
        </w:tcPr>
        <w:p w14:paraId="25DE0B6F" w14:textId="77777777" w:rsidR="00E70780" w:rsidRDefault="00E70780">
          <w:pPr>
            <w:pStyle w:val="LogoCaption"/>
          </w:pPr>
        </w:p>
      </w:tc>
      <w:tc>
        <w:tcPr>
          <w:tcW w:w="9368" w:type="dxa"/>
          <w:vAlign w:val="bottom"/>
        </w:tcPr>
        <w:p w14:paraId="526976D1" w14:textId="77777777" w:rsidR="00E70780" w:rsidRDefault="00E70780">
          <w:pPr>
            <w:pStyle w:val="Header"/>
          </w:pPr>
        </w:p>
      </w:tc>
    </w:tr>
    <w:tr w:rsidR="00E70780" w14:paraId="42CEF696" w14:textId="77777777">
      <w:trPr>
        <w:gridAfter w:val="1"/>
        <w:wAfter w:w="1080" w:type="dxa"/>
        <w:trHeight w:hRule="exact" w:val="680"/>
      </w:trPr>
      <w:tc>
        <w:tcPr>
          <w:tcW w:w="9368" w:type="dxa"/>
          <w:gridSpan w:val="2"/>
          <w:vAlign w:val="bottom"/>
        </w:tcPr>
        <w:p w14:paraId="24F64532" w14:textId="77777777" w:rsidR="00E70780" w:rsidRDefault="00E70780">
          <w:pPr>
            <w:pStyle w:val="LogoCaption"/>
          </w:pPr>
        </w:p>
      </w:tc>
      <w:tc>
        <w:tcPr>
          <w:tcW w:w="9368" w:type="dxa"/>
          <w:vAlign w:val="bottom"/>
        </w:tcPr>
        <w:p w14:paraId="16C947AA" w14:textId="77777777" w:rsidR="00E70780" w:rsidRDefault="00E70780">
          <w:pPr>
            <w:pStyle w:val="Header"/>
          </w:pPr>
        </w:p>
      </w:tc>
    </w:tr>
    <w:tr w:rsidR="00E70780" w14:paraId="770C104F" w14:textId="77777777">
      <w:trPr>
        <w:gridAfter w:val="1"/>
        <w:wAfter w:w="1080" w:type="dxa"/>
        <w:trHeight w:hRule="exact" w:val="680"/>
      </w:trPr>
      <w:tc>
        <w:tcPr>
          <w:tcW w:w="9368" w:type="dxa"/>
          <w:gridSpan w:val="2"/>
          <w:vAlign w:val="bottom"/>
        </w:tcPr>
        <w:p w14:paraId="18D6AA51" w14:textId="77777777" w:rsidR="00E70780" w:rsidRDefault="00E70780">
          <w:pPr>
            <w:pStyle w:val="LogoCaption"/>
          </w:pPr>
        </w:p>
      </w:tc>
      <w:tc>
        <w:tcPr>
          <w:tcW w:w="9368" w:type="dxa"/>
          <w:vAlign w:val="bottom"/>
        </w:tcPr>
        <w:p w14:paraId="7E50A663" w14:textId="77777777" w:rsidR="00E70780" w:rsidRDefault="00E70780">
          <w:pPr>
            <w:pStyle w:val="Header"/>
          </w:pPr>
        </w:p>
      </w:tc>
    </w:tr>
    <w:tr w:rsidR="00E70780" w14:paraId="6BAD365B" w14:textId="77777777">
      <w:trPr>
        <w:gridAfter w:val="1"/>
        <w:wAfter w:w="1080" w:type="dxa"/>
        <w:trHeight w:hRule="exact" w:val="680"/>
      </w:trPr>
      <w:tc>
        <w:tcPr>
          <w:tcW w:w="9368" w:type="dxa"/>
          <w:gridSpan w:val="2"/>
          <w:vAlign w:val="bottom"/>
        </w:tcPr>
        <w:p w14:paraId="24DA99B7" w14:textId="77777777" w:rsidR="00E70780" w:rsidRDefault="00E70780">
          <w:pPr>
            <w:pStyle w:val="LogoCaption"/>
          </w:pPr>
        </w:p>
      </w:tc>
      <w:tc>
        <w:tcPr>
          <w:tcW w:w="9368" w:type="dxa"/>
          <w:vAlign w:val="bottom"/>
        </w:tcPr>
        <w:p w14:paraId="7147D46C" w14:textId="77777777" w:rsidR="00E70780" w:rsidRDefault="00E70780">
          <w:pPr>
            <w:pStyle w:val="Header"/>
          </w:pPr>
        </w:p>
      </w:tc>
    </w:tr>
    <w:tr w:rsidR="00E70780" w14:paraId="433EA86C" w14:textId="77777777">
      <w:trPr>
        <w:gridAfter w:val="1"/>
        <w:wAfter w:w="1080" w:type="dxa"/>
        <w:trHeight w:hRule="exact" w:val="680"/>
      </w:trPr>
      <w:tc>
        <w:tcPr>
          <w:tcW w:w="9368" w:type="dxa"/>
          <w:gridSpan w:val="2"/>
          <w:vAlign w:val="bottom"/>
        </w:tcPr>
        <w:p w14:paraId="6F0B3C77" w14:textId="77777777" w:rsidR="00E70780" w:rsidRDefault="00E70780">
          <w:pPr>
            <w:pStyle w:val="LogoCaption"/>
          </w:pPr>
        </w:p>
      </w:tc>
      <w:tc>
        <w:tcPr>
          <w:tcW w:w="9368" w:type="dxa"/>
          <w:vAlign w:val="bottom"/>
        </w:tcPr>
        <w:p w14:paraId="1D1B815E" w14:textId="77777777" w:rsidR="00E70780" w:rsidRDefault="00E70780">
          <w:pPr>
            <w:pStyle w:val="Header"/>
          </w:pPr>
        </w:p>
      </w:tc>
    </w:tr>
    <w:tr w:rsidR="00E70780" w14:paraId="3D9B0198" w14:textId="77777777">
      <w:trPr>
        <w:gridAfter w:val="1"/>
        <w:wAfter w:w="1080" w:type="dxa"/>
        <w:trHeight w:hRule="exact" w:val="680"/>
      </w:trPr>
      <w:tc>
        <w:tcPr>
          <w:tcW w:w="9368" w:type="dxa"/>
          <w:gridSpan w:val="2"/>
          <w:vAlign w:val="bottom"/>
        </w:tcPr>
        <w:p w14:paraId="55D016B1" w14:textId="77777777" w:rsidR="00E70780" w:rsidRDefault="00E70780">
          <w:pPr>
            <w:pStyle w:val="LogoCaption"/>
          </w:pPr>
        </w:p>
      </w:tc>
      <w:tc>
        <w:tcPr>
          <w:tcW w:w="9368" w:type="dxa"/>
          <w:vAlign w:val="bottom"/>
        </w:tcPr>
        <w:p w14:paraId="2B036DE0" w14:textId="77777777" w:rsidR="00E70780" w:rsidRDefault="00E70780">
          <w:pPr>
            <w:pStyle w:val="Header"/>
          </w:pPr>
        </w:p>
      </w:tc>
    </w:tr>
    <w:tr w:rsidR="00E70780" w14:paraId="3F6551BA" w14:textId="77777777">
      <w:trPr>
        <w:gridAfter w:val="1"/>
        <w:wAfter w:w="1080" w:type="dxa"/>
        <w:trHeight w:hRule="exact" w:val="680"/>
      </w:trPr>
      <w:tc>
        <w:tcPr>
          <w:tcW w:w="9368" w:type="dxa"/>
          <w:gridSpan w:val="2"/>
          <w:vAlign w:val="bottom"/>
        </w:tcPr>
        <w:p w14:paraId="7E98E82D" w14:textId="77777777" w:rsidR="00E70780" w:rsidRDefault="00E70780">
          <w:pPr>
            <w:pStyle w:val="LogoCaption"/>
          </w:pPr>
        </w:p>
      </w:tc>
      <w:tc>
        <w:tcPr>
          <w:tcW w:w="9368" w:type="dxa"/>
          <w:vAlign w:val="bottom"/>
        </w:tcPr>
        <w:p w14:paraId="4B0FFCE2" w14:textId="77777777" w:rsidR="00E70780" w:rsidRDefault="00E70780">
          <w:pPr>
            <w:pStyle w:val="Header"/>
          </w:pPr>
        </w:p>
      </w:tc>
    </w:tr>
    <w:tr w:rsidR="00E70780" w14:paraId="5AB87C9D" w14:textId="77777777">
      <w:trPr>
        <w:gridAfter w:val="1"/>
        <w:wAfter w:w="1080" w:type="dxa"/>
        <w:trHeight w:hRule="exact" w:val="680"/>
      </w:trPr>
      <w:tc>
        <w:tcPr>
          <w:tcW w:w="9368" w:type="dxa"/>
          <w:gridSpan w:val="2"/>
          <w:vAlign w:val="bottom"/>
        </w:tcPr>
        <w:p w14:paraId="2CFD2E6E" w14:textId="77777777" w:rsidR="00E70780" w:rsidRDefault="00E70780">
          <w:pPr>
            <w:pStyle w:val="LogoCaption"/>
          </w:pPr>
        </w:p>
      </w:tc>
      <w:tc>
        <w:tcPr>
          <w:tcW w:w="9368" w:type="dxa"/>
          <w:vAlign w:val="bottom"/>
        </w:tcPr>
        <w:p w14:paraId="07EAEDFB" w14:textId="77777777" w:rsidR="00E70780" w:rsidRDefault="00E70780">
          <w:pPr>
            <w:pStyle w:val="Header"/>
          </w:pPr>
        </w:p>
      </w:tc>
    </w:tr>
    <w:tr w:rsidR="00E70780" w14:paraId="73099759" w14:textId="77777777">
      <w:trPr>
        <w:gridAfter w:val="1"/>
        <w:wAfter w:w="1080" w:type="dxa"/>
        <w:trHeight w:hRule="exact" w:val="680"/>
      </w:trPr>
      <w:tc>
        <w:tcPr>
          <w:tcW w:w="9368" w:type="dxa"/>
          <w:gridSpan w:val="2"/>
          <w:vAlign w:val="bottom"/>
        </w:tcPr>
        <w:p w14:paraId="72918958" w14:textId="77777777" w:rsidR="00E70780" w:rsidRDefault="00E70780">
          <w:pPr>
            <w:pStyle w:val="LogoCaption"/>
          </w:pPr>
        </w:p>
      </w:tc>
      <w:tc>
        <w:tcPr>
          <w:tcW w:w="9368" w:type="dxa"/>
          <w:vAlign w:val="bottom"/>
        </w:tcPr>
        <w:p w14:paraId="544EEDE7" w14:textId="77777777" w:rsidR="00E70780" w:rsidRDefault="00E70780">
          <w:pPr>
            <w:pStyle w:val="Header"/>
          </w:pPr>
        </w:p>
      </w:tc>
    </w:tr>
    <w:tr w:rsidR="00E70780" w14:paraId="189BF0FA" w14:textId="77777777">
      <w:trPr>
        <w:gridAfter w:val="1"/>
        <w:wAfter w:w="1080" w:type="dxa"/>
        <w:trHeight w:hRule="exact" w:val="680"/>
      </w:trPr>
      <w:tc>
        <w:tcPr>
          <w:tcW w:w="9368" w:type="dxa"/>
          <w:gridSpan w:val="2"/>
          <w:vAlign w:val="bottom"/>
        </w:tcPr>
        <w:p w14:paraId="520028C4" w14:textId="77777777" w:rsidR="00E70780" w:rsidRDefault="00E70780">
          <w:pPr>
            <w:pStyle w:val="LogoCaption"/>
          </w:pPr>
        </w:p>
      </w:tc>
      <w:tc>
        <w:tcPr>
          <w:tcW w:w="9368" w:type="dxa"/>
          <w:vAlign w:val="bottom"/>
        </w:tcPr>
        <w:p w14:paraId="6B28D5B8" w14:textId="77777777" w:rsidR="00E70780" w:rsidRDefault="00E70780">
          <w:pPr>
            <w:pStyle w:val="Header"/>
          </w:pPr>
        </w:p>
      </w:tc>
    </w:tr>
    <w:tr w:rsidR="00E70780" w14:paraId="331A5B4E" w14:textId="77777777">
      <w:trPr>
        <w:gridAfter w:val="1"/>
        <w:wAfter w:w="1080" w:type="dxa"/>
        <w:trHeight w:hRule="exact" w:val="680"/>
      </w:trPr>
      <w:tc>
        <w:tcPr>
          <w:tcW w:w="9368" w:type="dxa"/>
          <w:gridSpan w:val="2"/>
          <w:vAlign w:val="bottom"/>
        </w:tcPr>
        <w:p w14:paraId="3178677C" w14:textId="77777777" w:rsidR="00E70780" w:rsidRDefault="00E70780">
          <w:pPr>
            <w:pStyle w:val="LogoCaption"/>
          </w:pPr>
        </w:p>
      </w:tc>
      <w:tc>
        <w:tcPr>
          <w:tcW w:w="9368" w:type="dxa"/>
          <w:vAlign w:val="bottom"/>
        </w:tcPr>
        <w:p w14:paraId="7326D084" w14:textId="77777777" w:rsidR="00E70780" w:rsidRDefault="00E70780">
          <w:pPr>
            <w:pStyle w:val="Header"/>
          </w:pPr>
        </w:p>
      </w:tc>
    </w:tr>
    <w:tr w:rsidR="00E70780" w14:paraId="6C53C6C9" w14:textId="77777777">
      <w:trPr>
        <w:gridAfter w:val="1"/>
        <w:wAfter w:w="1080" w:type="dxa"/>
        <w:trHeight w:hRule="exact" w:val="680"/>
      </w:trPr>
      <w:tc>
        <w:tcPr>
          <w:tcW w:w="9368" w:type="dxa"/>
          <w:gridSpan w:val="2"/>
          <w:vAlign w:val="bottom"/>
        </w:tcPr>
        <w:p w14:paraId="152D82D9" w14:textId="77777777" w:rsidR="00E70780" w:rsidRDefault="00E70780">
          <w:pPr>
            <w:pStyle w:val="LogoCaption"/>
          </w:pPr>
        </w:p>
      </w:tc>
      <w:tc>
        <w:tcPr>
          <w:tcW w:w="9368" w:type="dxa"/>
          <w:vAlign w:val="bottom"/>
        </w:tcPr>
        <w:p w14:paraId="0E018B90" w14:textId="77777777" w:rsidR="00E70780" w:rsidRDefault="00E70780">
          <w:pPr>
            <w:pStyle w:val="Header"/>
          </w:pPr>
        </w:p>
      </w:tc>
    </w:tr>
    <w:tr w:rsidR="00E70780" w14:paraId="240AED70" w14:textId="77777777">
      <w:trPr>
        <w:gridAfter w:val="2"/>
        <w:wAfter w:w="360" w:type="dxa"/>
        <w:trHeight w:hRule="exact" w:val="680"/>
      </w:trPr>
      <w:tc>
        <w:tcPr>
          <w:tcW w:w="9368" w:type="dxa"/>
          <w:vAlign w:val="bottom"/>
        </w:tcPr>
        <w:p w14:paraId="64FE050E" w14:textId="77777777" w:rsidR="00E70780" w:rsidRDefault="00E70780">
          <w:pPr>
            <w:pStyle w:val="LogoCaption"/>
          </w:pPr>
        </w:p>
      </w:tc>
      <w:tc>
        <w:tcPr>
          <w:tcW w:w="9368" w:type="dxa"/>
          <w:vAlign w:val="bottom"/>
        </w:tcPr>
        <w:p w14:paraId="1C6D3159" w14:textId="77777777" w:rsidR="00E70780" w:rsidRDefault="00E70780">
          <w:pPr>
            <w:pStyle w:val="Header"/>
          </w:pPr>
        </w:p>
      </w:tc>
    </w:tr>
    <w:tr w:rsidR="00E70780" w14:paraId="26D8C2E1" w14:textId="77777777">
      <w:trPr>
        <w:gridAfter w:val="1"/>
        <w:wAfter w:w="1080" w:type="dxa"/>
        <w:trHeight w:hRule="exact" w:val="680"/>
      </w:trPr>
      <w:tc>
        <w:tcPr>
          <w:tcW w:w="9368" w:type="dxa"/>
          <w:vAlign w:val="bottom"/>
        </w:tcPr>
        <w:p w14:paraId="5243ADD0" w14:textId="77777777" w:rsidR="00E70780" w:rsidRDefault="00E70780">
          <w:pPr>
            <w:pStyle w:val="LogoCaption"/>
          </w:pPr>
        </w:p>
      </w:tc>
      <w:tc>
        <w:tcPr>
          <w:tcW w:w="9368" w:type="dxa"/>
          <w:gridSpan w:val="2"/>
          <w:vAlign w:val="bottom"/>
        </w:tcPr>
        <w:p w14:paraId="096FF363" w14:textId="77777777" w:rsidR="00E70780" w:rsidRDefault="00E70780">
          <w:pPr>
            <w:pStyle w:val="Header"/>
          </w:pPr>
        </w:p>
      </w:tc>
    </w:tr>
    <w:tr w:rsidR="00E70780" w14:paraId="3F6FE11B" w14:textId="77777777">
      <w:trPr>
        <w:gridAfter w:val="1"/>
        <w:wAfter w:w="1080" w:type="dxa"/>
        <w:trHeight w:hRule="exact" w:val="680"/>
      </w:trPr>
      <w:tc>
        <w:tcPr>
          <w:tcW w:w="9368" w:type="dxa"/>
          <w:vAlign w:val="bottom"/>
        </w:tcPr>
        <w:p w14:paraId="64B90821" w14:textId="77777777" w:rsidR="00E70780" w:rsidRDefault="00E70780">
          <w:pPr>
            <w:pStyle w:val="LogoCaption"/>
          </w:pPr>
        </w:p>
      </w:tc>
      <w:tc>
        <w:tcPr>
          <w:tcW w:w="9368" w:type="dxa"/>
          <w:gridSpan w:val="2"/>
          <w:vAlign w:val="bottom"/>
        </w:tcPr>
        <w:p w14:paraId="2979C463" w14:textId="77777777" w:rsidR="00E70780" w:rsidRDefault="00E70780">
          <w:pPr>
            <w:pStyle w:val="Header"/>
          </w:pPr>
        </w:p>
      </w:tc>
    </w:tr>
    <w:tr w:rsidR="00E70780" w14:paraId="71645752" w14:textId="77777777">
      <w:trPr>
        <w:gridAfter w:val="1"/>
        <w:wAfter w:w="1080" w:type="dxa"/>
        <w:trHeight w:hRule="exact" w:val="680"/>
      </w:trPr>
      <w:tc>
        <w:tcPr>
          <w:tcW w:w="9368" w:type="dxa"/>
          <w:vAlign w:val="bottom"/>
        </w:tcPr>
        <w:p w14:paraId="421BAC2A" w14:textId="77777777" w:rsidR="00E70780" w:rsidRDefault="00E70780">
          <w:pPr>
            <w:pStyle w:val="LogoCaption"/>
          </w:pPr>
        </w:p>
      </w:tc>
      <w:tc>
        <w:tcPr>
          <w:tcW w:w="9368" w:type="dxa"/>
          <w:gridSpan w:val="2"/>
          <w:vAlign w:val="bottom"/>
        </w:tcPr>
        <w:p w14:paraId="3AA89B8E" w14:textId="77777777" w:rsidR="00E70780" w:rsidRDefault="00E70780">
          <w:pPr>
            <w:pStyle w:val="Header"/>
          </w:pPr>
        </w:p>
      </w:tc>
    </w:tr>
    <w:tr w:rsidR="00E70780" w14:paraId="79F581AB" w14:textId="77777777">
      <w:trPr>
        <w:gridAfter w:val="1"/>
        <w:wAfter w:w="1080" w:type="dxa"/>
        <w:trHeight w:hRule="exact" w:val="680"/>
      </w:trPr>
      <w:tc>
        <w:tcPr>
          <w:tcW w:w="9368" w:type="dxa"/>
          <w:vAlign w:val="bottom"/>
        </w:tcPr>
        <w:p w14:paraId="3176E298" w14:textId="77777777" w:rsidR="00E70780" w:rsidRDefault="00E70780">
          <w:pPr>
            <w:pStyle w:val="LogoCaption"/>
          </w:pPr>
        </w:p>
      </w:tc>
      <w:tc>
        <w:tcPr>
          <w:tcW w:w="9368" w:type="dxa"/>
          <w:gridSpan w:val="2"/>
          <w:vAlign w:val="bottom"/>
        </w:tcPr>
        <w:p w14:paraId="38DFBA29" w14:textId="77777777" w:rsidR="00E70780" w:rsidRDefault="00E70780">
          <w:pPr>
            <w:pStyle w:val="Header"/>
          </w:pPr>
        </w:p>
      </w:tc>
    </w:tr>
    <w:tr w:rsidR="00E70780" w14:paraId="1517D664" w14:textId="77777777">
      <w:trPr>
        <w:gridAfter w:val="1"/>
        <w:wAfter w:w="1080" w:type="dxa"/>
        <w:trHeight w:hRule="exact" w:val="680"/>
      </w:trPr>
      <w:tc>
        <w:tcPr>
          <w:tcW w:w="9368" w:type="dxa"/>
          <w:vAlign w:val="bottom"/>
        </w:tcPr>
        <w:p w14:paraId="5A7C87F6" w14:textId="77777777" w:rsidR="00E70780" w:rsidRDefault="00E70780">
          <w:pPr>
            <w:pStyle w:val="LogoCaption"/>
          </w:pPr>
        </w:p>
      </w:tc>
      <w:tc>
        <w:tcPr>
          <w:tcW w:w="9368" w:type="dxa"/>
          <w:gridSpan w:val="2"/>
          <w:vAlign w:val="bottom"/>
        </w:tcPr>
        <w:p w14:paraId="7678D888" w14:textId="77777777" w:rsidR="00E70780" w:rsidRDefault="00E70780">
          <w:pPr>
            <w:pStyle w:val="Header"/>
          </w:pPr>
        </w:p>
      </w:tc>
    </w:tr>
    <w:tr w:rsidR="00E70780" w14:paraId="7F68E2ED" w14:textId="77777777">
      <w:trPr>
        <w:gridAfter w:val="1"/>
        <w:wAfter w:w="1080" w:type="dxa"/>
        <w:trHeight w:hRule="exact" w:val="680"/>
      </w:trPr>
      <w:tc>
        <w:tcPr>
          <w:tcW w:w="9368" w:type="dxa"/>
          <w:vAlign w:val="bottom"/>
        </w:tcPr>
        <w:p w14:paraId="4E886CE7" w14:textId="77777777" w:rsidR="00E70780" w:rsidRDefault="00E70780">
          <w:pPr>
            <w:pStyle w:val="LogoCaption"/>
          </w:pPr>
        </w:p>
      </w:tc>
      <w:tc>
        <w:tcPr>
          <w:tcW w:w="9368" w:type="dxa"/>
          <w:gridSpan w:val="2"/>
          <w:vAlign w:val="bottom"/>
        </w:tcPr>
        <w:p w14:paraId="62C6CB0F" w14:textId="77777777" w:rsidR="00E70780" w:rsidRDefault="00E70780">
          <w:pPr>
            <w:pStyle w:val="Header"/>
          </w:pPr>
        </w:p>
      </w:tc>
    </w:tr>
    <w:tr w:rsidR="00E70780" w14:paraId="4D85C1EA" w14:textId="77777777">
      <w:trPr>
        <w:gridAfter w:val="1"/>
        <w:wAfter w:w="1080" w:type="dxa"/>
        <w:trHeight w:hRule="exact" w:val="680"/>
      </w:trPr>
      <w:tc>
        <w:tcPr>
          <w:tcW w:w="9368" w:type="dxa"/>
          <w:vAlign w:val="bottom"/>
        </w:tcPr>
        <w:p w14:paraId="75D68E30" w14:textId="77777777" w:rsidR="00E70780" w:rsidRDefault="00E70780">
          <w:pPr>
            <w:pStyle w:val="LogoCaption"/>
          </w:pPr>
        </w:p>
      </w:tc>
      <w:tc>
        <w:tcPr>
          <w:tcW w:w="9368" w:type="dxa"/>
          <w:gridSpan w:val="2"/>
          <w:vAlign w:val="bottom"/>
        </w:tcPr>
        <w:p w14:paraId="4319BD73" w14:textId="77777777" w:rsidR="00E70780" w:rsidRDefault="00E70780">
          <w:pPr>
            <w:pStyle w:val="Header"/>
          </w:pPr>
        </w:p>
      </w:tc>
    </w:tr>
    <w:tr w:rsidR="00E70780" w14:paraId="6C0D2D9B" w14:textId="77777777">
      <w:trPr>
        <w:gridAfter w:val="1"/>
        <w:wAfter w:w="1080" w:type="dxa"/>
        <w:trHeight w:hRule="exact" w:val="680"/>
      </w:trPr>
      <w:tc>
        <w:tcPr>
          <w:tcW w:w="9368" w:type="dxa"/>
          <w:vAlign w:val="bottom"/>
        </w:tcPr>
        <w:p w14:paraId="1F6CFF62" w14:textId="77777777" w:rsidR="00E70780" w:rsidRDefault="00E70780">
          <w:pPr>
            <w:pStyle w:val="LogoCaption"/>
          </w:pPr>
        </w:p>
      </w:tc>
      <w:tc>
        <w:tcPr>
          <w:tcW w:w="9368" w:type="dxa"/>
          <w:gridSpan w:val="2"/>
          <w:vAlign w:val="bottom"/>
        </w:tcPr>
        <w:p w14:paraId="338E101E" w14:textId="77777777" w:rsidR="00E70780" w:rsidRDefault="00E70780">
          <w:pPr>
            <w:pStyle w:val="Header"/>
          </w:pPr>
        </w:p>
      </w:tc>
    </w:tr>
    <w:tr w:rsidR="00E70780" w14:paraId="006CEC59" w14:textId="77777777">
      <w:trPr>
        <w:gridAfter w:val="1"/>
        <w:wAfter w:w="1080" w:type="dxa"/>
        <w:trHeight w:hRule="exact" w:val="680"/>
      </w:trPr>
      <w:tc>
        <w:tcPr>
          <w:tcW w:w="9368" w:type="dxa"/>
          <w:vAlign w:val="bottom"/>
        </w:tcPr>
        <w:p w14:paraId="509B83ED" w14:textId="77777777" w:rsidR="00E70780" w:rsidRDefault="00E70780">
          <w:pPr>
            <w:pStyle w:val="LogoCaption"/>
          </w:pPr>
        </w:p>
      </w:tc>
      <w:tc>
        <w:tcPr>
          <w:tcW w:w="9368" w:type="dxa"/>
          <w:gridSpan w:val="2"/>
          <w:vAlign w:val="bottom"/>
        </w:tcPr>
        <w:p w14:paraId="7920F53C" w14:textId="77777777" w:rsidR="00E70780" w:rsidRDefault="00E70780">
          <w:pPr>
            <w:pStyle w:val="Header"/>
          </w:pPr>
        </w:p>
      </w:tc>
    </w:tr>
    <w:tr w:rsidR="00E70780" w14:paraId="53D9136E" w14:textId="77777777">
      <w:trPr>
        <w:gridAfter w:val="1"/>
        <w:wAfter w:w="1080" w:type="dxa"/>
        <w:trHeight w:hRule="exact" w:val="680"/>
      </w:trPr>
      <w:tc>
        <w:tcPr>
          <w:tcW w:w="9368" w:type="dxa"/>
          <w:vAlign w:val="bottom"/>
        </w:tcPr>
        <w:p w14:paraId="6DB3B505" w14:textId="77777777" w:rsidR="00E70780" w:rsidRDefault="00E70780">
          <w:pPr>
            <w:pStyle w:val="LogoCaption"/>
          </w:pPr>
        </w:p>
      </w:tc>
      <w:tc>
        <w:tcPr>
          <w:tcW w:w="9368" w:type="dxa"/>
          <w:gridSpan w:val="2"/>
          <w:vAlign w:val="bottom"/>
        </w:tcPr>
        <w:p w14:paraId="223484D8" w14:textId="77777777" w:rsidR="00E70780" w:rsidRDefault="00E70780">
          <w:pPr>
            <w:pStyle w:val="Header"/>
          </w:pPr>
        </w:p>
      </w:tc>
    </w:tr>
    <w:tr w:rsidR="00E70780" w14:paraId="162DCDD4" w14:textId="77777777">
      <w:trPr>
        <w:gridAfter w:val="1"/>
        <w:wAfter w:w="1080" w:type="dxa"/>
        <w:trHeight w:hRule="exact" w:val="680"/>
      </w:trPr>
      <w:tc>
        <w:tcPr>
          <w:tcW w:w="9368" w:type="dxa"/>
          <w:vAlign w:val="bottom"/>
        </w:tcPr>
        <w:p w14:paraId="49CB4F4F" w14:textId="77777777" w:rsidR="00E70780" w:rsidRDefault="00E70780">
          <w:pPr>
            <w:pStyle w:val="LogoCaption"/>
          </w:pPr>
        </w:p>
      </w:tc>
      <w:tc>
        <w:tcPr>
          <w:tcW w:w="9368" w:type="dxa"/>
          <w:gridSpan w:val="2"/>
          <w:vAlign w:val="bottom"/>
        </w:tcPr>
        <w:p w14:paraId="17AE5634" w14:textId="77777777" w:rsidR="00E70780" w:rsidRDefault="00E70780">
          <w:pPr>
            <w:pStyle w:val="Header"/>
          </w:pPr>
        </w:p>
      </w:tc>
    </w:tr>
    <w:tr w:rsidR="00E70780" w14:paraId="2A2A58D5" w14:textId="77777777">
      <w:trPr>
        <w:gridAfter w:val="1"/>
        <w:wAfter w:w="1080" w:type="dxa"/>
        <w:trHeight w:hRule="exact" w:val="680"/>
      </w:trPr>
      <w:tc>
        <w:tcPr>
          <w:tcW w:w="9368" w:type="dxa"/>
          <w:vAlign w:val="bottom"/>
        </w:tcPr>
        <w:p w14:paraId="763DF5AF" w14:textId="77777777" w:rsidR="00E70780" w:rsidRDefault="00E70780">
          <w:pPr>
            <w:pStyle w:val="LogoCaption"/>
          </w:pPr>
        </w:p>
      </w:tc>
      <w:tc>
        <w:tcPr>
          <w:tcW w:w="9368" w:type="dxa"/>
          <w:gridSpan w:val="2"/>
          <w:vAlign w:val="bottom"/>
        </w:tcPr>
        <w:p w14:paraId="42073934" w14:textId="77777777" w:rsidR="00E70780" w:rsidRDefault="00E70780">
          <w:pPr>
            <w:pStyle w:val="Header"/>
          </w:pPr>
        </w:p>
      </w:tc>
    </w:tr>
    <w:tr w:rsidR="00E70780" w14:paraId="50A851D2" w14:textId="77777777">
      <w:trPr>
        <w:gridAfter w:val="1"/>
        <w:wAfter w:w="1080" w:type="dxa"/>
        <w:trHeight w:hRule="exact" w:val="680"/>
      </w:trPr>
      <w:tc>
        <w:tcPr>
          <w:tcW w:w="9368" w:type="dxa"/>
          <w:vAlign w:val="bottom"/>
        </w:tcPr>
        <w:p w14:paraId="359EAE29" w14:textId="77777777" w:rsidR="00E70780" w:rsidRDefault="00E70780">
          <w:pPr>
            <w:pStyle w:val="LogoCaption"/>
          </w:pPr>
        </w:p>
      </w:tc>
      <w:tc>
        <w:tcPr>
          <w:tcW w:w="9368" w:type="dxa"/>
          <w:gridSpan w:val="2"/>
          <w:vAlign w:val="bottom"/>
        </w:tcPr>
        <w:p w14:paraId="238C1903" w14:textId="77777777" w:rsidR="00E70780" w:rsidRDefault="00E70780">
          <w:pPr>
            <w:pStyle w:val="Header"/>
          </w:pPr>
        </w:p>
      </w:tc>
    </w:tr>
    <w:tr w:rsidR="00E70780" w14:paraId="100BB9A8" w14:textId="77777777">
      <w:trPr>
        <w:gridAfter w:val="1"/>
        <w:wAfter w:w="1080" w:type="dxa"/>
        <w:trHeight w:hRule="exact" w:val="680"/>
      </w:trPr>
      <w:tc>
        <w:tcPr>
          <w:tcW w:w="9368" w:type="dxa"/>
          <w:vAlign w:val="bottom"/>
        </w:tcPr>
        <w:p w14:paraId="6457B4F0" w14:textId="77777777" w:rsidR="00E70780" w:rsidRDefault="00E70780">
          <w:pPr>
            <w:pStyle w:val="LogoCaption"/>
          </w:pPr>
        </w:p>
      </w:tc>
      <w:tc>
        <w:tcPr>
          <w:tcW w:w="9368" w:type="dxa"/>
          <w:gridSpan w:val="2"/>
          <w:vAlign w:val="bottom"/>
        </w:tcPr>
        <w:p w14:paraId="13C53840" w14:textId="77777777" w:rsidR="00E70780" w:rsidRDefault="00E70780">
          <w:pPr>
            <w:pStyle w:val="Header"/>
          </w:pPr>
        </w:p>
      </w:tc>
    </w:tr>
    <w:tr w:rsidR="00E70780" w14:paraId="060E9749" w14:textId="77777777">
      <w:trPr>
        <w:gridAfter w:val="1"/>
        <w:wAfter w:w="1080" w:type="dxa"/>
        <w:trHeight w:hRule="exact" w:val="680"/>
      </w:trPr>
      <w:tc>
        <w:tcPr>
          <w:tcW w:w="9368" w:type="dxa"/>
          <w:vAlign w:val="bottom"/>
        </w:tcPr>
        <w:p w14:paraId="2CDE23AC" w14:textId="77777777" w:rsidR="00E70780" w:rsidRDefault="00E70780">
          <w:pPr>
            <w:pStyle w:val="LogoCaption"/>
          </w:pPr>
        </w:p>
      </w:tc>
      <w:tc>
        <w:tcPr>
          <w:tcW w:w="9368" w:type="dxa"/>
          <w:gridSpan w:val="2"/>
          <w:vAlign w:val="bottom"/>
        </w:tcPr>
        <w:p w14:paraId="610B3574" w14:textId="77777777" w:rsidR="00E70780" w:rsidRDefault="00E70780">
          <w:pPr>
            <w:pStyle w:val="Header"/>
          </w:pPr>
        </w:p>
      </w:tc>
    </w:tr>
    <w:tr w:rsidR="00E70780" w14:paraId="129CBBAD" w14:textId="77777777">
      <w:trPr>
        <w:gridAfter w:val="1"/>
        <w:wAfter w:w="1080" w:type="dxa"/>
        <w:trHeight w:hRule="exact" w:val="680"/>
      </w:trPr>
      <w:tc>
        <w:tcPr>
          <w:tcW w:w="9368" w:type="dxa"/>
          <w:vAlign w:val="bottom"/>
        </w:tcPr>
        <w:p w14:paraId="78CE6D75" w14:textId="77777777" w:rsidR="00E70780" w:rsidRDefault="00E70780">
          <w:pPr>
            <w:pStyle w:val="LogoCaption"/>
          </w:pPr>
        </w:p>
      </w:tc>
      <w:tc>
        <w:tcPr>
          <w:tcW w:w="9368" w:type="dxa"/>
          <w:gridSpan w:val="2"/>
          <w:vAlign w:val="bottom"/>
        </w:tcPr>
        <w:p w14:paraId="224A2C93" w14:textId="77777777" w:rsidR="00E70780" w:rsidRDefault="00E70780">
          <w:pPr>
            <w:pStyle w:val="Header"/>
          </w:pPr>
        </w:p>
      </w:tc>
    </w:tr>
    <w:tr w:rsidR="00E70780" w14:paraId="3CA3A2F9" w14:textId="77777777">
      <w:trPr>
        <w:gridAfter w:val="1"/>
        <w:wAfter w:w="1080" w:type="dxa"/>
        <w:trHeight w:hRule="exact" w:val="680"/>
      </w:trPr>
      <w:tc>
        <w:tcPr>
          <w:tcW w:w="9368" w:type="dxa"/>
          <w:vAlign w:val="bottom"/>
        </w:tcPr>
        <w:p w14:paraId="21D89F23" w14:textId="77777777" w:rsidR="00E70780" w:rsidRDefault="00E70780">
          <w:pPr>
            <w:pStyle w:val="LogoCaption"/>
          </w:pPr>
        </w:p>
      </w:tc>
      <w:tc>
        <w:tcPr>
          <w:tcW w:w="9368" w:type="dxa"/>
          <w:gridSpan w:val="2"/>
          <w:vAlign w:val="bottom"/>
        </w:tcPr>
        <w:p w14:paraId="0E5DB98A" w14:textId="77777777" w:rsidR="00E70780" w:rsidRDefault="00E70780">
          <w:pPr>
            <w:pStyle w:val="Header"/>
          </w:pPr>
        </w:p>
      </w:tc>
    </w:tr>
    <w:tr w:rsidR="00E70780" w14:paraId="65CCBE40" w14:textId="77777777">
      <w:trPr>
        <w:gridAfter w:val="1"/>
        <w:wAfter w:w="1080" w:type="dxa"/>
        <w:trHeight w:hRule="exact" w:val="680"/>
      </w:trPr>
      <w:tc>
        <w:tcPr>
          <w:tcW w:w="9368" w:type="dxa"/>
          <w:vAlign w:val="bottom"/>
        </w:tcPr>
        <w:p w14:paraId="6CAFFB01" w14:textId="77777777" w:rsidR="00E70780" w:rsidRDefault="00E70780">
          <w:pPr>
            <w:pStyle w:val="LogoCaption"/>
          </w:pPr>
        </w:p>
      </w:tc>
      <w:tc>
        <w:tcPr>
          <w:tcW w:w="9368" w:type="dxa"/>
          <w:gridSpan w:val="2"/>
          <w:vAlign w:val="bottom"/>
        </w:tcPr>
        <w:p w14:paraId="363D3952" w14:textId="77777777" w:rsidR="00E70780" w:rsidRDefault="00E70780">
          <w:pPr>
            <w:pStyle w:val="Header"/>
          </w:pPr>
        </w:p>
      </w:tc>
    </w:tr>
    <w:tr w:rsidR="00E70780" w14:paraId="6C2FF772" w14:textId="77777777">
      <w:trPr>
        <w:gridAfter w:val="1"/>
        <w:wAfter w:w="1080" w:type="dxa"/>
        <w:trHeight w:hRule="exact" w:val="680"/>
      </w:trPr>
      <w:tc>
        <w:tcPr>
          <w:tcW w:w="9368" w:type="dxa"/>
          <w:vAlign w:val="bottom"/>
        </w:tcPr>
        <w:p w14:paraId="7AAB97AE" w14:textId="77777777" w:rsidR="00E70780" w:rsidRDefault="00E70780">
          <w:pPr>
            <w:pStyle w:val="LogoCaption"/>
          </w:pPr>
        </w:p>
      </w:tc>
      <w:tc>
        <w:tcPr>
          <w:tcW w:w="9368" w:type="dxa"/>
          <w:gridSpan w:val="2"/>
          <w:vAlign w:val="bottom"/>
        </w:tcPr>
        <w:p w14:paraId="23E6E6C6" w14:textId="77777777" w:rsidR="00E70780" w:rsidRDefault="00E70780">
          <w:pPr>
            <w:pStyle w:val="Header"/>
          </w:pPr>
        </w:p>
      </w:tc>
    </w:tr>
    <w:tr w:rsidR="00E70780" w14:paraId="2B4019CE" w14:textId="77777777">
      <w:trPr>
        <w:gridAfter w:val="1"/>
        <w:wAfter w:w="1080" w:type="dxa"/>
        <w:trHeight w:hRule="exact" w:val="680"/>
      </w:trPr>
      <w:tc>
        <w:tcPr>
          <w:tcW w:w="9368" w:type="dxa"/>
          <w:vAlign w:val="bottom"/>
        </w:tcPr>
        <w:p w14:paraId="0734AF21" w14:textId="77777777" w:rsidR="00E70780" w:rsidRDefault="00E70780">
          <w:pPr>
            <w:pStyle w:val="LogoCaption"/>
          </w:pPr>
        </w:p>
      </w:tc>
      <w:tc>
        <w:tcPr>
          <w:tcW w:w="9368" w:type="dxa"/>
          <w:gridSpan w:val="2"/>
          <w:vAlign w:val="bottom"/>
        </w:tcPr>
        <w:p w14:paraId="0B2F28E2" w14:textId="77777777" w:rsidR="00E70780" w:rsidRDefault="00E70780">
          <w:pPr>
            <w:pStyle w:val="Header"/>
          </w:pPr>
        </w:p>
      </w:tc>
    </w:tr>
    <w:tr w:rsidR="00E70780" w14:paraId="514A4C19" w14:textId="77777777">
      <w:trPr>
        <w:gridAfter w:val="1"/>
        <w:wAfter w:w="1080" w:type="dxa"/>
        <w:trHeight w:hRule="exact" w:val="680"/>
      </w:trPr>
      <w:tc>
        <w:tcPr>
          <w:tcW w:w="9368" w:type="dxa"/>
          <w:vAlign w:val="bottom"/>
        </w:tcPr>
        <w:p w14:paraId="552AB40C" w14:textId="77777777" w:rsidR="00E70780" w:rsidRDefault="00E70780">
          <w:pPr>
            <w:pStyle w:val="LogoCaption"/>
          </w:pPr>
        </w:p>
      </w:tc>
      <w:tc>
        <w:tcPr>
          <w:tcW w:w="9368" w:type="dxa"/>
          <w:gridSpan w:val="2"/>
          <w:vAlign w:val="bottom"/>
        </w:tcPr>
        <w:p w14:paraId="624A23BF" w14:textId="77777777" w:rsidR="00E70780" w:rsidRDefault="00E70780">
          <w:pPr>
            <w:pStyle w:val="Header"/>
          </w:pPr>
        </w:p>
      </w:tc>
    </w:tr>
    <w:tr w:rsidR="00E70780" w14:paraId="2500082A" w14:textId="77777777">
      <w:trPr>
        <w:gridAfter w:val="1"/>
        <w:wAfter w:w="1080" w:type="dxa"/>
        <w:trHeight w:hRule="exact" w:val="680"/>
      </w:trPr>
      <w:tc>
        <w:tcPr>
          <w:tcW w:w="9368" w:type="dxa"/>
          <w:vAlign w:val="bottom"/>
        </w:tcPr>
        <w:p w14:paraId="2A5642A2" w14:textId="77777777" w:rsidR="00E70780" w:rsidRDefault="00E70780">
          <w:pPr>
            <w:pStyle w:val="LogoCaption"/>
          </w:pPr>
        </w:p>
      </w:tc>
      <w:tc>
        <w:tcPr>
          <w:tcW w:w="9368" w:type="dxa"/>
          <w:gridSpan w:val="2"/>
          <w:vAlign w:val="bottom"/>
        </w:tcPr>
        <w:p w14:paraId="4A471BBD" w14:textId="77777777" w:rsidR="00E70780" w:rsidRDefault="00E70780">
          <w:pPr>
            <w:pStyle w:val="Header"/>
          </w:pPr>
        </w:p>
      </w:tc>
    </w:tr>
    <w:tr w:rsidR="00E70780" w14:paraId="038A175F" w14:textId="77777777">
      <w:trPr>
        <w:gridAfter w:val="1"/>
        <w:wAfter w:w="1080" w:type="dxa"/>
        <w:trHeight w:hRule="exact" w:val="680"/>
      </w:trPr>
      <w:tc>
        <w:tcPr>
          <w:tcW w:w="9368" w:type="dxa"/>
          <w:vAlign w:val="bottom"/>
        </w:tcPr>
        <w:p w14:paraId="0D45F952" w14:textId="77777777" w:rsidR="00E70780" w:rsidRDefault="00E70780">
          <w:pPr>
            <w:pStyle w:val="LogoCaption"/>
          </w:pPr>
        </w:p>
      </w:tc>
      <w:tc>
        <w:tcPr>
          <w:tcW w:w="9368" w:type="dxa"/>
          <w:gridSpan w:val="2"/>
          <w:vAlign w:val="bottom"/>
        </w:tcPr>
        <w:p w14:paraId="507A6BE5" w14:textId="77777777" w:rsidR="00E70780" w:rsidRDefault="00E70780">
          <w:pPr>
            <w:pStyle w:val="Header"/>
          </w:pPr>
        </w:p>
      </w:tc>
    </w:tr>
    <w:tr w:rsidR="00E70780" w14:paraId="2F5D71DA" w14:textId="77777777">
      <w:trPr>
        <w:gridAfter w:val="1"/>
        <w:wAfter w:w="1080" w:type="dxa"/>
        <w:trHeight w:hRule="exact" w:val="680"/>
      </w:trPr>
      <w:tc>
        <w:tcPr>
          <w:tcW w:w="9368" w:type="dxa"/>
          <w:vAlign w:val="bottom"/>
        </w:tcPr>
        <w:p w14:paraId="63AF4F8E" w14:textId="77777777" w:rsidR="00E70780" w:rsidRDefault="00E70780">
          <w:pPr>
            <w:pStyle w:val="LogoCaption"/>
          </w:pPr>
        </w:p>
      </w:tc>
      <w:tc>
        <w:tcPr>
          <w:tcW w:w="9368" w:type="dxa"/>
          <w:gridSpan w:val="2"/>
          <w:vAlign w:val="bottom"/>
        </w:tcPr>
        <w:p w14:paraId="578BF5B1" w14:textId="77777777" w:rsidR="00E70780" w:rsidRDefault="00E70780">
          <w:pPr>
            <w:pStyle w:val="Header"/>
          </w:pPr>
        </w:p>
      </w:tc>
    </w:tr>
    <w:tr w:rsidR="00E70780" w14:paraId="570A1E85" w14:textId="77777777">
      <w:trPr>
        <w:gridAfter w:val="1"/>
        <w:wAfter w:w="1080" w:type="dxa"/>
        <w:trHeight w:hRule="exact" w:val="680"/>
      </w:trPr>
      <w:tc>
        <w:tcPr>
          <w:tcW w:w="9368" w:type="dxa"/>
          <w:vAlign w:val="bottom"/>
        </w:tcPr>
        <w:p w14:paraId="2EE576E9" w14:textId="77777777" w:rsidR="00E70780" w:rsidRDefault="00E70780">
          <w:pPr>
            <w:pStyle w:val="LogoCaption"/>
          </w:pPr>
        </w:p>
      </w:tc>
      <w:tc>
        <w:tcPr>
          <w:tcW w:w="9368" w:type="dxa"/>
          <w:gridSpan w:val="2"/>
          <w:vAlign w:val="bottom"/>
        </w:tcPr>
        <w:p w14:paraId="340FA3C2" w14:textId="77777777" w:rsidR="00E70780" w:rsidRDefault="00E70780">
          <w:pPr>
            <w:pStyle w:val="Header"/>
          </w:pPr>
        </w:p>
      </w:tc>
    </w:tr>
    <w:tr w:rsidR="00E70780" w14:paraId="09A62735" w14:textId="77777777">
      <w:trPr>
        <w:gridAfter w:val="1"/>
        <w:wAfter w:w="1080" w:type="dxa"/>
        <w:trHeight w:hRule="exact" w:val="680"/>
      </w:trPr>
      <w:tc>
        <w:tcPr>
          <w:tcW w:w="9368" w:type="dxa"/>
          <w:vAlign w:val="bottom"/>
        </w:tcPr>
        <w:p w14:paraId="3A41B460" w14:textId="77777777" w:rsidR="00E70780" w:rsidRDefault="00E70780">
          <w:pPr>
            <w:pStyle w:val="LogoCaption"/>
          </w:pPr>
        </w:p>
      </w:tc>
      <w:tc>
        <w:tcPr>
          <w:tcW w:w="9368" w:type="dxa"/>
          <w:gridSpan w:val="2"/>
          <w:vAlign w:val="bottom"/>
        </w:tcPr>
        <w:p w14:paraId="05B19B79" w14:textId="77777777" w:rsidR="00E70780" w:rsidRDefault="00E70780">
          <w:pPr>
            <w:pStyle w:val="Header"/>
          </w:pPr>
        </w:p>
      </w:tc>
    </w:tr>
    <w:tr w:rsidR="00E70780" w14:paraId="08674146" w14:textId="77777777">
      <w:trPr>
        <w:gridAfter w:val="1"/>
        <w:wAfter w:w="1080" w:type="dxa"/>
        <w:trHeight w:hRule="exact" w:val="680"/>
      </w:trPr>
      <w:tc>
        <w:tcPr>
          <w:tcW w:w="9368" w:type="dxa"/>
          <w:vAlign w:val="bottom"/>
        </w:tcPr>
        <w:p w14:paraId="463AE336" w14:textId="77777777" w:rsidR="00E70780" w:rsidRDefault="00E70780">
          <w:pPr>
            <w:pStyle w:val="LogoCaption"/>
          </w:pPr>
        </w:p>
      </w:tc>
      <w:tc>
        <w:tcPr>
          <w:tcW w:w="9368" w:type="dxa"/>
          <w:gridSpan w:val="2"/>
          <w:vAlign w:val="bottom"/>
        </w:tcPr>
        <w:p w14:paraId="5C2B68FB" w14:textId="77777777" w:rsidR="00E70780" w:rsidRDefault="00E70780">
          <w:pPr>
            <w:pStyle w:val="Header"/>
          </w:pPr>
        </w:p>
      </w:tc>
    </w:tr>
    <w:tr w:rsidR="00E70780" w14:paraId="46518CE0" w14:textId="77777777">
      <w:trPr>
        <w:gridAfter w:val="1"/>
        <w:wAfter w:w="1080" w:type="dxa"/>
        <w:trHeight w:hRule="exact" w:val="680"/>
      </w:trPr>
      <w:tc>
        <w:tcPr>
          <w:tcW w:w="9368" w:type="dxa"/>
          <w:vAlign w:val="bottom"/>
        </w:tcPr>
        <w:p w14:paraId="7C3FD6F8" w14:textId="77777777" w:rsidR="00E70780" w:rsidRDefault="00E70780">
          <w:pPr>
            <w:pStyle w:val="LogoCaption"/>
          </w:pPr>
        </w:p>
      </w:tc>
      <w:tc>
        <w:tcPr>
          <w:tcW w:w="9368" w:type="dxa"/>
          <w:gridSpan w:val="2"/>
          <w:vAlign w:val="bottom"/>
        </w:tcPr>
        <w:p w14:paraId="3826DF4E" w14:textId="77777777" w:rsidR="00E70780" w:rsidRDefault="00E70780">
          <w:pPr>
            <w:pStyle w:val="Header"/>
          </w:pPr>
        </w:p>
      </w:tc>
    </w:tr>
    <w:tr w:rsidR="00E70780" w14:paraId="56F5E4AB" w14:textId="77777777">
      <w:trPr>
        <w:gridAfter w:val="1"/>
        <w:wAfter w:w="1080" w:type="dxa"/>
        <w:trHeight w:hRule="exact" w:val="680"/>
      </w:trPr>
      <w:tc>
        <w:tcPr>
          <w:tcW w:w="9368" w:type="dxa"/>
          <w:vAlign w:val="bottom"/>
        </w:tcPr>
        <w:p w14:paraId="41964989" w14:textId="77777777" w:rsidR="00E70780" w:rsidRDefault="00E70780">
          <w:pPr>
            <w:pStyle w:val="LogoCaption"/>
          </w:pPr>
        </w:p>
      </w:tc>
      <w:tc>
        <w:tcPr>
          <w:tcW w:w="9368" w:type="dxa"/>
          <w:gridSpan w:val="2"/>
          <w:vAlign w:val="bottom"/>
        </w:tcPr>
        <w:p w14:paraId="3D8FF6A5" w14:textId="77777777" w:rsidR="00E70780" w:rsidRDefault="00E70780">
          <w:pPr>
            <w:pStyle w:val="Header"/>
          </w:pPr>
        </w:p>
      </w:tc>
    </w:tr>
    <w:tr w:rsidR="00E70780" w14:paraId="148C6106" w14:textId="77777777">
      <w:trPr>
        <w:gridAfter w:val="1"/>
        <w:wAfter w:w="1080" w:type="dxa"/>
        <w:trHeight w:hRule="exact" w:val="680"/>
      </w:trPr>
      <w:tc>
        <w:tcPr>
          <w:tcW w:w="9368" w:type="dxa"/>
          <w:vAlign w:val="bottom"/>
        </w:tcPr>
        <w:p w14:paraId="32524DF6" w14:textId="77777777" w:rsidR="00E70780" w:rsidRDefault="00E70780">
          <w:pPr>
            <w:pStyle w:val="LogoCaption"/>
          </w:pPr>
        </w:p>
      </w:tc>
      <w:tc>
        <w:tcPr>
          <w:tcW w:w="9368" w:type="dxa"/>
          <w:gridSpan w:val="2"/>
          <w:vAlign w:val="bottom"/>
        </w:tcPr>
        <w:p w14:paraId="1A85A80B" w14:textId="77777777" w:rsidR="00E70780" w:rsidRDefault="00E70780">
          <w:pPr>
            <w:pStyle w:val="Header"/>
          </w:pPr>
        </w:p>
      </w:tc>
    </w:tr>
    <w:tr w:rsidR="00E70780" w14:paraId="5802C9BF" w14:textId="77777777">
      <w:trPr>
        <w:gridAfter w:val="1"/>
        <w:wAfter w:w="1080" w:type="dxa"/>
        <w:trHeight w:hRule="exact" w:val="680"/>
      </w:trPr>
      <w:tc>
        <w:tcPr>
          <w:tcW w:w="9368" w:type="dxa"/>
          <w:vAlign w:val="bottom"/>
        </w:tcPr>
        <w:p w14:paraId="6872F167" w14:textId="77777777" w:rsidR="00E70780" w:rsidRDefault="00E70780">
          <w:pPr>
            <w:pStyle w:val="LogoCaption"/>
          </w:pPr>
        </w:p>
      </w:tc>
      <w:tc>
        <w:tcPr>
          <w:tcW w:w="9368" w:type="dxa"/>
          <w:gridSpan w:val="2"/>
          <w:vAlign w:val="bottom"/>
        </w:tcPr>
        <w:p w14:paraId="1CA3EE89" w14:textId="77777777" w:rsidR="00E70780" w:rsidRDefault="00E70780">
          <w:pPr>
            <w:pStyle w:val="Header"/>
          </w:pPr>
        </w:p>
      </w:tc>
    </w:tr>
    <w:tr w:rsidR="00E70780" w14:paraId="6A1B5C22" w14:textId="77777777">
      <w:trPr>
        <w:gridAfter w:val="1"/>
        <w:wAfter w:w="1080" w:type="dxa"/>
        <w:trHeight w:hRule="exact" w:val="680"/>
      </w:trPr>
      <w:tc>
        <w:tcPr>
          <w:tcW w:w="9368" w:type="dxa"/>
          <w:vAlign w:val="bottom"/>
        </w:tcPr>
        <w:p w14:paraId="7E028544" w14:textId="77777777" w:rsidR="00E70780" w:rsidRDefault="00E70780">
          <w:pPr>
            <w:pStyle w:val="LogoCaption"/>
          </w:pPr>
        </w:p>
      </w:tc>
      <w:tc>
        <w:tcPr>
          <w:tcW w:w="9368" w:type="dxa"/>
          <w:gridSpan w:val="2"/>
          <w:vAlign w:val="bottom"/>
        </w:tcPr>
        <w:p w14:paraId="41BF7C96" w14:textId="77777777" w:rsidR="00E70780" w:rsidRDefault="00E70780">
          <w:pPr>
            <w:pStyle w:val="Header"/>
          </w:pPr>
        </w:p>
      </w:tc>
    </w:tr>
    <w:tr w:rsidR="00E70780" w14:paraId="7555F9E7" w14:textId="77777777">
      <w:trPr>
        <w:gridAfter w:val="1"/>
        <w:wAfter w:w="1080" w:type="dxa"/>
        <w:trHeight w:hRule="exact" w:val="680"/>
      </w:trPr>
      <w:tc>
        <w:tcPr>
          <w:tcW w:w="9368" w:type="dxa"/>
          <w:vAlign w:val="bottom"/>
        </w:tcPr>
        <w:p w14:paraId="36AA75CB" w14:textId="77777777" w:rsidR="00E70780" w:rsidRDefault="00E70780">
          <w:pPr>
            <w:pStyle w:val="LogoCaption"/>
          </w:pPr>
        </w:p>
      </w:tc>
      <w:tc>
        <w:tcPr>
          <w:tcW w:w="9368" w:type="dxa"/>
          <w:gridSpan w:val="2"/>
          <w:vAlign w:val="bottom"/>
        </w:tcPr>
        <w:p w14:paraId="4475C6BC" w14:textId="77777777" w:rsidR="00E70780" w:rsidRDefault="00E70780">
          <w:pPr>
            <w:pStyle w:val="Header"/>
          </w:pPr>
        </w:p>
      </w:tc>
    </w:tr>
    <w:tr w:rsidR="00E70780" w14:paraId="226657D8" w14:textId="77777777">
      <w:trPr>
        <w:gridAfter w:val="1"/>
        <w:wAfter w:w="1080" w:type="dxa"/>
        <w:trHeight w:hRule="exact" w:val="680"/>
      </w:trPr>
      <w:tc>
        <w:tcPr>
          <w:tcW w:w="9368" w:type="dxa"/>
          <w:vAlign w:val="bottom"/>
        </w:tcPr>
        <w:p w14:paraId="7E610A6D" w14:textId="77777777" w:rsidR="00E70780" w:rsidRDefault="00E70780">
          <w:pPr>
            <w:pStyle w:val="LogoCaption"/>
          </w:pPr>
        </w:p>
      </w:tc>
      <w:tc>
        <w:tcPr>
          <w:tcW w:w="9368" w:type="dxa"/>
          <w:gridSpan w:val="2"/>
          <w:vAlign w:val="bottom"/>
        </w:tcPr>
        <w:p w14:paraId="6BD9ED02" w14:textId="77777777" w:rsidR="00E70780" w:rsidRDefault="00E70780">
          <w:pPr>
            <w:pStyle w:val="Header"/>
          </w:pPr>
        </w:p>
      </w:tc>
    </w:tr>
    <w:tr w:rsidR="00E70780" w14:paraId="2F34AD05" w14:textId="77777777">
      <w:trPr>
        <w:gridAfter w:val="1"/>
        <w:wAfter w:w="1080" w:type="dxa"/>
        <w:trHeight w:hRule="exact" w:val="680"/>
      </w:trPr>
      <w:tc>
        <w:tcPr>
          <w:tcW w:w="9368" w:type="dxa"/>
          <w:vAlign w:val="bottom"/>
        </w:tcPr>
        <w:p w14:paraId="4B44C585" w14:textId="77777777" w:rsidR="00E70780" w:rsidRDefault="00E70780">
          <w:pPr>
            <w:pStyle w:val="LogoCaption"/>
          </w:pPr>
        </w:p>
      </w:tc>
      <w:tc>
        <w:tcPr>
          <w:tcW w:w="9368" w:type="dxa"/>
          <w:gridSpan w:val="2"/>
          <w:vAlign w:val="bottom"/>
        </w:tcPr>
        <w:p w14:paraId="285A672B" w14:textId="77777777" w:rsidR="00E70780" w:rsidRDefault="00E70780">
          <w:pPr>
            <w:pStyle w:val="Header"/>
          </w:pPr>
        </w:p>
      </w:tc>
    </w:tr>
    <w:tr w:rsidR="00E70780" w14:paraId="3C73825B" w14:textId="77777777">
      <w:trPr>
        <w:gridAfter w:val="1"/>
        <w:wAfter w:w="1080" w:type="dxa"/>
        <w:trHeight w:hRule="exact" w:val="680"/>
      </w:trPr>
      <w:tc>
        <w:tcPr>
          <w:tcW w:w="9368" w:type="dxa"/>
          <w:vAlign w:val="bottom"/>
        </w:tcPr>
        <w:p w14:paraId="12DE6ED6" w14:textId="77777777" w:rsidR="00E70780" w:rsidRDefault="00E70780">
          <w:pPr>
            <w:pStyle w:val="LogoCaption"/>
          </w:pPr>
        </w:p>
      </w:tc>
      <w:tc>
        <w:tcPr>
          <w:tcW w:w="9368" w:type="dxa"/>
          <w:gridSpan w:val="2"/>
          <w:vAlign w:val="bottom"/>
        </w:tcPr>
        <w:p w14:paraId="7A4ECF4C" w14:textId="77777777" w:rsidR="00E70780" w:rsidRDefault="00E70780">
          <w:pPr>
            <w:pStyle w:val="Header"/>
          </w:pPr>
        </w:p>
      </w:tc>
    </w:tr>
    <w:tr w:rsidR="00E70780" w14:paraId="37DCFA17" w14:textId="77777777">
      <w:trPr>
        <w:gridAfter w:val="1"/>
        <w:wAfter w:w="1080" w:type="dxa"/>
        <w:trHeight w:hRule="exact" w:val="680"/>
      </w:trPr>
      <w:tc>
        <w:tcPr>
          <w:tcW w:w="9368" w:type="dxa"/>
          <w:vAlign w:val="bottom"/>
        </w:tcPr>
        <w:p w14:paraId="365CBEB1" w14:textId="77777777" w:rsidR="00E70780" w:rsidRDefault="00E70780">
          <w:pPr>
            <w:pStyle w:val="LogoCaption"/>
          </w:pPr>
        </w:p>
      </w:tc>
      <w:tc>
        <w:tcPr>
          <w:tcW w:w="9368" w:type="dxa"/>
          <w:gridSpan w:val="2"/>
          <w:vAlign w:val="bottom"/>
        </w:tcPr>
        <w:p w14:paraId="1F0C59C7" w14:textId="77777777" w:rsidR="00E70780" w:rsidRDefault="00E70780">
          <w:pPr>
            <w:pStyle w:val="Header"/>
          </w:pPr>
        </w:p>
      </w:tc>
    </w:tr>
    <w:tr w:rsidR="00E70780" w14:paraId="67615E34" w14:textId="77777777">
      <w:trPr>
        <w:gridAfter w:val="1"/>
        <w:wAfter w:w="1080" w:type="dxa"/>
        <w:trHeight w:hRule="exact" w:val="680"/>
      </w:trPr>
      <w:tc>
        <w:tcPr>
          <w:tcW w:w="9368" w:type="dxa"/>
          <w:vAlign w:val="bottom"/>
        </w:tcPr>
        <w:p w14:paraId="3373132E" w14:textId="77777777" w:rsidR="00E70780" w:rsidRDefault="00E70780">
          <w:pPr>
            <w:pStyle w:val="LogoCaption"/>
          </w:pPr>
        </w:p>
      </w:tc>
      <w:tc>
        <w:tcPr>
          <w:tcW w:w="9368" w:type="dxa"/>
          <w:gridSpan w:val="2"/>
          <w:vAlign w:val="bottom"/>
        </w:tcPr>
        <w:p w14:paraId="60B3A8D8" w14:textId="77777777" w:rsidR="00E70780" w:rsidRDefault="00E70780">
          <w:pPr>
            <w:pStyle w:val="Header"/>
          </w:pPr>
        </w:p>
      </w:tc>
    </w:tr>
    <w:tr w:rsidR="00E70780" w14:paraId="2E5F360C" w14:textId="77777777">
      <w:trPr>
        <w:gridAfter w:val="2"/>
        <w:wAfter w:w="360" w:type="dxa"/>
        <w:trHeight w:hRule="exact" w:val="680"/>
      </w:trPr>
      <w:tc>
        <w:tcPr>
          <w:tcW w:w="9368" w:type="dxa"/>
          <w:vAlign w:val="bottom"/>
        </w:tcPr>
        <w:p w14:paraId="1D67D4C6" w14:textId="77777777" w:rsidR="00E70780" w:rsidRDefault="00E70780">
          <w:pPr>
            <w:pStyle w:val="LogoCaption"/>
          </w:pPr>
        </w:p>
      </w:tc>
      <w:tc>
        <w:tcPr>
          <w:tcW w:w="9368" w:type="dxa"/>
          <w:vAlign w:val="bottom"/>
        </w:tcPr>
        <w:p w14:paraId="335A6847" w14:textId="77777777" w:rsidR="00E70780" w:rsidRDefault="00E70780">
          <w:pPr>
            <w:pStyle w:val="Header"/>
          </w:pPr>
        </w:p>
      </w:tc>
    </w:tr>
    <w:tr w:rsidR="00E70780" w14:paraId="7AF4FD96" w14:textId="77777777">
      <w:trPr>
        <w:gridAfter w:val="1"/>
        <w:wAfter w:w="1080" w:type="dxa"/>
        <w:trHeight w:hRule="exact" w:val="680"/>
      </w:trPr>
      <w:tc>
        <w:tcPr>
          <w:tcW w:w="9368" w:type="dxa"/>
          <w:vAlign w:val="bottom"/>
        </w:tcPr>
        <w:p w14:paraId="15A9446D" w14:textId="77777777" w:rsidR="00E70780" w:rsidRDefault="00E70780">
          <w:pPr>
            <w:pStyle w:val="LogoCaption"/>
          </w:pPr>
        </w:p>
      </w:tc>
      <w:tc>
        <w:tcPr>
          <w:tcW w:w="9368" w:type="dxa"/>
          <w:gridSpan w:val="2"/>
          <w:vAlign w:val="bottom"/>
        </w:tcPr>
        <w:p w14:paraId="19B2C9D0" w14:textId="77777777" w:rsidR="00E70780" w:rsidRDefault="00E70780">
          <w:pPr>
            <w:pStyle w:val="Header"/>
          </w:pPr>
        </w:p>
      </w:tc>
    </w:tr>
    <w:tr w:rsidR="00E70780" w14:paraId="600534CF" w14:textId="77777777">
      <w:trPr>
        <w:gridAfter w:val="1"/>
        <w:wAfter w:w="1080" w:type="dxa"/>
        <w:trHeight w:hRule="exact" w:val="680"/>
      </w:trPr>
      <w:tc>
        <w:tcPr>
          <w:tcW w:w="9368" w:type="dxa"/>
          <w:vAlign w:val="bottom"/>
        </w:tcPr>
        <w:p w14:paraId="23B15935" w14:textId="77777777" w:rsidR="00E70780" w:rsidRDefault="00E70780">
          <w:pPr>
            <w:pStyle w:val="LogoCaption"/>
          </w:pPr>
        </w:p>
      </w:tc>
      <w:tc>
        <w:tcPr>
          <w:tcW w:w="9368" w:type="dxa"/>
          <w:gridSpan w:val="2"/>
          <w:vAlign w:val="bottom"/>
        </w:tcPr>
        <w:p w14:paraId="65B80784" w14:textId="77777777" w:rsidR="00E70780" w:rsidRDefault="00E70780">
          <w:pPr>
            <w:pStyle w:val="Header"/>
          </w:pPr>
        </w:p>
      </w:tc>
    </w:tr>
    <w:tr w:rsidR="00E70780" w14:paraId="117C3944" w14:textId="77777777">
      <w:trPr>
        <w:gridAfter w:val="1"/>
        <w:wAfter w:w="1080" w:type="dxa"/>
        <w:trHeight w:hRule="exact" w:val="680"/>
      </w:trPr>
      <w:tc>
        <w:tcPr>
          <w:tcW w:w="9368" w:type="dxa"/>
          <w:vAlign w:val="bottom"/>
        </w:tcPr>
        <w:p w14:paraId="42C7CB95" w14:textId="77777777" w:rsidR="00E70780" w:rsidRDefault="00E70780">
          <w:pPr>
            <w:pStyle w:val="LogoCaption"/>
          </w:pPr>
        </w:p>
      </w:tc>
      <w:tc>
        <w:tcPr>
          <w:tcW w:w="9368" w:type="dxa"/>
          <w:gridSpan w:val="2"/>
          <w:vAlign w:val="bottom"/>
        </w:tcPr>
        <w:p w14:paraId="05D9D991" w14:textId="77777777" w:rsidR="00E70780" w:rsidRDefault="00E70780">
          <w:pPr>
            <w:pStyle w:val="Header"/>
          </w:pPr>
        </w:p>
      </w:tc>
    </w:tr>
    <w:tr w:rsidR="00E70780" w14:paraId="3BDCA899" w14:textId="77777777">
      <w:trPr>
        <w:gridAfter w:val="1"/>
        <w:wAfter w:w="1080" w:type="dxa"/>
        <w:trHeight w:hRule="exact" w:val="680"/>
      </w:trPr>
      <w:tc>
        <w:tcPr>
          <w:tcW w:w="9368" w:type="dxa"/>
          <w:vAlign w:val="bottom"/>
        </w:tcPr>
        <w:p w14:paraId="65AD91E9" w14:textId="77777777" w:rsidR="00E70780" w:rsidRDefault="00E70780">
          <w:pPr>
            <w:pStyle w:val="LogoCaption"/>
          </w:pPr>
        </w:p>
      </w:tc>
      <w:tc>
        <w:tcPr>
          <w:tcW w:w="9368" w:type="dxa"/>
          <w:gridSpan w:val="2"/>
          <w:vAlign w:val="bottom"/>
        </w:tcPr>
        <w:p w14:paraId="4EC377ED" w14:textId="77777777" w:rsidR="00E70780" w:rsidRDefault="00E70780">
          <w:pPr>
            <w:pStyle w:val="Header"/>
          </w:pPr>
        </w:p>
      </w:tc>
    </w:tr>
    <w:tr w:rsidR="00E70780" w14:paraId="581532AA" w14:textId="77777777">
      <w:trPr>
        <w:gridAfter w:val="1"/>
        <w:wAfter w:w="1080" w:type="dxa"/>
        <w:trHeight w:hRule="exact" w:val="680"/>
      </w:trPr>
      <w:tc>
        <w:tcPr>
          <w:tcW w:w="9368" w:type="dxa"/>
          <w:vAlign w:val="bottom"/>
        </w:tcPr>
        <w:p w14:paraId="1B3CC5D5" w14:textId="77777777" w:rsidR="00E70780" w:rsidRDefault="00E70780">
          <w:pPr>
            <w:pStyle w:val="LogoCaption"/>
          </w:pPr>
        </w:p>
      </w:tc>
      <w:tc>
        <w:tcPr>
          <w:tcW w:w="9368" w:type="dxa"/>
          <w:gridSpan w:val="2"/>
          <w:vAlign w:val="bottom"/>
        </w:tcPr>
        <w:p w14:paraId="057E4477" w14:textId="77777777" w:rsidR="00E70780" w:rsidRDefault="00E70780">
          <w:pPr>
            <w:pStyle w:val="Header"/>
          </w:pPr>
        </w:p>
      </w:tc>
    </w:tr>
    <w:tr w:rsidR="00E70780" w14:paraId="7141D7F6" w14:textId="77777777">
      <w:trPr>
        <w:gridAfter w:val="1"/>
        <w:wAfter w:w="1080" w:type="dxa"/>
        <w:trHeight w:hRule="exact" w:val="680"/>
      </w:trPr>
      <w:tc>
        <w:tcPr>
          <w:tcW w:w="9368" w:type="dxa"/>
          <w:vAlign w:val="bottom"/>
        </w:tcPr>
        <w:p w14:paraId="40458EC1" w14:textId="77777777" w:rsidR="00E70780" w:rsidRDefault="00E70780">
          <w:pPr>
            <w:pStyle w:val="LogoCaption"/>
          </w:pPr>
        </w:p>
      </w:tc>
      <w:tc>
        <w:tcPr>
          <w:tcW w:w="9368" w:type="dxa"/>
          <w:gridSpan w:val="2"/>
          <w:vAlign w:val="bottom"/>
        </w:tcPr>
        <w:p w14:paraId="47826AA3" w14:textId="77777777" w:rsidR="00E70780" w:rsidRDefault="00E70780">
          <w:pPr>
            <w:pStyle w:val="Header"/>
          </w:pPr>
        </w:p>
      </w:tc>
    </w:tr>
    <w:tr w:rsidR="00E70780" w14:paraId="60685118" w14:textId="77777777">
      <w:trPr>
        <w:gridAfter w:val="1"/>
        <w:wAfter w:w="1080" w:type="dxa"/>
        <w:trHeight w:hRule="exact" w:val="680"/>
      </w:trPr>
      <w:tc>
        <w:tcPr>
          <w:tcW w:w="9368" w:type="dxa"/>
          <w:vAlign w:val="bottom"/>
        </w:tcPr>
        <w:p w14:paraId="0606F607" w14:textId="77777777" w:rsidR="00E70780" w:rsidRDefault="00E70780">
          <w:pPr>
            <w:pStyle w:val="LogoCaption"/>
          </w:pPr>
        </w:p>
      </w:tc>
      <w:tc>
        <w:tcPr>
          <w:tcW w:w="9368" w:type="dxa"/>
          <w:gridSpan w:val="2"/>
          <w:vAlign w:val="bottom"/>
        </w:tcPr>
        <w:p w14:paraId="54190F2F" w14:textId="77777777" w:rsidR="00E70780" w:rsidRDefault="00E70780">
          <w:pPr>
            <w:pStyle w:val="Header"/>
          </w:pPr>
        </w:p>
      </w:tc>
    </w:tr>
    <w:tr w:rsidR="00E70780" w14:paraId="7EA340B7" w14:textId="77777777">
      <w:trPr>
        <w:gridAfter w:val="1"/>
        <w:wAfter w:w="1080" w:type="dxa"/>
        <w:trHeight w:hRule="exact" w:val="680"/>
      </w:trPr>
      <w:tc>
        <w:tcPr>
          <w:tcW w:w="9368" w:type="dxa"/>
          <w:vAlign w:val="bottom"/>
        </w:tcPr>
        <w:p w14:paraId="1CFBE973" w14:textId="77777777" w:rsidR="00E70780" w:rsidRDefault="00E70780">
          <w:pPr>
            <w:pStyle w:val="LogoCaption"/>
          </w:pPr>
        </w:p>
      </w:tc>
      <w:tc>
        <w:tcPr>
          <w:tcW w:w="9368" w:type="dxa"/>
          <w:gridSpan w:val="2"/>
          <w:vAlign w:val="bottom"/>
        </w:tcPr>
        <w:p w14:paraId="0737B18E" w14:textId="77777777" w:rsidR="00E70780" w:rsidRDefault="00E70780">
          <w:pPr>
            <w:pStyle w:val="Header"/>
          </w:pPr>
        </w:p>
      </w:tc>
    </w:tr>
    <w:tr w:rsidR="00E70780" w14:paraId="41A3700B" w14:textId="77777777">
      <w:trPr>
        <w:gridAfter w:val="1"/>
        <w:wAfter w:w="1080" w:type="dxa"/>
        <w:trHeight w:hRule="exact" w:val="680"/>
      </w:trPr>
      <w:tc>
        <w:tcPr>
          <w:tcW w:w="9368" w:type="dxa"/>
          <w:vAlign w:val="bottom"/>
        </w:tcPr>
        <w:p w14:paraId="57F6AC28" w14:textId="77777777" w:rsidR="00E70780" w:rsidRDefault="00E70780">
          <w:pPr>
            <w:pStyle w:val="LogoCaption"/>
          </w:pPr>
        </w:p>
      </w:tc>
      <w:tc>
        <w:tcPr>
          <w:tcW w:w="9368" w:type="dxa"/>
          <w:gridSpan w:val="2"/>
          <w:vAlign w:val="bottom"/>
        </w:tcPr>
        <w:p w14:paraId="2D376827" w14:textId="77777777" w:rsidR="00E70780" w:rsidRDefault="00E70780">
          <w:pPr>
            <w:pStyle w:val="Header"/>
          </w:pPr>
        </w:p>
      </w:tc>
    </w:tr>
    <w:tr w:rsidR="00E70780" w14:paraId="46B082AC" w14:textId="77777777">
      <w:trPr>
        <w:gridAfter w:val="1"/>
        <w:wAfter w:w="1080" w:type="dxa"/>
        <w:trHeight w:hRule="exact" w:val="680"/>
      </w:trPr>
      <w:tc>
        <w:tcPr>
          <w:tcW w:w="9368" w:type="dxa"/>
          <w:vAlign w:val="bottom"/>
        </w:tcPr>
        <w:p w14:paraId="360E219A" w14:textId="77777777" w:rsidR="00E70780" w:rsidRDefault="00E70780">
          <w:pPr>
            <w:pStyle w:val="LogoCaption"/>
          </w:pPr>
        </w:p>
      </w:tc>
      <w:tc>
        <w:tcPr>
          <w:tcW w:w="9368" w:type="dxa"/>
          <w:gridSpan w:val="2"/>
          <w:vAlign w:val="bottom"/>
        </w:tcPr>
        <w:p w14:paraId="572BCEFC" w14:textId="77777777" w:rsidR="00E70780" w:rsidRDefault="00E70780">
          <w:pPr>
            <w:pStyle w:val="Header"/>
          </w:pPr>
        </w:p>
      </w:tc>
    </w:tr>
    <w:tr w:rsidR="00E70780" w14:paraId="712DBDF8" w14:textId="77777777">
      <w:trPr>
        <w:gridAfter w:val="1"/>
        <w:wAfter w:w="1080" w:type="dxa"/>
        <w:trHeight w:hRule="exact" w:val="680"/>
      </w:trPr>
      <w:tc>
        <w:tcPr>
          <w:tcW w:w="9368" w:type="dxa"/>
          <w:vAlign w:val="bottom"/>
        </w:tcPr>
        <w:p w14:paraId="7C91D440" w14:textId="77777777" w:rsidR="00E70780" w:rsidRDefault="00E70780">
          <w:pPr>
            <w:pStyle w:val="LogoCaption"/>
          </w:pPr>
        </w:p>
      </w:tc>
      <w:tc>
        <w:tcPr>
          <w:tcW w:w="9368" w:type="dxa"/>
          <w:gridSpan w:val="2"/>
          <w:vAlign w:val="bottom"/>
        </w:tcPr>
        <w:p w14:paraId="01889E4E" w14:textId="77777777" w:rsidR="00E70780" w:rsidRDefault="00E70780">
          <w:pPr>
            <w:pStyle w:val="Header"/>
          </w:pPr>
        </w:p>
      </w:tc>
    </w:tr>
    <w:tr w:rsidR="00E70780" w14:paraId="60CDD8B6" w14:textId="77777777">
      <w:trPr>
        <w:gridAfter w:val="1"/>
        <w:wAfter w:w="1080" w:type="dxa"/>
        <w:trHeight w:hRule="exact" w:val="680"/>
      </w:trPr>
      <w:tc>
        <w:tcPr>
          <w:tcW w:w="9368" w:type="dxa"/>
          <w:vAlign w:val="bottom"/>
        </w:tcPr>
        <w:p w14:paraId="02DDD6AC" w14:textId="77777777" w:rsidR="00E70780" w:rsidRDefault="00E70780">
          <w:pPr>
            <w:pStyle w:val="LogoCaption"/>
          </w:pPr>
        </w:p>
      </w:tc>
      <w:tc>
        <w:tcPr>
          <w:tcW w:w="9368" w:type="dxa"/>
          <w:gridSpan w:val="2"/>
          <w:vAlign w:val="bottom"/>
        </w:tcPr>
        <w:p w14:paraId="13814201" w14:textId="77777777" w:rsidR="00E70780" w:rsidRDefault="00E70780">
          <w:pPr>
            <w:pStyle w:val="Header"/>
          </w:pPr>
        </w:p>
      </w:tc>
    </w:tr>
    <w:tr w:rsidR="00E70780" w14:paraId="4AB8B06A" w14:textId="77777777">
      <w:trPr>
        <w:gridAfter w:val="1"/>
        <w:wAfter w:w="1080" w:type="dxa"/>
        <w:trHeight w:hRule="exact" w:val="680"/>
      </w:trPr>
      <w:tc>
        <w:tcPr>
          <w:tcW w:w="9368" w:type="dxa"/>
          <w:vAlign w:val="bottom"/>
        </w:tcPr>
        <w:p w14:paraId="53FF9F60" w14:textId="77777777" w:rsidR="00E70780" w:rsidRDefault="00E70780">
          <w:pPr>
            <w:pStyle w:val="LogoCaption"/>
          </w:pPr>
        </w:p>
      </w:tc>
      <w:tc>
        <w:tcPr>
          <w:tcW w:w="9368" w:type="dxa"/>
          <w:gridSpan w:val="2"/>
          <w:vAlign w:val="bottom"/>
        </w:tcPr>
        <w:p w14:paraId="1091F6E0" w14:textId="77777777" w:rsidR="00E70780" w:rsidRDefault="00E70780">
          <w:pPr>
            <w:pStyle w:val="Header"/>
          </w:pPr>
        </w:p>
      </w:tc>
    </w:tr>
    <w:tr w:rsidR="00E70780" w14:paraId="51A56E8F" w14:textId="77777777">
      <w:trPr>
        <w:gridAfter w:val="1"/>
        <w:wAfter w:w="1080" w:type="dxa"/>
        <w:trHeight w:hRule="exact" w:val="680"/>
      </w:trPr>
      <w:tc>
        <w:tcPr>
          <w:tcW w:w="9368" w:type="dxa"/>
          <w:vAlign w:val="bottom"/>
        </w:tcPr>
        <w:p w14:paraId="2A549F76" w14:textId="77777777" w:rsidR="00E70780" w:rsidRDefault="00E70780">
          <w:pPr>
            <w:pStyle w:val="LogoCaption"/>
          </w:pPr>
        </w:p>
      </w:tc>
      <w:tc>
        <w:tcPr>
          <w:tcW w:w="9368" w:type="dxa"/>
          <w:gridSpan w:val="2"/>
          <w:vAlign w:val="bottom"/>
        </w:tcPr>
        <w:p w14:paraId="0B763A40" w14:textId="77777777" w:rsidR="00E70780" w:rsidRDefault="00E70780">
          <w:pPr>
            <w:pStyle w:val="Header"/>
          </w:pPr>
        </w:p>
      </w:tc>
    </w:tr>
    <w:tr w:rsidR="00E70780" w14:paraId="5519EB7E" w14:textId="77777777">
      <w:trPr>
        <w:gridAfter w:val="1"/>
        <w:wAfter w:w="1080" w:type="dxa"/>
        <w:trHeight w:hRule="exact" w:val="680"/>
      </w:trPr>
      <w:tc>
        <w:tcPr>
          <w:tcW w:w="9368" w:type="dxa"/>
          <w:vAlign w:val="bottom"/>
        </w:tcPr>
        <w:p w14:paraId="528F3E76" w14:textId="77777777" w:rsidR="00E70780" w:rsidRDefault="00E70780">
          <w:pPr>
            <w:pStyle w:val="LogoCaption"/>
          </w:pPr>
        </w:p>
      </w:tc>
      <w:tc>
        <w:tcPr>
          <w:tcW w:w="9368" w:type="dxa"/>
          <w:gridSpan w:val="2"/>
          <w:vAlign w:val="bottom"/>
        </w:tcPr>
        <w:p w14:paraId="5C5C1EE4" w14:textId="77777777" w:rsidR="00E70780" w:rsidRDefault="00E70780">
          <w:pPr>
            <w:pStyle w:val="Header"/>
          </w:pPr>
        </w:p>
      </w:tc>
    </w:tr>
    <w:tr w:rsidR="00E70780" w14:paraId="523CDB2B" w14:textId="77777777">
      <w:trPr>
        <w:gridAfter w:val="1"/>
        <w:wAfter w:w="1080" w:type="dxa"/>
        <w:trHeight w:hRule="exact" w:val="680"/>
      </w:trPr>
      <w:tc>
        <w:tcPr>
          <w:tcW w:w="9368" w:type="dxa"/>
          <w:vAlign w:val="bottom"/>
        </w:tcPr>
        <w:p w14:paraId="5E6C125E" w14:textId="77777777" w:rsidR="00E70780" w:rsidRDefault="00E70780">
          <w:pPr>
            <w:pStyle w:val="LogoCaption"/>
          </w:pPr>
        </w:p>
      </w:tc>
      <w:tc>
        <w:tcPr>
          <w:tcW w:w="9368" w:type="dxa"/>
          <w:gridSpan w:val="2"/>
          <w:vAlign w:val="bottom"/>
        </w:tcPr>
        <w:p w14:paraId="730998EE" w14:textId="77777777" w:rsidR="00E70780" w:rsidRDefault="00E70780">
          <w:pPr>
            <w:pStyle w:val="Header"/>
          </w:pPr>
        </w:p>
      </w:tc>
    </w:tr>
    <w:tr w:rsidR="00E70780" w14:paraId="71078E88" w14:textId="77777777">
      <w:trPr>
        <w:gridAfter w:val="1"/>
        <w:wAfter w:w="1080" w:type="dxa"/>
        <w:trHeight w:hRule="exact" w:val="680"/>
      </w:trPr>
      <w:tc>
        <w:tcPr>
          <w:tcW w:w="9368" w:type="dxa"/>
          <w:vAlign w:val="bottom"/>
        </w:tcPr>
        <w:p w14:paraId="03B0F271" w14:textId="77777777" w:rsidR="00E70780" w:rsidRDefault="00E70780">
          <w:pPr>
            <w:pStyle w:val="LogoCaption"/>
          </w:pPr>
        </w:p>
      </w:tc>
      <w:tc>
        <w:tcPr>
          <w:tcW w:w="9368" w:type="dxa"/>
          <w:gridSpan w:val="2"/>
          <w:vAlign w:val="bottom"/>
        </w:tcPr>
        <w:p w14:paraId="36518928" w14:textId="77777777" w:rsidR="00E70780" w:rsidRDefault="00E70780">
          <w:pPr>
            <w:pStyle w:val="Header"/>
          </w:pPr>
        </w:p>
      </w:tc>
    </w:tr>
    <w:tr w:rsidR="00E70780" w14:paraId="1A8C7E4F" w14:textId="77777777">
      <w:trPr>
        <w:gridAfter w:val="1"/>
        <w:wAfter w:w="1080" w:type="dxa"/>
        <w:trHeight w:hRule="exact" w:val="680"/>
      </w:trPr>
      <w:tc>
        <w:tcPr>
          <w:tcW w:w="9368" w:type="dxa"/>
          <w:vAlign w:val="bottom"/>
        </w:tcPr>
        <w:p w14:paraId="49F3F0CA" w14:textId="77777777" w:rsidR="00E70780" w:rsidRDefault="00E70780">
          <w:pPr>
            <w:pStyle w:val="LogoCaption"/>
          </w:pPr>
        </w:p>
      </w:tc>
      <w:tc>
        <w:tcPr>
          <w:tcW w:w="9368" w:type="dxa"/>
          <w:gridSpan w:val="2"/>
          <w:vAlign w:val="bottom"/>
        </w:tcPr>
        <w:p w14:paraId="2E69591D" w14:textId="77777777" w:rsidR="00E70780" w:rsidRDefault="00E70780">
          <w:pPr>
            <w:pStyle w:val="Header"/>
          </w:pPr>
        </w:p>
      </w:tc>
    </w:tr>
    <w:tr w:rsidR="00E70780" w14:paraId="29BCF7F1" w14:textId="77777777">
      <w:trPr>
        <w:gridAfter w:val="1"/>
        <w:wAfter w:w="1080" w:type="dxa"/>
        <w:trHeight w:hRule="exact" w:val="680"/>
      </w:trPr>
      <w:tc>
        <w:tcPr>
          <w:tcW w:w="9368" w:type="dxa"/>
          <w:vAlign w:val="bottom"/>
        </w:tcPr>
        <w:p w14:paraId="1AD66F33" w14:textId="77777777" w:rsidR="00E70780" w:rsidRDefault="00E70780">
          <w:pPr>
            <w:pStyle w:val="LogoCaption"/>
          </w:pPr>
        </w:p>
      </w:tc>
      <w:tc>
        <w:tcPr>
          <w:tcW w:w="9368" w:type="dxa"/>
          <w:gridSpan w:val="2"/>
          <w:vAlign w:val="bottom"/>
        </w:tcPr>
        <w:p w14:paraId="2F74AA7B" w14:textId="77777777" w:rsidR="00E70780" w:rsidRDefault="00E70780">
          <w:pPr>
            <w:pStyle w:val="Header"/>
          </w:pPr>
        </w:p>
      </w:tc>
    </w:tr>
    <w:tr w:rsidR="00E70780" w14:paraId="199B6DEF" w14:textId="77777777">
      <w:trPr>
        <w:gridAfter w:val="1"/>
        <w:wAfter w:w="1080" w:type="dxa"/>
        <w:trHeight w:hRule="exact" w:val="680"/>
      </w:trPr>
      <w:tc>
        <w:tcPr>
          <w:tcW w:w="9368" w:type="dxa"/>
          <w:vAlign w:val="bottom"/>
        </w:tcPr>
        <w:p w14:paraId="5180A86C" w14:textId="77777777" w:rsidR="00E70780" w:rsidRDefault="00E70780">
          <w:pPr>
            <w:pStyle w:val="LogoCaption"/>
          </w:pPr>
        </w:p>
      </w:tc>
      <w:tc>
        <w:tcPr>
          <w:tcW w:w="9368" w:type="dxa"/>
          <w:gridSpan w:val="2"/>
          <w:vAlign w:val="bottom"/>
        </w:tcPr>
        <w:p w14:paraId="4FCA2933" w14:textId="77777777" w:rsidR="00E70780" w:rsidRDefault="00E70780">
          <w:pPr>
            <w:pStyle w:val="Header"/>
          </w:pPr>
        </w:p>
      </w:tc>
    </w:tr>
    <w:tr w:rsidR="00E70780" w14:paraId="5B59C92D" w14:textId="77777777">
      <w:trPr>
        <w:gridAfter w:val="1"/>
        <w:wAfter w:w="1080" w:type="dxa"/>
        <w:trHeight w:hRule="exact" w:val="680"/>
      </w:trPr>
      <w:tc>
        <w:tcPr>
          <w:tcW w:w="9368" w:type="dxa"/>
          <w:vAlign w:val="bottom"/>
        </w:tcPr>
        <w:p w14:paraId="7AD52C95" w14:textId="77777777" w:rsidR="00E70780" w:rsidRDefault="00E70780">
          <w:pPr>
            <w:pStyle w:val="LogoCaption"/>
          </w:pPr>
        </w:p>
      </w:tc>
      <w:tc>
        <w:tcPr>
          <w:tcW w:w="9368" w:type="dxa"/>
          <w:gridSpan w:val="2"/>
          <w:vAlign w:val="bottom"/>
        </w:tcPr>
        <w:p w14:paraId="5F1C4A43" w14:textId="77777777" w:rsidR="00E70780" w:rsidRDefault="00E70780">
          <w:pPr>
            <w:pStyle w:val="Header"/>
          </w:pPr>
        </w:p>
      </w:tc>
    </w:tr>
    <w:tr w:rsidR="00E70780" w14:paraId="4598929C" w14:textId="77777777">
      <w:trPr>
        <w:gridAfter w:val="1"/>
        <w:wAfter w:w="1080" w:type="dxa"/>
        <w:trHeight w:hRule="exact" w:val="680"/>
      </w:trPr>
      <w:tc>
        <w:tcPr>
          <w:tcW w:w="9368" w:type="dxa"/>
          <w:vAlign w:val="bottom"/>
        </w:tcPr>
        <w:p w14:paraId="1E879F36" w14:textId="77777777" w:rsidR="00E70780" w:rsidRDefault="00E70780">
          <w:pPr>
            <w:pStyle w:val="LogoCaption"/>
          </w:pPr>
        </w:p>
      </w:tc>
      <w:tc>
        <w:tcPr>
          <w:tcW w:w="9368" w:type="dxa"/>
          <w:gridSpan w:val="2"/>
          <w:vAlign w:val="bottom"/>
        </w:tcPr>
        <w:p w14:paraId="53F3A89E" w14:textId="77777777" w:rsidR="00E70780" w:rsidRDefault="00E70780">
          <w:pPr>
            <w:pStyle w:val="Header"/>
          </w:pPr>
        </w:p>
      </w:tc>
    </w:tr>
    <w:tr w:rsidR="00E70780" w14:paraId="61C0C8EA" w14:textId="77777777">
      <w:trPr>
        <w:gridAfter w:val="1"/>
        <w:wAfter w:w="1080" w:type="dxa"/>
        <w:trHeight w:hRule="exact" w:val="680"/>
      </w:trPr>
      <w:tc>
        <w:tcPr>
          <w:tcW w:w="9368" w:type="dxa"/>
          <w:vAlign w:val="bottom"/>
        </w:tcPr>
        <w:p w14:paraId="093D4304" w14:textId="77777777" w:rsidR="00E70780" w:rsidRDefault="00E70780">
          <w:pPr>
            <w:pStyle w:val="LogoCaption"/>
          </w:pPr>
        </w:p>
      </w:tc>
      <w:tc>
        <w:tcPr>
          <w:tcW w:w="9368" w:type="dxa"/>
          <w:gridSpan w:val="2"/>
          <w:vAlign w:val="bottom"/>
        </w:tcPr>
        <w:p w14:paraId="0E40A9DA" w14:textId="77777777" w:rsidR="00E70780" w:rsidRDefault="00E70780">
          <w:pPr>
            <w:pStyle w:val="Header"/>
          </w:pPr>
        </w:p>
      </w:tc>
    </w:tr>
    <w:tr w:rsidR="00E70780" w14:paraId="15715C28" w14:textId="77777777">
      <w:trPr>
        <w:gridAfter w:val="1"/>
        <w:wAfter w:w="1080" w:type="dxa"/>
        <w:trHeight w:hRule="exact" w:val="680"/>
      </w:trPr>
      <w:tc>
        <w:tcPr>
          <w:tcW w:w="9368" w:type="dxa"/>
          <w:vAlign w:val="bottom"/>
        </w:tcPr>
        <w:p w14:paraId="3BE8A61B" w14:textId="77777777" w:rsidR="00E70780" w:rsidRDefault="00E70780">
          <w:pPr>
            <w:pStyle w:val="LogoCaption"/>
          </w:pPr>
        </w:p>
      </w:tc>
      <w:tc>
        <w:tcPr>
          <w:tcW w:w="9368" w:type="dxa"/>
          <w:gridSpan w:val="2"/>
          <w:vAlign w:val="bottom"/>
        </w:tcPr>
        <w:p w14:paraId="67391F44" w14:textId="77777777" w:rsidR="00E70780" w:rsidRDefault="00E70780">
          <w:pPr>
            <w:pStyle w:val="Header"/>
          </w:pPr>
        </w:p>
      </w:tc>
    </w:tr>
    <w:tr w:rsidR="00E70780" w14:paraId="36AA6EDB" w14:textId="77777777">
      <w:trPr>
        <w:gridAfter w:val="1"/>
        <w:wAfter w:w="1080" w:type="dxa"/>
        <w:trHeight w:hRule="exact" w:val="680"/>
      </w:trPr>
      <w:tc>
        <w:tcPr>
          <w:tcW w:w="9368" w:type="dxa"/>
          <w:vAlign w:val="bottom"/>
        </w:tcPr>
        <w:p w14:paraId="38E925F3" w14:textId="77777777" w:rsidR="00E70780" w:rsidRDefault="00E70780">
          <w:pPr>
            <w:pStyle w:val="LogoCaption"/>
          </w:pPr>
        </w:p>
      </w:tc>
      <w:tc>
        <w:tcPr>
          <w:tcW w:w="9368" w:type="dxa"/>
          <w:gridSpan w:val="2"/>
          <w:vAlign w:val="bottom"/>
        </w:tcPr>
        <w:p w14:paraId="6361B6B0" w14:textId="77777777" w:rsidR="00E70780" w:rsidRDefault="00E70780">
          <w:pPr>
            <w:pStyle w:val="Header"/>
          </w:pPr>
        </w:p>
      </w:tc>
    </w:tr>
    <w:tr w:rsidR="00E70780" w14:paraId="20E9E8F1" w14:textId="77777777">
      <w:trPr>
        <w:gridAfter w:val="1"/>
        <w:wAfter w:w="1080" w:type="dxa"/>
        <w:trHeight w:hRule="exact" w:val="680"/>
      </w:trPr>
      <w:tc>
        <w:tcPr>
          <w:tcW w:w="9368" w:type="dxa"/>
          <w:vAlign w:val="bottom"/>
        </w:tcPr>
        <w:p w14:paraId="436B9722" w14:textId="77777777" w:rsidR="00E70780" w:rsidRDefault="00E70780">
          <w:pPr>
            <w:pStyle w:val="LogoCaption"/>
          </w:pPr>
        </w:p>
      </w:tc>
      <w:tc>
        <w:tcPr>
          <w:tcW w:w="9368" w:type="dxa"/>
          <w:gridSpan w:val="2"/>
          <w:vAlign w:val="bottom"/>
        </w:tcPr>
        <w:p w14:paraId="1191C973" w14:textId="77777777" w:rsidR="00E70780" w:rsidRDefault="00E70780">
          <w:pPr>
            <w:pStyle w:val="Header"/>
          </w:pPr>
        </w:p>
      </w:tc>
    </w:tr>
    <w:tr w:rsidR="00E70780" w14:paraId="2D217A41" w14:textId="77777777">
      <w:trPr>
        <w:gridAfter w:val="1"/>
        <w:wAfter w:w="1080" w:type="dxa"/>
        <w:trHeight w:hRule="exact" w:val="680"/>
      </w:trPr>
      <w:tc>
        <w:tcPr>
          <w:tcW w:w="9368" w:type="dxa"/>
          <w:vAlign w:val="bottom"/>
        </w:tcPr>
        <w:p w14:paraId="489A26D0" w14:textId="77777777" w:rsidR="00E70780" w:rsidRDefault="00E70780">
          <w:pPr>
            <w:pStyle w:val="LogoCaption"/>
          </w:pPr>
        </w:p>
      </w:tc>
      <w:tc>
        <w:tcPr>
          <w:tcW w:w="9368" w:type="dxa"/>
          <w:gridSpan w:val="2"/>
          <w:vAlign w:val="bottom"/>
        </w:tcPr>
        <w:p w14:paraId="5CCFDB6B" w14:textId="77777777" w:rsidR="00E70780" w:rsidRDefault="00E70780">
          <w:pPr>
            <w:pStyle w:val="Header"/>
          </w:pPr>
        </w:p>
      </w:tc>
    </w:tr>
    <w:tr w:rsidR="00E70780" w14:paraId="11A85B59" w14:textId="77777777">
      <w:trPr>
        <w:gridAfter w:val="1"/>
        <w:wAfter w:w="1080" w:type="dxa"/>
        <w:trHeight w:hRule="exact" w:val="680"/>
      </w:trPr>
      <w:tc>
        <w:tcPr>
          <w:tcW w:w="9368" w:type="dxa"/>
          <w:vAlign w:val="bottom"/>
        </w:tcPr>
        <w:p w14:paraId="785BD60B" w14:textId="77777777" w:rsidR="00E70780" w:rsidRDefault="00E70780">
          <w:pPr>
            <w:pStyle w:val="LogoCaption"/>
          </w:pPr>
        </w:p>
      </w:tc>
      <w:tc>
        <w:tcPr>
          <w:tcW w:w="9368" w:type="dxa"/>
          <w:gridSpan w:val="2"/>
          <w:vAlign w:val="bottom"/>
        </w:tcPr>
        <w:p w14:paraId="762F5A4E" w14:textId="77777777" w:rsidR="00E70780" w:rsidRDefault="00E70780">
          <w:pPr>
            <w:pStyle w:val="Header"/>
          </w:pPr>
        </w:p>
      </w:tc>
    </w:tr>
    <w:tr w:rsidR="00E70780" w14:paraId="1CD94EBA" w14:textId="77777777">
      <w:trPr>
        <w:gridAfter w:val="1"/>
        <w:wAfter w:w="1080" w:type="dxa"/>
        <w:trHeight w:hRule="exact" w:val="680"/>
      </w:trPr>
      <w:tc>
        <w:tcPr>
          <w:tcW w:w="9368" w:type="dxa"/>
          <w:vAlign w:val="bottom"/>
        </w:tcPr>
        <w:p w14:paraId="02C5264D" w14:textId="77777777" w:rsidR="00E70780" w:rsidRDefault="00E70780">
          <w:pPr>
            <w:pStyle w:val="LogoCaption"/>
          </w:pPr>
        </w:p>
      </w:tc>
      <w:tc>
        <w:tcPr>
          <w:tcW w:w="9368" w:type="dxa"/>
          <w:gridSpan w:val="2"/>
          <w:vAlign w:val="bottom"/>
        </w:tcPr>
        <w:p w14:paraId="605AF797" w14:textId="77777777" w:rsidR="00E70780" w:rsidRDefault="00E70780">
          <w:pPr>
            <w:pStyle w:val="Header"/>
          </w:pPr>
        </w:p>
      </w:tc>
    </w:tr>
    <w:tr w:rsidR="00E70780" w14:paraId="3E15F83C" w14:textId="77777777">
      <w:trPr>
        <w:gridAfter w:val="1"/>
        <w:wAfter w:w="1080" w:type="dxa"/>
        <w:trHeight w:hRule="exact" w:val="680"/>
      </w:trPr>
      <w:tc>
        <w:tcPr>
          <w:tcW w:w="9368" w:type="dxa"/>
          <w:vAlign w:val="bottom"/>
        </w:tcPr>
        <w:p w14:paraId="57ADEB25" w14:textId="77777777" w:rsidR="00E70780" w:rsidRDefault="00E70780">
          <w:pPr>
            <w:pStyle w:val="LogoCaption"/>
          </w:pPr>
        </w:p>
      </w:tc>
      <w:tc>
        <w:tcPr>
          <w:tcW w:w="9368" w:type="dxa"/>
          <w:gridSpan w:val="2"/>
          <w:vAlign w:val="bottom"/>
        </w:tcPr>
        <w:p w14:paraId="4622BF69" w14:textId="77777777" w:rsidR="00E70780" w:rsidRDefault="00E70780">
          <w:pPr>
            <w:pStyle w:val="Header"/>
          </w:pPr>
        </w:p>
      </w:tc>
    </w:tr>
    <w:tr w:rsidR="00E70780" w14:paraId="1DD8D692" w14:textId="77777777">
      <w:trPr>
        <w:gridAfter w:val="1"/>
        <w:wAfter w:w="1080" w:type="dxa"/>
        <w:trHeight w:hRule="exact" w:val="680"/>
      </w:trPr>
      <w:tc>
        <w:tcPr>
          <w:tcW w:w="9368" w:type="dxa"/>
          <w:vAlign w:val="bottom"/>
        </w:tcPr>
        <w:p w14:paraId="6BE0EE82" w14:textId="77777777" w:rsidR="00E70780" w:rsidRDefault="00E70780">
          <w:pPr>
            <w:pStyle w:val="LogoCaption"/>
          </w:pPr>
        </w:p>
      </w:tc>
      <w:tc>
        <w:tcPr>
          <w:tcW w:w="9368" w:type="dxa"/>
          <w:gridSpan w:val="2"/>
          <w:vAlign w:val="bottom"/>
        </w:tcPr>
        <w:p w14:paraId="2F2AF3D4" w14:textId="77777777" w:rsidR="00E70780" w:rsidRDefault="00E70780">
          <w:pPr>
            <w:pStyle w:val="Header"/>
          </w:pPr>
        </w:p>
      </w:tc>
    </w:tr>
    <w:tr w:rsidR="00E70780" w14:paraId="75ADE783" w14:textId="77777777">
      <w:trPr>
        <w:gridAfter w:val="1"/>
        <w:wAfter w:w="1080" w:type="dxa"/>
        <w:trHeight w:hRule="exact" w:val="680"/>
      </w:trPr>
      <w:tc>
        <w:tcPr>
          <w:tcW w:w="9368" w:type="dxa"/>
          <w:vAlign w:val="bottom"/>
        </w:tcPr>
        <w:p w14:paraId="22AC6E9D" w14:textId="77777777" w:rsidR="00E70780" w:rsidRDefault="00E70780">
          <w:pPr>
            <w:pStyle w:val="LogoCaption"/>
          </w:pPr>
        </w:p>
      </w:tc>
      <w:tc>
        <w:tcPr>
          <w:tcW w:w="9368" w:type="dxa"/>
          <w:gridSpan w:val="2"/>
          <w:vAlign w:val="bottom"/>
        </w:tcPr>
        <w:p w14:paraId="4C1C5321" w14:textId="77777777" w:rsidR="00E70780" w:rsidRDefault="00E70780">
          <w:pPr>
            <w:pStyle w:val="Header"/>
          </w:pPr>
        </w:p>
      </w:tc>
    </w:tr>
    <w:tr w:rsidR="00E70780" w14:paraId="2B042AFF" w14:textId="77777777">
      <w:trPr>
        <w:gridAfter w:val="1"/>
        <w:wAfter w:w="1080" w:type="dxa"/>
        <w:trHeight w:hRule="exact" w:val="680"/>
      </w:trPr>
      <w:tc>
        <w:tcPr>
          <w:tcW w:w="9368" w:type="dxa"/>
          <w:vAlign w:val="bottom"/>
        </w:tcPr>
        <w:p w14:paraId="2B977438" w14:textId="77777777" w:rsidR="00E70780" w:rsidRDefault="00E70780">
          <w:pPr>
            <w:pStyle w:val="LogoCaption"/>
          </w:pPr>
        </w:p>
      </w:tc>
      <w:tc>
        <w:tcPr>
          <w:tcW w:w="9368" w:type="dxa"/>
          <w:gridSpan w:val="2"/>
          <w:vAlign w:val="bottom"/>
        </w:tcPr>
        <w:p w14:paraId="6C5243E9" w14:textId="77777777" w:rsidR="00E70780" w:rsidRDefault="00E70780">
          <w:pPr>
            <w:pStyle w:val="Header"/>
          </w:pPr>
        </w:p>
      </w:tc>
    </w:tr>
    <w:tr w:rsidR="00E70780" w14:paraId="613052C6" w14:textId="77777777">
      <w:trPr>
        <w:gridAfter w:val="1"/>
        <w:wAfter w:w="1080" w:type="dxa"/>
        <w:trHeight w:hRule="exact" w:val="680"/>
      </w:trPr>
      <w:tc>
        <w:tcPr>
          <w:tcW w:w="9368" w:type="dxa"/>
          <w:vAlign w:val="bottom"/>
        </w:tcPr>
        <w:p w14:paraId="59F23B19" w14:textId="77777777" w:rsidR="00E70780" w:rsidRDefault="00E70780">
          <w:pPr>
            <w:pStyle w:val="LogoCaption"/>
          </w:pPr>
        </w:p>
      </w:tc>
      <w:tc>
        <w:tcPr>
          <w:tcW w:w="9368" w:type="dxa"/>
          <w:gridSpan w:val="2"/>
          <w:vAlign w:val="bottom"/>
        </w:tcPr>
        <w:p w14:paraId="3CD20C58" w14:textId="77777777" w:rsidR="00E70780" w:rsidRDefault="00E70780">
          <w:pPr>
            <w:pStyle w:val="Header"/>
          </w:pPr>
        </w:p>
      </w:tc>
    </w:tr>
    <w:tr w:rsidR="00E70780" w14:paraId="638E5D23" w14:textId="77777777">
      <w:trPr>
        <w:gridAfter w:val="1"/>
        <w:wAfter w:w="1080" w:type="dxa"/>
        <w:trHeight w:hRule="exact" w:val="680"/>
      </w:trPr>
      <w:tc>
        <w:tcPr>
          <w:tcW w:w="9368" w:type="dxa"/>
          <w:vAlign w:val="bottom"/>
        </w:tcPr>
        <w:p w14:paraId="15E468B9" w14:textId="77777777" w:rsidR="00E70780" w:rsidRDefault="00E70780">
          <w:pPr>
            <w:pStyle w:val="LogoCaption"/>
          </w:pPr>
        </w:p>
      </w:tc>
      <w:tc>
        <w:tcPr>
          <w:tcW w:w="9368" w:type="dxa"/>
          <w:gridSpan w:val="2"/>
          <w:vAlign w:val="bottom"/>
        </w:tcPr>
        <w:p w14:paraId="76923F2B" w14:textId="77777777" w:rsidR="00E70780" w:rsidRDefault="00E70780">
          <w:pPr>
            <w:pStyle w:val="Header"/>
          </w:pPr>
        </w:p>
      </w:tc>
    </w:tr>
    <w:tr w:rsidR="00E70780" w14:paraId="12C65603" w14:textId="77777777">
      <w:trPr>
        <w:gridAfter w:val="1"/>
        <w:wAfter w:w="1080" w:type="dxa"/>
        <w:trHeight w:hRule="exact" w:val="680"/>
      </w:trPr>
      <w:tc>
        <w:tcPr>
          <w:tcW w:w="9368" w:type="dxa"/>
          <w:vAlign w:val="bottom"/>
        </w:tcPr>
        <w:p w14:paraId="6798061E" w14:textId="77777777" w:rsidR="00E70780" w:rsidRDefault="00E70780">
          <w:pPr>
            <w:pStyle w:val="LogoCaption"/>
          </w:pPr>
        </w:p>
      </w:tc>
      <w:tc>
        <w:tcPr>
          <w:tcW w:w="9368" w:type="dxa"/>
          <w:gridSpan w:val="2"/>
          <w:vAlign w:val="bottom"/>
        </w:tcPr>
        <w:p w14:paraId="4E2F9725" w14:textId="77777777" w:rsidR="00E70780" w:rsidRDefault="00E70780">
          <w:pPr>
            <w:pStyle w:val="Header"/>
          </w:pPr>
        </w:p>
      </w:tc>
    </w:tr>
    <w:tr w:rsidR="00E70780" w14:paraId="2E0F97CF" w14:textId="77777777">
      <w:trPr>
        <w:gridAfter w:val="1"/>
        <w:wAfter w:w="1080" w:type="dxa"/>
        <w:trHeight w:hRule="exact" w:val="680"/>
      </w:trPr>
      <w:tc>
        <w:tcPr>
          <w:tcW w:w="9368" w:type="dxa"/>
          <w:vAlign w:val="bottom"/>
        </w:tcPr>
        <w:p w14:paraId="5DDE7652" w14:textId="77777777" w:rsidR="00E70780" w:rsidRDefault="00E70780">
          <w:pPr>
            <w:pStyle w:val="LogoCaption"/>
          </w:pPr>
        </w:p>
      </w:tc>
      <w:tc>
        <w:tcPr>
          <w:tcW w:w="9368" w:type="dxa"/>
          <w:gridSpan w:val="2"/>
          <w:vAlign w:val="bottom"/>
        </w:tcPr>
        <w:p w14:paraId="3A6E21B3" w14:textId="77777777" w:rsidR="00E70780" w:rsidRDefault="00E70780">
          <w:pPr>
            <w:pStyle w:val="Header"/>
          </w:pPr>
        </w:p>
      </w:tc>
    </w:tr>
    <w:tr w:rsidR="00E70780" w14:paraId="48537C12" w14:textId="77777777">
      <w:trPr>
        <w:gridAfter w:val="1"/>
        <w:wAfter w:w="1080" w:type="dxa"/>
        <w:trHeight w:hRule="exact" w:val="680"/>
      </w:trPr>
      <w:tc>
        <w:tcPr>
          <w:tcW w:w="9368" w:type="dxa"/>
          <w:vAlign w:val="bottom"/>
        </w:tcPr>
        <w:p w14:paraId="273FBA7D" w14:textId="77777777" w:rsidR="00E70780" w:rsidRDefault="00E70780">
          <w:pPr>
            <w:pStyle w:val="LogoCaption"/>
          </w:pPr>
        </w:p>
      </w:tc>
      <w:tc>
        <w:tcPr>
          <w:tcW w:w="9368" w:type="dxa"/>
          <w:gridSpan w:val="2"/>
          <w:vAlign w:val="bottom"/>
        </w:tcPr>
        <w:p w14:paraId="52E22287" w14:textId="77777777" w:rsidR="00E70780" w:rsidRDefault="00E70780">
          <w:pPr>
            <w:pStyle w:val="Header"/>
          </w:pPr>
        </w:p>
      </w:tc>
    </w:tr>
    <w:tr w:rsidR="00E70780" w14:paraId="2F2C19B4" w14:textId="77777777">
      <w:trPr>
        <w:gridAfter w:val="2"/>
        <w:wAfter w:w="360" w:type="dxa"/>
        <w:trHeight w:hRule="exact" w:val="680"/>
      </w:trPr>
      <w:tc>
        <w:tcPr>
          <w:tcW w:w="9368" w:type="dxa"/>
          <w:vAlign w:val="bottom"/>
        </w:tcPr>
        <w:p w14:paraId="45CB8F03" w14:textId="77777777" w:rsidR="00E70780" w:rsidRDefault="00E70780">
          <w:pPr>
            <w:pStyle w:val="LogoCaption"/>
          </w:pPr>
        </w:p>
      </w:tc>
      <w:tc>
        <w:tcPr>
          <w:tcW w:w="9368" w:type="dxa"/>
          <w:vAlign w:val="bottom"/>
        </w:tcPr>
        <w:p w14:paraId="2D3A4314" w14:textId="77777777" w:rsidR="00E70780" w:rsidRDefault="00E70780">
          <w:pPr>
            <w:pStyle w:val="Header"/>
          </w:pPr>
        </w:p>
      </w:tc>
    </w:tr>
    <w:tr w:rsidR="00E70780" w14:paraId="57BE9780" w14:textId="77777777">
      <w:trPr>
        <w:gridAfter w:val="1"/>
        <w:wAfter w:w="1080" w:type="dxa"/>
        <w:trHeight w:hRule="exact" w:val="680"/>
      </w:trPr>
      <w:tc>
        <w:tcPr>
          <w:tcW w:w="9368" w:type="dxa"/>
          <w:vAlign w:val="bottom"/>
        </w:tcPr>
        <w:p w14:paraId="49E2D426" w14:textId="77777777" w:rsidR="00E70780" w:rsidRDefault="00E70780">
          <w:pPr>
            <w:pStyle w:val="LogoCaption"/>
          </w:pPr>
        </w:p>
      </w:tc>
      <w:tc>
        <w:tcPr>
          <w:tcW w:w="9368" w:type="dxa"/>
          <w:gridSpan w:val="2"/>
          <w:vAlign w:val="bottom"/>
        </w:tcPr>
        <w:p w14:paraId="1DF193C4" w14:textId="77777777" w:rsidR="00E70780" w:rsidRDefault="00E70780">
          <w:pPr>
            <w:pStyle w:val="Header"/>
          </w:pPr>
        </w:p>
      </w:tc>
    </w:tr>
    <w:tr w:rsidR="00E70780" w14:paraId="6F043CB2" w14:textId="77777777">
      <w:trPr>
        <w:gridAfter w:val="1"/>
        <w:wAfter w:w="1080" w:type="dxa"/>
        <w:trHeight w:hRule="exact" w:val="680"/>
      </w:trPr>
      <w:tc>
        <w:tcPr>
          <w:tcW w:w="9368" w:type="dxa"/>
          <w:vAlign w:val="bottom"/>
        </w:tcPr>
        <w:p w14:paraId="45C6E669" w14:textId="77777777" w:rsidR="00E70780" w:rsidRDefault="00E70780">
          <w:pPr>
            <w:pStyle w:val="LogoCaption"/>
          </w:pPr>
        </w:p>
      </w:tc>
      <w:tc>
        <w:tcPr>
          <w:tcW w:w="9368" w:type="dxa"/>
          <w:gridSpan w:val="2"/>
          <w:vAlign w:val="bottom"/>
        </w:tcPr>
        <w:p w14:paraId="7A822CF9" w14:textId="77777777" w:rsidR="00E70780" w:rsidRDefault="00E70780">
          <w:pPr>
            <w:pStyle w:val="Header"/>
          </w:pPr>
        </w:p>
      </w:tc>
    </w:tr>
    <w:tr w:rsidR="00E70780" w14:paraId="1682BB5E" w14:textId="77777777">
      <w:trPr>
        <w:gridAfter w:val="1"/>
        <w:wAfter w:w="1080" w:type="dxa"/>
        <w:trHeight w:hRule="exact" w:val="680"/>
      </w:trPr>
      <w:tc>
        <w:tcPr>
          <w:tcW w:w="9368" w:type="dxa"/>
          <w:vAlign w:val="bottom"/>
        </w:tcPr>
        <w:p w14:paraId="10997CC4" w14:textId="77777777" w:rsidR="00E70780" w:rsidRDefault="00E70780">
          <w:pPr>
            <w:pStyle w:val="LogoCaption"/>
          </w:pPr>
        </w:p>
      </w:tc>
      <w:tc>
        <w:tcPr>
          <w:tcW w:w="9368" w:type="dxa"/>
          <w:gridSpan w:val="2"/>
          <w:vAlign w:val="bottom"/>
        </w:tcPr>
        <w:p w14:paraId="6B5427AB" w14:textId="77777777" w:rsidR="00E70780" w:rsidRDefault="00E70780">
          <w:pPr>
            <w:pStyle w:val="Header"/>
          </w:pPr>
        </w:p>
      </w:tc>
    </w:tr>
    <w:tr w:rsidR="00E70780" w14:paraId="0D0B24D1" w14:textId="77777777">
      <w:trPr>
        <w:gridAfter w:val="1"/>
        <w:wAfter w:w="1080" w:type="dxa"/>
        <w:trHeight w:hRule="exact" w:val="680"/>
      </w:trPr>
      <w:tc>
        <w:tcPr>
          <w:tcW w:w="9368" w:type="dxa"/>
          <w:vAlign w:val="bottom"/>
        </w:tcPr>
        <w:p w14:paraId="305ABC86" w14:textId="77777777" w:rsidR="00E70780" w:rsidRDefault="00E70780">
          <w:pPr>
            <w:pStyle w:val="LogoCaption"/>
          </w:pPr>
        </w:p>
      </w:tc>
      <w:tc>
        <w:tcPr>
          <w:tcW w:w="9368" w:type="dxa"/>
          <w:gridSpan w:val="2"/>
          <w:vAlign w:val="bottom"/>
        </w:tcPr>
        <w:p w14:paraId="23FF1D13" w14:textId="77777777" w:rsidR="00E70780" w:rsidRDefault="00E70780">
          <w:pPr>
            <w:pStyle w:val="Header"/>
          </w:pPr>
        </w:p>
      </w:tc>
    </w:tr>
    <w:tr w:rsidR="00E70780" w14:paraId="1273F858" w14:textId="77777777">
      <w:trPr>
        <w:gridAfter w:val="1"/>
        <w:wAfter w:w="1080" w:type="dxa"/>
        <w:trHeight w:hRule="exact" w:val="680"/>
      </w:trPr>
      <w:tc>
        <w:tcPr>
          <w:tcW w:w="9368" w:type="dxa"/>
          <w:vAlign w:val="bottom"/>
        </w:tcPr>
        <w:p w14:paraId="7F902144" w14:textId="77777777" w:rsidR="00E70780" w:rsidRDefault="00E70780">
          <w:pPr>
            <w:pStyle w:val="LogoCaption"/>
          </w:pPr>
        </w:p>
      </w:tc>
      <w:tc>
        <w:tcPr>
          <w:tcW w:w="9368" w:type="dxa"/>
          <w:gridSpan w:val="2"/>
          <w:vAlign w:val="bottom"/>
        </w:tcPr>
        <w:p w14:paraId="57592882" w14:textId="77777777" w:rsidR="00E70780" w:rsidRDefault="00E70780">
          <w:pPr>
            <w:pStyle w:val="Header"/>
          </w:pPr>
        </w:p>
      </w:tc>
    </w:tr>
    <w:tr w:rsidR="00E70780" w14:paraId="68AADEBD" w14:textId="77777777">
      <w:trPr>
        <w:gridAfter w:val="1"/>
        <w:wAfter w:w="1080" w:type="dxa"/>
        <w:trHeight w:hRule="exact" w:val="680"/>
      </w:trPr>
      <w:tc>
        <w:tcPr>
          <w:tcW w:w="9368" w:type="dxa"/>
          <w:vAlign w:val="bottom"/>
        </w:tcPr>
        <w:p w14:paraId="060AF7C7" w14:textId="77777777" w:rsidR="00E70780" w:rsidRDefault="00E70780">
          <w:pPr>
            <w:pStyle w:val="LogoCaption"/>
          </w:pPr>
        </w:p>
      </w:tc>
      <w:tc>
        <w:tcPr>
          <w:tcW w:w="9368" w:type="dxa"/>
          <w:gridSpan w:val="2"/>
          <w:vAlign w:val="bottom"/>
        </w:tcPr>
        <w:p w14:paraId="6DD03C6C" w14:textId="77777777" w:rsidR="00E70780" w:rsidRDefault="00E70780">
          <w:pPr>
            <w:pStyle w:val="Header"/>
          </w:pPr>
        </w:p>
      </w:tc>
    </w:tr>
    <w:tr w:rsidR="00E70780" w14:paraId="0417A748" w14:textId="77777777">
      <w:trPr>
        <w:gridAfter w:val="1"/>
        <w:wAfter w:w="1080" w:type="dxa"/>
        <w:trHeight w:hRule="exact" w:val="680"/>
      </w:trPr>
      <w:tc>
        <w:tcPr>
          <w:tcW w:w="9368" w:type="dxa"/>
          <w:vAlign w:val="bottom"/>
        </w:tcPr>
        <w:p w14:paraId="7E2FDAE3" w14:textId="77777777" w:rsidR="00E70780" w:rsidRDefault="00E70780">
          <w:pPr>
            <w:pStyle w:val="LogoCaption"/>
          </w:pPr>
        </w:p>
      </w:tc>
      <w:tc>
        <w:tcPr>
          <w:tcW w:w="9368" w:type="dxa"/>
          <w:gridSpan w:val="2"/>
          <w:vAlign w:val="bottom"/>
        </w:tcPr>
        <w:p w14:paraId="0CED3BB1" w14:textId="77777777" w:rsidR="00E70780" w:rsidRDefault="00E70780">
          <w:pPr>
            <w:pStyle w:val="Header"/>
          </w:pPr>
        </w:p>
      </w:tc>
    </w:tr>
    <w:tr w:rsidR="00E70780" w14:paraId="148DBB6F" w14:textId="77777777">
      <w:trPr>
        <w:gridAfter w:val="1"/>
        <w:wAfter w:w="1080" w:type="dxa"/>
        <w:trHeight w:hRule="exact" w:val="680"/>
      </w:trPr>
      <w:tc>
        <w:tcPr>
          <w:tcW w:w="9368" w:type="dxa"/>
          <w:vAlign w:val="bottom"/>
        </w:tcPr>
        <w:p w14:paraId="1A792E8E" w14:textId="77777777" w:rsidR="00E70780" w:rsidRDefault="00E70780">
          <w:pPr>
            <w:pStyle w:val="LogoCaption"/>
          </w:pPr>
        </w:p>
      </w:tc>
      <w:tc>
        <w:tcPr>
          <w:tcW w:w="9368" w:type="dxa"/>
          <w:gridSpan w:val="2"/>
          <w:vAlign w:val="bottom"/>
        </w:tcPr>
        <w:p w14:paraId="35FBB64F" w14:textId="77777777" w:rsidR="00E70780" w:rsidRDefault="00E70780">
          <w:pPr>
            <w:pStyle w:val="Header"/>
          </w:pPr>
        </w:p>
      </w:tc>
    </w:tr>
    <w:tr w:rsidR="00E70780" w14:paraId="71083096" w14:textId="77777777">
      <w:trPr>
        <w:gridAfter w:val="1"/>
        <w:wAfter w:w="1080" w:type="dxa"/>
        <w:trHeight w:hRule="exact" w:val="680"/>
      </w:trPr>
      <w:tc>
        <w:tcPr>
          <w:tcW w:w="9368" w:type="dxa"/>
          <w:vAlign w:val="bottom"/>
        </w:tcPr>
        <w:p w14:paraId="1C5C56C9" w14:textId="77777777" w:rsidR="00E70780" w:rsidRDefault="00E70780">
          <w:pPr>
            <w:pStyle w:val="LogoCaption"/>
          </w:pPr>
        </w:p>
      </w:tc>
      <w:tc>
        <w:tcPr>
          <w:tcW w:w="9368" w:type="dxa"/>
          <w:gridSpan w:val="2"/>
          <w:vAlign w:val="bottom"/>
        </w:tcPr>
        <w:p w14:paraId="1D7A1F1C" w14:textId="77777777" w:rsidR="00E70780" w:rsidRDefault="00E70780">
          <w:pPr>
            <w:pStyle w:val="Header"/>
          </w:pPr>
        </w:p>
      </w:tc>
    </w:tr>
    <w:tr w:rsidR="00E70780" w14:paraId="1182EC57" w14:textId="77777777">
      <w:trPr>
        <w:gridAfter w:val="1"/>
        <w:wAfter w:w="1080" w:type="dxa"/>
        <w:trHeight w:hRule="exact" w:val="680"/>
      </w:trPr>
      <w:tc>
        <w:tcPr>
          <w:tcW w:w="9368" w:type="dxa"/>
          <w:vAlign w:val="bottom"/>
        </w:tcPr>
        <w:p w14:paraId="623CEC44" w14:textId="77777777" w:rsidR="00E70780" w:rsidRDefault="00E70780">
          <w:pPr>
            <w:pStyle w:val="LogoCaption"/>
          </w:pPr>
        </w:p>
      </w:tc>
      <w:tc>
        <w:tcPr>
          <w:tcW w:w="9368" w:type="dxa"/>
          <w:gridSpan w:val="2"/>
          <w:vAlign w:val="bottom"/>
        </w:tcPr>
        <w:p w14:paraId="5640DD9E" w14:textId="77777777" w:rsidR="00E70780" w:rsidRDefault="00E70780">
          <w:pPr>
            <w:pStyle w:val="Header"/>
          </w:pPr>
        </w:p>
      </w:tc>
    </w:tr>
    <w:tr w:rsidR="00E70780" w14:paraId="337B70D4" w14:textId="77777777">
      <w:trPr>
        <w:gridAfter w:val="1"/>
        <w:wAfter w:w="1080" w:type="dxa"/>
        <w:trHeight w:hRule="exact" w:val="680"/>
      </w:trPr>
      <w:tc>
        <w:tcPr>
          <w:tcW w:w="9368" w:type="dxa"/>
          <w:vAlign w:val="bottom"/>
        </w:tcPr>
        <w:p w14:paraId="66B17555" w14:textId="77777777" w:rsidR="00E70780" w:rsidRDefault="00E70780">
          <w:pPr>
            <w:pStyle w:val="LogoCaption"/>
          </w:pPr>
        </w:p>
      </w:tc>
      <w:tc>
        <w:tcPr>
          <w:tcW w:w="9368" w:type="dxa"/>
          <w:gridSpan w:val="2"/>
          <w:vAlign w:val="bottom"/>
        </w:tcPr>
        <w:p w14:paraId="40EF32C4" w14:textId="77777777" w:rsidR="00E70780" w:rsidRDefault="00E70780">
          <w:pPr>
            <w:pStyle w:val="Header"/>
          </w:pPr>
        </w:p>
      </w:tc>
    </w:tr>
    <w:tr w:rsidR="00E70780" w14:paraId="41E16820" w14:textId="77777777">
      <w:trPr>
        <w:gridAfter w:val="1"/>
        <w:wAfter w:w="1080" w:type="dxa"/>
        <w:trHeight w:hRule="exact" w:val="680"/>
      </w:trPr>
      <w:tc>
        <w:tcPr>
          <w:tcW w:w="9368" w:type="dxa"/>
          <w:vAlign w:val="bottom"/>
        </w:tcPr>
        <w:p w14:paraId="21A456E0" w14:textId="77777777" w:rsidR="00E70780" w:rsidRDefault="00E70780">
          <w:pPr>
            <w:pStyle w:val="LogoCaption"/>
          </w:pPr>
        </w:p>
      </w:tc>
      <w:tc>
        <w:tcPr>
          <w:tcW w:w="9368" w:type="dxa"/>
          <w:gridSpan w:val="2"/>
          <w:vAlign w:val="bottom"/>
        </w:tcPr>
        <w:p w14:paraId="38A58B65" w14:textId="77777777" w:rsidR="00E70780" w:rsidRDefault="00E70780">
          <w:pPr>
            <w:pStyle w:val="Header"/>
          </w:pPr>
        </w:p>
      </w:tc>
    </w:tr>
    <w:tr w:rsidR="00E70780" w14:paraId="22F9C0E4" w14:textId="77777777">
      <w:trPr>
        <w:gridAfter w:val="1"/>
        <w:wAfter w:w="1080" w:type="dxa"/>
        <w:trHeight w:hRule="exact" w:val="680"/>
      </w:trPr>
      <w:tc>
        <w:tcPr>
          <w:tcW w:w="9368" w:type="dxa"/>
          <w:vAlign w:val="bottom"/>
        </w:tcPr>
        <w:p w14:paraId="7F646392" w14:textId="77777777" w:rsidR="00E70780" w:rsidRDefault="00E70780">
          <w:pPr>
            <w:pStyle w:val="LogoCaption"/>
          </w:pPr>
        </w:p>
      </w:tc>
      <w:tc>
        <w:tcPr>
          <w:tcW w:w="9368" w:type="dxa"/>
          <w:gridSpan w:val="2"/>
          <w:vAlign w:val="bottom"/>
        </w:tcPr>
        <w:p w14:paraId="494CD0F9" w14:textId="77777777" w:rsidR="00E70780" w:rsidRDefault="00E70780">
          <w:pPr>
            <w:pStyle w:val="Header"/>
          </w:pPr>
        </w:p>
      </w:tc>
    </w:tr>
    <w:tr w:rsidR="00E70780" w14:paraId="5D78D0ED" w14:textId="77777777">
      <w:trPr>
        <w:gridAfter w:val="1"/>
        <w:wAfter w:w="1080" w:type="dxa"/>
        <w:trHeight w:hRule="exact" w:val="680"/>
      </w:trPr>
      <w:tc>
        <w:tcPr>
          <w:tcW w:w="9368" w:type="dxa"/>
          <w:vAlign w:val="bottom"/>
        </w:tcPr>
        <w:p w14:paraId="6269BBE6" w14:textId="77777777" w:rsidR="00E70780" w:rsidRDefault="00E70780">
          <w:pPr>
            <w:pStyle w:val="LogoCaption"/>
          </w:pPr>
        </w:p>
      </w:tc>
      <w:tc>
        <w:tcPr>
          <w:tcW w:w="9368" w:type="dxa"/>
          <w:gridSpan w:val="2"/>
          <w:vAlign w:val="bottom"/>
        </w:tcPr>
        <w:p w14:paraId="0D5A54ED" w14:textId="77777777" w:rsidR="00E70780" w:rsidRDefault="00E70780">
          <w:pPr>
            <w:pStyle w:val="Header"/>
          </w:pPr>
        </w:p>
      </w:tc>
    </w:tr>
    <w:tr w:rsidR="00E70780" w14:paraId="26320769" w14:textId="77777777">
      <w:trPr>
        <w:gridAfter w:val="1"/>
        <w:wAfter w:w="1080" w:type="dxa"/>
        <w:trHeight w:hRule="exact" w:val="680"/>
      </w:trPr>
      <w:tc>
        <w:tcPr>
          <w:tcW w:w="9368" w:type="dxa"/>
          <w:vAlign w:val="bottom"/>
        </w:tcPr>
        <w:p w14:paraId="7EF40336" w14:textId="77777777" w:rsidR="00E70780" w:rsidRDefault="00E70780">
          <w:pPr>
            <w:pStyle w:val="LogoCaption"/>
          </w:pPr>
        </w:p>
      </w:tc>
      <w:tc>
        <w:tcPr>
          <w:tcW w:w="9368" w:type="dxa"/>
          <w:gridSpan w:val="2"/>
          <w:vAlign w:val="bottom"/>
        </w:tcPr>
        <w:p w14:paraId="722C3D21" w14:textId="77777777" w:rsidR="00E70780" w:rsidRDefault="00E70780">
          <w:pPr>
            <w:pStyle w:val="Header"/>
          </w:pPr>
        </w:p>
      </w:tc>
    </w:tr>
    <w:tr w:rsidR="00E70780" w14:paraId="775CBFEA" w14:textId="77777777">
      <w:trPr>
        <w:gridAfter w:val="1"/>
        <w:wAfter w:w="1080" w:type="dxa"/>
        <w:trHeight w:hRule="exact" w:val="680"/>
      </w:trPr>
      <w:tc>
        <w:tcPr>
          <w:tcW w:w="9368" w:type="dxa"/>
          <w:vAlign w:val="bottom"/>
        </w:tcPr>
        <w:p w14:paraId="68531AB0" w14:textId="77777777" w:rsidR="00E70780" w:rsidRDefault="00E70780">
          <w:pPr>
            <w:pStyle w:val="LogoCaption"/>
          </w:pPr>
        </w:p>
      </w:tc>
      <w:tc>
        <w:tcPr>
          <w:tcW w:w="9368" w:type="dxa"/>
          <w:gridSpan w:val="2"/>
          <w:vAlign w:val="bottom"/>
        </w:tcPr>
        <w:p w14:paraId="5733C015" w14:textId="77777777" w:rsidR="00E70780" w:rsidRDefault="00E70780">
          <w:pPr>
            <w:pStyle w:val="Header"/>
          </w:pPr>
        </w:p>
      </w:tc>
    </w:tr>
    <w:tr w:rsidR="00E70780" w14:paraId="24449A2A" w14:textId="77777777">
      <w:trPr>
        <w:gridAfter w:val="1"/>
        <w:wAfter w:w="1080" w:type="dxa"/>
        <w:trHeight w:hRule="exact" w:val="680"/>
      </w:trPr>
      <w:tc>
        <w:tcPr>
          <w:tcW w:w="9368" w:type="dxa"/>
          <w:vAlign w:val="bottom"/>
        </w:tcPr>
        <w:p w14:paraId="3C3B6F7D" w14:textId="77777777" w:rsidR="00E70780" w:rsidRDefault="00E70780">
          <w:pPr>
            <w:pStyle w:val="LogoCaption"/>
          </w:pPr>
        </w:p>
      </w:tc>
      <w:tc>
        <w:tcPr>
          <w:tcW w:w="9368" w:type="dxa"/>
          <w:gridSpan w:val="2"/>
          <w:vAlign w:val="bottom"/>
        </w:tcPr>
        <w:p w14:paraId="4F30F570" w14:textId="77777777" w:rsidR="00E70780" w:rsidRDefault="00E70780">
          <w:pPr>
            <w:pStyle w:val="Header"/>
          </w:pPr>
        </w:p>
      </w:tc>
    </w:tr>
    <w:tr w:rsidR="00E70780" w14:paraId="2B47BBE5" w14:textId="77777777">
      <w:trPr>
        <w:gridAfter w:val="1"/>
        <w:wAfter w:w="1080" w:type="dxa"/>
        <w:trHeight w:hRule="exact" w:val="680"/>
      </w:trPr>
      <w:tc>
        <w:tcPr>
          <w:tcW w:w="9368" w:type="dxa"/>
          <w:vAlign w:val="bottom"/>
        </w:tcPr>
        <w:p w14:paraId="76DAF3E1" w14:textId="77777777" w:rsidR="00E70780" w:rsidRDefault="00E70780">
          <w:pPr>
            <w:pStyle w:val="LogoCaption"/>
          </w:pPr>
        </w:p>
      </w:tc>
      <w:tc>
        <w:tcPr>
          <w:tcW w:w="9368" w:type="dxa"/>
          <w:gridSpan w:val="2"/>
          <w:vAlign w:val="bottom"/>
        </w:tcPr>
        <w:p w14:paraId="48CAE889" w14:textId="77777777" w:rsidR="00E70780" w:rsidRDefault="00E70780">
          <w:pPr>
            <w:pStyle w:val="Header"/>
          </w:pPr>
        </w:p>
      </w:tc>
    </w:tr>
    <w:tr w:rsidR="00E70780" w14:paraId="6B65DD32" w14:textId="77777777">
      <w:trPr>
        <w:gridAfter w:val="1"/>
        <w:wAfter w:w="1080" w:type="dxa"/>
        <w:trHeight w:hRule="exact" w:val="680"/>
      </w:trPr>
      <w:tc>
        <w:tcPr>
          <w:tcW w:w="9368" w:type="dxa"/>
          <w:vAlign w:val="bottom"/>
        </w:tcPr>
        <w:p w14:paraId="79FFF7C9" w14:textId="77777777" w:rsidR="00E70780" w:rsidRDefault="00E70780">
          <w:pPr>
            <w:pStyle w:val="LogoCaption"/>
          </w:pPr>
        </w:p>
      </w:tc>
      <w:tc>
        <w:tcPr>
          <w:tcW w:w="9368" w:type="dxa"/>
          <w:gridSpan w:val="2"/>
          <w:vAlign w:val="bottom"/>
        </w:tcPr>
        <w:p w14:paraId="6BD1D1AD" w14:textId="77777777" w:rsidR="00E70780" w:rsidRDefault="00E70780">
          <w:pPr>
            <w:pStyle w:val="Header"/>
          </w:pPr>
        </w:p>
      </w:tc>
    </w:tr>
    <w:tr w:rsidR="00E70780" w14:paraId="4F0A1822" w14:textId="77777777">
      <w:trPr>
        <w:gridAfter w:val="1"/>
        <w:wAfter w:w="1080" w:type="dxa"/>
        <w:trHeight w:hRule="exact" w:val="680"/>
      </w:trPr>
      <w:tc>
        <w:tcPr>
          <w:tcW w:w="9368" w:type="dxa"/>
          <w:vAlign w:val="bottom"/>
        </w:tcPr>
        <w:p w14:paraId="3DE3B10A" w14:textId="77777777" w:rsidR="00E70780" w:rsidRDefault="00E70780">
          <w:pPr>
            <w:pStyle w:val="LogoCaption"/>
          </w:pPr>
        </w:p>
      </w:tc>
      <w:tc>
        <w:tcPr>
          <w:tcW w:w="9368" w:type="dxa"/>
          <w:gridSpan w:val="2"/>
          <w:vAlign w:val="bottom"/>
        </w:tcPr>
        <w:p w14:paraId="630B996F" w14:textId="77777777" w:rsidR="00E70780" w:rsidRDefault="00E70780">
          <w:pPr>
            <w:pStyle w:val="Header"/>
          </w:pPr>
        </w:p>
      </w:tc>
    </w:tr>
    <w:tr w:rsidR="00E70780" w14:paraId="0F1F8448" w14:textId="77777777">
      <w:trPr>
        <w:gridAfter w:val="1"/>
        <w:wAfter w:w="1080" w:type="dxa"/>
        <w:trHeight w:hRule="exact" w:val="680"/>
      </w:trPr>
      <w:tc>
        <w:tcPr>
          <w:tcW w:w="9368" w:type="dxa"/>
          <w:vAlign w:val="bottom"/>
        </w:tcPr>
        <w:p w14:paraId="514C9DE7" w14:textId="77777777" w:rsidR="00E70780" w:rsidRDefault="00E70780">
          <w:pPr>
            <w:pStyle w:val="LogoCaption"/>
          </w:pPr>
        </w:p>
      </w:tc>
      <w:tc>
        <w:tcPr>
          <w:tcW w:w="9368" w:type="dxa"/>
          <w:gridSpan w:val="2"/>
          <w:vAlign w:val="bottom"/>
        </w:tcPr>
        <w:p w14:paraId="035280B0" w14:textId="77777777" w:rsidR="00E70780" w:rsidRDefault="00E70780">
          <w:pPr>
            <w:pStyle w:val="Header"/>
          </w:pPr>
        </w:p>
      </w:tc>
    </w:tr>
    <w:tr w:rsidR="00E70780" w14:paraId="2E8F1C03" w14:textId="77777777">
      <w:trPr>
        <w:gridAfter w:val="1"/>
        <w:wAfter w:w="1080" w:type="dxa"/>
        <w:trHeight w:hRule="exact" w:val="680"/>
      </w:trPr>
      <w:tc>
        <w:tcPr>
          <w:tcW w:w="9368" w:type="dxa"/>
          <w:vAlign w:val="bottom"/>
        </w:tcPr>
        <w:p w14:paraId="4722754E" w14:textId="77777777" w:rsidR="00E70780" w:rsidRDefault="00E70780">
          <w:pPr>
            <w:pStyle w:val="LogoCaption"/>
          </w:pPr>
        </w:p>
      </w:tc>
      <w:tc>
        <w:tcPr>
          <w:tcW w:w="9368" w:type="dxa"/>
          <w:gridSpan w:val="2"/>
          <w:vAlign w:val="bottom"/>
        </w:tcPr>
        <w:p w14:paraId="0FFB1631" w14:textId="77777777" w:rsidR="00E70780" w:rsidRDefault="00E70780">
          <w:pPr>
            <w:pStyle w:val="Header"/>
          </w:pPr>
        </w:p>
      </w:tc>
    </w:tr>
    <w:tr w:rsidR="00E70780" w14:paraId="304334AE" w14:textId="77777777">
      <w:trPr>
        <w:gridAfter w:val="1"/>
        <w:wAfter w:w="1080" w:type="dxa"/>
        <w:trHeight w:hRule="exact" w:val="680"/>
      </w:trPr>
      <w:tc>
        <w:tcPr>
          <w:tcW w:w="9368" w:type="dxa"/>
          <w:vAlign w:val="bottom"/>
        </w:tcPr>
        <w:p w14:paraId="43325A22" w14:textId="77777777" w:rsidR="00E70780" w:rsidRDefault="00E70780">
          <w:pPr>
            <w:pStyle w:val="LogoCaption"/>
          </w:pPr>
        </w:p>
      </w:tc>
      <w:tc>
        <w:tcPr>
          <w:tcW w:w="9368" w:type="dxa"/>
          <w:gridSpan w:val="2"/>
          <w:vAlign w:val="bottom"/>
        </w:tcPr>
        <w:p w14:paraId="7DB8A948" w14:textId="77777777" w:rsidR="00E70780" w:rsidRDefault="00E70780">
          <w:pPr>
            <w:pStyle w:val="Header"/>
          </w:pPr>
        </w:p>
      </w:tc>
    </w:tr>
    <w:tr w:rsidR="00E70780" w14:paraId="64081A93" w14:textId="77777777">
      <w:trPr>
        <w:gridAfter w:val="1"/>
        <w:wAfter w:w="1080" w:type="dxa"/>
        <w:trHeight w:hRule="exact" w:val="680"/>
      </w:trPr>
      <w:tc>
        <w:tcPr>
          <w:tcW w:w="9368" w:type="dxa"/>
          <w:vAlign w:val="bottom"/>
        </w:tcPr>
        <w:p w14:paraId="1D48C510" w14:textId="77777777" w:rsidR="00E70780" w:rsidRDefault="00E70780">
          <w:pPr>
            <w:pStyle w:val="LogoCaption"/>
          </w:pPr>
        </w:p>
      </w:tc>
      <w:tc>
        <w:tcPr>
          <w:tcW w:w="9368" w:type="dxa"/>
          <w:gridSpan w:val="2"/>
          <w:vAlign w:val="bottom"/>
        </w:tcPr>
        <w:p w14:paraId="0BBCC617" w14:textId="77777777" w:rsidR="00E70780" w:rsidRDefault="00E70780">
          <w:pPr>
            <w:pStyle w:val="Header"/>
          </w:pPr>
        </w:p>
      </w:tc>
    </w:tr>
    <w:tr w:rsidR="00E70780" w14:paraId="17373903" w14:textId="77777777">
      <w:trPr>
        <w:gridAfter w:val="1"/>
        <w:wAfter w:w="1080" w:type="dxa"/>
        <w:trHeight w:hRule="exact" w:val="680"/>
      </w:trPr>
      <w:tc>
        <w:tcPr>
          <w:tcW w:w="9368" w:type="dxa"/>
          <w:vAlign w:val="bottom"/>
        </w:tcPr>
        <w:p w14:paraId="25F0586A" w14:textId="77777777" w:rsidR="00E70780" w:rsidRDefault="00E70780">
          <w:pPr>
            <w:pStyle w:val="LogoCaption"/>
          </w:pPr>
        </w:p>
      </w:tc>
      <w:tc>
        <w:tcPr>
          <w:tcW w:w="9368" w:type="dxa"/>
          <w:gridSpan w:val="2"/>
          <w:vAlign w:val="bottom"/>
        </w:tcPr>
        <w:p w14:paraId="107C9A46" w14:textId="77777777" w:rsidR="00E70780" w:rsidRDefault="00E70780">
          <w:pPr>
            <w:pStyle w:val="Header"/>
          </w:pPr>
        </w:p>
      </w:tc>
    </w:tr>
    <w:tr w:rsidR="00E70780" w14:paraId="4FAE95F2" w14:textId="77777777">
      <w:trPr>
        <w:gridAfter w:val="1"/>
        <w:wAfter w:w="1080" w:type="dxa"/>
        <w:trHeight w:hRule="exact" w:val="680"/>
      </w:trPr>
      <w:tc>
        <w:tcPr>
          <w:tcW w:w="9368" w:type="dxa"/>
          <w:vAlign w:val="bottom"/>
        </w:tcPr>
        <w:p w14:paraId="3C92E9CD" w14:textId="77777777" w:rsidR="00E70780" w:rsidRDefault="00E70780">
          <w:pPr>
            <w:pStyle w:val="LogoCaption"/>
          </w:pPr>
        </w:p>
      </w:tc>
      <w:tc>
        <w:tcPr>
          <w:tcW w:w="9368" w:type="dxa"/>
          <w:gridSpan w:val="2"/>
          <w:vAlign w:val="bottom"/>
        </w:tcPr>
        <w:p w14:paraId="6B2042C6" w14:textId="77777777" w:rsidR="00E70780" w:rsidRDefault="00E70780">
          <w:pPr>
            <w:pStyle w:val="Header"/>
          </w:pPr>
        </w:p>
      </w:tc>
    </w:tr>
    <w:tr w:rsidR="00E70780" w14:paraId="0249C883" w14:textId="77777777">
      <w:trPr>
        <w:gridAfter w:val="1"/>
        <w:wAfter w:w="1080" w:type="dxa"/>
        <w:trHeight w:hRule="exact" w:val="680"/>
      </w:trPr>
      <w:tc>
        <w:tcPr>
          <w:tcW w:w="9368" w:type="dxa"/>
          <w:vAlign w:val="bottom"/>
        </w:tcPr>
        <w:p w14:paraId="77BB5408" w14:textId="77777777" w:rsidR="00E70780" w:rsidRDefault="00E70780">
          <w:pPr>
            <w:pStyle w:val="LogoCaption"/>
          </w:pPr>
        </w:p>
      </w:tc>
      <w:tc>
        <w:tcPr>
          <w:tcW w:w="9368" w:type="dxa"/>
          <w:gridSpan w:val="2"/>
          <w:vAlign w:val="bottom"/>
        </w:tcPr>
        <w:p w14:paraId="68939F0E" w14:textId="77777777" w:rsidR="00E70780" w:rsidRDefault="00E70780">
          <w:pPr>
            <w:pStyle w:val="Header"/>
          </w:pPr>
        </w:p>
      </w:tc>
    </w:tr>
    <w:tr w:rsidR="00E70780" w14:paraId="3803BA85" w14:textId="77777777">
      <w:trPr>
        <w:gridAfter w:val="1"/>
        <w:wAfter w:w="1080" w:type="dxa"/>
        <w:trHeight w:hRule="exact" w:val="680"/>
      </w:trPr>
      <w:tc>
        <w:tcPr>
          <w:tcW w:w="9368" w:type="dxa"/>
          <w:vAlign w:val="bottom"/>
        </w:tcPr>
        <w:p w14:paraId="639DF6B2" w14:textId="77777777" w:rsidR="00E70780" w:rsidRDefault="00E70780">
          <w:pPr>
            <w:pStyle w:val="LogoCaption"/>
          </w:pPr>
        </w:p>
      </w:tc>
      <w:tc>
        <w:tcPr>
          <w:tcW w:w="9368" w:type="dxa"/>
          <w:gridSpan w:val="2"/>
          <w:vAlign w:val="bottom"/>
        </w:tcPr>
        <w:p w14:paraId="3E0DF1D8" w14:textId="77777777" w:rsidR="00E70780" w:rsidRDefault="00E70780">
          <w:pPr>
            <w:pStyle w:val="Header"/>
          </w:pPr>
        </w:p>
      </w:tc>
    </w:tr>
    <w:tr w:rsidR="00E70780" w14:paraId="5995B0F2" w14:textId="77777777">
      <w:trPr>
        <w:gridAfter w:val="1"/>
        <w:wAfter w:w="1080" w:type="dxa"/>
        <w:trHeight w:hRule="exact" w:val="680"/>
      </w:trPr>
      <w:tc>
        <w:tcPr>
          <w:tcW w:w="9368" w:type="dxa"/>
          <w:vAlign w:val="bottom"/>
        </w:tcPr>
        <w:p w14:paraId="02174C00" w14:textId="77777777" w:rsidR="00E70780" w:rsidRDefault="00E70780">
          <w:pPr>
            <w:pStyle w:val="LogoCaption"/>
          </w:pPr>
        </w:p>
      </w:tc>
      <w:tc>
        <w:tcPr>
          <w:tcW w:w="9368" w:type="dxa"/>
          <w:gridSpan w:val="2"/>
          <w:vAlign w:val="bottom"/>
        </w:tcPr>
        <w:p w14:paraId="52CB3AA5" w14:textId="77777777" w:rsidR="00E70780" w:rsidRDefault="00E70780">
          <w:pPr>
            <w:pStyle w:val="Header"/>
          </w:pPr>
        </w:p>
      </w:tc>
    </w:tr>
    <w:tr w:rsidR="00E70780" w14:paraId="2D516327" w14:textId="77777777">
      <w:trPr>
        <w:gridAfter w:val="1"/>
        <w:wAfter w:w="1080" w:type="dxa"/>
        <w:trHeight w:hRule="exact" w:val="680"/>
      </w:trPr>
      <w:tc>
        <w:tcPr>
          <w:tcW w:w="9368" w:type="dxa"/>
          <w:vAlign w:val="bottom"/>
        </w:tcPr>
        <w:p w14:paraId="5EB21F0F" w14:textId="77777777" w:rsidR="00E70780" w:rsidRDefault="00E70780">
          <w:pPr>
            <w:pStyle w:val="LogoCaption"/>
          </w:pPr>
        </w:p>
      </w:tc>
      <w:tc>
        <w:tcPr>
          <w:tcW w:w="9368" w:type="dxa"/>
          <w:gridSpan w:val="2"/>
          <w:vAlign w:val="bottom"/>
        </w:tcPr>
        <w:p w14:paraId="725E78E8" w14:textId="77777777" w:rsidR="00E70780" w:rsidRDefault="00E70780">
          <w:pPr>
            <w:pStyle w:val="Header"/>
          </w:pPr>
        </w:p>
      </w:tc>
    </w:tr>
    <w:tr w:rsidR="00E70780" w14:paraId="78C0CC11" w14:textId="77777777">
      <w:trPr>
        <w:gridAfter w:val="1"/>
        <w:wAfter w:w="1080" w:type="dxa"/>
        <w:trHeight w:hRule="exact" w:val="680"/>
      </w:trPr>
      <w:tc>
        <w:tcPr>
          <w:tcW w:w="9368" w:type="dxa"/>
          <w:vAlign w:val="bottom"/>
        </w:tcPr>
        <w:p w14:paraId="2655A736" w14:textId="77777777" w:rsidR="00E70780" w:rsidRDefault="00E70780">
          <w:pPr>
            <w:pStyle w:val="LogoCaption"/>
          </w:pPr>
        </w:p>
      </w:tc>
      <w:tc>
        <w:tcPr>
          <w:tcW w:w="9368" w:type="dxa"/>
          <w:gridSpan w:val="2"/>
          <w:vAlign w:val="bottom"/>
        </w:tcPr>
        <w:p w14:paraId="3EFC8681" w14:textId="77777777" w:rsidR="00E70780" w:rsidRDefault="00E70780">
          <w:pPr>
            <w:pStyle w:val="Header"/>
          </w:pPr>
        </w:p>
      </w:tc>
    </w:tr>
    <w:tr w:rsidR="00E70780" w14:paraId="5A8C9E1A" w14:textId="77777777">
      <w:trPr>
        <w:gridAfter w:val="1"/>
        <w:wAfter w:w="1080" w:type="dxa"/>
        <w:trHeight w:hRule="exact" w:val="680"/>
      </w:trPr>
      <w:tc>
        <w:tcPr>
          <w:tcW w:w="9368" w:type="dxa"/>
          <w:vAlign w:val="bottom"/>
        </w:tcPr>
        <w:p w14:paraId="176193C7" w14:textId="77777777" w:rsidR="00E70780" w:rsidRDefault="00E70780">
          <w:pPr>
            <w:pStyle w:val="LogoCaption"/>
          </w:pPr>
        </w:p>
      </w:tc>
      <w:tc>
        <w:tcPr>
          <w:tcW w:w="9368" w:type="dxa"/>
          <w:gridSpan w:val="2"/>
          <w:vAlign w:val="bottom"/>
        </w:tcPr>
        <w:p w14:paraId="156EE67A" w14:textId="77777777" w:rsidR="00E70780" w:rsidRDefault="00E70780">
          <w:pPr>
            <w:pStyle w:val="Header"/>
          </w:pPr>
        </w:p>
      </w:tc>
    </w:tr>
    <w:tr w:rsidR="00E70780" w14:paraId="0780338A" w14:textId="77777777">
      <w:trPr>
        <w:gridAfter w:val="1"/>
        <w:wAfter w:w="1080" w:type="dxa"/>
        <w:trHeight w:hRule="exact" w:val="680"/>
      </w:trPr>
      <w:tc>
        <w:tcPr>
          <w:tcW w:w="9368" w:type="dxa"/>
          <w:vAlign w:val="bottom"/>
        </w:tcPr>
        <w:p w14:paraId="5F9A25BB" w14:textId="77777777" w:rsidR="00E70780" w:rsidRDefault="00E70780">
          <w:pPr>
            <w:pStyle w:val="LogoCaption"/>
          </w:pPr>
        </w:p>
      </w:tc>
      <w:tc>
        <w:tcPr>
          <w:tcW w:w="9368" w:type="dxa"/>
          <w:gridSpan w:val="2"/>
          <w:vAlign w:val="bottom"/>
        </w:tcPr>
        <w:p w14:paraId="37A6726B" w14:textId="77777777" w:rsidR="00E70780" w:rsidRDefault="00E70780">
          <w:pPr>
            <w:pStyle w:val="Header"/>
          </w:pPr>
        </w:p>
      </w:tc>
    </w:tr>
    <w:tr w:rsidR="00E70780" w14:paraId="2575A707" w14:textId="77777777">
      <w:trPr>
        <w:gridAfter w:val="1"/>
        <w:wAfter w:w="1080" w:type="dxa"/>
        <w:trHeight w:hRule="exact" w:val="680"/>
      </w:trPr>
      <w:tc>
        <w:tcPr>
          <w:tcW w:w="9368" w:type="dxa"/>
          <w:vAlign w:val="bottom"/>
        </w:tcPr>
        <w:p w14:paraId="5C45DF3E" w14:textId="77777777" w:rsidR="00E70780" w:rsidRDefault="00E70780">
          <w:pPr>
            <w:pStyle w:val="LogoCaption"/>
          </w:pPr>
        </w:p>
      </w:tc>
      <w:tc>
        <w:tcPr>
          <w:tcW w:w="9368" w:type="dxa"/>
          <w:gridSpan w:val="2"/>
          <w:vAlign w:val="bottom"/>
        </w:tcPr>
        <w:p w14:paraId="7F922A82" w14:textId="77777777" w:rsidR="00E70780" w:rsidRDefault="00E70780">
          <w:pPr>
            <w:pStyle w:val="Header"/>
          </w:pPr>
        </w:p>
      </w:tc>
    </w:tr>
    <w:tr w:rsidR="00E70780" w14:paraId="7D00321E" w14:textId="77777777">
      <w:trPr>
        <w:gridAfter w:val="1"/>
        <w:wAfter w:w="1080" w:type="dxa"/>
        <w:trHeight w:hRule="exact" w:val="680"/>
      </w:trPr>
      <w:tc>
        <w:tcPr>
          <w:tcW w:w="9368" w:type="dxa"/>
          <w:vAlign w:val="bottom"/>
        </w:tcPr>
        <w:p w14:paraId="2D957D4D" w14:textId="77777777" w:rsidR="00E70780" w:rsidRDefault="00E70780">
          <w:pPr>
            <w:pStyle w:val="LogoCaption"/>
          </w:pPr>
        </w:p>
      </w:tc>
      <w:tc>
        <w:tcPr>
          <w:tcW w:w="9368" w:type="dxa"/>
          <w:gridSpan w:val="2"/>
          <w:vAlign w:val="bottom"/>
        </w:tcPr>
        <w:p w14:paraId="5AF4D0EE" w14:textId="77777777" w:rsidR="00E70780" w:rsidRDefault="00E70780">
          <w:pPr>
            <w:pStyle w:val="Header"/>
          </w:pPr>
        </w:p>
      </w:tc>
    </w:tr>
    <w:tr w:rsidR="00E70780" w14:paraId="4F2579CE" w14:textId="77777777">
      <w:trPr>
        <w:gridAfter w:val="1"/>
        <w:wAfter w:w="1080" w:type="dxa"/>
        <w:trHeight w:hRule="exact" w:val="680"/>
      </w:trPr>
      <w:tc>
        <w:tcPr>
          <w:tcW w:w="9368" w:type="dxa"/>
          <w:vAlign w:val="bottom"/>
        </w:tcPr>
        <w:p w14:paraId="0B8FAC2D" w14:textId="77777777" w:rsidR="00E70780" w:rsidRDefault="00E70780">
          <w:pPr>
            <w:pStyle w:val="LogoCaption"/>
          </w:pPr>
        </w:p>
      </w:tc>
      <w:tc>
        <w:tcPr>
          <w:tcW w:w="9368" w:type="dxa"/>
          <w:gridSpan w:val="2"/>
          <w:vAlign w:val="bottom"/>
        </w:tcPr>
        <w:p w14:paraId="21CCF6D1" w14:textId="77777777" w:rsidR="00E70780" w:rsidRDefault="00E70780">
          <w:pPr>
            <w:pStyle w:val="Header"/>
          </w:pPr>
        </w:p>
      </w:tc>
    </w:tr>
    <w:tr w:rsidR="00E70780" w14:paraId="3397513D" w14:textId="77777777">
      <w:trPr>
        <w:gridAfter w:val="1"/>
        <w:wAfter w:w="1080" w:type="dxa"/>
        <w:trHeight w:hRule="exact" w:val="680"/>
      </w:trPr>
      <w:tc>
        <w:tcPr>
          <w:tcW w:w="9368" w:type="dxa"/>
          <w:vAlign w:val="bottom"/>
        </w:tcPr>
        <w:p w14:paraId="6BBEB16B" w14:textId="77777777" w:rsidR="00E70780" w:rsidRDefault="00E70780">
          <w:pPr>
            <w:pStyle w:val="LogoCaption"/>
          </w:pPr>
        </w:p>
      </w:tc>
      <w:tc>
        <w:tcPr>
          <w:tcW w:w="9368" w:type="dxa"/>
          <w:gridSpan w:val="2"/>
          <w:vAlign w:val="bottom"/>
        </w:tcPr>
        <w:p w14:paraId="0DA9510E" w14:textId="77777777" w:rsidR="00E70780" w:rsidRDefault="00E70780">
          <w:pPr>
            <w:pStyle w:val="Header"/>
          </w:pPr>
        </w:p>
      </w:tc>
    </w:tr>
    <w:tr w:rsidR="00E70780" w14:paraId="40FCDB7D" w14:textId="77777777">
      <w:trPr>
        <w:gridAfter w:val="1"/>
        <w:wAfter w:w="1080" w:type="dxa"/>
        <w:trHeight w:hRule="exact" w:val="680"/>
      </w:trPr>
      <w:tc>
        <w:tcPr>
          <w:tcW w:w="9368" w:type="dxa"/>
          <w:vAlign w:val="bottom"/>
        </w:tcPr>
        <w:p w14:paraId="4F14721E" w14:textId="77777777" w:rsidR="00E70780" w:rsidRDefault="00E70780">
          <w:pPr>
            <w:pStyle w:val="LogoCaption"/>
          </w:pPr>
        </w:p>
      </w:tc>
      <w:tc>
        <w:tcPr>
          <w:tcW w:w="9368" w:type="dxa"/>
          <w:gridSpan w:val="2"/>
          <w:vAlign w:val="bottom"/>
        </w:tcPr>
        <w:p w14:paraId="5E6AC462" w14:textId="77777777" w:rsidR="00E70780" w:rsidRDefault="00E70780">
          <w:pPr>
            <w:pStyle w:val="Header"/>
          </w:pPr>
        </w:p>
      </w:tc>
    </w:tr>
    <w:tr w:rsidR="00E70780" w14:paraId="29C9D81E" w14:textId="77777777">
      <w:trPr>
        <w:gridAfter w:val="2"/>
        <w:wAfter w:w="360" w:type="dxa"/>
        <w:trHeight w:hRule="exact" w:val="680"/>
      </w:trPr>
      <w:tc>
        <w:tcPr>
          <w:tcW w:w="9368" w:type="dxa"/>
          <w:vAlign w:val="bottom"/>
        </w:tcPr>
        <w:p w14:paraId="3F7D15DD" w14:textId="77777777" w:rsidR="00E70780" w:rsidRDefault="00E70780">
          <w:pPr>
            <w:pStyle w:val="LogoCaption"/>
          </w:pPr>
        </w:p>
      </w:tc>
      <w:tc>
        <w:tcPr>
          <w:tcW w:w="9368" w:type="dxa"/>
          <w:vAlign w:val="bottom"/>
        </w:tcPr>
        <w:p w14:paraId="3CBC95C1" w14:textId="77777777" w:rsidR="00E70780" w:rsidRDefault="00E70780">
          <w:pPr>
            <w:pStyle w:val="Header"/>
          </w:pPr>
        </w:p>
      </w:tc>
    </w:tr>
    <w:tr w:rsidR="00E70780" w14:paraId="21A35638" w14:textId="77777777">
      <w:trPr>
        <w:gridAfter w:val="1"/>
        <w:wAfter w:w="1080" w:type="dxa"/>
        <w:trHeight w:hRule="exact" w:val="680"/>
      </w:trPr>
      <w:tc>
        <w:tcPr>
          <w:tcW w:w="9368" w:type="dxa"/>
          <w:vAlign w:val="bottom"/>
        </w:tcPr>
        <w:p w14:paraId="3F74C9EB" w14:textId="77777777" w:rsidR="00E70780" w:rsidRDefault="00E70780">
          <w:pPr>
            <w:pStyle w:val="LogoCaption"/>
          </w:pPr>
        </w:p>
      </w:tc>
      <w:tc>
        <w:tcPr>
          <w:tcW w:w="9368" w:type="dxa"/>
          <w:gridSpan w:val="2"/>
          <w:vAlign w:val="bottom"/>
        </w:tcPr>
        <w:p w14:paraId="7E732019" w14:textId="77777777" w:rsidR="00E70780" w:rsidRDefault="00E70780">
          <w:pPr>
            <w:pStyle w:val="Header"/>
          </w:pPr>
        </w:p>
      </w:tc>
    </w:tr>
    <w:tr w:rsidR="00E70780" w14:paraId="63750B45" w14:textId="77777777">
      <w:trPr>
        <w:gridAfter w:val="1"/>
        <w:wAfter w:w="1080" w:type="dxa"/>
        <w:trHeight w:hRule="exact" w:val="680"/>
      </w:trPr>
      <w:tc>
        <w:tcPr>
          <w:tcW w:w="9368" w:type="dxa"/>
          <w:vAlign w:val="bottom"/>
        </w:tcPr>
        <w:p w14:paraId="122F74FE" w14:textId="77777777" w:rsidR="00E70780" w:rsidRDefault="00E70780">
          <w:pPr>
            <w:pStyle w:val="LogoCaption"/>
          </w:pPr>
        </w:p>
      </w:tc>
      <w:tc>
        <w:tcPr>
          <w:tcW w:w="9368" w:type="dxa"/>
          <w:gridSpan w:val="2"/>
          <w:vAlign w:val="bottom"/>
        </w:tcPr>
        <w:p w14:paraId="41A7F529" w14:textId="77777777" w:rsidR="00E70780" w:rsidRDefault="00E70780">
          <w:pPr>
            <w:pStyle w:val="Header"/>
          </w:pPr>
        </w:p>
      </w:tc>
    </w:tr>
    <w:tr w:rsidR="00E70780" w14:paraId="431D5980" w14:textId="77777777">
      <w:trPr>
        <w:gridAfter w:val="1"/>
        <w:wAfter w:w="1080" w:type="dxa"/>
        <w:trHeight w:hRule="exact" w:val="680"/>
      </w:trPr>
      <w:tc>
        <w:tcPr>
          <w:tcW w:w="9368" w:type="dxa"/>
          <w:vAlign w:val="bottom"/>
        </w:tcPr>
        <w:p w14:paraId="1C3E4D0E" w14:textId="77777777" w:rsidR="00E70780" w:rsidRDefault="00E70780">
          <w:pPr>
            <w:pStyle w:val="LogoCaption"/>
          </w:pPr>
        </w:p>
      </w:tc>
      <w:tc>
        <w:tcPr>
          <w:tcW w:w="9368" w:type="dxa"/>
          <w:gridSpan w:val="2"/>
          <w:vAlign w:val="bottom"/>
        </w:tcPr>
        <w:p w14:paraId="1D1ED6A6" w14:textId="77777777" w:rsidR="00E70780" w:rsidRDefault="00E70780">
          <w:pPr>
            <w:pStyle w:val="Header"/>
          </w:pPr>
        </w:p>
      </w:tc>
    </w:tr>
    <w:tr w:rsidR="00E70780" w14:paraId="29305965" w14:textId="77777777">
      <w:trPr>
        <w:gridAfter w:val="1"/>
        <w:wAfter w:w="1080" w:type="dxa"/>
        <w:trHeight w:hRule="exact" w:val="680"/>
      </w:trPr>
      <w:tc>
        <w:tcPr>
          <w:tcW w:w="9368" w:type="dxa"/>
          <w:vAlign w:val="bottom"/>
        </w:tcPr>
        <w:p w14:paraId="57FF4A02" w14:textId="77777777" w:rsidR="00E70780" w:rsidRDefault="00E70780">
          <w:pPr>
            <w:pStyle w:val="LogoCaption"/>
          </w:pPr>
        </w:p>
      </w:tc>
      <w:tc>
        <w:tcPr>
          <w:tcW w:w="9368" w:type="dxa"/>
          <w:gridSpan w:val="2"/>
          <w:vAlign w:val="bottom"/>
        </w:tcPr>
        <w:p w14:paraId="77C705A4" w14:textId="77777777" w:rsidR="00E70780" w:rsidRDefault="00E70780">
          <w:pPr>
            <w:pStyle w:val="Header"/>
          </w:pPr>
        </w:p>
      </w:tc>
    </w:tr>
    <w:tr w:rsidR="00E70780" w14:paraId="5CAA3E93" w14:textId="77777777">
      <w:trPr>
        <w:gridAfter w:val="1"/>
        <w:wAfter w:w="1080" w:type="dxa"/>
        <w:trHeight w:hRule="exact" w:val="680"/>
      </w:trPr>
      <w:tc>
        <w:tcPr>
          <w:tcW w:w="9368" w:type="dxa"/>
          <w:vAlign w:val="bottom"/>
        </w:tcPr>
        <w:p w14:paraId="3EE23210" w14:textId="77777777" w:rsidR="00E70780" w:rsidRDefault="00E70780">
          <w:pPr>
            <w:pStyle w:val="LogoCaption"/>
          </w:pPr>
        </w:p>
      </w:tc>
      <w:tc>
        <w:tcPr>
          <w:tcW w:w="9368" w:type="dxa"/>
          <w:gridSpan w:val="2"/>
          <w:vAlign w:val="bottom"/>
        </w:tcPr>
        <w:p w14:paraId="06A75666" w14:textId="77777777" w:rsidR="00E70780" w:rsidRDefault="00E70780">
          <w:pPr>
            <w:pStyle w:val="Header"/>
          </w:pPr>
        </w:p>
      </w:tc>
    </w:tr>
    <w:tr w:rsidR="00E70780" w14:paraId="736B8B34" w14:textId="77777777">
      <w:trPr>
        <w:gridAfter w:val="1"/>
        <w:wAfter w:w="1080" w:type="dxa"/>
        <w:trHeight w:hRule="exact" w:val="680"/>
      </w:trPr>
      <w:tc>
        <w:tcPr>
          <w:tcW w:w="9368" w:type="dxa"/>
          <w:vAlign w:val="bottom"/>
        </w:tcPr>
        <w:p w14:paraId="0A2F7E19" w14:textId="77777777" w:rsidR="00E70780" w:rsidRDefault="00E70780">
          <w:pPr>
            <w:pStyle w:val="LogoCaption"/>
          </w:pPr>
        </w:p>
      </w:tc>
      <w:tc>
        <w:tcPr>
          <w:tcW w:w="9368" w:type="dxa"/>
          <w:gridSpan w:val="2"/>
          <w:vAlign w:val="bottom"/>
        </w:tcPr>
        <w:p w14:paraId="5B053FC0" w14:textId="77777777" w:rsidR="00E70780" w:rsidRDefault="00E70780">
          <w:pPr>
            <w:pStyle w:val="Header"/>
          </w:pPr>
        </w:p>
      </w:tc>
    </w:tr>
    <w:tr w:rsidR="00E70780" w14:paraId="470CA7D0" w14:textId="77777777">
      <w:trPr>
        <w:gridAfter w:val="1"/>
        <w:wAfter w:w="1080" w:type="dxa"/>
        <w:trHeight w:hRule="exact" w:val="680"/>
      </w:trPr>
      <w:tc>
        <w:tcPr>
          <w:tcW w:w="9368" w:type="dxa"/>
          <w:vAlign w:val="bottom"/>
        </w:tcPr>
        <w:p w14:paraId="7FC83DA7" w14:textId="77777777" w:rsidR="00E70780" w:rsidRDefault="00E70780">
          <w:pPr>
            <w:pStyle w:val="LogoCaption"/>
          </w:pPr>
        </w:p>
      </w:tc>
      <w:tc>
        <w:tcPr>
          <w:tcW w:w="9368" w:type="dxa"/>
          <w:gridSpan w:val="2"/>
          <w:vAlign w:val="bottom"/>
        </w:tcPr>
        <w:p w14:paraId="3FF221EF" w14:textId="77777777" w:rsidR="00E70780" w:rsidRDefault="00E70780">
          <w:pPr>
            <w:pStyle w:val="Header"/>
          </w:pPr>
        </w:p>
      </w:tc>
    </w:tr>
    <w:tr w:rsidR="00E70780" w14:paraId="4C1FF253" w14:textId="77777777">
      <w:trPr>
        <w:gridAfter w:val="1"/>
        <w:wAfter w:w="1080" w:type="dxa"/>
        <w:trHeight w:hRule="exact" w:val="680"/>
      </w:trPr>
      <w:tc>
        <w:tcPr>
          <w:tcW w:w="9368" w:type="dxa"/>
          <w:vAlign w:val="bottom"/>
        </w:tcPr>
        <w:p w14:paraId="4B8EB62C" w14:textId="77777777" w:rsidR="00E70780" w:rsidRDefault="00E70780">
          <w:pPr>
            <w:pStyle w:val="LogoCaption"/>
          </w:pPr>
        </w:p>
      </w:tc>
      <w:tc>
        <w:tcPr>
          <w:tcW w:w="9368" w:type="dxa"/>
          <w:gridSpan w:val="2"/>
          <w:vAlign w:val="bottom"/>
        </w:tcPr>
        <w:p w14:paraId="3CEF8722" w14:textId="77777777" w:rsidR="00E70780" w:rsidRDefault="00E70780">
          <w:pPr>
            <w:pStyle w:val="Header"/>
          </w:pPr>
        </w:p>
      </w:tc>
    </w:tr>
    <w:tr w:rsidR="00E70780" w14:paraId="6DC50828" w14:textId="77777777">
      <w:trPr>
        <w:gridAfter w:val="1"/>
        <w:wAfter w:w="1080" w:type="dxa"/>
        <w:trHeight w:hRule="exact" w:val="680"/>
      </w:trPr>
      <w:tc>
        <w:tcPr>
          <w:tcW w:w="9368" w:type="dxa"/>
          <w:vAlign w:val="bottom"/>
        </w:tcPr>
        <w:p w14:paraId="00A0453B" w14:textId="77777777" w:rsidR="00E70780" w:rsidRDefault="00E70780">
          <w:pPr>
            <w:pStyle w:val="LogoCaption"/>
          </w:pPr>
        </w:p>
      </w:tc>
      <w:tc>
        <w:tcPr>
          <w:tcW w:w="9368" w:type="dxa"/>
          <w:gridSpan w:val="2"/>
          <w:vAlign w:val="bottom"/>
        </w:tcPr>
        <w:p w14:paraId="1F8C8B34" w14:textId="77777777" w:rsidR="00E70780" w:rsidRDefault="00E70780">
          <w:pPr>
            <w:pStyle w:val="Header"/>
          </w:pPr>
        </w:p>
      </w:tc>
    </w:tr>
    <w:tr w:rsidR="00E70780" w14:paraId="1798A9CA" w14:textId="77777777">
      <w:trPr>
        <w:gridAfter w:val="1"/>
        <w:wAfter w:w="1080" w:type="dxa"/>
        <w:trHeight w:hRule="exact" w:val="680"/>
      </w:trPr>
      <w:tc>
        <w:tcPr>
          <w:tcW w:w="9368" w:type="dxa"/>
          <w:vAlign w:val="bottom"/>
        </w:tcPr>
        <w:p w14:paraId="3AD6C9B3" w14:textId="77777777" w:rsidR="00E70780" w:rsidRDefault="00E70780">
          <w:pPr>
            <w:pStyle w:val="LogoCaption"/>
          </w:pPr>
        </w:p>
      </w:tc>
      <w:tc>
        <w:tcPr>
          <w:tcW w:w="9368" w:type="dxa"/>
          <w:gridSpan w:val="2"/>
          <w:vAlign w:val="bottom"/>
        </w:tcPr>
        <w:p w14:paraId="5D04AE1E" w14:textId="77777777" w:rsidR="00E70780" w:rsidRDefault="00E70780">
          <w:pPr>
            <w:pStyle w:val="Header"/>
          </w:pPr>
        </w:p>
      </w:tc>
    </w:tr>
    <w:tr w:rsidR="00E70780" w14:paraId="240FC67E" w14:textId="77777777">
      <w:trPr>
        <w:gridAfter w:val="1"/>
        <w:wAfter w:w="1080" w:type="dxa"/>
        <w:trHeight w:hRule="exact" w:val="680"/>
      </w:trPr>
      <w:tc>
        <w:tcPr>
          <w:tcW w:w="9368" w:type="dxa"/>
          <w:vAlign w:val="bottom"/>
        </w:tcPr>
        <w:p w14:paraId="56B66BA5" w14:textId="77777777" w:rsidR="00E70780" w:rsidRDefault="00E70780">
          <w:pPr>
            <w:pStyle w:val="LogoCaption"/>
          </w:pPr>
        </w:p>
      </w:tc>
      <w:tc>
        <w:tcPr>
          <w:tcW w:w="9368" w:type="dxa"/>
          <w:gridSpan w:val="2"/>
          <w:vAlign w:val="bottom"/>
        </w:tcPr>
        <w:p w14:paraId="2F4C7ACD" w14:textId="77777777" w:rsidR="00E70780" w:rsidRDefault="00E70780">
          <w:pPr>
            <w:pStyle w:val="Header"/>
          </w:pPr>
        </w:p>
      </w:tc>
    </w:tr>
    <w:tr w:rsidR="00E70780" w14:paraId="42268076" w14:textId="77777777">
      <w:trPr>
        <w:gridAfter w:val="1"/>
        <w:wAfter w:w="1080" w:type="dxa"/>
        <w:trHeight w:hRule="exact" w:val="680"/>
      </w:trPr>
      <w:tc>
        <w:tcPr>
          <w:tcW w:w="9368" w:type="dxa"/>
          <w:vAlign w:val="bottom"/>
        </w:tcPr>
        <w:p w14:paraId="0C3E9636" w14:textId="77777777" w:rsidR="00E70780" w:rsidRDefault="00E70780">
          <w:pPr>
            <w:pStyle w:val="LogoCaption"/>
          </w:pPr>
        </w:p>
      </w:tc>
      <w:tc>
        <w:tcPr>
          <w:tcW w:w="9368" w:type="dxa"/>
          <w:gridSpan w:val="2"/>
          <w:vAlign w:val="bottom"/>
        </w:tcPr>
        <w:p w14:paraId="58153F34" w14:textId="77777777" w:rsidR="00E70780" w:rsidRDefault="00E70780">
          <w:pPr>
            <w:pStyle w:val="Header"/>
          </w:pPr>
        </w:p>
      </w:tc>
    </w:tr>
    <w:tr w:rsidR="00E70780" w14:paraId="1E2E9696" w14:textId="77777777">
      <w:trPr>
        <w:gridAfter w:val="1"/>
        <w:wAfter w:w="1080" w:type="dxa"/>
        <w:trHeight w:hRule="exact" w:val="680"/>
      </w:trPr>
      <w:tc>
        <w:tcPr>
          <w:tcW w:w="9368" w:type="dxa"/>
          <w:vAlign w:val="bottom"/>
        </w:tcPr>
        <w:p w14:paraId="5A1B0F26" w14:textId="77777777" w:rsidR="00E70780" w:rsidRDefault="00E70780">
          <w:pPr>
            <w:pStyle w:val="LogoCaption"/>
          </w:pPr>
        </w:p>
      </w:tc>
      <w:tc>
        <w:tcPr>
          <w:tcW w:w="9368" w:type="dxa"/>
          <w:gridSpan w:val="2"/>
          <w:vAlign w:val="bottom"/>
        </w:tcPr>
        <w:p w14:paraId="5B210E4D" w14:textId="77777777" w:rsidR="00E70780" w:rsidRDefault="00E70780">
          <w:pPr>
            <w:pStyle w:val="Header"/>
          </w:pPr>
        </w:p>
      </w:tc>
    </w:tr>
    <w:tr w:rsidR="00E70780" w14:paraId="55286A99" w14:textId="77777777">
      <w:trPr>
        <w:gridAfter w:val="1"/>
        <w:wAfter w:w="1080" w:type="dxa"/>
        <w:trHeight w:hRule="exact" w:val="680"/>
      </w:trPr>
      <w:tc>
        <w:tcPr>
          <w:tcW w:w="9368" w:type="dxa"/>
          <w:vAlign w:val="bottom"/>
        </w:tcPr>
        <w:p w14:paraId="7C53C092" w14:textId="77777777" w:rsidR="00E70780" w:rsidRDefault="00E70780">
          <w:pPr>
            <w:pStyle w:val="LogoCaption"/>
          </w:pPr>
        </w:p>
      </w:tc>
      <w:tc>
        <w:tcPr>
          <w:tcW w:w="9368" w:type="dxa"/>
          <w:gridSpan w:val="2"/>
          <w:vAlign w:val="bottom"/>
        </w:tcPr>
        <w:p w14:paraId="340F9734" w14:textId="77777777" w:rsidR="00E70780" w:rsidRDefault="00E70780">
          <w:pPr>
            <w:pStyle w:val="Header"/>
          </w:pPr>
        </w:p>
      </w:tc>
    </w:tr>
    <w:tr w:rsidR="00E70780" w14:paraId="0CD27913" w14:textId="77777777">
      <w:trPr>
        <w:gridAfter w:val="1"/>
        <w:wAfter w:w="1080" w:type="dxa"/>
        <w:trHeight w:hRule="exact" w:val="680"/>
      </w:trPr>
      <w:tc>
        <w:tcPr>
          <w:tcW w:w="9368" w:type="dxa"/>
          <w:vAlign w:val="bottom"/>
        </w:tcPr>
        <w:p w14:paraId="0A8E5F14" w14:textId="77777777" w:rsidR="00E70780" w:rsidRDefault="00E70780">
          <w:pPr>
            <w:pStyle w:val="LogoCaption"/>
          </w:pPr>
        </w:p>
      </w:tc>
      <w:tc>
        <w:tcPr>
          <w:tcW w:w="9368" w:type="dxa"/>
          <w:gridSpan w:val="2"/>
          <w:vAlign w:val="bottom"/>
        </w:tcPr>
        <w:p w14:paraId="12E24089" w14:textId="77777777" w:rsidR="00E70780" w:rsidRDefault="00E70780">
          <w:pPr>
            <w:pStyle w:val="Header"/>
          </w:pPr>
        </w:p>
      </w:tc>
    </w:tr>
    <w:tr w:rsidR="00E70780" w14:paraId="2FDAC5F4" w14:textId="77777777">
      <w:trPr>
        <w:gridAfter w:val="1"/>
        <w:wAfter w:w="1080" w:type="dxa"/>
        <w:trHeight w:hRule="exact" w:val="680"/>
      </w:trPr>
      <w:tc>
        <w:tcPr>
          <w:tcW w:w="9368" w:type="dxa"/>
          <w:vAlign w:val="bottom"/>
        </w:tcPr>
        <w:p w14:paraId="017B9550" w14:textId="77777777" w:rsidR="00E70780" w:rsidRDefault="00E70780">
          <w:pPr>
            <w:pStyle w:val="LogoCaption"/>
          </w:pPr>
        </w:p>
      </w:tc>
      <w:tc>
        <w:tcPr>
          <w:tcW w:w="9368" w:type="dxa"/>
          <w:gridSpan w:val="2"/>
          <w:vAlign w:val="bottom"/>
        </w:tcPr>
        <w:p w14:paraId="7D1BD582" w14:textId="77777777" w:rsidR="00E70780" w:rsidRDefault="00E70780">
          <w:pPr>
            <w:pStyle w:val="Header"/>
          </w:pPr>
        </w:p>
      </w:tc>
    </w:tr>
    <w:tr w:rsidR="00E70780" w14:paraId="7F8799F8" w14:textId="77777777">
      <w:trPr>
        <w:gridAfter w:val="1"/>
        <w:wAfter w:w="1080" w:type="dxa"/>
        <w:trHeight w:hRule="exact" w:val="680"/>
      </w:trPr>
      <w:tc>
        <w:tcPr>
          <w:tcW w:w="9368" w:type="dxa"/>
          <w:vAlign w:val="bottom"/>
        </w:tcPr>
        <w:p w14:paraId="76E8EC0B" w14:textId="77777777" w:rsidR="00E70780" w:rsidRDefault="00E70780">
          <w:pPr>
            <w:pStyle w:val="LogoCaption"/>
          </w:pPr>
        </w:p>
      </w:tc>
      <w:tc>
        <w:tcPr>
          <w:tcW w:w="9368" w:type="dxa"/>
          <w:gridSpan w:val="2"/>
          <w:vAlign w:val="bottom"/>
        </w:tcPr>
        <w:p w14:paraId="60B449FF" w14:textId="77777777" w:rsidR="00E70780" w:rsidRDefault="00E70780">
          <w:pPr>
            <w:pStyle w:val="Header"/>
          </w:pPr>
        </w:p>
      </w:tc>
    </w:tr>
    <w:tr w:rsidR="00E70780" w14:paraId="721102E3" w14:textId="77777777">
      <w:trPr>
        <w:gridAfter w:val="1"/>
        <w:wAfter w:w="1080" w:type="dxa"/>
        <w:trHeight w:hRule="exact" w:val="680"/>
      </w:trPr>
      <w:tc>
        <w:tcPr>
          <w:tcW w:w="9368" w:type="dxa"/>
          <w:vAlign w:val="bottom"/>
        </w:tcPr>
        <w:p w14:paraId="102AB33C" w14:textId="77777777" w:rsidR="00E70780" w:rsidRDefault="00E70780">
          <w:pPr>
            <w:pStyle w:val="LogoCaption"/>
          </w:pPr>
        </w:p>
      </w:tc>
      <w:tc>
        <w:tcPr>
          <w:tcW w:w="9368" w:type="dxa"/>
          <w:gridSpan w:val="2"/>
          <w:vAlign w:val="bottom"/>
        </w:tcPr>
        <w:p w14:paraId="512ACD40" w14:textId="77777777" w:rsidR="00E70780" w:rsidRDefault="00E70780">
          <w:pPr>
            <w:pStyle w:val="Header"/>
          </w:pPr>
        </w:p>
      </w:tc>
    </w:tr>
    <w:tr w:rsidR="00E70780" w14:paraId="1007590A" w14:textId="77777777">
      <w:trPr>
        <w:gridAfter w:val="1"/>
        <w:wAfter w:w="1080" w:type="dxa"/>
        <w:trHeight w:hRule="exact" w:val="680"/>
      </w:trPr>
      <w:tc>
        <w:tcPr>
          <w:tcW w:w="9368" w:type="dxa"/>
          <w:vAlign w:val="bottom"/>
        </w:tcPr>
        <w:p w14:paraId="11A8BB39" w14:textId="77777777" w:rsidR="00E70780" w:rsidRDefault="00E70780">
          <w:pPr>
            <w:pStyle w:val="LogoCaption"/>
          </w:pPr>
        </w:p>
      </w:tc>
      <w:tc>
        <w:tcPr>
          <w:tcW w:w="9368" w:type="dxa"/>
          <w:gridSpan w:val="2"/>
          <w:vAlign w:val="bottom"/>
        </w:tcPr>
        <w:p w14:paraId="11233DD2" w14:textId="77777777" w:rsidR="00E70780" w:rsidRDefault="00E70780">
          <w:pPr>
            <w:pStyle w:val="Header"/>
          </w:pPr>
        </w:p>
      </w:tc>
    </w:tr>
    <w:tr w:rsidR="00E70780" w14:paraId="2A14DEFD" w14:textId="77777777">
      <w:trPr>
        <w:gridAfter w:val="1"/>
        <w:wAfter w:w="1080" w:type="dxa"/>
        <w:trHeight w:hRule="exact" w:val="680"/>
      </w:trPr>
      <w:tc>
        <w:tcPr>
          <w:tcW w:w="9368" w:type="dxa"/>
          <w:vAlign w:val="bottom"/>
        </w:tcPr>
        <w:p w14:paraId="04EF8D82" w14:textId="77777777" w:rsidR="00E70780" w:rsidRDefault="00E70780">
          <w:pPr>
            <w:pStyle w:val="LogoCaption"/>
          </w:pPr>
        </w:p>
      </w:tc>
      <w:tc>
        <w:tcPr>
          <w:tcW w:w="9368" w:type="dxa"/>
          <w:gridSpan w:val="2"/>
          <w:vAlign w:val="bottom"/>
        </w:tcPr>
        <w:p w14:paraId="75146288" w14:textId="77777777" w:rsidR="00E70780" w:rsidRDefault="00E70780">
          <w:pPr>
            <w:pStyle w:val="Header"/>
          </w:pPr>
        </w:p>
      </w:tc>
    </w:tr>
    <w:tr w:rsidR="00E70780" w14:paraId="4122C215" w14:textId="77777777">
      <w:trPr>
        <w:gridAfter w:val="1"/>
        <w:wAfter w:w="1080" w:type="dxa"/>
        <w:trHeight w:hRule="exact" w:val="680"/>
      </w:trPr>
      <w:tc>
        <w:tcPr>
          <w:tcW w:w="9368" w:type="dxa"/>
          <w:vAlign w:val="bottom"/>
        </w:tcPr>
        <w:p w14:paraId="7DBB52D1" w14:textId="77777777" w:rsidR="00E70780" w:rsidRDefault="00E70780">
          <w:pPr>
            <w:pStyle w:val="LogoCaption"/>
          </w:pPr>
        </w:p>
      </w:tc>
      <w:tc>
        <w:tcPr>
          <w:tcW w:w="9368" w:type="dxa"/>
          <w:gridSpan w:val="2"/>
          <w:vAlign w:val="bottom"/>
        </w:tcPr>
        <w:p w14:paraId="16652400" w14:textId="77777777" w:rsidR="00E70780" w:rsidRDefault="00E70780">
          <w:pPr>
            <w:pStyle w:val="Header"/>
          </w:pPr>
        </w:p>
      </w:tc>
    </w:tr>
    <w:tr w:rsidR="00E70780" w14:paraId="7BC9E275" w14:textId="77777777">
      <w:trPr>
        <w:gridAfter w:val="1"/>
        <w:wAfter w:w="1080" w:type="dxa"/>
        <w:trHeight w:hRule="exact" w:val="680"/>
      </w:trPr>
      <w:tc>
        <w:tcPr>
          <w:tcW w:w="9368" w:type="dxa"/>
          <w:vAlign w:val="bottom"/>
        </w:tcPr>
        <w:p w14:paraId="6D7C6E4D" w14:textId="77777777" w:rsidR="00E70780" w:rsidRDefault="00E70780">
          <w:pPr>
            <w:pStyle w:val="LogoCaption"/>
          </w:pPr>
        </w:p>
      </w:tc>
      <w:tc>
        <w:tcPr>
          <w:tcW w:w="9368" w:type="dxa"/>
          <w:gridSpan w:val="2"/>
          <w:vAlign w:val="bottom"/>
        </w:tcPr>
        <w:p w14:paraId="59A07589" w14:textId="77777777" w:rsidR="00E70780" w:rsidRDefault="00E70780">
          <w:pPr>
            <w:pStyle w:val="Header"/>
          </w:pPr>
        </w:p>
      </w:tc>
    </w:tr>
    <w:tr w:rsidR="00E70780" w14:paraId="0A23E83F" w14:textId="77777777">
      <w:trPr>
        <w:gridAfter w:val="1"/>
        <w:wAfter w:w="1080" w:type="dxa"/>
        <w:trHeight w:hRule="exact" w:val="680"/>
      </w:trPr>
      <w:tc>
        <w:tcPr>
          <w:tcW w:w="9368" w:type="dxa"/>
          <w:vAlign w:val="bottom"/>
        </w:tcPr>
        <w:p w14:paraId="0B018C9B" w14:textId="77777777" w:rsidR="00E70780" w:rsidRDefault="00E70780">
          <w:pPr>
            <w:pStyle w:val="LogoCaption"/>
          </w:pPr>
        </w:p>
      </w:tc>
      <w:tc>
        <w:tcPr>
          <w:tcW w:w="9368" w:type="dxa"/>
          <w:gridSpan w:val="2"/>
          <w:vAlign w:val="bottom"/>
        </w:tcPr>
        <w:p w14:paraId="557BD193" w14:textId="77777777" w:rsidR="00E70780" w:rsidRDefault="00E70780">
          <w:pPr>
            <w:pStyle w:val="Header"/>
          </w:pPr>
        </w:p>
      </w:tc>
    </w:tr>
    <w:tr w:rsidR="00E70780" w14:paraId="5F8B692B" w14:textId="77777777">
      <w:trPr>
        <w:gridAfter w:val="1"/>
        <w:wAfter w:w="1080" w:type="dxa"/>
        <w:trHeight w:hRule="exact" w:val="680"/>
      </w:trPr>
      <w:tc>
        <w:tcPr>
          <w:tcW w:w="9368" w:type="dxa"/>
          <w:vAlign w:val="bottom"/>
        </w:tcPr>
        <w:p w14:paraId="1E916552" w14:textId="77777777" w:rsidR="00E70780" w:rsidRDefault="00E70780">
          <w:pPr>
            <w:pStyle w:val="LogoCaption"/>
          </w:pPr>
        </w:p>
      </w:tc>
      <w:tc>
        <w:tcPr>
          <w:tcW w:w="9368" w:type="dxa"/>
          <w:gridSpan w:val="2"/>
          <w:vAlign w:val="bottom"/>
        </w:tcPr>
        <w:p w14:paraId="4AE8C99D" w14:textId="77777777" w:rsidR="00E70780" w:rsidRDefault="00E70780">
          <w:pPr>
            <w:pStyle w:val="Header"/>
          </w:pPr>
        </w:p>
      </w:tc>
    </w:tr>
    <w:tr w:rsidR="00E70780" w14:paraId="243B01E7" w14:textId="77777777">
      <w:trPr>
        <w:gridAfter w:val="1"/>
        <w:wAfter w:w="1080" w:type="dxa"/>
        <w:trHeight w:hRule="exact" w:val="680"/>
      </w:trPr>
      <w:tc>
        <w:tcPr>
          <w:tcW w:w="9368" w:type="dxa"/>
          <w:vAlign w:val="bottom"/>
        </w:tcPr>
        <w:p w14:paraId="024E8E5C" w14:textId="77777777" w:rsidR="00E70780" w:rsidRDefault="00E70780">
          <w:pPr>
            <w:pStyle w:val="LogoCaption"/>
          </w:pPr>
        </w:p>
      </w:tc>
      <w:tc>
        <w:tcPr>
          <w:tcW w:w="9368" w:type="dxa"/>
          <w:gridSpan w:val="2"/>
          <w:vAlign w:val="bottom"/>
        </w:tcPr>
        <w:p w14:paraId="1AB81CF1" w14:textId="77777777" w:rsidR="00E70780" w:rsidRDefault="00E70780">
          <w:pPr>
            <w:pStyle w:val="Header"/>
          </w:pPr>
        </w:p>
      </w:tc>
    </w:tr>
    <w:tr w:rsidR="00E70780" w14:paraId="1697FE5A" w14:textId="77777777">
      <w:trPr>
        <w:gridAfter w:val="1"/>
        <w:wAfter w:w="1080" w:type="dxa"/>
        <w:trHeight w:hRule="exact" w:val="680"/>
      </w:trPr>
      <w:tc>
        <w:tcPr>
          <w:tcW w:w="9368" w:type="dxa"/>
          <w:vAlign w:val="bottom"/>
        </w:tcPr>
        <w:p w14:paraId="06C4B5D1" w14:textId="77777777" w:rsidR="00E70780" w:rsidRDefault="00E70780">
          <w:pPr>
            <w:pStyle w:val="LogoCaption"/>
          </w:pPr>
        </w:p>
      </w:tc>
      <w:tc>
        <w:tcPr>
          <w:tcW w:w="9368" w:type="dxa"/>
          <w:gridSpan w:val="2"/>
          <w:vAlign w:val="bottom"/>
        </w:tcPr>
        <w:p w14:paraId="437FBD8F" w14:textId="77777777" w:rsidR="00E70780" w:rsidRDefault="00E70780">
          <w:pPr>
            <w:pStyle w:val="Header"/>
          </w:pPr>
        </w:p>
      </w:tc>
    </w:tr>
    <w:tr w:rsidR="00E70780" w14:paraId="3EB5743F" w14:textId="77777777">
      <w:trPr>
        <w:gridAfter w:val="1"/>
        <w:wAfter w:w="1080" w:type="dxa"/>
        <w:trHeight w:hRule="exact" w:val="680"/>
      </w:trPr>
      <w:tc>
        <w:tcPr>
          <w:tcW w:w="9368" w:type="dxa"/>
          <w:vAlign w:val="bottom"/>
        </w:tcPr>
        <w:p w14:paraId="60058FA5" w14:textId="77777777" w:rsidR="00E70780" w:rsidRDefault="00E70780">
          <w:pPr>
            <w:pStyle w:val="LogoCaption"/>
          </w:pPr>
        </w:p>
      </w:tc>
      <w:tc>
        <w:tcPr>
          <w:tcW w:w="9368" w:type="dxa"/>
          <w:gridSpan w:val="2"/>
          <w:vAlign w:val="bottom"/>
        </w:tcPr>
        <w:p w14:paraId="50649BAF" w14:textId="77777777" w:rsidR="00E70780" w:rsidRDefault="00E70780">
          <w:pPr>
            <w:pStyle w:val="Header"/>
          </w:pPr>
        </w:p>
      </w:tc>
    </w:tr>
    <w:tr w:rsidR="00E70780" w14:paraId="6AEB87ED" w14:textId="77777777">
      <w:trPr>
        <w:gridAfter w:val="1"/>
        <w:wAfter w:w="1080" w:type="dxa"/>
        <w:trHeight w:hRule="exact" w:val="680"/>
      </w:trPr>
      <w:tc>
        <w:tcPr>
          <w:tcW w:w="9368" w:type="dxa"/>
          <w:vAlign w:val="bottom"/>
        </w:tcPr>
        <w:p w14:paraId="52396F66" w14:textId="77777777" w:rsidR="00E70780" w:rsidRDefault="00E70780">
          <w:pPr>
            <w:pStyle w:val="LogoCaption"/>
          </w:pPr>
        </w:p>
      </w:tc>
      <w:tc>
        <w:tcPr>
          <w:tcW w:w="9368" w:type="dxa"/>
          <w:gridSpan w:val="2"/>
          <w:vAlign w:val="bottom"/>
        </w:tcPr>
        <w:p w14:paraId="00738615" w14:textId="77777777" w:rsidR="00E70780" w:rsidRDefault="00E70780">
          <w:pPr>
            <w:pStyle w:val="Header"/>
          </w:pPr>
        </w:p>
      </w:tc>
    </w:tr>
    <w:tr w:rsidR="00E70780" w14:paraId="3399F550" w14:textId="77777777">
      <w:trPr>
        <w:gridAfter w:val="1"/>
        <w:wAfter w:w="1080" w:type="dxa"/>
        <w:trHeight w:hRule="exact" w:val="680"/>
      </w:trPr>
      <w:tc>
        <w:tcPr>
          <w:tcW w:w="9368" w:type="dxa"/>
          <w:vAlign w:val="bottom"/>
        </w:tcPr>
        <w:p w14:paraId="68CA870F" w14:textId="77777777" w:rsidR="00E70780" w:rsidRDefault="00E70780">
          <w:pPr>
            <w:pStyle w:val="LogoCaption"/>
          </w:pPr>
        </w:p>
      </w:tc>
      <w:tc>
        <w:tcPr>
          <w:tcW w:w="9368" w:type="dxa"/>
          <w:gridSpan w:val="2"/>
          <w:vAlign w:val="bottom"/>
        </w:tcPr>
        <w:p w14:paraId="3CAC287C" w14:textId="77777777" w:rsidR="00E70780" w:rsidRDefault="00E70780">
          <w:pPr>
            <w:pStyle w:val="Header"/>
          </w:pPr>
        </w:p>
      </w:tc>
    </w:tr>
    <w:tr w:rsidR="00E70780" w14:paraId="7CE6D1C6" w14:textId="77777777">
      <w:trPr>
        <w:gridAfter w:val="1"/>
        <w:wAfter w:w="1080" w:type="dxa"/>
        <w:trHeight w:hRule="exact" w:val="680"/>
      </w:trPr>
      <w:tc>
        <w:tcPr>
          <w:tcW w:w="9368" w:type="dxa"/>
          <w:vAlign w:val="bottom"/>
        </w:tcPr>
        <w:p w14:paraId="3464D6DB" w14:textId="77777777" w:rsidR="00E70780" w:rsidRDefault="00E70780">
          <w:pPr>
            <w:pStyle w:val="LogoCaption"/>
          </w:pPr>
        </w:p>
      </w:tc>
      <w:tc>
        <w:tcPr>
          <w:tcW w:w="9368" w:type="dxa"/>
          <w:gridSpan w:val="2"/>
          <w:vAlign w:val="bottom"/>
        </w:tcPr>
        <w:p w14:paraId="1B934C67" w14:textId="77777777" w:rsidR="00E70780" w:rsidRDefault="00E70780">
          <w:pPr>
            <w:pStyle w:val="Header"/>
          </w:pPr>
        </w:p>
      </w:tc>
    </w:tr>
    <w:tr w:rsidR="00E70780" w14:paraId="5DB590E9" w14:textId="77777777">
      <w:trPr>
        <w:gridAfter w:val="1"/>
        <w:wAfter w:w="1080" w:type="dxa"/>
        <w:trHeight w:hRule="exact" w:val="680"/>
      </w:trPr>
      <w:tc>
        <w:tcPr>
          <w:tcW w:w="9368" w:type="dxa"/>
          <w:vAlign w:val="bottom"/>
        </w:tcPr>
        <w:p w14:paraId="3E0A8846" w14:textId="77777777" w:rsidR="00E70780" w:rsidRDefault="00E70780">
          <w:pPr>
            <w:pStyle w:val="LogoCaption"/>
          </w:pPr>
        </w:p>
      </w:tc>
      <w:tc>
        <w:tcPr>
          <w:tcW w:w="9368" w:type="dxa"/>
          <w:gridSpan w:val="2"/>
          <w:vAlign w:val="bottom"/>
        </w:tcPr>
        <w:p w14:paraId="351ABC46" w14:textId="77777777" w:rsidR="00E70780" w:rsidRDefault="00E70780">
          <w:pPr>
            <w:pStyle w:val="Header"/>
          </w:pPr>
        </w:p>
      </w:tc>
    </w:tr>
    <w:tr w:rsidR="00E70780" w14:paraId="381D9245" w14:textId="77777777">
      <w:trPr>
        <w:gridAfter w:val="1"/>
        <w:wAfter w:w="1080" w:type="dxa"/>
        <w:trHeight w:hRule="exact" w:val="680"/>
      </w:trPr>
      <w:tc>
        <w:tcPr>
          <w:tcW w:w="9368" w:type="dxa"/>
          <w:vAlign w:val="bottom"/>
        </w:tcPr>
        <w:p w14:paraId="19851F6D" w14:textId="77777777" w:rsidR="00E70780" w:rsidRDefault="00E70780">
          <w:pPr>
            <w:pStyle w:val="LogoCaption"/>
          </w:pPr>
        </w:p>
      </w:tc>
      <w:tc>
        <w:tcPr>
          <w:tcW w:w="9368" w:type="dxa"/>
          <w:gridSpan w:val="2"/>
          <w:vAlign w:val="bottom"/>
        </w:tcPr>
        <w:p w14:paraId="231357D7" w14:textId="77777777" w:rsidR="00E70780" w:rsidRDefault="00E70780">
          <w:pPr>
            <w:pStyle w:val="Header"/>
          </w:pPr>
        </w:p>
      </w:tc>
    </w:tr>
    <w:tr w:rsidR="00E70780" w14:paraId="6B352424" w14:textId="77777777">
      <w:trPr>
        <w:gridAfter w:val="1"/>
        <w:wAfter w:w="1080" w:type="dxa"/>
        <w:trHeight w:hRule="exact" w:val="680"/>
      </w:trPr>
      <w:tc>
        <w:tcPr>
          <w:tcW w:w="9368" w:type="dxa"/>
          <w:vAlign w:val="bottom"/>
        </w:tcPr>
        <w:p w14:paraId="61813FA0" w14:textId="77777777" w:rsidR="00E70780" w:rsidRDefault="00E70780">
          <w:pPr>
            <w:pStyle w:val="LogoCaption"/>
          </w:pPr>
        </w:p>
      </w:tc>
      <w:tc>
        <w:tcPr>
          <w:tcW w:w="9368" w:type="dxa"/>
          <w:gridSpan w:val="2"/>
          <w:vAlign w:val="bottom"/>
        </w:tcPr>
        <w:p w14:paraId="3672BFCE" w14:textId="77777777" w:rsidR="00E70780" w:rsidRDefault="00E70780">
          <w:pPr>
            <w:pStyle w:val="Header"/>
          </w:pPr>
        </w:p>
      </w:tc>
    </w:tr>
    <w:tr w:rsidR="00E70780" w14:paraId="4C1F34D6" w14:textId="77777777">
      <w:trPr>
        <w:gridAfter w:val="1"/>
        <w:wAfter w:w="1080" w:type="dxa"/>
        <w:trHeight w:hRule="exact" w:val="680"/>
      </w:trPr>
      <w:tc>
        <w:tcPr>
          <w:tcW w:w="9368" w:type="dxa"/>
          <w:vAlign w:val="bottom"/>
        </w:tcPr>
        <w:p w14:paraId="70B85EE7" w14:textId="77777777" w:rsidR="00E70780" w:rsidRDefault="00E70780">
          <w:pPr>
            <w:pStyle w:val="LogoCaption"/>
          </w:pPr>
        </w:p>
      </w:tc>
      <w:tc>
        <w:tcPr>
          <w:tcW w:w="9368" w:type="dxa"/>
          <w:gridSpan w:val="2"/>
          <w:vAlign w:val="bottom"/>
        </w:tcPr>
        <w:p w14:paraId="6C1DBE6C" w14:textId="77777777" w:rsidR="00E70780" w:rsidRDefault="00E70780">
          <w:pPr>
            <w:pStyle w:val="Header"/>
          </w:pPr>
        </w:p>
      </w:tc>
    </w:tr>
    <w:tr w:rsidR="00E70780" w14:paraId="53BCAF0E" w14:textId="77777777">
      <w:trPr>
        <w:gridAfter w:val="1"/>
        <w:wAfter w:w="1080" w:type="dxa"/>
        <w:trHeight w:hRule="exact" w:val="680"/>
      </w:trPr>
      <w:tc>
        <w:tcPr>
          <w:tcW w:w="9368" w:type="dxa"/>
          <w:vAlign w:val="bottom"/>
        </w:tcPr>
        <w:p w14:paraId="643ADC78" w14:textId="77777777" w:rsidR="00E70780" w:rsidRDefault="00E70780">
          <w:pPr>
            <w:pStyle w:val="LogoCaption"/>
          </w:pPr>
        </w:p>
      </w:tc>
      <w:tc>
        <w:tcPr>
          <w:tcW w:w="9368" w:type="dxa"/>
          <w:gridSpan w:val="2"/>
          <w:vAlign w:val="bottom"/>
        </w:tcPr>
        <w:p w14:paraId="4128C28F" w14:textId="77777777" w:rsidR="00E70780" w:rsidRDefault="00E70780">
          <w:pPr>
            <w:pStyle w:val="Header"/>
          </w:pPr>
        </w:p>
      </w:tc>
    </w:tr>
    <w:tr w:rsidR="00E70780" w14:paraId="693A81DA" w14:textId="77777777">
      <w:trPr>
        <w:gridAfter w:val="1"/>
        <w:wAfter w:w="1080" w:type="dxa"/>
        <w:trHeight w:hRule="exact" w:val="680"/>
      </w:trPr>
      <w:tc>
        <w:tcPr>
          <w:tcW w:w="9368" w:type="dxa"/>
          <w:vAlign w:val="bottom"/>
        </w:tcPr>
        <w:p w14:paraId="08949464" w14:textId="77777777" w:rsidR="00E70780" w:rsidRDefault="00E70780">
          <w:pPr>
            <w:pStyle w:val="LogoCaption"/>
          </w:pPr>
        </w:p>
      </w:tc>
      <w:tc>
        <w:tcPr>
          <w:tcW w:w="9368" w:type="dxa"/>
          <w:gridSpan w:val="2"/>
          <w:vAlign w:val="bottom"/>
        </w:tcPr>
        <w:p w14:paraId="470D6DCF" w14:textId="77777777" w:rsidR="00E70780" w:rsidRDefault="00E70780">
          <w:pPr>
            <w:pStyle w:val="Header"/>
          </w:pPr>
        </w:p>
      </w:tc>
    </w:tr>
    <w:tr w:rsidR="00E70780" w14:paraId="2A646E5C" w14:textId="77777777">
      <w:trPr>
        <w:gridAfter w:val="1"/>
        <w:wAfter w:w="1080" w:type="dxa"/>
        <w:trHeight w:hRule="exact" w:val="680"/>
      </w:trPr>
      <w:tc>
        <w:tcPr>
          <w:tcW w:w="9368" w:type="dxa"/>
          <w:vAlign w:val="bottom"/>
        </w:tcPr>
        <w:p w14:paraId="0494785E" w14:textId="77777777" w:rsidR="00E70780" w:rsidRDefault="00E70780">
          <w:pPr>
            <w:pStyle w:val="LogoCaption"/>
          </w:pPr>
        </w:p>
      </w:tc>
      <w:tc>
        <w:tcPr>
          <w:tcW w:w="9368" w:type="dxa"/>
          <w:gridSpan w:val="2"/>
          <w:vAlign w:val="bottom"/>
        </w:tcPr>
        <w:p w14:paraId="4EDA5E67" w14:textId="77777777" w:rsidR="00E70780" w:rsidRDefault="00E70780">
          <w:pPr>
            <w:pStyle w:val="Header"/>
          </w:pPr>
        </w:p>
      </w:tc>
    </w:tr>
    <w:tr w:rsidR="00E70780" w14:paraId="44E13575" w14:textId="77777777">
      <w:trPr>
        <w:gridAfter w:val="1"/>
        <w:wAfter w:w="1080" w:type="dxa"/>
        <w:trHeight w:hRule="exact" w:val="680"/>
      </w:trPr>
      <w:tc>
        <w:tcPr>
          <w:tcW w:w="9368" w:type="dxa"/>
          <w:vAlign w:val="bottom"/>
        </w:tcPr>
        <w:p w14:paraId="69EA8A33" w14:textId="77777777" w:rsidR="00E70780" w:rsidRDefault="00E70780">
          <w:pPr>
            <w:pStyle w:val="LogoCaption"/>
          </w:pPr>
        </w:p>
      </w:tc>
      <w:tc>
        <w:tcPr>
          <w:tcW w:w="9368" w:type="dxa"/>
          <w:gridSpan w:val="2"/>
          <w:vAlign w:val="bottom"/>
        </w:tcPr>
        <w:p w14:paraId="65C4AB01" w14:textId="77777777" w:rsidR="00E70780" w:rsidRDefault="00E70780">
          <w:pPr>
            <w:pStyle w:val="Header"/>
          </w:pPr>
        </w:p>
      </w:tc>
    </w:tr>
    <w:tr w:rsidR="00E70780" w14:paraId="0A5883D7" w14:textId="77777777">
      <w:trPr>
        <w:gridAfter w:val="2"/>
        <w:wAfter w:w="360" w:type="dxa"/>
        <w:trHeight w:hRule="exact" w:val="680"/>
      </w:trPr>
      <w:tc>
        <w:tcPr>
          <w:tcW w:w="9368" w:type="dxa"/>
          <w:vAlign w:val="bottom"/>
        </w:tcPr>
        <w:p w14:paraId="0ECC9928" w14:textId="77777777" w:rsidR="00E70780" w:rsidRDefault="00E70780">
          <w:pPr>
            <w:pStyle w:val="LogoCaption"/>
          </w:pPr>
        </w:p>
      </w:tc>
      <w:tc>
        <w:tcPr>
          <w:tcW w:w="9368" w:type="dxa"/>
          <w:vAlign w:val="bottom"/>
        </w:tcPr>
        <w:p w14:paraId="5A1C4A3A" w14:textId="77777777" w:rsidR="00E70780" w:rsidRDefault="00E70780">
          <w:pPr>
            <w:pStyle w:val="Header"/>
          </w:pPr>
        </w:p>
      </w:tc>
    </w:tr>
    <w:tr w:rsidR="00E70780" w14:paraId="40404233" w14:textId="77777777">
      <w:trPr>
        <w:gridAfter w:val="1"/>
        <w:wAfter w:w="1080" w:type="dxa"/>
        <w:trHeight w:hRule="exact" w:val="680"/>
      </w:trPr>
      <w:tc>
        <w:tcPr>
          <w:tcW w:w="9368" w:type="dxa"/>
          <w:vAlign w:val="bottom"/>
        </w:tcPr>
        <w:p w14:paraId="00C690BF" w14:textId="77777777" w:rsidR="00E70780" w:rsidRDefault="00E70780">
          <w:pPr>
            <w:pStyle w:val="LogoCaption"/>
          </w:pPr>
        </w:p>
      </w:tc>
      <w:tc>
        <w:tcPr>
          <w:tcW w:w="9368" w:type="dxa"/>
          <w:gridSpan w:val="2"/>
          <w:vAlign w:val="bottom"/>
        </w:tcPr>
        <w:p w14:paraId="5CABA75B" w14:textId="77777777" w:rsidR="00E70780" w:rsidRDefault="00E70780">
          <w:pPr>
            <w:pStyle w:val="Header"/>
          </w:pPr>
        </w:p>
      </w:tc>
    </w:tr>
    <w:tr w:rsidR="00E70780" w14:paraId="4EE2F39C" w14:textId="77777777">
      <w:trPr>
        <w:gridAfter w:val="1"/>
        <w:wAfter w:w="1080" w:type="dxa"/>
        <w:trHeight w:hRule="exact" w:val="680"/>
      </w:trPr>
      <w:tc>
        <w:tcPr>
          <w:tcW w:w="9368" w:type="dxa"/>
          <w:vAlign w:val="bottom"/>
        </w:tcPr>
        <w:p w14:paraId="7C38724B" w14:textId="77777777" w:rsidR="00E70780" w:rsidRDefault="00E70780">
          <w:pPr>
            <w:pStyle w:val="LogoCaption"/>
          </w:pPr>
        </w:p>
      </w:tc>
      <w:tc>
        <w:tcPr>
          <w:tcW w:w="9368" w:type="dxa"/>
          <w:gridSpan w:val="2"/>
          <w:vAlign w:val="bottom"/>
        </w:tcPr>
        <w:p w14:paraId="1C85AA4C" w14:textId="77777777" w:rsidR="00E70780" w:rsidRDefault="00E70780">
          <w:pPr>
            <w:pStyle w:val="Header"/>
          </w:pPr>
        </w:p>
      </w:tc>
    </w:tr>
    <w:tr w:rsidR="00E70780" w14:paraId="1EDD90E3" w14:textId="77777777">
      <w:trPr>
        <w:gridAfter w:val="1"/>
        <w:wAfter w:w="1080" w:type="dxa"/>
        <w:trHeight w:hRule="exact" w:val="680"/>
      </w:trPr>
      <w:tc>
        <w:tcPr>
          <w:tcW w:w="9368" w:type="dxa"/>
          <w:vAlign w:val="bottom"/>
        </w:tcPr>
        <w:p w14:paraId="73A884E1" w14:textId="77777777" w:rsidR="00E70780" w:rsidRDefault="00E70780">
          <w:pPr>
            <w:pStyle w:val="LogoCaption"/>
          </w:pPr>
        </w:p>
      </w:tc>
      <w:tc>
        <w:tcPr>
          <w:tcW w:w="9368" w:type="dxa"/>
          <w:gridSpan w:val="2"/>
          <w:vAlign w:val="bottom"/>
        </w:tcPr>
        <w:p w14:paraId="22FEAA72" w14:textId="77777777" w:rsidR="00E70780" w:rsidRDefault="00E70780">
          <w:pPr>
            <w:pStyle w:val="Header"/>
          </w:pPr>
        </w:p>
      </w:tc>
    </w:tr>
    <w:tr w:rsidR="00E70780" w14:paraId="36C82247" w14:textId="77777777">
      <w:trPr>
        <w:gridAfter w:val="1"/>
        <w:wAfter w:w="1080" w:type="dxa"/>
        <w:trHeight w:hRule="exact" w:val="680"/>
      </w:trPr>
      <w:tc>
        <w:tcPr>
          <w:tcW w:w="9368" w:type="dxa"/>
          <w:vAlign w:val="bottom"/>
        </w:tcPr>
        <w:p w14:paraId="350C1428" w14:textId="77777777" w:rsidR="00E70780" w:rsidRDefault="00E70780">
          <w:pPr>
            <w:pStyle w:val="LogoCaption"/>
          </w:pPr>
        </w:p>
      </w:tc>
      <w:tc>
        <w:tcPr>
          <w:tcW w:w="9368" w:type="dxa"/>
          <w:gridSpan w:val="2"/>
          <w:vAlign w:val="bottom"/>
        </w:tcPr>
        <w:p w14:paraId="2B6E0525" w14:textId="77777777" w:rsidR="00E70780" w:rsidRDefault="00E70780">
          <w:pPr>
            <w:pStyle w:val="Header"/>
          </w:pPr>
        </w:p>
      </w:tc>
    </w:tr>
    <w:tr w:rsidR="00E70780" w14:paraId="7F3EE4DD" w14:textId="77777777">
      <w:trPr>
        <w:gridAfter w:val="1"/>
        <w:wAfter w:w="1080" w:type="dxa"/>
        <w:trHeight w:hRule="exact" w:val="680"/>
      </w:trPr>
      <w:tc>
        <w:tcPr>
          <w:tcW w:w="9368" w:type="dxa"/>
          <w:vAlign w:val="bottom"/>
        </w:tcPr>
        <w:p w14:paraId="36D7BC5C" w14:textId="77777777" w:rsidR="00E70780" w:rsidRDefault="00E70780">
          <w:pPr>
            <w:pStyle w:val="LogoCaption"/>
          </w:pPr>
        </w:p>
      </w:tc>
      <w:tc>
        <w:tcPr>
          <w:tcW w:w="9368" w:type="dxa"/>
          <w:gridSpan w:val="2"/>
          <w:vAlign w:val="bottom"/>
        </w:tcPr>
        <w:p w14:paraId="0D61E29A" w14:textId="77777777" w:rsidR="00E70780" w:rsidRDefault="00E70780">
          <w:pPr>
            <w:pStyle w:val="Header"/>
          </w:pPr>
        </w:p>
      </w:tc>
    </w:tr>
    <w:tr w:rsidR="00E70780" w14:paraId="663E6C09" w14:textId="77777777">
      <w:trPr>
        <w:gridAfter w:val="1"/>
        <w:wAfter w:w="1080" w:type="dxa"/>
        <w:trHeight w:hRule="exact" w:val="680"/>
      </w:trPr>
      <w:tc>
        <w:tcPr>
          <w:tcW w:w="9368" w:type="dxa"/>
          <w:vAlign w:val="bottom"/>
        </w:tcPr>
        <w:p w14:paraId="2ADEF7F5" w14:textId="77777777" w:rsidR="00E70780" w:rsidRDefault="00E70780">
          <w:pPr>
            <w:pStyle w:val="LogoCaption"/>
          </w:pPr>
        </w:p>
      </w:tc>
      <w:tc>
        <w:tcPr>
          <w:tcW w:w="9368" w:type="dxa"/>
          <w:gridSpan w:val="2"/>
          <w:vAlign w:val="bottom"/>
        </w:tcPr>
        <w:p w14:paraId="46DB4DA4" w14:textId="77777777" w:rsidR="00E70780" w:rsidRDefault="00E70780">
          <w:pPr>
            <w:pStyle w:val="Header"/>
          </w:pPr>
        </w:p>
      </w:tc>
    </w:tr>
    <w:tr w:rsidR="00E70780" w14:paraId="7AF552E5" w14:textId="77777777">
      <w:trPr>
        <w:gridAfter w:val="1"/>
        <w:wAfter w:w="1080" w:type="dxa"/>
        <w:trHeight w:hRule="exact" w:val="680"/>
      </w:trPr>
      <w:tc>
        <w:tcPr>
          <w:tcW w:w="9368" w:type="dxa"/>
          <w:vAlign w:val="bottom"/>
        </w:tcPr>
        <w:p w14:paraId="03C37ED9" w14:textId="77777777" w:rsidR="00E70780" w:rsidRDefault="00E70780">
          <w:pPr>
            <w:pStyle w:val="LogoCaption"/>
          </w:pPr>
        </w:p>
      </w:tc>
      <w:tc>
        <w:tcPr>
          <w:tcW w:w="9368" w:type="dxa"/>
          <w:gridSpan w:val="2"/>
          <w:vAlign w:val="bottom"/>
        </w:tcPr>
        <w:p w14:paraId="7DE5FBAF" w14:textId="77777777" w:rsidR="00E70780" w:rsidRDefault="00E70780">
          <w:pPr>
            <w:pStyle w:val="Header"/>
          </w:pPr>
        </w:p>
      </w:tc>
    </w:tr>
    <w:tr w:rsidR="00E70780" w14:paraId="52168E0A" w14:textId="77777777">
      <w:trPr>
        <w:gridAfter w:val="1"/>
        <w:wAfter w:w="1080" w:type="dxa"/>
        <w:trHeight w:hRule="exact" w:val="680"/>
      </w:trPr>
      <w:tc>
        <w:tcPr>
          <w:tcW w:w="9368" w:type="dxa"/>
          <w:vAlign w:val="bottom"/>
        </w:tcPr>
        <w:p w14:paraId="307A11CE" w14:textId="77777777" w:rsidR="00E70780" w:rsidRDefault="00E70780">
          <w:pPr>
            <w:pStyle w:val="LogoCaption"/>
          </w:pPr>
        </w:p>
      </w:tc>
      <w:tc>
        <w:tcPr>
          <w:tcW w:w="9368" w:type="dxa"/>
          <w:gridSpan w:val="2"/>
          <w:vAlign w:val="bottom"/>
        </w:tcPr>
        <w:p w14:paraId="5609D3FE" w14:textId="77777777" w:rsidR="00E70780" w:rsidRDefault="00E70780">
          <w:pPr>
            <w:pStyle w:val="Header"/>
          </w:pPr>
        </w:p>
      </w:tc>
    </w:tr>
    <w:tr w:rsidR="00E70780" w14:paraId="01AAE0DB" w14:textId="77777777">
      <w:trPr>
        <w:gridAfter w:val="1"/>
        <w:wAfter w:w="1080" w:type="dxa"/>
        <w:trHeight w:hRule="exact" w:val="680"/>
      </w:trPr>
      <w:tc>
        <w:tcPr>
          <w:tcW w:w="9368" w:type="dxa"/>
          <w:vAlign w:val="bottom"/>
        </w:tcPr>
        <w:p w14:paraId="4653FC82" w14:textId="77777777" w:rsidR="00E70780" w:rsidRDefault="00E70780">
          <w:pPr>
            <w:pStyle w:val="LogoCaption"/>
          </w:pPr>
        </w:p>
      </w:tc>
      <w:tc>
        <w:tcPr>
          <w:tcW w:w="9368" w:type="dxa"/>
          <w:gridSpan w:val="2"/>
          <w:vAlign w:val="bottom"/>
        </w:tcPr>
        <w:p w14:paraId="1F0AF021" w14:textId="77777777" w:rsidR="00E70780" w:rsidRDefault="00E70780">
          <w:pPr>
            <w:pStyle w:val="Header"/>
          </w:pPr>
        </w:p>
      </w:tc>
    </w:tr>
    <w:tr w:rsidR="00E70780" w14:paraId="4FAD14BF" w14:textId="77777777">
      <w:trPr>
        <w:gridAfter w:val="1"/>
        <w:wAfter w:w="1080" w:type="dxa"/>
        <w:trHeight w:hRule="exact" w:val="680"/>
      </w:trPr>
      <w:tc>
        <w:tcPr>
          <w:tcW w:w="9368" w:type="dxa"/>
          <w:vAlign w:val="bottom"/>
        </w:tcPr>
        <w:p w14:paraId="1380F43F" w14:textId="77777777" w:rsidR="00E70780" w:rsidRDefault="00E70780">
          <w:pPr>
            <w:pStyle w:val="LogoCaption"/>
          </w:pPr>
        </w:p>
      </w:tc>
      <w:tc>
        <w:tcPr>
          <w:tcW w:w="9368" w:type="dxa"/>
          <w:gridSpan w:val="2"/>
          <w:vAlign w:val="bottom"/>
        </w:tcPr>
        <w:p w14:paraId="5526E1B1" w14:textId="77777777" w:rsidR="00E70780" w:rsidRDefault="00E70780">
          <w:pPr>
            <w:pStyle w:val="Header"/>
          </w:pPr>
        </w:p>
      </w:tc>
    </w:tr>
    <w:tr w:rsidR="00E70780" w14:paraId="669BD697" w14:textId="77777777">
      <w:trPr>
        <w:gridAfter w:val="1"/>
        <w:wAfter w:w="1080" w:type="dxa"/>
        <w:trHeight w:hRule="exact" w:val="680"/>
      </w:trPr>
      <w:tc>
        <w:tcPr>
          <w:tcW w:w="9368" w:type="dxa"/>
          <w:vAlign w:val="bottom"/>
        </w:tcPr>
        <w:p w14:paraId="3E01CE3C" w14:textId="77777777" w:rsidR="00E70780" w:rsidRDefault="00E70780">
          <w:pPr>
            <w:pStyle w:val="LogoCaption"/>
          </w:pPr>
        </w:p>
      </w:tc>
      <w:tc>
        <w:tcPr>
          <w:tcW w:w="9368" w:type="dxa"/>
          <w:gridSpan w:val="2"/>
          <w:vAlign w:val="bottom"/>
        </w:tcPr>
        <w:p w14:paraId="6651AE62" w14:textId="77777777" w:rsidR="00E70780" w:rsidRDefault="00E70780">
          <w:pPr>
            <w:pStyle w:val="Header"/>
          </w:pPr>
        </w:p>
      </w:tc>
    </w:tr>
    <w:tr w:rsidR="00E70780" w14:paraId="16080F77" w14:textId="77777777">
      <w:trPr>
        <w:gridAfter w:val="1"/>
        <w:wAfter w:w="1080" w:type="dxa"/>
        <w:trHeight w:hRule="exact" w:val="680"/>
      </w:trPr>
      <w:tc>
        <w:tcPr>
          <w:tcW w:w="9368" w:type="dxa"/>
          <w:vAlign w:val="bottom"/>
        </w:tcPr>
        <w:p w14:paraId="03845BC4" w14:textId="77777777" w:rsidR="00E70780" w:rsidRDefault="00E70780">
          <w:pPr>
            <w:pStyle w:val="LogoCaption"/>
          </w:pPr>
        </w:p>
      </w:tc>
      <w:tc>
        <w:tcPr>
          <w:tcW w:w="9368" w:type="dxa"/>
          <w:gridSpan w:val="2"/>
          <w:vAlign w:val="bottom"/>
        </w:tcPr>
        <w:p w14:paraId="07C119D1" w14:textId="77777777" w:rsidR="00E70780" w:rsidRDefault="00E70780">
          <w:pPr>
            <w:pStyle w:val="Header"/>
          </w:pPr>
        </w:p>
      </w:tc>
    </w:tr>
    <w:tr w:rsidR="00E70780" w14:paraId="4E557A02" w14:textId="77777777">
      <w:trPr>
        <w:gridAfter w:val="1"/>
        <w:wAfter w:w="1080" w:type="dxa"/>
        <w:trHeight w:hRule="exact" w:val="680"/>
      </w:trPr>
      <w:tc>
        <w:tcPr>
          <w:tcW w:w="9368" w:type="dxa"/>
          <w:vAlign w:val="bottom"/>
        </w:tcPr>
        <w:p w14:paraId="4E4605F9" w14:textId="77777777" w:rsidR="00E70780" w:rsidRDefault="00E70780">
          <w:pPr>
            <w:pStyle w:val="LogoCaption"/>
          </w:pPr>
        </w:p>
      </w:tc>
      <w:tc>
        <w:tcPr>
          <w:tcW w:w="9368" w:type="dxa"/>
          <w:gridSpan w:val="2"/>
          <w:vAlign w:val="bottom"/>
        </w:tcPr>
        <w:p w14:paraId="6F5FEEB5" w14:textId="77777777" w:rsidR="00E70780" w:rsidRDefault="00E70780">
          <w:pPr>
            <w:pStyle w:val="Header"/>
          </w:pPr>
        </w:p>
      </w:tc>
    </w:tr>
    <w:tr w:rsidR="00E70780" w14:paraId="5E4B8989" w14:textId="77777777">
      <w:trPr>
        <w:gridAfter w:val="1"/>
        <w:wAfter w:w="1080" w:type="dxa"/>
        <w:trHeight w:hRule="exact" w:val="680"/>
      </w:trPr>
      <w:tc>
        <w:tcPr>
          <w:tcW w:w="9368" w:type="dxa"/>
          <w:vAlign w:val="bottom"/>
        </w:tcPr>
        <w:p w14:paraId="40367A11" w14:textId="77777777" w:rsidR="00E70780" w:rsidRDefault="00E70780">
          <w:pPr>
            <w:pStyle w:val="LogoCaption"/>
          </w:pPr>
        </w:p>
      </w:tc>
      <w:tc>
        <w:tcPr>
          <w:tcW w:w="9368" w:type="dxa"/>
          <w:gridSpan w:val="2"/>
          <w:vAlign w:val="bottom"/>
        </w:tcPr>
        <w:p w14:paraId="04F5A1C4" w14:textId="77777777" w:rsidR="00E70780" w:rsidRDefault="00E70780">
          <w:pPr>
            <w:pStyle w:val="Header"/>
          </w:pPr>
        </w:p>
      </w:tc>
    </w:tr>
    <w:tr w:rsidR="00E70780" w14:paraId="3BDF495F" w14:textId="77777777">
      <w:trPr>
        <w:gridAfter w:val="1"/>
        <w:wAfter w:w="1080" w:type="dxa"/>
        <w:trHeight w:hRule="exact" w:val="680"/>
      </w:trPr>
      <w:tc>
        <w:tcPr>
          <w:tcW w:w="9368" w:type="dxa"/>
          <w:vAlign w:val="bottom"/>
        </w:tcPr>
        <w:p w14:paraId="12E8227E" w14:textId="77777777" w:rsidR="00E70780" w:rsidRDefault="00E70780">
          <w:pPr>
            <w:pStyle w:val="LogoCaption"/>
          </w:pPr>
        </w:p>
      </w:tc>
      <w:tc>
        <w:tcPr>
          <w:tcW w:w="9368" w:type="dxa"/>
          <w:gridSpan w:val="2"/>
          <w:vAlign w:val="bottom"/>
        </w:tcPr>
        <w:p w14:paraId="6E7FE774" w14:textId="77777777" w:rsidR="00E70780" w:rsidRDefault="00E70780">
          <w:pPr>
            <w:pStyle w:val="Header"/>
          </w:pPr>
        </w:p>
      </w:tc>
    </w:tr>
    <w:tr w:rsidR="00E70780" w14:paraId="033EB75C" w14:textId="77777777">
      <w:trPr>
        <w:gridAfter w:val="1"/>
        <w:wAfter w:w="1080" w:type="dxa"/>
        <w:trHeight w:hRule="exact" w:val="680"/>
      </w:trPr>
      <w:tc>
        <w:tcPr>
          <w:tcW w:w="9368" w:type="dxa"/>
          <w:vAlign w:val="bottom"/>
        </w:tcPr>
        <w:p w14:paraId="000EA1A6" w14:textId="77777777" w:rsidR="00E70780" w:rsidRDefault="00E70780">
          <w:pPr>
            <w:pStyle w:val="LogoCaption"/>
          </w:pPr>
        </w:p>
      </w:tc>
      <w:tc>
        <w:tcPr>
          <w:tcW w:w="9368" w:type="dxa"/>
          <w:gridSpan w:val="2"/>
          <w:vAlign w:val="bottom"/>
        </w:tcPr>
        <w:p w14:paraId="4C5C1281" w14:textId="77777777" w:rsidR="00E70780" w:rsidRDefault="00E70780">
          <w:pPr>
            <w:pStyle w:val="Header"/>
          </w:pPr>
        </w:p>
      </w:tc>
    </w:tr>
    <w:tr w:rsidR="00E70780" w14:paraId="3DC13292" w14:textId="77777777">
      <w:trPr>
        <w:gridAfter w:val="1"/>
        <w:wAfter w:w="1080" w:type="dxa"/>
        <w:trHeight w:hRule="exact" w:val="680"/>
      </w:trPr>
      <w:tc>
        <w:tcPr>
          <w:tcW w:w="9368" w:type="dxa"/>
          <w:vAlign w:val="bottom"/>
        </w:tcPr>
        <w:p w14:paraId="180CF308" w14:textId="77777777" w:rsidR="00E70780" w:rsidRDefault="00E70780">
          <w:pPr>
            <w:pStyle w:val="LogoCaption"/>
          </w:pPr>
        </w:p>
      </w:tc>
      <w:tc>
        <w:tcPr>
          <w:tcW w:w="9368" w:type="dxa"/>
          <w:gridSpan w:val="2"/>
          <w:vAlign w:val="bottom"/>
        </w:tcPr>
        <w:p w14:paraId="43D42CA3" w14:textId="77777777" w:rsidR="00E70780" w:rsidRDefault="00E70780">
          <w:pPr>
            <w:pStyle w:val="Header"/>
          </w:pPr>
        </w:p>
      </w:tc>
    </w:tr>
    <w:tr w:rsidR="00E70780" w14:paraId="1E4B8E44" w14:textId="77777777">
      <w:trPr>
        <w:gridAfter w:val="1"/>
        <w:wAfter w:w="1080" w:type="dxa"/>
        <w:trHeight w:hRule="exact" w:val="680"/>
      </w:trPr>
      <w:tc>
        <w:tcPr>
          <w:tcW w:w="9368" w:type="dxa"/>
          <w:vAlign w:val="bottom"/>
        </w:tcPr>
        <w:p w14:paraId="37BDDE36" w14:textId="77777777" w:rsidR="00E70780" w:rsidRDefault="00E70780">
          <w:pPr>
            <w:pStyle w:val="LogoCaption"/>
          </w:pPr>
        </w:p>
      </w:tc>
      <w:tc>
        <w:tcPr>
          <w:tcW w:w="9368" w:type="dxa"/>
          <w:gridSpan w:val="2"/>
          <w:vAlign w:val="bottom"/>
        </w:tcPr>
        <w:p w14:paraId="0A0288EC" w14:textId="77777777" w:rsidR="00E70780" w:rsidRDefault="00E70780">
          <w:pPr>
            <w:pStyle w:val="Header"/>
          </w:pPr>
        </w:p>
      </w:tc>
    </w:tr>
    <w:tr w:rsidR="00E70780" w14:paraId="729ED2A1" w14:textId="77777777">
      <w:trPr>
        <w:gridAfter w:val="1"/>
        <w:wAfter w:w="1080" w:type="dxa"/>
        <w:trHeight w:hRule="exact" w:val="680"/>
      </w:trPr>
      <w:tc>
        <w:tcPr>
          <w:tcW w:w="9368" w:type="dxa"/>
          <w:vAlign w:val="bottom"/>
        </w:tcPr>
        <w:p w14:paraId="539D99F3" w14:textId="77777777" w:rsidR="00E70780" w:rsidRDefault="00E70780">
          <w:pPr>
            <w:pStyle w:val="LogoCaption"/>
          </w:pPr>
        </w:p>
      </w:tc>
      <w:tc>
        <w:tcPr>
          <w:tcW w:w="9368" w:type="dxa"/>
          <w:gridSpan w:val="2"/>
          <w:vAlign w:val="bottom"/>
        </w:tcPr>
        <w:p w14:paraId="6027D18C" w14:textId="77777777" w:rsidR="00E70780" w:rsidRDefault="00E70780">
          <w:pPr>
            <w:pStyle w:val="Header"/>
          </w:pPr>
        </w:p>
      </w:tc>
    </w:tr>
    <w:tr w:rsidR="00E70780" w14:paraId="0E82A9ED" w14:textId="77777777">
      <w:trPr>
        <w:gridAfter w:val="1"/>
        <w:wAfter w:w="1080" w:type="dxa"/>
        <w:trHeight w:hRule="exact" w:val="680"/>
      </w:trPr>
      <w:tc>
        <w:tcPr>
          <w:tcW w:w="9368" w:type="dxa"/>
          <w:vAlign w:val="bottom"/>
        </w:tcPr>
        <w:p w14:paraId="52036479" w14:textId="77777777" w:rsidR="00E70780" w:rsidRDefault="00E70780">
          <w:pPr>
            <w:pStyle w:val="LogoCaption"/>
          </w:pPr>
        </w:p>
      </w:tc>
      <w:tc>
        <w:tcPr>
          <w:tcW w:w="9368" w:type="dxa"/>
          <w:gridSpan w:val="2"/>
          <w:vAlign w:val="bottom"/>
        </w:tcPr>
        <w:p w14:paraId="673244B4" w14:textId="77777777" w:rsidR="00E70780" w:rsidRDefault="00E70780">
          <w:pPr>
            <w:pStyle w:val="Header"/>
          </w:pPr>
        </w:p>
      </w:tc>
    </w:tr>
    <w:tr w:rsidR="00E70780" w14:paraId="490605A2" w14:textId="77777777">
      <w:trPr>
        <w:gridAfter w:val="1"/>
        <w:wAfter w:w="1080" w:type="dxa"/>
        <w:trHeight w:hRule="exact" w:val="680"/>
      </w:trPr>
      <w:tc>
        <w:tcPr>
          <w:tcW w:w="9368" w:type="dxa"/>
          <w:vAlign w:val="bottom"/>
        </w:tcPr>
        <w:p w14:paraId="45BD983A" w14:textId="77777777" w:rsidR="00E70780" w:rsidRDefault="00E70780">
          <w:pPr>
            <w:pStyle w:val="LogoCaption"/>
          </w:pPr>
        </w:p>
      </w:tc>
      <w:tc>
        <w:tcPr>
          <w:tcW w:w="9368" w:type="dxa"/>
          <w:gridSpan w:val="2"/>
          <w:vAlign w:val="bottom"/>
        </w:tcPr>
        <w:p w14:paraId="1585CC94" w14:textId="77777777" w:rsidR="00E70780" w:rsidRDefault="00E70780">
          <w:pPr>
            <w:pStyle w:val="Header"/>
          </w:pPr>
        </w:p>
      </w:tc>
    </w:tr>
    <w:tr w:rsidR="00E70780" w14:paraId="04A0B486" w14:textId="77777777">
      <w:trPr>
        <w:gridAfter w:val="1"/>
        <w:wAfter w:w="1080" w:type="dxa"/>
        <w:trHeight w:hRule="exact" w:val="680"/>
      </w:trPr>
      <w:tc>
        <w:tcPr>
          <w:tcW w:w="9368" w:type="dxa"/>
          <w:vAlign w:val="bottom"/>
        </w:tcPr>
        <w:p w14:paraId="0712F6B7" w14:textId="77777777" w:rsidR="00E70780" w:rsidRDefault="00E70780">
          <w:pPr>
            <w:pStyle w:val="LogoCaption"/>
          </w:pPr>
        </w:p>
      </w:tc>
      <w:tc>
        <w:tcPr>
          <w:tcW w:w="9368" w:type="dxa"/>
          <w:gridSpan w:val="2"/>
          <w:vAlign w:val="bottom"/>
        </w:tcPr>
        <w:p w14:paraId="7D8F7C4E" w14:textId="77777777" w:rsidR="00E70780" w:rsidRDefault="00E70780">
          <w:pPr>
            <w:pStyle w:val="Header"/>
          </w:pPr>
        </w:p>
      </w:tc>
    </w:tr>
    <w:tr w:rsidR="00E70780" w14:paraId="7D753499" w14:textId="77777777">
      <w:trPr>
        <w:gridAfter w:val="1"/>
        <w:wAfter w:w="1080" w:type="dxa"/>
        <w:trHeight w:hRule="exact" w:val="680"/>
      </w:trPr>
      <w:tc>
        <w:tcPr>
          <w:tcW w:w="9368" w:type="dxa"/>
          <w:vAlign w:val="bottom"/>
        </w:tcPr>
        <w:p w14:paraId="243A39A5" w14:textId="77777777" w:rsidR="00E70780" w:rsidRDefault="00E70780">
          <w:pPr>
            <w:pStyle w:val="LogoCaption"/>
          </w:pPr>
        </w:p>
      </w:tc>
      <w:tc>
        <w:tcPr>
          <w:tcW w:w="9368" w:type="dxa"/>
          <w:gridSpan w:val="2"/>
          <w:vAlign w:val="bottom"/>
        </w:tcPr>
        <w:p w14:paraId="68C234EC" w14:textId="77777777" w:rsidR="00E70780" w:rsidRDefault="00E70780">
          <w:pPr>
            <w:pStyle w:val="Header"/>
          </w:pPr>
        </w:p>
      </w:tc>
    </w:tr>
    <w:tr w:rsidR="00E70780" w14:paraId="32BB4132" w14:textId="77777777">
      <w:trPr>
        <w:gridAfter w:val="1"/>
        <w:wAfter w:w="1080" w:type="dxa"/>
        <w:trHeight w:hRule="exact" w:val="680"/>
      </w:trPr>
      <w:tc>
        <w:tcPr>
          <w:tcW w:w="9368" w:type="dxa"/>
          <w:vAlign w:val="bottom"/>
        </w:tcPr>
        <w:p w14:paraId="146FBCE2" w14:textId="77777777" w:rsidR="00E70780" w:rsidRDefault="00E70780">
          <w:pPr>
            <w:pStyle w:val="LogoCaption"/>
          </w:pPr>
        </w:p>
      </w:tc>
      <w:tc>
        <w:tcPr>
          <w:tcW w:w="9368" w:type="dxa"/>
          <w:gridSpan w:val="2"/>
          <w:vAlign w:val="bottom"/>
        </w:tcPr>
        <w:p w14:paraId="1DADE1C7" w14:textId="77777777" w:rsidR="00E70780" w:rsidRDefault="00E70780">
          <w:pPr>
            <w:pStyle w:val="Header"/>
          </w:pPr>
        </w:p>
      </w:tc>
    </w:tr>
    <w:tr w:rsidR="00E70780" w14:paraId="1F1BDD31" w14:textId="77777777">
      <w:trPr>
        <w:gridAfter w:val="1"/>
        <w:wAfter w:w="1080" w:type="dxa"/>
        <w:trHeight w:hRule="exact" w:val="680"/>
      </w:trPr>
      <w:tc>
        <w:tcPr>
          <w:tcW w:w="9368" w:type="dxa"/>
          <w:vAlign w:val="bottom"/>
        </w:tcPr>
        <w:p w14:paraId="54C0F3F4" w14:textId="77777777" w:rsidR="00E70780" w:rsidRDefault="00E70780">
          <w:pPr>
            <w:pStyle w:val="LogoCaption"/>
          </w:pPr>
        </w:p>
      </w:tc>
      <w:tc>
        <w:tcPr>
          <w:tcW w:w="9368" w:type="dxa"/>
          <w:gridSpan w:val="2"/>
          <w:vAlign w:val="bottom"/>
        </w:tcPr>
        <w:p w14:paraId="095BBAD9" w14:textId="77777777" w:rsidR="00E70780" w:rsidRDefault="00E70780">
          <w:pPr>
            <w:pStyle w:val="Header"/>
          </w:pPr>
        </w:p>
      </w:tc>
    </w:tr>
    <w:tr w:rsidR="00E70780" w14:paraId="5A01DA3D" w14:textId="77777777">
      <w:trPr>
        <w:gridAfter w:val="1"/>
        <w:wAfter w:w="1080" w:type="dxa"/>
        <w:trHeight w:hRule="exact" w:val="680"/>
      </w:trPr>
      <w:tc>
        <w:tcPr>
          <w:tcW w:w="9368" w:type="dxa"/>
          <w:vAlign w:val="bottom"/>
        </w:tcPr>
        <w:p w14:paraId="0B0169C9" w14:textId="77777777" w:rsidR="00E70780" w:rsidRDefault="00E70780">
          <w:pPr>
            <w:pStyle w:val="LogoCaption"/>
          </w:pPr>
        </w:p>
      </w:tc>
      <w:tc>
        <w:tcPr>
          <w:tcW w:w="9368" w:type="dxa"/>
          <w:gridSpan w:val="2"/>
          <w:vAlign w:val="bottom"/>
        </w:tcPr>
        <w:p w14:paraId="5043F459" w14:textId="77777777" w:rsidR="00E70780" w:rsidRDefault="00E70780">
          <w:pPr>
            <w:pStyle w:val="Header"/>
          </w:pPr>
        </w:p>
      </w:tc>
    </w:tr>
    <w:tr w:rsidR="00E70780" w14:paraId="016220E3" w14:textId="77777777">
      <w:trPr>
        <w:gridAfter w:val="1"/>
        <w:wAfter w:w="1080" w:type="dxa"/>
        <w:trHeight w:hRule="exact" w:val="680"/>
      </w:trPr>
      <w:tc>
        <w:tcPr>
          <w:tcW w:w="9368" w:type="dxa"/>
          <w:vAlign w:val="bottom"/>
        </w:tcPr>
        <w:p w14:paraId="141E432F" w14:textId="77777777" w:rsidR="00E70780" w:rsidRDefault="00E70780">
          <w:pPr>
            <w:pStyle w:val="LogoCaption"/>
          </w:pPr>
        </w:p>
      </w:tc>
      <w:tc>
        <w:tcPr>
          <w:tcW w:w="9368" w:type="dxa"/>
          <w:gridSpan w:val="2"/>
          <w:vAlign w:val="bottom"/>
        </w:tcPr>
        <w:p w14:paraId="68042090" w14:textId="77777777" w:rsidR="00E70780" w:rsidRDefault="00E70780">
          <w:pPr>
            <w:pStyle w:val="Header"/>
          </w:pPr>
        </w:p>
      </w:tc>
    </w:tr>
    <w:tr w:rsidR="00E70780" w14:paraId="2ED1588E" w14:textId="77777777">
      <w:trPr>
        <w:gridAfter w:val="1"/>
        <w:wAfter w:w="1080" w:type="dxa"/>
        <w:trHeight w:hRule="exact" w:val="680"/>
      </w:trPr>
      <w:tc>
        <w:tcPr>
          <w:tcW w:w="9368" w:type="dxa"/>
          <w:vAlign w:val="bottom"/>
        </w:tcPr>
        <w:p w14:paraId="2C945F83" w14:textId="77777777" w:rsidR="00E70780" w:rsidRDefault="00E70780">
          <w:pPr>
            <w:pStyle w:val="LogoCaption"/>
          </w:pPr>
        </w:p>
      </w:tc>
      <w:tc>
        <w:tcPr>
          <w:tcW w:w="9368" w:type="dxa"/>
          <w:gridSpan w:val="2"/>
          <w:vAlign w:val="bottom"/>
        </w:tcPr>
        <w:p w14:paraId="5320DD29" w14:textId="77777777" w:rsidR="00E70780" w:rsidRDefault="00E70780">
          <w:pPr>
            <w:pStyle w:val="Header"/>
          </w:pPr>
        </w:p>
      </w:tc>
    </w:tr>
    <w:tr w:rsidR="00E70780" w14:paraId="1D8BA2DA" w14:textId="77777777">
      <w:trPr>
        <w:gridAfter w:val="1"/>
        <w:wAfter w:w="1080" w:type="dxa"/>
        <w:trHeight w:hRule="exact" w:val="680"/>
      </w:trPr>
      <w:tc>
        <w:tcPr>
          <w:tcW w:w="9368" w:type="dxa"/>
          <w:vAlign w:val="bottom"/>
        </w:tcPr>
        <w:p w14:paraId="303F1BE6" w14:textId="77777777" w:rsidR="00E70780" w:rsidRDefault="00E70780">
          <w:pPr>
            <w:pStyle w:val="LogoCaption"/>
          </w:pPr>
        </w:p>
      </w:tc>
      <w:tc>
        <w:tcPr>
          <w:tcW w:w="9368" w:type="dxa"/>
          <w:gridSpan w:val="2"/>
          <w:vAlign w:val="bottom"/>
        </w:tcPr>
        <w:p w14:paraId="001E1802" w14:textId="77777777" w:rsidR="00E70780" w:rsidRDefault="00E70780">
          <w:pPr>
            <w:pStyle w:val="Header"/>
          </w:pPr>
        </w:p>
      </w:tc>
    </w:tr>
    <w:tr w:rsidR="00E70780" w14:paraId="2ADF1200" w14:textId="77777777">
      <w:trPr>
        <w:gridAfter w:val="1"/>
        <w:wAfter w:w="1080" w:type="dxa"/>
        <w:trHeight w:hRule="exact" w:val="680"/>
      </w:trPr>
      <w:tc>
        <w:tcPr>
          <w:tcW w:w="9368" w:type="dxa"/>
          <w:vAlign w:val="bottom"/>
        </w:tcPr>
        <w:p w14:paraId="10F3396D" w14:textId="77777777" w:rsidR="00E70780" w:rsidRDefault="00E70780">
          <w:pPr>
            <w:pStyle w:val="LogoCaption"/>
          </w:pPr>
        </w:p>
      </w:tc>
      <w:tc>
        <w:tcPr>
          <w:tcW w:w="9368" w:type="dxa"/>
          <w:gridSpan w:val="2"/>
          <w:vAlign w:val="bottom"/>
        </w:tcPr>
        <w:p w14:paraId="5DEEBD3F" w14:textId="77777777" w:rsidR="00E70780" w:rsidRDefault="00E70780">
          <w:pPr>
            <w:pStyle w:val="Header"/>
          </w:pPr>
        </w:p>
      </w:tc>
    </w:tr>
    <w:tr w:rsidR="00E70780" w14:paraId="29ADE027" w14:textId="77777777">
      <w:trPr>
        <w:gridAfter w:val="1"/>
        <w:wAfter w:w="1080" w:type="dxa"/>
        <w:trHeight w:hRule="exact" w:val="680"/>
      </w:trPr>
      <w:tc>
        <w:tcPr>
          <w:tcW w:w="9368" w:type="dxa"/>
          <w:vAlign w:val="bottom"/>
        </w:tcPr>
        <w:p w14:paraId="4AC243FF" w14:textId="77777777" w:rsidR="00E70780" w:rsidRDefault="00E70780">
          <w:pPr>
            <w:pStyle w:val="LogoCaption"/>
          </w:pPr>
        </w:p>
      </w:tc>
      <w:tc>
        <w:tcPr>
          <w:tcW w:w="9368" w:type="dxa"/>
          <w:gridSpan w:val="2"/>
          <w:vAlign w:val="bottom"/>
        </w:tcPr>
        <w:p w14:paraId="19B757BE" w14:textId="77777777" w:rsidR="00E70780" w:rsidRDefault="00E70780">
          <w:pPr>
            <w:pStyle w:val="Header"/>
          </w:pPr>
        </w:p>
      </w:tc>
    </w:tr>
    <w:tr w:rsidR="00E70780" w14:paraId="160133D0" w14:textId="77777777">
      <w:trPr>
        <w:gridAfter w:val="1"/>
        <w:wAfter w:w="1080" w:type="dxa"/>
        <w:trHeight w:hRule="exact" w:val="680"/>
      </w:trPr>
      <w:tc>
        <w:tcPr>
          <w:tcW w:w="9368" w:type="dxa"/>
          <w:vAlign w:val="bottom"/>
        </w:tcPr>
        <w:p w14:paraId="0E7D00A1" w14:textId="77777777" w:rsidR="00E70780" w:rsidRDefault="00E70780">
          <w:pPr>
            <w:pStyle w:val="LogoCaption"/>
          </w:pPr>
        </w:p>
      </w:tc>
      <w:tc>
        <w:tcPr>
          <w:tcW w:w="9368" w:type="dxa"/>
          <w:gridSpan w:val="2"/>
          <w:vAlign w:val="bottom"/>
        </w:tcPr>
        <w:p w14:paraId="6C8DC666" w14:textId="77777777" w:rsidR="00E70780" w:rsidRDefault="00E70780">
          <w:pPr>
            <w:pStyle w:val="Header"/>
          </w:pPr>
        </w:p>
      </w:tc>
    </w:tr>
    <w:tr w:rsidR="00E70780" w14:paraId="3154E074" w14:textId="77777777">
      <w:trPr>
        <w:gridAfter w:val="1"/>
        <w:wAfter w:w="1080" w:type="dxa"/>
        <w:trHeight w:hRule="exact" w:val="680"/>
      </w:trPr>
      <w:tc>
        <w:tcPr>
          <w:tcW w:w="9368" w:type="dxa"/>
          <w:vAlign w:val="bottom"/>
        </w:tcPr>
        <w:p w14:paraId="472D76AC" w14:textId="77777777" w:rsidR="00E70780" w:rsidRDefault="00E70780">
          <w:pPr>
            <w:pStyle w:val="LogoCaption"/>
          </w:pPr>
        </w:p>
      </w:tc>
      <w:tc>
        <w:tcPr>
          <w:tcW w:w="9368" w:type="dxa"/>
          <w:gridSpan w:val="2"/>
          <w:vAlign w:val="bottom"/>
        </w:tcPr>
        <w:p w14:paraId="362E8298" w14:textId="77777777" w:rsidR="00E70780" w:rsidRDefault="00E70780">
          <w:pPr>
            <w:pStyle w:val="Header"/>
          </w:pPr>
        </w:p>
      </w:tc>
    </w:tr>
    <w:tr w:rsidR="00E70780" w14:paraId="46CCC97E" w14:textId="77777777">
      <w:trPr>
        <w:gridAfter w:val="1"/>
        <w:wAfter w:w="1080" w:type="dxa"/>
        <w:trHeight w:hRule="exact" w:val="680"/>
      </w:trPr>
      <w:tc>
        <w:tcPr>
          <w:tcW w:w="9368" w:type="dxa"/>
          <w:vAlign w:val="bottom"/>
        </w:tcPr>
        <w:p w14:paraId="203396D0" w14:textId="77777777" w:rsidR="00E70780" w:rsidRDefault="00E70780">
          <w:pPr>
            <w:pStyle w:val="LogoCaption"/>
          </w:pPr>
        </w:p>
      </w:tc>
      <w:tc>
        <w:tcPr>
          <w:tcW w:w="9368" w:type="dxa"/>
          <w:gridSpan w:val="2"/>
          <w:vAlign w:val="bottom"/>
        </w:tcPr>
        <w:p w14:paraId="762D66C7" w14:textId="77777777" w:rsidR="00E70780" w:rsidRDefault="00E70780">
          <w:pPr>
            <w:pStyle w:val="Header"/>
          </w:pPr>
        </w:p>
      </w:tc>
    </w:tr>
    <w:tr w:rsidR="00E70780" w14:paraId="4FB9A7D5" w14:textId="77777777">
      <w:trPr>
        <w:gridAfter w:val="1"/>
        <w:wAfter w:w="1080" w:type="dxa"/>
        <w:trHeight w:hRule="exact" w:val="680"/>
      </w:trPr>
      <w:tc>
        <w:tcPr>
          <w:tcW w:w="9368" w:type="dxa"/>
          <w:vAlign w:val="bottom"/>
        </w:tcPr>
        <w:p w14:paraId="395AC183" w14:textId="77777777" w:rsidR="00E70780" w:rsidRDefault="00E70780">
          <w:pPr>
            <w:pStyle w:val="LogoCaption"/>
          </w:pPr>
        </w:p>
      </w:tc>
      <w:tc>
        <w:tcPr>
          <w:tcW w:w="9368" w:type="dxa"/>
          <w:gridSpan w:val="2"/>
          <w:vAlign w:val="bottom"/>
        </w:tcPr>
        <w:p w14:paraId="69BE9727" w14:textId="77777777" w:rsidR="00E70780" w:rsidRDefault="00E70780">
          <w:pPr>
            <w:pStyle w:val="Header"/>
          </w:pPr>
        </w:p>
      </w:tc>
    </w:tr>
    <w:tr w:rsidR="00E70780" w14:paraId="4854B53B" w14:textId="77777777">
      <w:trPr>
        <w:gridAfter w:val="1"/>
        <w:wAfter w:w="1080" w:type="dxa"/>
        <w:trHeight w:hRule="exact" w:val="680"/>
      </w:trPr>
      <w:tc>
        <w:tcPr>
          <w:tcW w:w="9368" w:type="dxa"/>
          <w:vAlign w:val="bottom"/>
        </w:tcPr>
        <w:p w14:paraId="2068691A" w14:textId="77777777" w:rsidR="00E70780" w:rsidRDefault="00E70780">
          <w:pPr>
            <w:pStyle w:val="LogoCaption"/>
          </w:pPr>
        </w:p>
      </w:tc>
      <w:tc>
        <w:tcPr>
          <w:tcW w:w="9368" w:type="dxa"/>
          <w:gridSpan w:val="2"/>
          <w:vAlign w:val="bottom"/>
        </w:tcPr>
        <w:p w14:paraId="6094D24D" w14:textId="77777777" w:rsidR="00E70780" w:rsidRDefault="00E70780">
          <w:pPr>
            <w:pStyle w:val="Header"/>
          </w:pPr>
        </w:p>
      </w:tc>
    </w:tr>
    <w:tr w:rsidR="00E70780" w14:paraId="309224BD" w14:textId="77777777">
      <w:trPr>
        <w:gridAfter w:val="1"/>
        <w:wAfter w:w="1080" w:type="dxa"/>
        <w:trHeight w:hRule="exact" w:val="680"/>
      </w:trPr>
      <w:tc>
        <w:tcPr>
          <w:tcW w:w="9368" w:type="dxa"/>
          <w:vAlign w:val="bottom"/>
        </w:tcPr>
        <w:p w14:paraId="74B9696E" w14:textId="77777777" w:rsidR="00E70780" w:rsidRDefault="00E70780">
          <w:pPr>
            <w:pStyle w:val="LogoCaption"/>
          </w:pPr>
        </w:p>
      </w:tc>
      <w:tc>
        <w:tcPr>
          <w:tcW w:w="9368" w:type="dxa"/>
          <w:gridSpan w:val="2"/>
          <w:vAlign w:val="bottom"/>
        </w:tcPr>
        <w:p w14:paraId="080E885E" w14:textId="77777777" w:rsidR="00E70780" w:rsidRDefault="00E70780">
          <w:pPr>
            <w:pStyle w:val="Header"/>
          </w:pPr>
        </w:p>
      </w:tc>
    </w:tr>
    <w:tr w:rsidR="00E70780" w14:paraId="2F6750ED" w14:textId="77777777">
      <w:trPr>
        <w:gridAfter w:val="1"/>
        <w:wAfter w:w="1080" w:type="dxa"/>
        <w:trHeight w:hRule="exact" w:val="680"/>
      </w:trPr>
      <w:tc>
        <w:tcPr>
          <w:tcW w:w="9368" w:type="dxa"/>
          <w:vAlign w:val="bottom"/>
        </w:tcPr>
        <w:p w14:paraId="71982F0A" w14:textId="77777777" w:rsidR="00E70780" w:rsidRDefault="00E70780">
          <w:pPr>
            <w:pStyle w:val="LogoCaption"/>
          </w:pPr>
        </w:p>
      </w:tc>
      <w:tc>
        <w:tcPr>
          <w:tcW w:w="9368" w:type="dxa"/>
          <w:gridSpan w:val="2"/>
          <w:vAlign w:val="bottom"/>
        </w:tcPr>
        <w:p w14:paraId="76517E4D" w14:textId="77777777" w:rsidR="00E70780" w:rsidRDefault="00E70780">
          <w:pPr>
            <w:pStyle w:val="Header"/>
          </w:pPr>
        </w:p>
      </w:tc>
    </w:tr>
    <w:tr w:rsidR="00E70780" w14:paraId="3A2D8066" w14:textId="77777777">
      <w:trPr>
        <w:gridAfter w:val="2"/>
        <w:wAfter w:w="360" w:type="dxa"/>
        <w:trHeight w:hRule="exact" w:val="680"/>
      </w:trPr>
      <w:tc>
        <w:tcPr>
          <w:tcW w:w="9368" w:type="dxa"/>
          <w:vAlign w:val="bottom"/>
        </w:tcPr>
        <w:p w14:paraId="29985ECE" w14:textId="77777777" w:rsidR="00E70780" w:rsidRDefault="00E70780">
          <w:pPr>
            <w:pStyle w:val="LogoCaption"/>
          </w:pPr>
        </w:p>
      </w:tc>
      <w:tc>
        <w:tcPr>
          <w:tcW w:w="9368" w:type="dxa"/>
          <w:vAlign w:val="bottom"/>
        </w:tcPr>
        <w:p w14:paraId="5579BBFB" w14:textId="77777777" w:rsidR="00E70780" w:rsidRDefault="00E70780">
          <w:pPr>
            <w:pStyle w:val="Header"/>
          </w:pPr>
        </w:p>
      </w:tc>
    </w:tr>
    <w:tr w:rsidR="00E70780" w14:paraId="58A5312A" w14:textId="77777777">
      <w:trPr>
        <w:gridAfter w:val="1"/>
        <w:wAfter w:w="1080" w:type="dxa"/>
        <w:trHeight w:hRule="exact" w:val="680"/>
      </w:trPr>
      <w:tc>
        <w:tcPr>
          <w:tcW w:w="9368" w:type="dxa"/>
          <w:vAlign w:val="bottom"/>
        </w:tcPr>
        <w:p w14:paraId="7EA39853" w14:textId="77777777" w:rsidR="00E70780" w:rsidRDefault="00E70780">
          <w:pPr>
            <w:pStyle w:val="LogoCaption"/>
          </w:pPr>
        </w:p>
      </w:tc>
      <w:tc>
        <w:tcPr>
          <w:tcW w:w="9368" w:type="dxa"/>
          <w:gridSpan w:val="2"/>
          <w:vAlign w:val="bottom"/>
        </w:tcPr>
        <w:p w14:paraId="6517AF19" w14:textId="77777777" w:rsidR="00E70780" w:rsidRDefault="00E70780">
          <w:pPr>
            <w:pStyle w:val="Header"/>
          </w:pPr>
        </w:p>
      </w:tc>
    </w:tr>
    <w:tr w:rsidR="00E70780" w14:paraId="46196567" w14:textId="77777777">
      <w:trPr>
        <w:gridAfter w:val="1"/>
        <w:wAfter w:w="1080" w:type="dxa"/>
        <w:trHeight w:hRule="exact" w:val="680"/>
      </w:trPr>
      <w:tc>
        <w:tcPr>
          <w:tcW w:w="9368" w:type="dxa"/>
          <w:vAlign w:val="bottom"/>
        </w:tcPr>
        <w:p w14:paraId="545C055A" w14:textId="77777777" w:rsidR="00E70780" w:rsidRDefault="00E70780">
          <w:pPr>
            <w:pStyle w:val="LogoCaption"/>
          </w:pPr>
        </w:p>
      </w:tc>
      <w:tc>
        <w:tcPr>
          <w:tcW w:w="9368" w:type="dxa"/>
          <w:gridSpan w:val="2"/>
          <w:vAlign w:val="bottom"/>
        </w:tcPr>
        <w:p w14:paraId="69463984" w14:textId="77777777" w:rsidR="00E70780" w:rsidRDefault="00E70780">
          <w:pPr>
            <w:pStyle w:val="Header"/>
          </w:pPr>
        </w:p>
      </w:tc>
    </w:tr>
    <w:tr w:rsidR="00E70780" w14:paraId="10EC9D1C" w14:textId="77777777">
      <w:trPr>
        <w:gridAfter w:val="1"/>
        <w:wAfter w:w="1080" w:type="dxa"/>
        <w:trHeight w:hRule="exact" w:val="680"/>
      </w:trPr>
      <w:tc>
        <w:tcPr>
          <w:tcW w:w="9368" w:type="dxa"/>
          <w:vAlign w:val="bottom"/>
        </w:tcPr>
        <w:p w14:paraId="57540233" w14:textId="77777777" w:rsidR="00E70780" w:rsidRDefault="00E70780">
          <w:pPr>
            <w:pStyle w:val="LogoCaption"/>
          </w:pPr>
        </w:p>
      </w:tc>
      <w:tc>
        <w:tcPr>
          <w:tcW w:w="9368" w:type="dxa"/>
          <w:gridSpan w:val="2"/>
          <w:vAlign w:val="bottom"/>
        </w:tcPr>
        <w:p w14:paraId="4CE539F0" w14:textId="77777777" w:rsidR="00E70780" w:rsidRDefault="00E70780">
          <w:pPr>
            <w:pStyle w:val="Header"/>
          </w:pPr>
        </w:p>
      </w:tc>
    </w:tr>
    <w:tr w:rsidR="00E70780" w14:paraId="3716D031" w14:textId="77777777">
      <w:trPr>
        <w:gridAfter w:val="1"/>
        <w:wAfter w:w="1080" w:type="dxa"/>
        <w:trHeight w:hRule="exact" w:val="680"/>
      </w:trPr>
      <w:tc>
        <w:tcPr>
          <w:tcW w:w="9368" w:type="dxa"/>
          <w:vAlign w:val="bottom"/>
        </w:tcPr>
        <w:p w14:paraId="6053E461" w14:textId="77777777" w:rsidR="00E70780" w:rsidRDefault="00E70780">
          <w:pPr>
            <w:pStyle w:val="LogoCaption"/>
          </w:pPr>
        </w:p>
      </w:tc>
      <w:tc>
        <w:tcPr>
          <w:tcW w:w="9368" w:type="dxa"/>
          <w:gridSpan w:val="2"/>
          <w:vAlign w:val="bottom"/>
        </w:tcPr>
        <w:p w14:paraId="0D6D59B3" w14:textId="77777777" w:rsidR="00E70780" w:rsidRDefault="00E70780">
          <w:pPr>
            <w:pStyle w:val="Header"/>
          </w:pPr>
        </w:p>
      </w:tc>
    </w:tr>
    <w:tr w:rsidR="00E70780" w14:paraId="4A6BFE81" w14:textId="77777777">
      <w:trPr>
        <w:gridAfter w:val="1"/>
        <w:wAfter w:w="1080" w:type="dxa"/>
        <w:trHeight w:hRule="exact" w:val="680"/>
      </w:trPr>
      <w:tc>
        <w:tcPr>
          <w:tcW w:w="9368" w:type="dxa"/>
          <w:vAlign w:val="bottom"/>
        </w:tcPr>
        <w:p w14:paraId="013DA911" w14:textId="77777777" w:rsidR="00E70780" w:rsidRDefault="00E70780">
          <w:pPr>
            <w:pStyle w:val="LogoCaption"/>
          </w:pPr>
        </w:p>
      </w:tc>
      <w:tc>
        <w:tcPr>
          <w:tcW w:w="9368" w:type="dxa"/>
          <w:gridSpan w:val="2"/>
          <w:vAlign w:val="bottom"/>
        </w:tcPr>
        <w:p w14:paraId="358BACAB" w14:textId="77777777" w:rsidR="00E70780" w:rsidRDefault="00E70780">
          <w:pPr>
            <w:pStyle w:val="Header"/>
          </w:pPr>
        </w:p>
      </w:tc>
    </w:tr>
    <w:tr w:rsidR="00E70780" w14:paraId="444439CB" w14:textId="77777777">
      <w:trPr>
        <w:gridAfter w:val="1"/>
        <w:wAfter w:w="1080" w:type="dxa"/>
        <w:trHeight w:hRule="exact" w:val="680"/>
      </w:trPr>
      <w:tc>
        <w:tcPr>
          <w:tcW w:w="9368" w:type="dxa"/>
          <w:vAlign w:val="bottom"/>
        </w:tcPr>
        <w:p w14:paraId="2C0F6CC3" w14:textId="77777777" w:rsidR="00E70780" w:rsidRDefault="00E70780">
          <w:pPr>
            <w:pStyle w:val="LogoCaption"/>
          </w:pPr>
        </w:p>
      </w:tc>
      <w:tc>
        <w:tcPr>
          <w:tcW w:w="9368" w:type="dxa"/>
          <w:gridSpan w:val="2"/>
          <w:vAlign w:val="bottom"/>
        </w:tcPr>
        <w:p w14:paraId="66CC3CC5" w14:textId="77777777" w:rsidR="00E70780" w:rsidRDefault="00E70780">
          <w:pPr>
            <w:pStyle w:val="Header"/>
          </w:pPr>
        </w:p>
      </w:tc>
    </w:tr>
    <w:tr w:rsidR="00E70780" w14:paraId="0D5F7B91" w14:textId="77777777">
      <w:trPr>
        <w:gridAfter w:val="1"/>
        <w:wAfter w:w="1080" w:type="dxa"/>
        <w:trHeight w:hRule="exact" w:val="680"/>
      </w:trPr>
      <w:tc>
        <w:tcPr>
          <w:tcW w:w="9368" w:type="dxa"/>
          <w:vAlign w:val="bottom"/>
        </w:tcPr>
        <w:p w14:paraId="0869EDA0" w14:textId="77777777" w:rsidR="00E70780" w:rsidRDefault="00E70780">
          <w:pPr>
            <w:pStyle w:val="LogoCaption"/>
          </w:pPr>
        </w:p>
      </w:tc>
      <w:tc>
        <w:tcPr>
          <w:tcW w:w="9368" w:type="dxa"/>
          <w:gridSpan w:val="2"/>
          <w:vAlign w:val="bottom"/>
        </w:tcPr>
        <w:p w14:paraId="62CDD489" w14:textId="77777777" w:rsidR="00E70780" w:rsidRDefault="00E70780">
          <w:pPr>
            <w:pStyle w:val="Header"/>
          </w:pPr>
        </w:p>
      </w:tc>
    </w:tr>
    <w:tr w:rsidR="00E70780" w14:paraId="7657E30E" w14:textId="77777777">
      <w:trPr>
        <w:gridAfter w:val="1"/>
        <w:wAfter w:w="1080" w:type="dxa"/>
        <w:trHeight w:hRule="exact" w:val="680"/>
      </w:trPr>
      <w:tc>
        <w:tcPr>
          <w:tcW w:w="9368" w:type="dxa"/>
          <w:vAlign w:val="bottom"/>
        </w:tcPr>
        <w:p w14:paraId="23141D74" w14:textId="77777777" w:rsidR="00E70780" w:rsidRDefault="00E70780">
          <w:pPr>
            <w:pStyle w:val="LogoCaption"/>
          </w:pPr>
        </w:p>
      </w:tc>
      <w:tc>
        <w:tcPr>
          <w:tcW w:w="9368" w:type="dxa"/>
          <w:gridSpan w:val="2"/>
          <w:vAlign w:val="bottom"/>
        </w:tcPr>
        <w:p w14:paraId="55BAB252" w14:textId="77777777" w:rsidR="00E70780" w:rsidRDefault="00E70780">
          <w:pPr>
            <w:pStyle w:val="Header"/>
          </w:pPr>
        </w:p>
      </w:tc>
    </w:tr>
    <w:tr w:rsidR="00E70780" w14:paraId="757EA1BC" w14:textId="77777777">
      <w:trPr>
        <w:gridAfter w:val="1"/>
        <w:wAfter w:w="1080" w:type="dxa"/>
        <w:trHeight w:hRule="exact" w:val="680"/>
      </w:trPr>
      <w:tc>
        <w:tcPr>
          <w:tcW w:w="9368" w:type="dxa"/>
          <w:vAlign w:val="bottom"/>
        </w:tcPr>
        <w:p w14:paraId="24AE862D" w14:textId="77777777" w:rsidR="00E70780" w:rsidRDefault="00E70780">
          <w:pPr>
            <w:pStyle w:val="LogoCaption"/>
          </w:pPr>
        </w:p>
      </w:tc>
      <w:tc>
        <w:tcPr>
          <w:tcW w:w="9368" w:type="dxa"/>
          <w:gridSpan w:val="2"/>
          <w:vAlign w:val="bottom"/>
        </w:tcPr>
        <w:p w14:paraId="565E2A03" w14:textId="77777777" w:rsidR="00E70780" w:rsidRDefault="00E70780">
          <w:pPr>
            <w:pStyle w:val="Header"/>
          </w:pPr>
        </w:p>
      </w:tc>
    </w:tr>
    <w:tr w:rsidR="00E70780" w14:paraId="334F7904" w14:textId="77777777">
      <w:trPr>
        <w:gridAfter w:val="1"/>
        <w:wAfter w:w="1080" w:type="dxa"/>
        <w:trHeight w:hRule="exact" w:val="680"/>
      </w:trPr>
      <w:tc>
        <w:tcPr>
          <w:tcW w:w="9368" w:type="dxa"/>
          <w:vAlign w:val="bottom"/>
        </w:tcPr>
        <w:p w14:paraId="160F91AD" w14:textId="77777777" w:rsidR="00E70780" w:rsidRDefault="00E70780">
          <w:pPr>
            <w:pStyle w:val="LogoCaption"/>
          </w:pPr>
        </w:p>
      </w:tc>
      <w:tc>
        <w:tcPr>
          <w:tcW w:w="9368" w:type="dxa"/>
          <w:gridSpan w:val="2"/>
          <w:vAlign w:val="bottom"/>
        </w:tcPr>
        <w:p w14:paraId="6E544E5F" w14:textId="77777777" w:rsidR="00E70780" w:rsidRDefault="00E70780">
          <w:pPr>
            <w:pStyle w:val="Header"/>
          </w:pPr>
        </w:p>
      </w:tc>
    </w:tr>
    <w:tr w:rsidR="00E70780" w14:paraId="16EF9BA1" w14:textId="77777777">
      <w:trPr>
        <w:gridAfter w:val="1"/>
        <w:wAfter w:w="1080" w:type="dxa"/>
        <w:trHeight w:hRule="exact" w:val="680"/>
      </w:trPr>
      <w:tc>
        <w:tcPr>
          <w:tcW w:w="9368" w:type="dxa"/>
          <w:vAlign w:val="bottom"/>
        </w:tcPr>
        <w:p w14:paraId="0AE25484" w14:textId="77777777" w:rsidR="00E70780" w:rsidRDefault="00E70780">
          <w:pPr>
            <w:pStyle w:val="LogoCaption"/>
          </w:pPr>
        </w:p>
      </w:tc>
      <w:tc>
        <w:tcPr>
          <w:tcW w:w="9368" w:type="dxa"/>
          <w:gridSpan w:val="2"/>
          <w:vAlign w:val="bottom"/>
        </w:tcPr>
        <w:p w14:paraId="27D0F910" w14:textId="77777777" w:rsidR="00E70780" w:rsidRDefault="00E70780">
          <w:pPr>
            <w:pStyle w:val="Header"/>
          </w:pPr>
        </w:p>
      </w:tc>
    </w:tr>
    <w:tr w:rsidR="00E70780" w14:paraId="7A129723" w14:textId="77777777">
      <w:trPr>
        <w:gridAfter w:val="1"/>
        <w:wAfter w:w="1080" w:type="dxa"/>
        <w:trHeight w:hRule="exact" w:val="680"/>
      </w:trPr>
      <w:tc>
        <w:tcPr>
          <w:tcW w:w="9368" w:type="dxa"/>
          <w:vAlign w:val="bottom"/>
        </w:tcPr>
        <w:p w14:paraId="0132278A" w14:textId="77777777" w:rsidR="00E70780" w:rsidRDefault="00E70780">
          <w:pPr>
            <w:pStyle w:val="LogoCaption"/>
          </w:pPr>
        </w:p>
      </w:tc>
      <w:tc>
        <w:tcPr>
          <w:tcW w:w="9368" w:type="dxa"/>
          <w:gridSpan w:val="2"/>
          <w:vAlign w:val="bottom"/>
        </w:tcPr>
        <w:p w14:paraId="7C238783" w14:textId="77777777" w:rsidR="00E70780" w:rsidRDefault="00E70780">
          <w:pPr>
            <w:pStyle w:val="Header"/>
          </w:pPr>
        </w:p>
      </w:tc>
    </w:tr>
    <w:tr w:rsidR="00E70780" w14:paraId="5C123BFF" w14:textId="77777777">
      <w:trPr>
        <w:gridAfter w:val="1"/>
        <w:wAfter w:w="1080" w:type="dxa"/>
        <w:trHeight w:hRule="exact" w:val="680"/>
      </w:trPr>
      <w:tc>
        <w:tcPr>
          <w:tcW w:w="9368" w:type="dxa"/>
          <w:vAlign w:val="bottom"/>
        </w:tcPr>
        <w:p w14:paraId="363D0A55" w14:textId="77777777" w:rsidR="00E70780" w:rsidRDefault="00E70780">
          <w:pPr>
            <w:pStyle w:val="LogoCaption"/>
          </w:pPr>
        </w:p>
      </w:tc>
      <w:tc>
        <w:tcPr>
          <w:tcW w:w="9368" w:type="dxa"/>
          <w:gridSpan w:val="2"/>
          <w:vAlign w:val="bottom"/>
        </w:tcPr>
        <w:p w14:paraId="5EC23904" w14:textId="77777777" w:rsidR="00E70780" w:rsidRDefault="00E70780">
          <w:pPr>
            <w:pStyle w:val="Header"/>
          </w:pPr>
        </w:p>
      </w:tc>
    </w:tr>
    <w:tr w:rsidR="00E70780" w14:paraId="6F3A0264" w14:textId="77777777">
      <w:trPr>
        <w:gridAfter w:val="1"/>
        <w:wAfter w:w="1080" w:type="dxa"/>
        <w:trHeight w:hRule="exact" w:val="680"/>
      </w:trPr>
      <w:tc>
        <w:tcPr>
          <w:tcW w:w="9368" w:type="dxa"/>
          <w:vAlign w:val="bottom"/>
        </w:tcPr>
        <w:p w14:paraId="429494E8" w14:textId="77777777" w:rsidR="00E70780" w:rsidRDefault="00E70780">
          <w:pPr>
            <w:pStyle w:val="LogoCaption"/>
          </w:pPr>
        </w:p>
      </w:tc>
      <w:tc>
        <w:tcPr>
          <w:tcW w:w="9368" w:type="dxa"/>
          <w:gridSpan w:val="2"/>
          <w:vAlign w:val="bottom"/>
        </w:tcPr>
        <w:p w14:paraId="59215801" w14:textId="77777777" w:rsidR="00E70780" w:rsidRDefault="00E70780">
          <w:pPr>
            <w:pStyle w:val="Header"/>
          </w:pPr>
        </w:p>
      </w:tc>
    </w:tr>
    <w:tr w:rsidR="00E70780" w14:paraId="0FA40FF0" w14:textId="77777777">
      <w:trPr>
        <w:gridAfter w:val="1"/>
        <w:wAfter w:w="1080" w:type="dxa"/>
        <w:trHeight w:hRule="exact" w:val="680"/>
      </w:trPr>
      <w:tc>
        <w:tcPr>
          <w:tcW w:w="9368" w:type="dxa"/>
          <w:vAlign w:val="bottom"/>
        </w:tcPr>
        <w:p w14:paraId="1F7AA2FA" w14:textId="77777777" w:rsidR="00E70780" w:rsidRDefault="00E70780">
          <w:pPr>
            <w:pStyle w:val="LogoCaption"/>
          </w:pPr>
        </w:p>
      </w:tc>
      <w:tc>
        <w:tcPr>
          <w:tcW w:w="9368" w:type="dxa"/>
          <w:gridSpan w:val="2"/>
          <w:vAlign w:val="bottom"/>
        </w:tcPr>
        <w:p w14:paraId="3ECB12FB" w14:textId="77777777" w:rsidR="00E70780" w:rsidRDefault="00E70780">
          <w:pPr>
            <w:pStyle w:val="Header"/>
          </w:pPr>
        </w:p>
      </w:tc>
    </w:tr>
    <w:tr w:rsidR="00E70780" w14:paraId="75724911" w14:textId="77777777">
      <w:trPr>
        <w:gridAfter w:val="1"/>
        <w:wAfter w:w="1080" w:type="dxa"/>
        <w:trHeight w:hRule="exact" w:val="680"/>
      </w:trPr>
      <w:tc>
        <w:tcPr>
          <w:tcW w:w="9368" w:type="dxa"/>
          <w:vAlign w:val="bottom"/>
        </w:tcPr>
        <w:p w14:paraId="24041B1E" w14:textId="77777777" w:rsidR="00E70780" w:rsidRDefault="00E70780">
          <w:pPr>
            <w:pStyle w:val="LogoCaption"/>
          </w:pPr>
        </w:p>
      </w:tc>
      <w:tc>
        <w:tcPr>
          <w:tcW w:w="9368" w:type="dxa"/>
          <w:gridSpan w:val="2"/>
          <w:vAlign w:val="bottom"/>
        </w:tcPr>
        <w:p w14:paraId="4C9118D4" w14:textId="77777777" w:rsidR="00E70780" w:rsidRDefault="00E70780">
          <w:pPr>
            <w:pStyle w:val="Header"/>
          </w:pPr>
        </w:p>
      </w:tc>
    </w:tr>
    <w:tr w:rsidR="00E70780" w14:paraId="70F1204F" w14:textId="77777777">
      <w:trPr>
        <w:gridAfter w:val="1"/>
        <w:wAfter w:w="1080" w:type="dxa"/>
        <w:trHeight w:hRule="exact" w:val="680"/>
      </w:trPr>
      <w:tc>
        <w:tcPr>
          <w:tcW w:w="9368" w:type="dxa"/>
          <w:vAlign w:val="bottom"/>
        </w:tcPr>
        <w:p w14:paraId="3C69F907" w14:textId="77777777" w:rsidR="00E70780" w:rsidRDefault="00E70780">
          <w:pPr>
            <w:pStyle w:val="LogoCaption"/>
          </w:pPr>
        </w:p>
      </w:tc>
      <w:tc>
        <w:tcPr>
          <w:tcW w:w="9368" w:type="dxa"/>
          <w:gridSpan w:val="2"/>
          <w:vAlign w:val="bottom"/>
        </w:tcPr>
        <w:p w14:paraId="48835217" w14:textId="77777777" w:rsidR="00E70780" w:rsidRDefault="00E70780">
          <w:pPr>
            <w:pStyle w:val="Header"/>
          </w:pPr>
        </w:p>
      </w:tc>
    </w:tr>
    <w:tr w:rsidR="00E70780" w14:paraId="44B0E5E5" w14:textId="77777777">
      <w:trPr>
        <w:gridAfter w:val="1"/>
        <w:wAfter w:w="1080" w:type="dxa"/>
        <w:trHeight w:hRule="exact" w:val="680"/>
      </w:trPr>
      <w:tc>
        <w:tcPr>
          <w:tcW w:w="9368" w:type="dxa"/>
          <w:vAlign w:val="bottom"/>
        </w:tcPr>
        <w:p w14:paraId="6D715C60" w14:textId="77777777" w:rsidR="00E70780" w:rsidRDefault="00E70780">
          <w:pPr>
            <w:pStyle w:val="LogoCaption"/>
          </w:pPr>
        </w:p>
      </w:tc>
      <w:tc>
        <w:tcPr>
          <w:tcW w:w="9368" w:type="dxa"/>
          <w:gridSpan w:val="2"/>
          <w:vAlign w:val="bottom"/>
        </w:tcPr>
        <w:p w14:paraId="30F1BB73" w14:textId="77777777" w:rsidR="00E70780" w:rsidRDefault="00E70780">
          <w:pPr>
            <w:pStyle w:val="Header"/>
          </w:pPr>
        </w:p>
      </w:tc>
    </w:tr>
    <w:tr w:rsidR="00E70780" w14:paraId="673F4F8D" w14:textId="77777777">
      <w:trPr>
        <w:gridAfter w:val="1"/>
        <w:wAfter w:w="1080" w:type="dxa"/>
        <w:trHeight w:hRule="exact" w:val="680"/>
      </w:trPr>
      <w:tc>
        <w:tcPr>
          <w:tcW w:w="9368" w:type="dxa"/>
          <w:vAlign w:val="bottom"/>
        </w:tcPr>
        <w:p w14:paraId="51706818" w14:textId="77777777" w:rsidR="00E70780" w:rsidRDefault="00E70780">
          <w:pPr>
            <w:pStyle w:val="LogoCaption"/>
          </w:pPr>
        </w:p>
      </w:tc>
      <w:tc>
        <w:tcPr>
          <w:tcW w:w="9368" w:type="dxa"/>
          <w:gridSpan w:val="2"/>
          <w:vAlign w:val="bottom"/>
        </w:tcPr>
        <w:p w14:paraId="60563BC1" w14:textId="77777777" w:rsidR="00E70780" w:rsidRDefault="00E70780">
          <w:pPr>
            <w:pStyle w:val="Header"/>
          </w:pPr>
        </w:p>
      </w:tc>
    </w:tr>
    <w:tr w:rsidR="00E70780" w14:paraId="63B71C59" w14:textId="77777777">
      <w:trPr>
        <w:gridAfter w:val="1"/>
        <w:wAfter w:w="1080" w:type="dxa"/>
        <w:trHeight w:hRule="exact" w:val="680"/>
      </w:trPr>
      <w:tc>
        <w:tcPr>
          <w:tcW w:w="9368" w:type="dxa"/>
          <w:vAlign w:val="bottom"/>
        </w:tcPr>
        <w:p w14:paraId="02DBB868" w14:textId="77777777" w:rsidR="00E70780" w:rsidRDefault="00E70780">
          <w:pPr>
            <w:pStyle w:val="LogoCaption"/>
          </w:pPr>
        </w:p>
      </w:tc>
      <w:tc>
        <w:tcPr>
          <w:tcW w:w="9368" w:type="dxa"/>
          <w:gridSpan w:val="2"/>
          <w:vAlign w:val="bottom"/>
        </w:tcPr>
        <w:p w14:paraId="423E1BA3" w14:textId="77777777" w:rsidR="00E70780" w:rsidRDefault="00E70780">
          <w:pPr>
            <w:pStyle w:val="Header"/>
          </w:pPr>
        </w:p>
      </w:tc>
    </w:tr>
    <w:tr w:rsidR="00E70780" w14:paraId="7B00E757" w14:textId="77777777">
      <w:trPr>
        <w:gridAfter w:val="1"/>
        <w:wAfter w:w="1080" w:type="dxa"/>
        <w:trHeight w:hRule="exact" w:val="680"/>
      </w:trPr>
      <w:tc>
        <w:tcPr>
          <w:tcW w:w="9368" w:type="dxa"/>
          <w:vAlign w:val="bottom"/>
        </w:tcPr>
        <w:p w14:paraId="02C774E7" w14:textId="77777777" w:rsidR="00E70780" w:rsidRDefault="00E70780">
          <w:pPr>
            <w:pStyle w:val="LogoCaption"/>
          </w:pPr>
        </w:p>
      </w:tc>
      <w:tc>
        <w:tcPr>
          <w:tcW w:w="9368" w:type="dxa"/>
          <w:gridSpan w:val="2"/>
          <w:vAlign w:val="bottom"/>
        </w:tcPr>
        <w:p w14:paraId="38DC6AFB" w14:textId="77777777" w:rsidR="00E70780" w:rsidRDefault="00E70780">
          <w:pPr>
            <w:pStyle w:val="Header"/>
          </w:pPr>
        </w:p>
      </w:tc>
    </w:tr>
    <w:tr w:rsidR="00E70780" w14:paraId="3BCAB53F" w14:textId="77777777">
      <w:trPr>
        <w:gridAfter w:val="1"/>
        <w:wAfter w:w="1080" w:type="dxa"/>
        <w:trHeight w:hRule="exact" w:val="680"/>
      </w:trPr>
      <w:tc>
        <w:tcPr>
          <w:tcW w:w="9368" w:type="dxa"/>
          <w:vAlign w:val="bottom"/>
        </w:tcPr>
        <w:p w14:paraId="6CB7E25F" w14:textId="77777777" w:rsidR="00E70780" w:rsidRDefault="00E70780">
          <w:pPr>
            <w:pStyle w:val="LogoCaption"/>
          </w:pPr>
        </w:p>
      </w:tc>
      <w:tc>
        <w:tcPr>
          <w:tcW w:w="9368" w:type="dxa"/>
          <w:gridSpan w:val="2"/>
          <w:vAlign w:val="bottom"/>
        </w:tcPr>
        <w:p w14:paraId="65745AC2" w14:textId="77777777" w:rsidR="00E70780" w:rsidRDefault="00E70780">
          <w:pPr>
            <w:pStyle w:val="Header"/>
          </w:pPr>
        </w:p>
      </w:tc>
    </w:tr>
    <w:tr w:rsidR="00E70780" w14:paraId="06CC793C" w14:textId="77777777">
      <w:trPr>
        <w:gridAfter w:val="1"/>
        <w:wAfter w:w="1080" w:type="dxa"/>
        <w:trHeight w:hRule="exact" w:val="680"/>
      </w:trPr>
      <w:tc>
        <w:tcPr>
          <w:tcW w:w="9368" w:type="dxa"/>
          <w:vAlign w:val="bottom"/>
        </w:tcPr>
        <w:p w14:paraId="6A97F386" w14:textId="77777777" w:rsidR="00E70780" w:rsidRDefault="00E70780">
          <w:pPr>
            <w:pStyle w:val="LogoCaption"/>
          </w:pPr>
        </w:p>
      </w:tc>
      <w:tc>
        <w:tcPr>
          <w:tcW w:w="9368" w:type="dxa"/>
          <w:gridSpan w:val="2"/>
          <w:vAlign w:val="bottom"/>
        </w:tcPr>
        <w:p w14:paraId="62663A03" w14:textId="77777777" w:rsidR="00E70780" w:rsidRDefault="00E70780">
          <w:pPr>
            <w:pStyle w:val="Header"/>
          </w:pPr>
        </w:p>
      </w:tc>
    </w:tr>
    <w:tr w:rsidR="00E70780" w14:paraId="0E20FD6C" w14:textId="77777777">
      <w:trPr>
        <w:gridAfter w:val="1"/>
        <w:wAfter w:w="1080" w:type="dxa"/>
        <w:trHeight w:hRule="exact" w:val="680"/>
      </w:trPr>
      <w:tc>
        <w:tcPr>
          <w:tcW w:w="9368" w:type="dxa"/>
          <w:vAlign w:val="bottom"/>
        </w:tcPr>
        <w:p w14:paraId="6D5394BD" w14:textId="77777777" w:rsidR="00E70780" w:rsidRDefault="00E70780">
          <w:pPr>
            <w:pStyle w:val="LogoCaption"/>
          </w:pPr>
        </w:p>
      </w:tc>
      <w:tc>
        <w:tcPr>
          <w:tcW w:w="9368" w:type="dxa"/>
          <w:gridSpan w:val="2"/>
          <w:vAlign w:val="bottom"/>
        </w:tcPr>
        <w:p w14:paraId="3A7DFB5D" w14:textId="77777777" w:rsidR="00E70780" w:rsidRDefault="00E70780">
          <w:pPr>
            <w:pStyle w:val="Header"/>
          </w:pPr>
        </w:p>
      </w:tc>
    </w:tr>
    <w:tr w:rsidR="00E70780" w14:paraId="1E0323B4" w14:textId="77777777">
      <w:trPr>
        <w:gridAfter w:val="1"/>
        <w:wAfter w:w="1080" w:type="dxa"/>
        <w:trHeight w:hRule="exact" w:val="680"/>
      </w:trPr>
      <w:tc>
        <w:tcPr>
          <w:tcW w:w="9368" w:type="dxa"/>
          <w:vAlign w:val="bottom"/>
        </w:tcPr>
        <w:p w14:paraId="22A6DB86" w14:textId="77777777" w:rsidR="00E70780" w:rsidRDefault="00E70780">
          <w:pPr>
            <w:pStyle w:val="LogoCaption"/>
          </w:pPr>
        </w:p>
      </w:tc>
      <w:tc>
        <w:tcPr>
          <w:tcW w:w="9368" w:type="dxa"/>
          <w:gridSpan w:val="2"/>
          <w:vAlign w:val="bottom"/>
        </w:tcPr>
        <w:p w14:paraId="76405B80" w14:textId="77777777" w:rsidR="00E70780" w:rsidRDefault="00E70780">
          <w:pPr>
            <w:pStyle w:val="Header"/>
          </w:pPr>
        </w:p>
      </w:tc>
    </w:tr>
    <w:tr w:rsidR="00E70780" w14:paraId="475D59E8" w14:textId="77777777">
      <w:trPr>
        <w:gridAfter w:val="1"/>
        <w:wAfter w:w="1080" w:type="dxa"/>
        <w:trHeight w:hRule="exact" w:val="680"/>
      </w:trPr>
      <w:tc>
        <w:tcPr>
          <w:tcW w:w="9368" w:type="dxa"/>
          <w:vAlign w:val="bottom"/>
        </w:tcPr>
        <w:p w14:paraId="797D80EF" w14:textId="77777777" w:rsidR="00E70780" w:rsidRDefault="00E70780">
          <w:pPr>
            <w:pStyle w:val="LogoCaption"/>
          </w:pPr>
        </w:p>
      </w:tc>
      <w:tc>
        <w:tcPr>
          <w:tcW w:w="9368" w:type="dxa"/>
          <w:gridSpan w:val="2"/>
          <w:vAlign w:val="bottom"/>
        </w:tcPr>
        <w:p w14:paraId="5EC85B24" w14:textId="77777777" w:rsidR="00E70780" w:rsidRDefault="00E70780">
          <w:pPr>
            <w:pStyle w:val="Header"/>
          </w:pPr>
        </w:p>
      </w:tc>
    </w:tr>
    <w:tr w:rsidR="00E70780" w14:paraId="6C4279A1" w14:textId="77777777">
      <w:trPr>
        <w:gridAfter w:val="1"/>
        <w:wAfter w:w="1080" w:type="dxa"/>
        <w:trHeight w:hRule="exact" w:val="680"/>
      </w:trPr>
      <w:tc>
        <w:tcPr>
          <w:tcW w:w="9368" w:type="dxa"/>
          <w:vAlign w:val="bottom"/>
        </w:tcPr>
        <w:p w14:paraId="634EED59" w14:textId="77777777" w:rsidR="00E70780" w:rsidRDefault="00E70780">
          <w:pPr>
            <w:pStyle w:val="LogoCaption"/>
          </w:pPr>
        </w:p>
      </w:tc>
      <w:tc>
        <w:tcPr>
          <w:tcW w:w="9368" w:type="dxa"/>
          <w:gridSpan w:val="2"/>
          <w:vAlign w:val="bottom"/>
        </w:tcPr>
        <w:p w14:paraId="65F467E4" w14:textId="77777777" w:rsidR="00E70780" w:rsidRDefault="00E70780">
          <w:pPr>
            <w:pStyle w:val="Header"/>
          </w:pPr>
        </w:p>
      </w:tc>
    </w:tr>
    <w:tr w:rsidR="00E70780" w14:paraId="1F508CC8" w14:textId="77777777">
      <w:trPr>
        <w:gridAfter w:val="1"/>
        <w:wAfter w:w="1080" w:type="dxa"/>
        <w:trHeight w:hRule="exact" w:val="680"/>
      </w:trPr>
      <w:tc>
        <w:tcPr>
          <w:tcW w:w="9368" w:type="dxa"/>
          <w:vAlign w:val="bottom"/>
        </w:tcPr>
        <w:p w14:paraId="4D411398" w14:textId="77777777" w:rsidR="00E70780" w:rsidRDefault="00E70780">
          <w:pPr>
            <w:pStyle w:val="LogoCaption"/>
          </w:pPr>
        </w:p>
      </w:tc>
      <w:tc>
        <w:tcPr>
          <w:tcW w:w="9368" w:type="dxa"/>
          <w:gridSpan w:val="2"/>
          <w:vAlign w:val="bottom"/>
        </w:tcPr>
        <w:p w14:paraId="54997CAB" w14:textId="77777777" w:rsidR="00E70780" w:rsidRDefault="00E70780">
          <w:pPr>
            <w:pStyle w:val="Header"/>
          </w:pPr>
        </w:p>
      </w:tc>
    </w:tr>
    <w:tr w:rsidR="00E70780" w14:paraId="794A8BDA" w14:textId="77777777">
      <w:trPr>
        <w:gridAfter w:val="1"/>
        <w:wAfter w:w="1080" w:type="dxa"/>
        <w:trHeight w:hRule="exact" w:val="680"/>
      </w:trPr>
      <w:tc>
        <w:tcPr>
          <w:tcW w:w="9368" w:type="dxa"/>
          <w:vAlign w:val="bottom"/>
        </w:tcPr>
        <w:p w14:paraId="70359445" w14:textId="77777777" w:rsidR="00E70780" w:rsidRDefault="00E70780">
          <w:pPr>
            <w:pStyle w:val="LogoCaption"/>
          </w:pPr>
        </w:p>
      </w:tc>
      <w:tc>
        <w:tcPr>
          <w:tcW w:w="9368" w:type="dxa"/>
          <w:gridSpan w:val="2"/>
          <w:vAlign w:val="bottom"/>
        </w:tcPr>
        <w:p w14:paraId="5285FD12" w14:textId="77777777" w:rsidR="00E70780" w:rsidRDefault="00E70780">
          <w:pPr>
            <w:pStyle w:val="Header"/>
          </w:pPr>
        </w:p>
      </w:tc>
    </w:tr>
    <w:tr w:rsidR="00E70780" w14:paraId="08BC0B12" w14:textId="77777777">
      <w:trPr>
        <w:gridAfter w:val="1"/>
        <w:wAfter w:w="1080" w:type="dxa"/>
        <w:trHeight w:hRule="exact" w:val="680"/>
      </w:trPr>
      <w:tc>
        <w:tcPr>
          <w:tcW w:w="9368" w:type="dxa"/>
          <w:vAlign w:val="bottom"/>
        </w:tcPr>
        <w:p w14:paraId="3BE4351D" w14:textId="77777777" w:rsidR="00E70780" w:rsidRDefault="00E70780">
          <w:pPr>
            <w:pStyle w:val="LogoCaption"/>
          </w:pPr>
        </w:p>
      </w:tc>
      <w:tc>
        <w:tcPr>
          <w:tcW w:w="9368" w:type="dxa"/>
          <w:gridSpan w:val="2"/>
          <w:vAlign w:val="bottom"/>
        </w:tcPr>
        <w:p w14:paraId="3CD66A62" w14:textId="77777777" w:rsidR="00E70780" w:rsidRDefault="00E70780">
          <w:pPr>
            <w:pStyle w:val="Header"/>
          </w:pPr>
        </w:p>
      </w:tc>
    </w:tr>
    <w:tr w:rsidR="00E70780" w14:paraId="146F2BCC" w14:textId="77777777">
      <w:trPr>
        <w:gridAfter w:val="1"/>
        <w:wAfter w:w="1080" w:type="dxa"/>
        <w:trHeight w:hRule="exact" w:val="680"/>
      </w:trPr>
      <w:tc>
        <w:tcPr>
          <w:tcW w:w="9368" w:type="dxa"/>
          <w:vAlign w:val="bottom"/>
        </w:tcPr>
        <w:p w14:paraId="3101605F" w14:textId="77777777" w:rsidR="00E70780" w:rsidRDefault="00E70780">
          <w:pPr>
            <w:pStyle w:val="LogoCaption"/>
          </w:pPr>
        </w:p>
      </w:tc>
      <w:tc>
        <w:tcPr>
          <w:tcW w:w="9368" w:type="dxa"/>
          <w:gridSpan w:val="2"/>
          <w:vAlign w:val="bottom"/>
        </w:tcPr>
        <w:p w14:paraId="1CDAE425" w14:textId="77777777" w:rsidR="00E70780" w:rsidRDefault="00E70780">
          <w:pPr>
            <w:pStyle w:val="Header"/>
          </w:pPr>
        </w:p>
      </w:tc>
    </w:tr>
    <w:tr w:rsidR="00E70780" w14:paraId="65C93582" w14:textId="77777777">
      <w:trPr>
        <w:gridAfter w:val="1"/>
        <w:wAfter w:w="1080" w:type="dxa"/>
        <w:trHeight w:hRule="exact" w:val="680"/>
      </w:trPr>
      <w:tc>
        <w:tcPr>
          <w:tcW w:w="9368" w:type="dxa"/>
          <w:vAlign w:val="bottom"/>
        </w:tcPr>
        <w:p w14:paraId="07EFE81C" w14:textId="77777777" w:rsidR="00E70780" w:rsidRDefault="00E70780">
          <w:pPr>
            <w:pStyle w:val="LogoCaption"/>
          </w:pPr>
        </w:p>
      </w:tc>
      <w:tc>
        <w:tcPr>
          <w:tcW w:w="9368" w:type="dxa"/>
          <w:gridSpan w:val="2"/>
          <w:vAlign w:val="bottom"/>
        </w:tcPr>
        <w:p w14:paraId="19A83A17" w14:textId="77777777" w:rsidR="00E70780" w:rsidRDefault="00E70780">
          <w:pPr>
            <w:pStyle w:val="Header"/>
          </w:pPr>
        </w:p>
      </w:tc>
    </w:tr>
    <w:tr w:rsidR="00E70780" w14:paraId="210B04A0" w14:textId="77777777">
      <w:trPr>
        <w:gridAfter w:val="1"/>
        <w:wAfter w:w="1080" w:type="dxa"/>
        <w:trHeight w:hRule="exact" w:val="680"/>
      </w:trPr>
      <w:tc>
        <w:tcPr>
          <w:tcW w:w="9368" w:type="dxa"/>
          <w:vAlign w:val="bottom"/>
        </w:tcPr>
        <w:p w14:paraId="73169C0F" w14:textId="77777777" w:rsidR="00E70780" w:rsidRDefault="00E70780">
          <w:pPr>
            <w:pStyle w:val="LogoCaption"/>
          </w:pPr>
        </w:p>
      </w:tc>
      <w:tc>
        <w:tcPr>
          <w:tcW w:w="9368" w:type="dxa"/>
          <w:gridSpan w:val="2"/>
          <w:vAlign w:val="bottom"/>
        </w:tcPr>
        <w:p w14:paraId="456DD180" w14:textId="77777777" w:rsidR="00E70780" w:rsidRDefault="00E70780">
          <w:pPr>
            <w:pStyle w:val="Header"/>
          </w:pPr>
        </w:p>
      </w:tc>
    </w:tr>
    <w:tr w:rsidR="00E70780" w14:paraId="7694E7A9" w14:textId="77777777">
      <w:trPr>
        <w:gridAfter w:val="1"/>
        <w:wAfter w:w="1080" w:type="dxa"/>
        <w:trHeight w:hRule="exact" w:val="680"/>
      </w:trPr>
      <w:tc>
        <w:tcPr>
          <w:tcW w:w="9368" w:type="dxa"/>
          <w:vAlign w:val="bottom"/>
        </w:tcPr>
        <w:p w14:paraId="3EBD41E5" w14:textId="77777777" w:rsidR="00E70780" w:rsidRDefault="00E70780">
          <w:pPr>
            <w:pStyle w:val="LogoCaption"/>
          </w:pPr>
        </w:p>
      </w:tc>
      <w:tc>
        <w:tcPr>
          <w:tcW w:w="9368" w:type="dxa"/>
          <w:gridSpan w:val="2"/>
          <w:vAlign w:val="bottom"/>
        </w:tcPr>
        <w:p w14:paraId="7D95CAE0" w14:textId="77777777" w:rsidR="00E70780" w:rsidRDefault="00E70780">
          <w:pPr>
            <w:pStyle w:val="Header"/>
          </w:pPr>
        </w:p>
      </w:tc>
    </w:tr>
    <w:tr w:rsidR="00E70780" w14:paraId="2BFAAD20" w14:textId="77777777">
      <w:trPr>
        <w:gridAfter w:val="1"/>
        <w:wAfter w:w="1080" w:type="dxa"/>
        <w:trHeight w:hRule="exact" w:val="680"/>
      </w:trPr>
      <w:tc>
        <w:tcPr>
          <w:tcW w:w="9368" w:type="dxa"/>
          <w:vAlign w:val="bottom"/>
        </w:tcPr>
        <w:p w14:paraId="49883B00" w14:textId="77777777" w:rsidR="00E70780" w:rsidRDefault="00E70780">
          <w:pPr>
            <w:pStyle w:val="LogoCaption"/>
          </w:pPr>
        </w:p>
      </w:tc>
      <w:tc>
        <w:tcPr>
          <w:tcW w:w="9368" w:type="dxa"/>
          <w:gridSpan w:val="2"/>
          <w:vAlign w:val="bottom"/>
        </w:tcPr>
        <w:p w14:paraId="0A4C4B8A" w14:textId="77777777" w:rsidR="00E70780" w:rsidRDefault="00E70780">
          <w:pPr>
            <w:pStyle w:val="Header"/>
          </w:pPr>
        </w:p>
      </w:tc>
    </w:tr>
    <w:tr w:rsidR="00E70780" w14:paraId="56E89082" w14:textId="77777777">
      <w:trPr>
        <w:gridAfter w:val="1"/>
        <w:wAfter w:w="1080" w:type="dxa"/>
        <w:trHeight w:hRule="exact" w:val="680"/>
      </w:trPr>
      <w:tc>
        <w:tcPr>
          <w:tcW w:w="9368" w:type="dxa"/>
          <w:vAlign w:val="bottom"/>
        </w:tcPr>
        <w:p w14:paraId="4AD05CBF" w14:textId="77777777" w:rsidR="00E70780" w:rsidRDefault="00E70780">
          <w:pPr>
            <w:pStyle w:val="LogoCaption"/>
          </w:pPr>
        </w:p>
      </w:tc>
      <w:tc>
        <w:tcPr>
          <w:tcW w:w="9368" w:type="dxa"/>
          <w:gridSpan w:val="2"/>
          <w:vAlign w:val="bottom"/>
        </w:tcPr>
        <w:p w14:paraId="3682E71A" w14:textId="77777777" w:rsidR="00E70780" w:rsidRDefault="00E70780">
          <w:pPr>
            <w:pStyle w:val="Header"/>
          </w:pPr>
        </w:p>
      </w:tc>
    </w:tr>
    <w:tr w:rsidR="00E70780" w14:paraId="2560D147" w14:textId="77777777">
      <w:trPr>
        <w:gridAfter w:val="1"/>
        <w:wAfter w:w="1080" w:type="dxa"/>
        <w:trHeight w:hRule="exact" w:val="680"/>
      </w:trPr>
      <w:tc>
        <w:tcPr>
          <w:tcW w:w="9368" w:type="dxa"/>
          <w:vAlign w:val="bottom"/>
        </w:tcPr>
        <w:p w14:paraId="32FCB0AE" w14:textId="77777777" w:rsidR="00E70780" w:rsidRDefault="00E70780">
          <w:pPr>
            <w:pStyle w:val="LogoCaption"/>
          </w:pPr>
        </w:p>
      </w:tc>
      <w:tc>
        <w:tcPr>
          <w:tcW w:w="9368" w:type="dxa"/>
          <w:gridSpan w:val="2"/>
          <w:vAlign w:val="bottom"/>
        </w:tcPr>
        <w:p w14:paraId="2312DACE" w14:textId="77777777" w:rsidR="00E70780" w:rsidRDefault="00E70780">
          <w:pPr>
            <w:pStyle w:val="Header"/>
          </w:pPr>
        </w:p>
      </w:tc>
    </w:tr>
    <w:tr w:rsidR="00E70780" w14:paraId="72F1C43D" w14:textId="77777777">
      <w:trPr>
        <w:gridAfter w:val="1"/>
        <w:wAfter w:w="1080" w:type="dxa"/>
        <w:trHeight w:hRule="exact" w:val="680"/>
      </w:trPr>
      <w:tc>
        <w:tcPr>
          <w:tcW w:w="9368" w:type="dxa"/>
          <w:vAlign w:val="bottom"/>
        </w:tcPr>
        <w:p w14:paraId="0E494C5D" w14:textId="77777777" w:rsidR="00E70780" w:rsidRDefault="00E70780">
          <w:pPr>
            <w:pStyle w:val="LogoCaption"/>
          </w:pPr>
        </w:p>
      </w:tc>
      <w:tc>
        <w:tcPr>
          <w:tcW w:w="9368" w:type="dxa"/>
          <w:gridSpan w:val="2"/>
          <w:vAlign w:val="bottom"/>
        </w:tcPr>
        <w:p w14:paraId="2D034EC6" w14:textId="77777777" w:rsidR="00E70780" w:rsidRDefault="00E70780">
          <w:pPr>
            <w:pStyle w:val="Header"/>
          </w:pPr>
        </w:p>
      </w:tc>
    </w:tr>
    <w:tr w:rsidR="00E70780" w14:paraId="5C5D0EC7" w14:textId="77777777">
      <w:trPr>
        <w:trHeight w:hRule="exact" w:val="680"/>
      </w:trPr>
      <w:tc>
        <w:tcPr>
          <w:tcW w:w="9368" w:type="dxa"/>
          <w:gridSpan w:val="3"/>
          <w:vAlign w:val="bottom"/>
        </w:tcPr>
        <w:p w14:paraId="40024ED9" w14:textId="77777777" w:rsidR="00E70780" w:rsidRDefault="00E70780">
          <w:pPr>
            <w:pStyle w:val="LogoCaption"/>
          </w:pPr>
        </w:p>
      </w:tc>
      <w:tc>
        <w:tcPr>
          <w:tcW w:w="9368" w:type="dxa"/>
          <w:vAlign w:val="bottom"/>
        </w:tcPr>
        <w:p w14:paraId="3397A9E2" w14:textId="77777777" w:rsidR="00E70780" w:rsidRDefault="00E70780">
          <w:pPr>
            <w:pStyle w:val="Header"/>
          </w:pPr>
        </w:p>
      </w:tc>
    </w:tr>
    <w:tr w:rsidR="00E70780" w14:paraId="19E6DDFD" w14:textId="77777777">
      <w:trPr>
        <w:trHeight w:hRule="exact" w:val="680"/>
      </w:trPr>
      <w:tc>
        <w:tcPr>
          <w:tcW w:w="9368" w:type="dxa"/>
          <w:gridSpan w:val="3"/>
          <w:vAlign w:val="bottom"/>
        </w:tcPr>
        <w:p w14:paraId="790CD3A9" w14:textId="77777777" w:rsidR="00E70780" w:rsidRDefault="00E70780">
          <w:pPr>
            <w:pStyle w:val="LogoCaption"/>
          </w:pPr>
        </w:p>
      </w:tc>
      <w:tc>
        <w:tcPr>
          <w:tcW w:w="9368" w:type="dxa"/>
          <w:vAlign w:val="bottom"/>
        </w:tcPr>
        <w:p w14:paraId="7C2105C2" w14:textId="77777777" w:rsidR="00E70780" w:rsidRDefault="00E70780">
          <w:pPr>
            <w:pStyle w:val="Header"/>
          </w:pPr>
        </w:p>
      </w:tc>
    </w:tr>
    <w:tr w:rsidR="00E70780" w14:paraId="7D98387A" w14:textId="77777777">
      <w:trPr>
        <w:trHeight w:hRule="exact" w:val="680"/>
      </w:trPr>
      <w:tc>
        <w:tcPr>
          <w:tcW w:w="9368" w:type="dxa"/>
          <w:gridSpan w:val="3"/>
          <w:vAlign w:val="bottom"/>
        </w:tcPr>
        <w:p w14:paraId="48DEE5C9" w14:textId="77777777" w:rsidR="00E70780" w:rsidRDefault="00E70780">
          <w:pPr>
            <w:pStyle w:val="LogoCaption"/>
          </w:pPr>
        </w:p>
      </w:tc>
      <w:tc>
        <w:tcPr>
          <w:tcW w:w="9368" w:type="dxa"/>
          <w:vAlign w:val="bottom"/>
        </w:tcPr>
        <w:p w14:paraId="2A2236AC" w14:textId="77777777" w:rsidR="00E70780" w:rsidRDefault="00E70780">
          <w:pPr>
            <w:pStyle w:val="Header"/>
          </w:pPr>
        </w:p>
      </w:tc>
    </w:tr>
    <w:tr w:rsidR="00E70780" w14:paraId="7BFFDB67" w14:textId="77777777">
      <w:trPr>
        <w:trHeight w:hRule="exact" w:val="680"/>
      </w:trPr>
      <w:tc>
        <w:tcPr>
          <w:tcW w:w="9368" w:type="dxa"/>
          <w:gridSpan w:val="3"/>
          <w:vAlign w:val="bottom"/>
        </w:tcPr>
        <w:p w14:paraId="53BB91E9" w14:textId="77777777" w:rsidR="00E70780" w:rsidRDefault="00E70780">
          <w:pPr>
            <w:pStyle w:val="LogoCaption"/>
          </w:pPr>
        </w:p>
      </w:tc>
      <w:tc>
        <w:tcPr>
          <w:tcW w:w="9368" w:type="dxa"/>
          <w:vAlign w:val="bottom"/>
        </w:tcPr>
        <w:p w14:paraId="5DD97F92" w14:textId="77777777" w:rsidR="00E70780" w:rsidRDefault="00E70780">
          <w:pPr>
            <w:pStyle w:val="Header"/>
          </w:pPr>
        </w:p>
      </w:tc>
    </w:tr>
    <w:tr w:rsidR="00E70780" w14:paraId="2723E22D" w14:textId="77777777">
      <w:trPr>
        <w:trHeight w:hRule="exact" w:val="680"/>
      </w:trPr>
      <w:tc>
        <w:tcPr>
          <w:tcW w:w="9368" w:type="dxa"/>
          <w:gridSpan w:val="3"/>
          <w:vAlign w:val="bottom"/>
        </w:tcPr>
        <w:p w14:paraId="2190F6AE" w14:textId="77777777" w:rsidR="00E70780" w:rsidRDefault="00E70780">
          <w:pPr>
            <w:pStyle w:val="LogoCaption"/>
          </w:pPr>
        </w:p>
      </w:tc>
      <w:tc>
        <w:tcPr>
          <w:tcW w:w="9368" w:type="dxa"/>
          <w:vAlign w:val="bottom"/>
        </w:tcPr>
        <w:p w14:paraId="51543937" w14:textId="77777777" w:rsidR="00E70780" w:rsidRDefault="00E70780">
          <w:pPr>
            <w:pStyle w:val="Header"/>
          </w:pPr>
        </w:p>
      </w:tc>
    </w:tr>
    <w:tr w:rsidR="00E70780" w14:paraId="66EF957D" w14:textId="77777777">
      <w:trPr>
        <w:trHeight w:hRule="exact" w:val="680"/>
      </w:trPr>
      <w:tc>
        <w:tcPr>
          <w:tcW w:w="9368" w:type="dxa"/>
          <w:gridSpan w:val="3"/>
          <w:vAlign w:val="bottom"/>
        </w:tcPr>
        <w:p w14:paraId="26A8A11B" w14:textId="77777777" w:rsidR="00E70780" w:rsidRDefault="00E70780">
          <w:pPr>
            <w:pStyle w:val="LogoCaption"/>
          </w:pPr>
        </w:p>
      </w:tc>
      <w:tc>
        <w:tcPr>
          <w:tcW w:w="9368" w:type="dxa"/>
          <w:vAlign w:val="bottom"/>
        </w:tcPr>
        <w:p w14:paraId="2E394A99" w14:textId="77777777" w:rsidR="00E70780" w:rsidRDefault="00E70780">
          <w:pPr>
            <w:pStyle w:val="Header"/>
          </w:pPr>
        </w:p>
      </w:tc>
    </w:tr>
    <w:tr w:rsidR="00E70780" w14:paraId="5BF094C6" w14:textId="77777777">
      <w:trPr>
        <w:trHeight w:hRule="exact" w:val="680"/>
      </w:trPr>
      <w:tc>
        <w:tcPr>
          <w:tcW w:w="9368" w:type="dxa"/>
          <w:gridSpan w:val="3"/>
          <w:vAlign w:val="bottom"/>
        </w:tcPr>
        <w:p w14:paraId="1046C84F" w14:textId="77777777" w:rsidR="00E70780" w:rsidRDefault="00E70780">
          <w:pPr>
            <w:pStyle w:val="LogoCaption"/>
          </w:pPr>
        </w:p>
      </w:tc>
      <w:tc>
        <w:tcPr>
          <w:tcW w:w="9368" w:type="dxa"/>
          <w:vAlign w:val="bottom"/>
        </w:tcPr>
        <w:p w14:paraId="067F47C2" w14:textId="77777777" w:rsidR="00E70780" w:rsidRDefault="00E70780">
          <w:pPr>
            <w:pStyle w:val="Header"/>
          </w:pPr>
        </w:p>
      </w:tc>
    </w:tr>
    <w:tr w:rsidR="00E70780" w14:paraId="246EAAB5" w14:textId="77777777">
      <w:trPr>
        <w:trHeight w:hRule="exact" w:val="680"/>
      </w:trPr>
      <w:tc>
        <w:tcPr>
          <w:tcW w:w="9368" w:type="dxa"/>
          <w:gridSpan w:val="3"/>
          <w:vAlign w:val="bottom"/>
        </w:tcPr>
        <w:p w14:paraId="37884BB8" w14:textId="77777777" w:rsidR="00E70780" w:rsidRDefault="00E70780">
          <w:pPr>
            <w:pStyle w:val="LogoCaption"/>
          </w:pPr>
        </w:p>
      </w:tc>
      <w:tc>
        <w:tcPr>
          <w:tcW w:w="9368" w:type="dxa"/>
          <w:vAlign w:val="bottom"/>
        </w:tcPr>
        <w:p w14:paraId="02CD98E1" w14:textId="77777777" w:rsidR="00E70780" w:rsidRDefault="00E70780">
          <w:pPr>
            <w:pStyle w:val="Header"/>
          </w:pPr>
        </w:p>
      </w:tc>
    </w:tr>
    <w:tr w:rsidR="00E70780" w14:paraId="6370303F" w14:textId="77777777">
      <w:trPr>
        <w:trHeight w:hRule="exact" w:val="680"/>
      </w:trPr>
      <w:tc>
        <w:tcPr>
          <w:tcW w:w="9368" w:type="dxa"/>
          <w:gridSpan w:val="3"/>
          <w:vAlign w:val="bottom"/>
        </w:tcPr>
        <w:p w14:paraId="4497B9B9" w14:textId="77777777" w:rsidR="00E70780" w:rsidRDefault="00E70780">
          <w:pPr>
            <w:pStyle w:val="LogoCaption"/>
          </w:pPr>
        </w:p>
      </w:tc>
      <w:tc>
        <w:tcPr>
          <w:tcW w:w="9368" w:type="dxa"/>
          <w:vAlign w:val="bottom"/>
        </w:tcPr>
        <w:p w14:paraId="0BBCC221" w14:textId="77777777" w:rsidR="00E70780" w:rsidRDefault="00E70780">
          <w:pPr>
            <w:pStyle w:val="Header"/>
          </w:pPr>
        </w:p>
      </w:tc>
    </w:tr>
    <w:tr w:rsidR="00E70780" w14:paraId="45CDFE58" w14:textId="77777777">
      <w:trPr>
        <w:trHeight w:hRule="exact" w:val="680"/>
      </w:trPr>
      <w:tc>
        <w:tcPr>
          <w:tcW w:w="9368" w:type="dxa"/>
          <w:gridSpan w:val="3"/>
          <w:vAlign w:val="bottom"/>
        </w:tcPr>
        <w:p w14:paraId="61F7CCEE" w14:textId="77777777" w:rsidR="00E70780" w:rsidRDefault="00E70780">
          <w:pPr>
            <w:pStyle w:val="LogoCaption"/>
          </w:pPr>
        </w:p>
      </w:tc>
      <w:tc>
        <w:tcPr>
          <w:tcW w:w="9368" w:type="dxa"/>
          <w:vAlign w:val="bottom"/>
        </w:tcPr>
        <w:p w14:paraId="7A7DC3D0" w14:textId="77777777" w:rsidR="00E70780" w:rsidRDefault="00E70780">
          <w:pPr>
            <w:pStyle w:val="Header"/>
          </w:pPr>
        </w:p>
      </w:tc>
    </w:tr>
    <w:tr w:rsidR="00E70780" w14:paraId="5A51ED77" w14:textId="77777777">
      <w:trPr>
        <w:trHeight w:hRule="exact" w:val="680"/>
      </w:trPr>
      <w:tc>
        <w:tcPr>
          <w:tcW w:w="9368" w:type="dxa"/>
          <w:gridSpan w:val="3"/>
          <w:vAlign w:val="bottom"/>
        </w:tcPr>
        <w:p w14:paraId="0AA35282" w14:textId="77777777" w:rsidR="00E70780" w:rsidRDefault="00E70780">
          <w:pPr>
            <w:pStyle w:val="LogoCaption"/>
          </w:pPr>
        </w:p>
      </w:tc>
      <w:tc>
        <w:tcPr>
          <w:tcW w:w="9368" w:type="dxa"/>
          <w:vAlign w:val="bottom"/>
        </w:tcPr>
        <w:p w14:paraId="36A10537" w14:textId="77777777" w:rsidR="00E70780" w:rsidRDefault="00E70780">
          <w:pPr>
            <w:pStyle w:val="Header"/>
          </w:pPr>
        </w:p>
      </w:tc>
    </w:tr>
    <w:tr w:rsidR="00E70780" w14:paraId="213C4447" w14:textId="77777777">
      <w:trPr>
        <w:trHeight w:hRule="exact" w:val="680"/>
      </w:trPr>
      <w:tc>
        <w:tcPr>
          <w:tcW w:w="9368" w:type="dxa"/>
          <w:gridSpan w:val="3"/>
          <w:vAlign w:val="bottom"/>
        </w:tcPr>
        <w:p w14:paraId="140FC9F2" w14:textId="77777777" w:rsidR="00E70780" w:rsidRDefault="00E70780">
          <w:pPr>
            <w:pStyle w:val="LogoCaption"/>
          </w:pPr>
        </w:p>
      </w:tc>
      <w:tc>
        <w:tcPr>
          <w:tcW w:w="9368" w:type="dxa"/>
          <w:vAlign w:val="bottom"/>
        </w:tcPr>
        <w:p w14:paraId="3CC308FA" w14:textId="77777777" w:rsidR="00E70780" w:rsidRDefault="00E70780">
          <w:pPr>
            <w:pStyle w:val="Header"/>
          </w:pPr>
        </w:p>
      </w:tc>
    </w:tr>
    <w:tr w:rsidR="00E70780" w14:paraId="271DEE55" w14:textId="77777777">
      <w:trPr>
        <w:trHeight w:hRule="exact" w:val="680"/>
      </w:trPr>
      <w:tc>
        <w:tcPr>
          <w:tcW w:w="9368" w:type="dxa"/>
          <w:gridSpan w:val="3"/>
          <w:vAlign w:val="bottom"/>
        </w:tcPr>
        <w:p w14:paraId="20140906" w14:textId="77777777" w:rsidR="00E70780" w:rsidRDefault="00E70780">
          <w:pPr>
            <w:pStyle w:val="LogoCaption"/>
          </w:pPr>
        </w:p>
      </w:tc>
      <w:tc>
        <w:tcPr>
          <w:tcW w:w="9368" w:type="dxa"/>
          <w:vAlign w:val="bottom"/>
        </w:tcPr>
        <w:p w14:paraId="3BAAEB9E" w14:textId="77777777" w:rsidR="00E70780" w:rsidRDefault="00E70780">
          <w:pPr>
            <w:pStyle w:val="Header"/>
          </w:pPr>
        </w:p>
      </w:tc>
    </w:tr>
    <w:tr w:rsidR="00E70780" w14:paraId="7A1B38B0" w14:textId="77777777">
      <w:trPr>
        <w:trHeight w:hRule="exact" w:val="680"/>
      </w:trPr>
      <w:tc>
        <w:tcPr>
          <w:tcW w:w="9368" w:type="dxa"/>
          <w:gridSpan w:val="3"/>
          <w:vAlign w:val="bottom"/>
        </w:tcPr>
        <w:p w14:paraId="424CF5DD" w14:textId="77777777" w:rsidR="00E70780" w:rsidRDefault="00E70780">
          <w:pPr>
            <w:pStyle w:val="LogoCaption"/>
          </w:pPr>
        </w:p>
      </w:tc>
      <w:tc>
        <w:tcPr>
          <w:tcW w:w="9368" w:type="dxa"/>
          <w:vAlign w:val="bottom"/>
        </w:tcPr>
        <w:p w14:paraId="1D8107F6" w14:textId="77777777" w:rsidR="00E70780" w:rsidRDefault="00E70780">
          <w:pPr>
            <w:pStyle w:val="Header"/>
          </w:pPr>
        </w:p>
      </w:tc>
    </w:tr>
    <w:tr w:rsidR="00E70780" w14:paraId="6F4504C1" w14:textId="77777777">
      <w:trPr>
        <w:trHeight w:hRule="exact" w:val="680"/>
      </w:trPr>
      <w:tc>
        <w:tcPr>
          <w:tcW w:w="9368" w:type="dxa"/>
          <w:gridSpan w:val="3"/>
          <w:vAlign w:val="bottom"/>
        </w:tcPr>
        <w:p w14:paraId="015AAD5B" w14:textId="77777777" w:rsidR="00E70780" w:rsidRDefault="00E70780">
          <w:pPr>
            <w:pStyle w:val="LogoCaption"/>
          </w:pPr>
        </w:p>
      </w:tc>
      <w:tc>
        <w:tcPr>
          <w:tcW w:w="9368" w:type="dxa"/>
          <w:vAlign w:val="bottom"/>
        </w:tcPr>
        <w:p w14:paraId="0EB92173" w14:textId="77777777" w:rsidR="00E70780" w:rsidRDefault="00E70780">
          <w:pPr>
            <w:pStyle w:val="Header"/>
          </w:pPr>
        </w:p>
      </w:tc>
    </w:tr>
    <w:tr w:rsidR="00E70780" w14:paraId="7662E132" w14:textId="77777777">
      <w:trPr>
        <w:trHeight w:hRule="exact" w:val="680"/>
      </w:trPr>
      <w:tc>
        <w:tcPr>
          <w:tcW w:w="9368" w:type="dxa"/>
          <w:gridSpan w:val="3"/>
          <w:vAlign w:val="bottom"/>
        </w:tcPr>
        <w:p w14:paraId="45D44C7F" w14:textId="77777777" w:rsidR="00E70780" w:rsidRDefault="00E70780">
          <w:pPr>
            <w:pStyle w:val="LogoCaption"/>
          </w:pPr>
        </w:p>
      </w:tc>
      <w:tc>
        <w:tcPr>
          <w:tcW w:w="9368" w:type="dxa"/>
          <w:vAlign w:val="bottom"/>
        </w:tcPr>
        <w:p w14:paraId="7C87876A" w14:textId="77777777" w:rsidR="00E70780" w:rsidRDefault="00E70780">
          <w:pPr>
            <w:pStyle w:val="Header"/>
          </w:pPr>
        </w:p>
      </w:tc>
    </w:tr>
    <w:tr w:rsidR="00E70780" w14:paraId="3E0E9E2A" w14:textId="77777777">
      <w:trPr>
        <w:trHeight w:hRule="exact" w:val="680"/>
      </w:trPr>
      <w:tc>
        <w:tcPr>
          <w:tcW w:w="9368" w:type="dxa"/>
          <w:gridSpan w:val="3"/>
          <w:vAlign w:val="bottom"/>
        </w:tcPr>
        <w:p w14:paraId="4A662663" w14:textId="77777777" w:rsidR="00E70780" w:rsidRDefault="00E70780">
          <w:pPr>
            <w:pStyle w:val="LogoCaption"/>
          </w:pPr>
        </w:p>
      </w:tc>
      <w:tc>
        <w:tcPr>
          <w:tcW w:w="9368" w:type="dxa"/>
          <w:vAlign w:val="bottom"/>
        </w:tcPr>
        <w:p w14:paraId="4BDB7B1B" w14:textId="77777777" w:rsidR="00E70780" w:rsidRDefault="00E70780">
          <w:pPr>
            <w:pStyle w:val="Header"/>
          </w:pPr>
        </w:p>
      </w:tc>
    </w:tr>
    <w:tr w:rsidR="00E70780" w14:paraId="60459C98" w14:textId="77777777">
      <w:trPr>
        <w:trHeight w:hRule="exact" w:val="680"/>
      </w:trPr>
      <w:tc>
        <w:tcPr>
          <w:tcW w:w="9368" w:type="dxa"/>
          <w:gridSpan w:val="3"/>
          <w:vAlign w:val="bottom"/>
        </w:tcPr>
        <w:p w14:paraId="51D6858D" w14:textId="77777777" w:rsidR="00E70780" w:rsidRDefault="00E70780">
          <w:pPr>
            <w:pStyle w:val="LogoCaption"/>
          </w:pPr>
        </w:p>
      </w:tc>
      <w:tc>
        <w:tcPr>
          <w:tcW w:w="9368" w:type="dxa"/>
          <w:vAlign w:val="bottom"/>
        </w:tcPr>
        <w:p w14:paraId="2DCE5953" w14:textId="77777777" w:rsidR="00E70780" w:rsidRDefault="00E70780">
          <w:pPr>
            <w:pStyle w:val="Header"/>
          </w:pPr>
        </w:p>
      </w:tc>
    </w:tr>
    <w:tr w:rsidR="00E70780" w14:paraId="258FC013" w14:textId="77777777">
      <w:trPr>
        <w:trHeight w:hRule="exact" w:val="680"/>
      </w:trPr>
      <w:tc>
        <w:tcPr>
          <w:tcW w:w="9368" w:type="dxa"/>
          <w:gridSpan w:val="3"/>
          <w:vAlign w:val="bottom"/>
        </w:tcPr>
        <w:p w14:paraId="69954C15" w14:textId="77777777" w:rsidR="00E70780" w:rsidRDefault="00E70780">
          <w:pPr>
            <w:pStyle w:val="LogoCaption"/>
          </w:pPr>
        </w:p>
      </w:tc>
      <w:tc>
        <w:tcPr>
          <w:tcW w:w="9368" w:type="dxa"/>
          <w:vAlign w:val="bottom"/>
        </w:tcPr>
        <w:p w14:paraId="1F94ABCE" w14:textId="77777777" w:rsidR="00E70780" w:rsidRDefault="00E70780">
          <w:pPr>
            <w:pStyle w:val="Header"/>
          </w:pPr>
        </w:p>
      </w:tc>
    </w:tr>
    <w:tr w:rsidR="00E70780" w14:paraId="432BEA1C" w14:textId="77777777">
      <w:trPr>
        <w:trHeight w:hRule="exact" w:val="680"/>
      </w:trPr>
      <w:tc>
        <w:tcPr>
          <w:tcW w:w="9368" w:type="dxa"/>
          <w:gridSpan w:val="3"/>
          <w:vAlign w:val="bottom"/>
        </w:tcPr>
        <w:p w14:paraId="16C86243" w14:textId="77777777" w:rsidR="00E70780" w:rsidRDefault="00E70780">
          <w:pPr>
            <w:pStyle w:val="LogoCaption"/>
          </w:pPr>
        </w:p>
      </w:tc>
      <w:tc>
        <w:tcPr>
          <w:tcW w:w="9368" w:type="dxa"/>
          <w:vAlign w:val="bottom"/>
        </w:tcPr>
        <w:p w14:paraId="206E5126" w14:textId="77777777" w:rsidR="00E70780" w:rsidRDefault="00E70780">
          <w:pPr>
            <w:pStyle w:val="Header"/>
          </w:pPr>
        </w:p>
      </w:tc>
    </w:tr>
    <w:tr w:rsidR="00E70780" w14:paraId="2C74377D" w14:textId="77777777">
      <w:trPr>
        <w:trHeight w:hRule="exact" w:val="680"/>
      </w:trPr>
      <w:tc>
        <w:tcPr>
          <w:tcW w:w="9368" w:type="dxa"/>
          <w:gridSpan w:val="3"/>
          <w:vAlign w:val="bottom"/>
        </w:tcPr>
        <w:p w14:paraId="06C0FCB5" w14:textId="77777777" w:rsidR="00E70780" w:rsidRDefault="00E70780">
          <w:pPr>
            <w:pStyle w:val="LogoCaption"/>
          </w:pPr>
        </w:p>
      </w:tc>
      <w:tc>
        <w:tcPr>
          <w:tcW w:w="9368" w:type="dxa"/>
          <w:vAlign w:val="bottom"/>
        </w:tcPr>
        <w:p w14:paraId="34AB58A3" w14:textId="77777777" w:rsidR="00E70780" w:rsidRDefault="00E70780">
          <w:pPr>
            <w:pStyle w:val="Header"/>
          </w:pPr>
        </w:p>
      </w:tc>
    </w:tr>
    <w:tr w:rsidR="00E70780" w14:paraId="5923C265" w14:textId="77777777">
      <w:trPr>
        <w:trHeight w:hRule="exact" w:val="680"/>
      </w:trPr>
      <w:tc>
        <w:tcPr>
          <w:tcW w:w="9368" w:type="dxa"/>
          <w:gridSpan w:val="3"/>
          <w:vAlign w:val="bottom"/>
        </w:tcPr>
        <w:p w14:paraId="01817AD3" w14:textId="77777777" w:rsidR="00E70780" w:rsidRDefault="00E70780">
          <w:pPr>
            <w:pStyle w:val="LogoCaption"/>
          </w:pPr>
        </w:p>
      </w:tc>
      <w:tc>
        <w:tcPr>
          <w:tcW w:w="9368" w:type="dxa"/>
          <w:vAlign w:val="bottom"/>
        </w:tcPr>
        <w:p w14:paraId="5F519DE8" w14:textId="77777777" w:rsidR="00E70780" w:rsidRDefault="00E70780">
          <w:pPr>
            <w:pStyle w:val="Header"/>
          </w:pPr>
        </w:p>
      </w:tc>
    </w:tr>
    <w:tr w:rsidR="00E70780" w14:paraId="39940A49" w14:textId="77777777">
      <w:trPr>
        <w:trHeight w:hRule="exact" w:val="680"/>
      </w:trPr>
      <w:tc>
        <w:tcPr>
          <w:tcW w:w="9368" w:type="dxa"/>
          <w:gridSpan w:val="3"/>
          <w:vAlign w:val="bottom"/>
        </w:tcPr>
        <w:p w14:paraId="4BE57E53" w14:textId="77777777" w:rsidR="00E70780" w:rsidRDefault="00E70780">
          <w:pPr>
            <w:pStyle w:val="LogoCaption"/>
          </w:pPr>
        </w:p>
      </w:tc>
      <w:tc>
        <w:tcPr>
          <w:tcW w:w="9368" w:type="dxa"/>
          <w:vAlign w:val="bottom"/>
        </w:tcPr>
        <w:p w14:paraId="3E2C03A1" w14:textId="77777777" w:rsidR="00E70780" w:rsidRDefault="00E70780">
          <w:pPr>
            <w:pStyle w:val="Header"/>
          </w:pPr>
        </w:p>
      </w:tc>
    </w:tr>
    <w:tr w:rsidR="00E70780" w14:paraId="25D1BF42" w14:textId="77777777">
      <w:trPr>
        <w:trHeight w:hRule="exact" w:val="680"/>
      </w:trPr>
      <w:tc>
        <w:tcPr>
          <w:tcW w:w="9368" w:type="dxa"/>
          <w:gridSpan w:val="3"/>
          <w:vAlign w:val="bottom"/>
        </w:tcPr>
        <w:p w14:paraId="7F5B6157" w14:textId="77777777" w:rsidR="00E70780" w:rsidRDefault="00E70780">
          <w:pPr>
            <w:pStyle w:val="LogoCaption"/>
          </w:pPr>
        </w:p>
      </w:tc>
      <w:tc>
        <w:tcPr>
          <w:tcW w:w="9368" w:type="dxa"/>
          <w:vAlign w:val="bottom"/>
        </w:tcPr>
        <w:p w14:paraId="6FB24A1A" w14:textId="77777777" w:rsidR="00E70780" w:rsidRDefault="00E70780">
          <w:pPr>
            <w:pStyle w:val="Header"/>
          </w:pPr>
        </w:p>
      </w:tc>
    </w:tr>
    <w:tr w:rsidR="00E70780" w14:paraId="49F5252C" w14:textId="77777777">
      <w:trPr>
        <w:trHeight w:hRule="exact" w:val="680"/>
      </w:trPr>
      <w:tc>
        <w:tcPr>
          <w:tcW w:w="9368" w:type="dxa"/>
          <w:gridSpan w:val="3"/>
          <w:vAlign w:val="bottom"/>
        </w:tcPr>
        <w:p w14:paraId="7AA30B88" w14:textId="77777777" w:rsidR="00E70780" w:rsidRDefault="00E70780">
          <w:pPr>
            <w:pStyle w:val="LogoCaption"/>
          </w:pPr>
        </w:p>
      </w:tc>
      <w:tc>
        <w:tcPr>
          <w:tcW w:w="9368" w:type="dxa"/>
          <w:vAlign w:val="bottom"/>
        </w:tcPr>
        <w:p w14:paraId="5BFE6853" w14:textId="77777777" w:rsidR="00E70780" w:rsidRDefault="00E70780">
          <w:pPr>
            <w:pStyle w:val="Header"/>
          </w:pPr>
        </w:p>
      </w:tc>
    </w:tr>
    <w:tr w:rsidR="00E70780" w14:paraId="46AF3978" w14:textId="77777777">
      <w:trPr>
        <w:trHeight w:hRule="exact" w:val="680"/>
      </w:trPr>
      <w:tc>
        <w:tcPr>
          <w:tcW w:w="9368" w:type="dxa"/>
          <w:gridSpan w:val="3"/>
          <w:vAlign w:val="bottom"/>
        </w:tcPr>
        <w:p w14:paraId="5C9FEDD6" w14:textId="77777777" w:rsidR="00E70780" w:rsidRDefault="00E70780">
          <w:pPr>
            <w:pStyle w:val="LogoCaption"/>
          </w:pPr>
        </w:p>
      </w:tc>
      <w:tc>
        <w:tcPr>
          <w:tcW w:w="9368" w:type="dxa"/>
          <w:vAlign w:val="bottom"/>
        </w:tcPr>
        <w:p w14:paraId="7E74174F" w14:textId="77777777" w:rsidR="00E70780" w:rsidRDefault="00E70780">
          <w:pPr>
            <w:pStyle w:val="Header"/>
          </w:pPr>
        </w:p>
      </w:tc>
    </w:tr>
    <w:tr w:rsidR="00E70780" w14:paraId="59165197" w14:textId="77777777">
      <w:trPr>
        <w:trHeight w:hRule="exact" w:val="680"/>
      </w:trPr>
      <w:tc>
        <w:tcPr>
          <w:tcW w:w="9368" w:type="dxa"/>
          <w:gridSpan w:val="3"/>
          <w:vAlign w:val="bottom"/>
        </w:tcPr>
        <w:p w14:paraId="4B3C8F87" w14:textId="77777777" w:rsidR="00E70780" w:rsidRDefault="00E70780">
          <w:pPr>
            <w:pStyle w:val="LogoCaption"/>
          </w:pPr>
        </w:p>
      </w:tc>
      <w:tc>
        <w:tcPr>
          <w:tcW w:w="9368" w:type="dxa"/>
          <w:vAlign w:val="bottom"/>
        </w:tcPr>
        <w:p w14:paraId="6D5B0D33" w14:textId="77777777" w:rsidR="00E70780" w:rsidRDefault="00E70780">
          <w:pPr>
            <w:pStyle w:val="Header"/>
          </w:pPr>
        </w:p>
      </w:tc>
    </w:tr>
    <w:tr w:rsidR="00E70780" w14:paraId="69F3D14B" w14:textId="77777777">
      <w:trPr>
        <w:trHeight w:hRule="exact" w:val="680"/>
      </w:trPr>
      <w:tc>
        <w:tcPr>
          <w:tcW w:w="9368" w:type="dxa"/>
          <w:gridSpan w:val="3"/>
          <w:vAlign w:val="bottom"/>
        </w:tcPr>
        <w:p w14:paraId="4844F5A2" w14:textId="77777777" w:rsidR="00E70780" w:rsidRDefault="00E70780">
          <w:pPr>
            <w:pStyle w:val="LogoCaption"/>
          </w:pPr>
        </w:p>
      </w:tc>
      <w:tc>
        <w:tcPr>
          <w:tcW w:w="9368" w:type="dxa"/>
          <w:vAlign w:val="bottom"/>
        </w:tcPr>
        <w:p w14:paraId="18901149" w14:textId="77777777" w:rsidR="00E70780" w:rsidRDefault="00E70780">
          <w:pPr>
            <w:pStyle w:val="Header"/>
          </w:pPr>
        </w:p>
      </w:tc>
    </w:tr>
    <w:tr w:rsidR="00E70780" w14:paraId="2695C965" w14:textId="77777777">
      <w:trPr>
        <w:trHeight w:hRule="exact" w:val="680"/>
      </w:trPr>
      <w:tc>
        <w:tcPr>
          <w:tcW w:w="9368" w:type="dxa"/>
          <w:gridSpan w:val="3"/>
          <w:vAlign w:val="bottom"/>
        </w:tcPr>
        <w:p w14:paraId="49B117CA" w14:textId="77777777" w:rsidR="00E70780" w:rsidRDefault="00E70780">
          <w:pPr>
            <w:pStyle w:val="LogoCaption"/>
          </w:pPr>
        </w:p>
      </w:tc>
      <w:tc>
        <w:tcPr>
          <w:tcW w:w="9368" w:type="dxa"/>
          <w:vAlign w:val="bottom"/>
        </w:tcPr>
        <w:p w14:paraId="29EA8FA7" w14:textId="77777777" w:rsidR="00E70780" w:rsidRDefault="00E70780">
          <w:pPr>
            <w:pStyle w:val="Header"/>
          </w:pPr>
        </w:p>
      </w:tc>
    </w:tr>
    <w:tr w:rsidR="00E70780" w14:paraId="533FA1C4" w14:textId="77777777">
      <w:trPr>
        <w:trHeight w:hRule="exact" w:val="680"/>
      </w:trPr>
      <w:tc>
        <w:tcPr>
          <w:tcW w:w="9368" w:type="dxa"/>
          <w:gridSpan w:val="3"/>
          <w:vAlign w:val="bottom"/>
        </w:tcPr>
        <w:p w14:paraId="5B5BE55B" w14:textId="77777777" w:rsidR="00E70780" w:rsidRDefault="00E70780">
          <w:pPr>
            <w:pStyle w:val="LogoCaption"/>
          </w:pPr>
        </w:p>
      </w:tc>
      <w:tc>
        <w:tcPr>
          <w:tcW w:w="9368" w:type="dxa"/>
          <w:vAlign w:val="bottom"/>
        </w:tcPr>
        <w:p w14:paraId="6F7AC0B4" w14:textId="77777777" w:rsidR="00E70780" w:rsidRDefault="00E70780">
          <w:pPr>
            <w:pStyle w:val="Header"/>
          </w:pPr>
        </w:p>
      </w:tc>
    </w:tr>
    <w:tr w:rsidR="00E70780" w14:paraId="2D2D64FB" w14:textId="77777777">
      <w:trPr>
        <w:trHeight w:hRule="exact" w:val="680"/>
      </w:trPr>
      <w:tc>
        <w:tcPr>
          <w:tcW w:w="9368" w:type="dxa"/>
          <w:gridSpan w:val="3"/>
          <w:vAlign w:val="bottom"/>
        </w:tcPr>
        <w:p w14:paraId="4B2DB717" w14:textId="77777777" w:rsidR="00E70780" w:rsidRDefault="00E70780">
          <w:pPr>
            <w:pStyle w:val="LogoCaption"/>
          </w:pPr>
        </w:p>
      </w:tc>
      <w:tc>
        <w:tcPr>
          <w:tcW w:w="9368" w:type="dxa"/>
          <w:vAlign w:val="bottom"/>
        </w:tcPr>
        <w:p w14:paraId="33D5D3DC" w14:textId="77777777" w:rsidR="00E70780" w:rsidRDefault="00E70780">
          <w:pPr>
            <w:pStyle w:val="Header"/>
          </w:pPr>
        </w:p>
      </w:tc>
    </w:tr>
    <w:tr w:rsidR="00E70780" w14:paraId="046F39E2" w14:textId="77777777">
      <w:trPr>
        <w:trHeight w:hRule="exact" w:val="680"/>
      </w:trPr>
      <w:tc>
        <w:tcPr>
          <w:tcW w:w="9368" w:type="dxa"/>
          <w:gridSpan w:val="3"/>
          <w:vAlign w:val="bottom"/>
        </w:tcPr>
        <w:p w14:paraId="4187C4A7" w14:textId="77777777" w:rsidR="00E70780" w:rsidRDefault="00E70780">
          <w:pPr>
            <w:pStyle w:val="LogoCaption"/>
          </w:pPr>
        </w:p>
      </w:tc>
      <w:tc>
        <w:tcPr>
          <w:tcW w:w="9368" w:type="dxa"/>
          <w:vAlign w:val="bottom"/>
        </w:tcPr>
        <w:p w14:paraId="109021D9" w14:textId="77777777" w:rsidR="00E70780" w:rsidRDefault="00E70780">
          <w:pPr>
            <w:pStyle w:val="Header"/>
          </w:pPr>
        </w:p>
      </w:tc>
    </w:tr>
    <w:tr w:rsidR="00E70780" w14:paraId="3B4B1A83" w14:textId="77777777">
      <w:trPr>
        <w:trHeight w:hRule="exact" w:val="680"/>
      </w:trPr>
      <w:tc>
        <w:tcPr>
          <w:tcW w:w="9368" w:type="dxa"/>
          <w:gridSpan w:val="3"/>
          <w:vAlign w:val="bottom"/>
        </w:tcPr>
        <w:p w14:paraId="3A0C417C" w14:textId="77777777" w:rsidR="00E70780" w:rsidRDefault="00E70780">
          <w:pPr>
            <w:pStyle w:val="LogoCaption"/>
          </w:pPr>
        </w:p>
      </w:tc>
      <w:tc>
        <w:tcPr>
          <w:tcW w:w="9368" w:type="dxa"/>
          <w:vAlign w:val="bottom"/>
        </w:tcPr>
        <w:p w14:paraId="0338F63C" w14:textId="77777777" w:rsidR="00E70780" w:rsidRDefault="00E70780">
          <w:pPr>
            <w:pStyle w:val="Header"/>
          </w:pPr>
        </w:p>
      </w:tc>
    </w:tr>
    <w:tr w:rsidR="00E70780" w14:paraId="736EAEAD" w14:textId="77777777">
      <w:trPr>
        <w:trHeight w:hRule="exact" w:val="680"/>
      </w:trPr>
      <w:tc>
        <w:tcPr>
          <w:tcW w:w="9368" w:type="dxa"/>
          <w:gridSpan w:val="3"/>
          <w:vAlign w:val="bottom"/>
        </w:tcPr>
        <w:p w14:paraId="4B44EEB4" w14:textId="77777777" w:rsidR="00E70780" w:rsidRDefault="00E70780">
          <w:pPr>
            <w:pStyle w:val="LogoCaption"/>
          </w:pPr>
        </w:p>
      </w:tc>
      <w:tc>
        <w:tcPr>
          <w:tcW w:w="9368" w:type="dxa"/>
          <w:vAlign w:val="bottom"/>
        </w:tcPr>
        <w:p w14:paraId="2E865B70" w14:textId="77777777" w:rsidR="00E70780" w:rsidRDefault="00E70780">
          <w:pPr>
            <w:pStyle w:val="Header"/>
          </w:pPr>
        </w:p>
      </w:tc>
    </w:tr>
    <w:tr w:rsidR="00E70780" w14:paraId="3AF9439B" w14:textId="77777777">
      <w:trPr>
        <w:trHeight w:hRule="exact" w:val="680"/>
      </w:trPr>
      <w:tc>
        <w:tcPr>
          <w:tcW w:w="9368" w:type="dxa"/>
          <w:gridSpan w:val="3"/>
          <w:vAlign w:val="bottom"/>
        </w:tcPr>
        <w:p w14:paraId="78301EA0" w14:textId="77777777" w:rsidR="00E70780" w:rsidRDefault="00E70780">
          <w:pPr>
            <w:pStyle w:val="LogoCaption"/>
          </w:pPr>
        </w:p>
      </w:tc>
      <w:tc>
        <w:tcPr>
          <w:tcW w:w="9368" w:type="dxa"/>
          <w:vAlign w:val="bottom"/>
        </w:tcPr>
        <w:p w14:paraId="6913E306" w14:textId="77777777" w:rsidR="00E70780" w:rsidRDefault="00E70780">
          <w:pPr>
            <w:pStyle w:val="Header"/>
          </w:pPr>
        </w:p>
      </w:tc>
    </w:tr>
    <w:tr w:rsidR="00E70780" w14:paraId="6F3AD8C3" w14:textId="77777777">
      <w:trPr>
        <w:trHeight w:hRule="exact" w:val="680"/>
      </w:trPr>
      <w:tc>
        <w:tcPr>
          <w:tcW w:w="9368" w:type="dxa"/>
          <w:gridSpan w:val="3"/>
          <w:vAlign w:val="bottom"/>
        </w:tcPr>
        <w:p w14:paraId="07A376C4" w14:textId="77777777" w:rsidR="00E70780" w:rsidRDefault="00E70780">
          <w:pPr>
            <w:pStyle w:val="LogoCaption"/>
          </w:pPr>
        </w:p>
      </w:tc>
      <w:tc>
        <w:tcPr>
          <w:tcW w:w="9368" w:type="dxa"/>
          <w:vAlign w:val="bottom"/>
        </w:tcPr>
        <w:p w14:paraId="250FEE6F" w14:textId="77777777" w:rsidR="00E70780" w:rsidRDefault="00E70780">
          <w:pPr>
            <w:pStyle w:val="Header"/>
          </w:pPr>
        </w:p>
      </w:tc>
    </w:tr>
    <w:tr w:rsidR="00E70780" w14:paraId="4217718E" w14:textId="77777777">
      <w:trPr>
        <w:trHeight w:hRule="exact" w:val="680"/>
      </w:trPr>
      <w:tc>
        <w:tcPr>
          <w:tcW w:w="9368" w:type="dxa"/>
          <w:gridSpan w:val="3"/>
          <w:vAlign w:val="bottom"/>
        </w:tcPr>
        <w:p w14:paraId="3F9A92C5" w14:textId="77777777" w:rsidR="00E70780" w:rsidRDefault="00E70780">
          <w:pPr>
            <w:pStyle w:val="LogoCaption"/>
          </w:pPr>
        </w:p>
      </w:tc>
      <w:tc>
        <w:tcPr>
          <w:tcW w:w="9368" w:type="dxa"/>
          <w:vAlign w:val="bottom"/>
        </w:tcPr>
        <w:p w14:paraId="27FD78FE" w14:textId="77777777" w:rsidR="00E70780" w:rsidRDefault="00E70780">
          <w:pPr>
            <w:pStyle w:val="Header"/>
          </w:pPr>
        </w:p>
      </w:tc>
    </w:tr>
    <w:tr w:rsidR="00E70780" w14:paraId="3F4F315B" w14:textId="77777777">
      <w:trPr>
        <w:trHeight w:hRule="exact" w:val="680"/>
      </w:trPr>
      <w:tc>
        <w:tcPr>
          <w:tcW w:w="9368" w:type="dxa"/>
          <w:gridSpan w:val="3"/>
          <w:vAlign w:val="bottom"/>
        </w:tcPr>
        <w:p w14:paraId="186C20CA" w14:textId="77777777" w:rsidR="00E70780" w:rsidRDefault="00E70780">
          <w:pPr>
            <w:pStyle w:val="LogoCaption"/>
          </w:pPr>
        </w:p>
      </w:tc>
      <w:tc>
        <w:tcPr>
          <w:tcW w:w="9368" w:type="dxa"/>
          <w:vAlign w:val="bottom"/>
        </w:tcPr>
        <w:p w14:paraId="0732B4D0" w14:textId="77777777" w:rsidR="00E70780" w:rsidRDefault="00E70780">
          <w:pPr>
            <w:pStyle w:val="Header"/>
          </w:pPr>
        </w:p>
      </w:tc>
    </w:tr>
    <w:tr w:rsidR="00E70780" w14:paraId="2DFD6AF2" w14:textId="77777777">
      <w:trPr>
        <w:trHeight w:hRule="exact" w:val="680"/>
      </w:trPr>
      <w:tc>
        <w:tcPr>
          <w:tcW w:w="9368" w:type="dxa"/>
          <w:gridSpan w:val="3"/>
          <w:vAlign w:val="bottom"/>
        </w:tcPr>
        <w:p w14:paraId="5C2546D3" w14:textId="77777777" w:rsidR="00E70780" w:rsidRDefault="00E70780">
          <w:pPr>
            <w:pStyle w:val="LogoCaption"/>
          </w:pPr>
        </w:p>
      </w:tc>
      <w:tc>
        <w:tcPr>
          <w:tcW w:w="9368" w:type="dxa"/>
          <w:vAlign w:val="bottom"/>
        </w:tcPr>
        <w:p w14:paraId="1D1AF388" w14:textId="77777777" w:rsidR="00E70780" w:rsidRDefault="00E70780">
          <w:pPr>
            <w:pStyle w:val="Header"/>
          </w:pPr>
        </w:p>
      </w:tc>
    </w:tr>
    <w:tr w:rsidR="00E70780" w14:paraId="06C55C6A" w14:textId="77777777">
      <w:trPr>
        <w:gridAfter w:val="2"/>
        <w:wAfter w:w="360" w:type="dxa"/>
        <w:trHeight w:hRule="exact" w:val="680"/>
      </w:trPr>
      <w:tc>
        <w:tcPr>
          <w:tcW w:w="9368" w:type="dxa"/>
          <w:vAlign w:val="bottom"/>
        </w:tcPr>
        <w:p w14:paraId="6DFC84C7" w14:textId="77777777" w:rsidR="00E70780" w:rsidRDefault="00E70780">
          <w:pPr>
            <w:pStyle w:val="LogoCaption"/>
          </w:pPr>
        </w:p>
      </w:tc>
      <w:tc>
        <w:tcPr>
          <w:tcW w:w="9368" w:type="dxa"/>
          <w:vAlign w:val="bottom"/>
        </w:tcPr>
        <w:p w14:paraId="6929E1B9" w14:textId="77777777" w:rsidR="00E70780" w:rsidRDefault="00E70780">
          <w:pPr>
            <w:pStyle w:val="Header"/>
          </w:pPr>
        </w:p>
      </w:tc>
    </w:tr>
    <w:tr w:rsidR="00E70780" w14:paraId="48A4DD4A" w14:textId="77777777">
      <w:trPr>
        <w:gridAfter w:val="1"/>
        <w:wAfter w:w="1080" w:type="dxa"/>
        <w:trHeight w:hRule="exact" w:val="680"/>
      </w:trPr>
      <w:tc>
        <w:tcPr>
          <w:tcW w:w="9368" w:type="dxa"/>
          <w:vAlign w:val="bottom"/>
        </w:tcPr>
        <w:p w14:paraId="5C76F8B1" w14:textId="77777777" w:rsidR="00E70780" w:rsidRDefault="00E70780">
          <w:pPr>
            <w:pStyle w:val="LogoCaption"/>
          </w:pPr>
        </w:p>
      </w:tc>
      <w:tc>
        <w:tcPr>
          <w:tcW w:w="9368" w:type="dxa"/>
          <w:gridSpan w:val="2"/>
          <w:vAlign w:val="bottom"/>
        </w:tcPr>
        <w:p w14:paraId="5B2F8241" w14:textId="77777777" w:rsidR="00E70780" w:rsidRDefault="00E70780">
          <w:pPr>
            <w:pStyle w:val="Header"/>
          </w:pPr>
        </w:p>
      </w:tc>
    </w:tr>
    <w:tr w:rsidR="00E70780" w14:paraId="20BD72FB" w14:textId="77777777">
      <w:trPr>
        <w:gridAfter w:val="1"/>
        <w:wAfter w:w="1080" w:type="dxa"/>
        <w:trHeight w:hRule="exact" w:val="680"/>
      </w:trPr>
      <w:tc>
        <w:tcPr>
          <w:tcW w:w="9368" w:type="dxa"/>
          <w:vAlign w:val="bottom"/>
        </w:tcPr>
        <w:p w14:paraId="77CA4C60" w14:textId="77777777" w:rsidR="00E70780" w:rsidRDefault="00E70780">
          <w:pPr>
            <w:pStyle w:val="LogoCaption"/>
          </w:pPr>
        </w:p>
      </w:tc>
      <w:tc>
        <w:tcPr>
          <w:tcW w:w="9368" w:type="dxa"/>
          <w:gridSpan w:val="2"/>
          <w:vAlign w:val="bottom"/>
        </w:tcPr>
        <w:p w14:paraId="26E0FFAE" w14:textId="77777777" w:rsidR="00E70780" w:rsidRDefault="00E70780">
          <w:pPr>
            <w:pStyle w:val="Header"/>
          </w:pPr>
        </w:p>
      </w:tc>
    </w:tr>
    <w:tr w:rsidR="00E70780" w14:paraId="6978A52E" w14:textId="77777777">
      <w:trPr>
        <w:gridAfter w:val="1"/>
        <w:wAfter w:w="1080" w:type="dxa"/>
        <w:trHeight w:hRule="exact" w:val="680"/>
      </w:trPr>
      <w:tc>
        <w:tcPr>
          <w:tcW w:w="9368" w:type="dxa"/>
          <w:vAlign w:val="bottom"/>
        </w:tcPr>
        <w:p w14:paraId="1EF0C693" w14:textId="77777777" w:rsidR="00E70780" w:rsidRDefault="00E70780">
          <w:pPr>
            <w:pStyle w:val="LogoCaption"/>
          </w:pPr>
        </w:p>
      </w:tc>
      <w:tc>
        <w:tcPr>
          <w:tcW w:w="9368" w:type="dxa"/>
          <w:gridSpan w:val="2"/>
          <w:vAlign w:val="bottom"/>
        </w:tcPr>
        <w:p w14:paraId="15FEC282" w14:textId="77777777" w:rsidR="00E70780" w:rsidRDefault="00E70780">
          <w:pPr>
            <w:pStyle w:val="Header"/>
          </w:pPr>
        </w:p>
      </w:tc>
    </w:tr>
    <w:tr w:rsidR="00E70780" w14:paraId="0AAE6D97" w14:textId="77777777">
      <w:trPr>
        <w:gridAfter w:val="1"/>
        <w:wAfter w:w="1080" w:type="dxa"/>
        <w:trHeight w:hRule="exact" w:val="680"/>
      </w:trPr>
      <w:tc>
        <w:tcPr>
          <w:tcW w:w="9368" w:type="dxa"/>
          <w:vAlign w:val="bottom"/>
        </w:tcPr>
        <w:p w14:paraId="5465B924" w14:textId="77777777" w:rsidR="00E70780" w:rsidRDefault="00E70780">
          <w:pPr>
            <w:pStyle w:val="LogoCaption"/>
          </w:pPr>
        </w:p>
      </w:tc>
      <w:tc>
        <w:tcPr>
          <w:tcW w:w="9368" w:type="dxa"/>
          <w:gridSpan w:val="2"/>
          <w:vAlign w:val="bottom"/>
        </w:tcPr>
        <w:p w14:paraId="5D7C7557" w14:textId="77777777" w:rsidR="00E70780" w:rsidRDefault="00E70780">
          <w:pPr>
            <w:pStyle w:val="Header"/>
          </w:pPr>
        </w:p>
      </w:tc>
    </w:tr>
    <w:tr w:rsidR="00E70780" w14:paraId="7E627A90" w14:textId="77777777">
      <w:trPr>
        <w:gridAfter w:val="1"/>
        <w:wAfter w:w="1080" w:type="dxa"/>
        <w:trHeight w:hRule="exact" w:val="680"/>
      </w:trPr>
      <w:tc>
        <w:tcPr>
          <w:tcW w:w="9368" w:type="dxa"/>
          <w:vAlign w:val="bottom"/>
        </w:tcPr>
        <w:p w14:paraId="60AEEB4E" w14:textId="77777777" w:rsidR="00E70780" w:rsidRDefault="00E70780">
          <w:pPr>
            <w:pStyle w:val="LogoCaption"/>
          </w:pPr>
        </w:p>
      </w:tc>
      <w:tc>
        <w:tcPr>
          <w:tcW w:w="9368" w:type="dxa"/>
          <w:gridSpan w:val="2"/>
          <w:vAlign w:val="bottom"/>
        </w:tcPr>
        <w:p w14:paraId="31860B0B" w14:textId="77777777" w:rsidR="00E70780" w:rsidRDefault="00E70780">
          <w:pPr>
            <w:pStyle w:val="Header"/>
          </w:pPr>
        </w:p>
      </w:tc>
    </w:tr>
    <w:tr w:rsidR="00E70780" w14:paraId="1797EA18" w14:textId="77777777">
      <w:trPr>
        <w:gridAfter w:val="1"/>
        <w:wAfter w:w="1080" w:type="dxa"/>
        <w:trHeight w:hRule="exact" w:val="680"/>
      </w:trPr>
      <w:tc>
        <w:tcPr>
          <w:tcW w:w="9368" w:type="dxa"/>
          <w:vAlign w:val="bottom"/>
        </w:tcPr>
        <w:p w14:paraId="2304D0CA" w14:textId="77777777" w:rsidR="00E70780" w:rsidRDefault="00E70780">
          <w:pPr>
            <w:pStyle w:val="LogoCaption"/>
          </w:pPr>
        </w:p>
      </w:tc>
      <w:tc>
        <w:tcPr>
          <w:tcW w:w="9368" w:type="dxa"/>
          <w:gridSpan w:val="2"/>
          <w:vAlign w:val="bottom"/>
        </w:tcPr>
        <w:p w14:paraId="0ACA8D35" w14:textId="77777777" w:rsidR="00E70780" w:rsidRDefault="00E70780">
          <w:pPr>
            <w:pStyle w:val="Header"/>
          </w:pPr>
        </w:p>
      </w:tc>
    </w:tr>
    <w:tr w:rsidR="00E70780" w14:paraId="16AF59B6" w14:textId="77777777">
      <w:trPr>
        <w:gridAfter w:val="1"/>
        <w:wAfter w:w="1080" w:type="dxa"/>
        <w:trHeight w:hRule="exact" w:val="680"/>
      </w:trPr>
      <w:tc>
        <w:tcPr>
          <w:tcW w:w="9368" w:type="dxa"/>
          <w:vAlign w:val="bottom"/>
        </w:tcPr>
        <w:p w14:paraId="39FC6B44" w14:textId="77777777" w:rsidR="00E70780" w:rsidRDefault="00E70780">
          <w:pPr>
            <w:pStyle w:val="LogoCaption"/>
          </w:pPr>
        </w:p>
      </w:tc>
      <w:tc>
        <w:tcPr>
          <w:tcW w:w="9368" w:type="dxa"/>
          <w:gridSpan w:val="2"/>
          <w:vAlign w:val="bottom"/>
        </w:tcPr>
        <w:p w14:paraId="23ABF3A9" w14:textId="77777777" w:rsidR="00E70780" w:rsidRDefault="00E70780">
          <w:pPr>
            <w:pStyle w:val="Header"/>
          </w:pPr>
        </w:p>
      </w:tc>
    </w:tr>
    <w:tr w:rsidR="00E70780" w14:paraId="685678FE" w14:textId="77777777">
      <w:trPr>
        <w:gridAfter w:val="1"/>
        <w:wAfter w:w="1080" w:type="dxa"/>
        <w:trHeight w:hRule="exact" w:val="680"/>
      </w:trPr>
      <w:tc>
        <w:tcPr>
          <w:tcW w:w="9368" w:type="dxa"/>
          <w:vAlign w:val="bottom"/>
        </w:tcPr>
        <w:p w14:paraId="60116140" w14:textId="77777777" w:rsidR="00E70780" w:rsidRDefault="00E70780">
          <w:pPr>
            <w:pStyle w:val="LogoCaption"/>
          </w:pPr>
        </w:p>
      </w:tc>
      <w:tc>
        <w:tcPr>
          <w:tcW w:w="9368" w:type="dxa"/>
          <w:gridSpan w:val="2"/>
          <w:vAlign w:val="bottom"/>
        </w:tcPr>
        <w:p w14:paraId="15CCAEB1" w14:textId="77777777" w:rsidR="00E70780" w:rsidRDefault="00E70780">
          <w:pPr>
            <w:pStyle w:val="Header"/>
          </w:pPr>
        </w:p>
      </w:tc>
    </w:tr>
    <w:tr w:rsidR="00E70780" w14:paraId="71E06B6D" w14:textId="77777777">
      <w:trPr>
        <w:gridAfter w:val="1"/>
        <w:wAfter w:w="1080" w:type="dxa"/>
        <w:trHeight w:hRule="exact" w:val="680"/>
      </w:trPr>
      <w:tc>
        <w:tcPr>
          <w:tcW w:w="9368" w:type="dxa"/>
          <w:vAlign w:val="bottom"/>
        </w:tcPr>
        <w:p w14:paraId="586C870E" w14:textId="77777777" w:rsidR="00E70780" w:rsidRDefault="00E70780">
          <w:pPr>
            <w:pStyle w:val="LogoCaption"/>
          </w:pPr>
        </w:p>
      </w:tc>
      <w:tc>
        <w:tcPr>
          <w:tcW w:w="9368" w:type="dxa"/>
          <w:gridSpan w:val="2"/>
          <w:vAlign w:val="bottom"/>
        </w:tcPr>
        <w:p w14:paraId="56861BAC" w14:textId="77777777" w:rsidR="00E70780" w:rsidRDefault="00E70780">
          <w:pPr>
            <w:pStyle w:val="Header"/>
          </w:pPr>
        </w:p>
      </w:tc>
    </w:tr>
    <w:tr w:rsidR="00E70780" w14:paraId="6076B56B" w14:textId="77777777">
      <w:trPr>
        <w:gridAfter w:val="1"/>
        <w:wAfter w:w="1080" w:type="dxa"/>
        <w:trHeight w:hRule="exact" w:val="680"/>
      </w:trPr>
      <w:tc>
        <w:tcPr>
          <w:tcW w:w="9368" w:type="dxa"/>
          <w:vAlign w:val="bottom"/>
        </w:tcPr>
        <w:p w14:paraId="49861B8D" w14:textId="77777777" w:rsidR="00E70780" w:rsidRDefault="00E70780">
          <w:pPr>
            <w:pStyle w:val="LogoCaption"/>
          </w:pPr>
        </w:p>
      </w:tc>
      <w:tc>
        <w:tcPr>
          <w:tcW w:w="9368" w:type="dxa"/>
          <w:gridSpan w:val="2"/>
          <w:vAlign w:val="bottom"/>
        </w:tcPr>
        <w:p w14:paraId="38DBB9E1" w14:textId="77777777" w:rsidR="00E70780" w:rsidRDefault="00E70780">
          <w:pPr>
            <w:pStyle w:val="Header"/>
          </w:pPr>
        </w:p>
      </w:tc>
    </w:tr>
    <w:tr w:rsidR="00E70780" w14:paraId="2C5AFE0F" w14:textId="77777777">
      <w:trPr>
        <w:gridAfter w:val="1"/>
        <w:wAfter w:w="1080" w:type="dxa"/>
        <w:trHeight w:hRule="exact" w:val="680"/>
      </w:trPr>
      <w:tc>
        <w:tcPr>
          <w:tcW w:w="9368" w:type="dxa"/>
          <w:vAlign w:val="bottom"/>
        </w:tcPr>
        <w:p w14:paraId="451AAB0E" w14:textId="77777777" w:rsidR="00E70780" w:rsidRDefault="00E70780">
          <w:pPr>
            <w:pStyle w:val="LogoCaption"/>
          </w:pPr>
        </w:p>
      </w:tc>
      <w:tc>
        <w:tcPr>
          <w:tcW w:w="9368" w:type="dxa"/>
          <w:gridSpan w:val="2"/>
          <w:vAlign w:val="bottom"/>
        </w:tcPr>
        <w:p w14:paraId="2B21021E" w14:textId="77777777" w:rsidR="00E70780" w:rsidRDefault="00E70780">
          <w:pPr>
            <w:pStyle w:val="Header"/>
          </w:pPr>
        </w:p>
      </w:tc>
    </w:tr>
    <w:tr w:rsidR="00E70780" w14:paraId="1A18C955" w14:textId="77777777">
      <w:trPr>
        <w:gridAfter w:val="1"/>
        <w:wAfter w:w="1080" w:type="dxa"/>
        <w:trHeight w:hRule="exact" w:val="680"/>
      </w:trPr>
      <w:tc>
        <w:tcPr>
          <w:tcW w:w="9368" w:type="dxa"/>
          <w:vAlign w:val="bottom"/>
        </w:tcPr>
        <w:p w14:paraId="39D15207" w14:textId="77777777" w:rsidR="00E70780" w:rsidRDefault="00E70780">
          <w:pPr>
            <w:pStyle w:val="LogoCaption"/>
          </w:pPr>
        </w:p>
      </w:tc>
      <w:tc>
        <w:tcPr>
          <w:tcW w:w="9368" w:type="dxa"/>
          <w:gridSpan w:val="2"/>
          <w:vAlign w:val="bottom"/>
        </w:tcPr>
        <w:p w14:paraId="2E44A272" w14:textId="77777777" w:rsidR="00E70780" w:rsidRDefault="00E70780">
          <w:pPr>
            <w:pStyle w:val="Header"/>
          </w:pPr>
        </w:p>
      </w:tc>
    </w:tr>
    <w:tr w:rsidR="00E70780" w14:paraId="25C34213" w14:textId="77777777">
      <w:trPr>
        <w:gridAfter w:val="1"/>
        <w:wAfter w:w="1080" w:type="dxa"/>
        <w:trHeight w:hRule="exact" w:val="680"/>
      </w:trPr>
      <w:tc>
        <w:tcPr>
          <w:tcW w:w="9368" w:type="dxa"/>
          <w:vAlign w:val="bottom"/>
        </w:tcPr>
        <w:p w14:paraId="43F07428" w14:textId="77777777" w:rsidR="00E70780" w:rsidRDefault="00E70780">
          <w:pPr>
            <w:pStyle w:val="LogoCaption"/>
          </w:pPr>
        </w:p>
      </w:tc>
      <w:tc>
        <w:tcPr>
          <w:tcW w:w="9368" w:type="dxa"/>
          <w:gridSpan w:val="2"/>
          <w:vAlign w:val="bottom"/>
        </w:tcPr>
        <w:p w14:paraId="7AA4F7CC" w14:textId="77777777" w:rsidR="00E70780" w:rsidRDefault="00E70780">
          <w:pPr>
            <w:pStyle w:val="Header"/>
          </w:pPr>
        </w:p>
      </w:tc>
    </w:tr>
    <w:tr w:rsidR="00E70780" w14:paraId="1FE3A9A4" w14:textId="77777777">
      <w:trPr>
        <w:gridAfter w:val="1"/>
        <w:wAfter w:w="1080" w:type="dxa"/>
        <w:trHeight w:hRule="exact" w:val="680"/>
      </w:trPr>
      <w:tc>
        <w:tcPr>
          <w:tcW w:w="9368" w:type="dxa"/>
          <w:vAlign w:val="bottom"/>
        </w:tcPr>
        <w:p w14:paraId="4ECA9B35" w14:textId="77777777" w:rsidR="00E70780" w:rsidRDefault="00E70780">
          <w:pPr>
            <w:pStyle w:val="LogoCaption"/>
          </w:pPr>
        </w:p>
      </w:tc>
      <w:tc>
        <w:tcPr>
          <w:tcW w:w="9368" w:type="dxa"/>
          <w:gridSpan w:val="2"/>
          <w:vAlign w:val="bottom"/>
        </w:tcPr>
        <w:p w14:paraId="4DB124F5" w14:textId="77777777" w:rsidR="00E70780" w:rsidRDefault="00E70780">
          <w:pPr>
            <w:pStyle w:val="Header"/>
          </w:pPr>
        </w:p>
      </w:tc>
    </w:tr>
    <w:tr w:rsidR="00E70780" w14:paraId="1F8440E0" w14:textId="77777777">
      <w:trPr>
        <w:gridAfter w:val="1"/>
        <w:wAfter w:w="1080" w:type="dxa"/>
        <w:trHeight w:hRule="exact" w:val="680"/>
      </w:trPr>
      <w:tc>
        <w:tcPr>
          <w:tcW w:w="9368" w:type="dxa"/>
          <w:vAlign w:val="bottom"/>
        </w:tcPr>
        <w:p w14:paraId="7BEFBBDC" w14:textId="77777777" w:rsidR="00E70780" w:rsidRDefault="00E70780">
          <w:pPr>
            <w:pStyle w:val="LogoCaption"/>
          </w:pPr>
        </w:p>
      </w:tc>
      <w:tc>
        <w:tcPr>
          <w:tcW w:w="9368" w:type="dxa"/>
          <w:gridSpan w:val="2"/>
          <w:vAlign w:val="bottom"/>
        </w:tcPr>
        <w:p w14:paraId="3706EB79" w14:textId="77777777" w:rsidR="00E70780" w:rsidRDefault="00E70780">
          <w:pPr>
            <w:pStyle w:val="Header"/>
          </w:pPr>
        </w:p>
      </w:tc>
    </w:tr>
    <w:tr w:rsidR="00E70780" w14:paraId="4BB1FB6D" w14:textId="77777777">
      <w:trPr>
        <w:gridAfter w:val="1"/>
        <w:wAfter w:w="1080" w:type="dxa"/>
        <w:trHeight w:hRule="exact" w:val="680"/>
      </w:trPr>
      <w:tc>
        <w:tcPr>
          <w:tcW w:w="9368" w:type="dxa"/>
          <w:vAlign w:val="bottom"/>
        </w:tcPr>
        <w:p w14:paraId="2FB98287" w14:textId="77777777" w:rsidR="00E70780" w:rsidRDefault="00E70780">
          <w:pPr>
            <w:pStyle w:val="LogoCaption"/>
          </w:pPr>
        </w:p>
      </w:tc>
      <w:tc>
        <w:tcPr>
          <w:tcW w:w="9368" w:type="dxa"/>
          <w:gridSpan w:val="2"/>
          <w:vAlign w:val="bottom"/>
        </w:tcPr>
        <w:p w14:paraId="7AD154DF" w14:textId="77777777" w:rsidR="00E70780" w:rsidRDefault="00E70780">
          <w:pPr>
            <w:pStyle w:val="Header"/>
          </w:pPr>
        </w:p>
      </w:tc>
    </w:tr>
    <w:tr w:rsidR="00E70780" w14:paraId="0802C483" w14:textId="77777777">
      <w:trPr>
        <w:gridAfter w:val="1"/>
        <w:wAfter w:w="1080" w:type="dxa"/>
        <w:trHeight w:hRule="exact" w:val="680"/>
      </w:trPr>
      <w:tc>
        <w:tcPr>
          <w:tcW w:w="9368" w:type="dxa"/>
          <w:vAlign w:val="bottom"/>
        </w:tcPr>
        <w:p w14:paraId="06076DBA" w14:textId="77777777" w:rsidR="00E70780" w:rsidRDefault="00E70780">
          <w:pPr>
            <w:pStyle w:val="LogoCaption"/>
          </w:pPr>
        </w:p>
      </w:tc>
      <w:tc>
        <w:tcPr>
          <w:tcW w:w="9368" w:type="dxa"/>
          <w:gridSpan w:val="2"/>
          <w:vAlign w:val="bottom"/>
        </w:tcPr>
        <w:p w14:paraId="660925FA" w14:textId="77777777" w:rsidR="00E70780" w:rsidRDefault="00E70780">
          <w:pPr>
            <w:pStyle w:val="Header"/>
          </w:pPr>
        </w:p>
      </w:tc>
    </w:tr>
    <w:tr w:rsidR="00E70780" w14:paraId="2D25F3AF" w14:textId="77777777">
      <w:trPr>
        <w:gridAfter w:val="1"/>
        <w:wAfter w:w="1080" w:type="dxa"/>
        <w:trHeight w:hRule="exact" w:val="680"/>
      </w:trPr>
      <w:tc>
        <w:tcPr>
          <w:tcW w:w="9368" w:type="dxa"/>
          <w:vAlign w:val="bottom"/>
        </w:tcPr>
        <w:p w14:paraId="6D397D26" w14:textId="77777777" w:rsidR="00E70780" w:rsidRDefault="00E70780">
          <w:pPr>
            <w:pStyle w:val="LogoCaption"/>
          </w:pPr>
        </w:p>
      </w:tc>
      <w:tc>
        <w:tcPr>
          <w:tcW w:w="9368" w:type="dxa"/>
          <w:gridSpan w:val="2"/>
          <w:vAlign w:val="bottom"/>
        </w:tcPr>
        <w:p w14:paraId="51831769" w14:textId="77777777" w:rsidR="00E70780" w:rsidRDefault="00E70780">
          <w:pPr>
            <w:pStyle w:val="Header"/>
          </w:pPr>
        </w:p>
      </w:tc>
    </w:tr>
    <w:tr w:rsidR="00E70780" w14:paraId="429F17D2" w14:textId="77777777">
      <w:trPr>
        <w:gridAfter w:val="1"/>
        <w:wAfter w:w="1080" w:type="dxa"/>
        <w:trHeight w:hRule="exact" w:val="680"/>
      </w:trPr>
      <w:tc>
        <w:tcPr>
          <w:tcW w:w="9368" w:type="dxa"/>
          <w:vAlign w:val="bottom"/>
        </w:tcPr>
        <w:p w14:paraId="24024091" w14:textId="77777777" w:rsidR="00E70780" w:rsidRDefault="00E70780">
          <w:pPr>
            <w:pStyle w:val="LogoCaption"/>
          </w:pPr>
        </w:p>
      </w:tc>
      <w:tc>
        <w:tcPr>
          <w:tcW w:w="9368" w:type="dxa"/>
          <w:gridSpan w:val="2"/>
          <w:vAlign w:val="bottom"/>
        </w:tcPr>
        <w:p w14:paraId="0573B2CD" w14:textId="77777777" w:rsidR="00E70780" w:rsidRDefault="00E70780">
          <w:pPr>
            <w:pStyle w:val="Header"/>
          </w:pPr>
        </w:p>
      </w:tc>
    </w:tr>
    <w:tr w:rsidR="00E70780" w14:paraId="3A2B5691" w14:textId="77777777">
      <w:trPr>
        <w:gridAfter w:val="1"/>
        <w:wAfter w:w="1080" w:type="dxa"/>
        <w:trHeight w:hRule="exact" w:val="680"/>
      </w:trPr>
      <w:tc>
        <w:tcPr>
          <w:tcW w:w="9368" w:type="dxa"/>
          <w:vAlign w:val="bottom"/>
        </w:tcPr>
        <w:p w14:paraId="6C61B9B7" w14:textId="77777777" w:rsidR="00E70780" w:rsidRDefault="00E70780">
          <w:pPr>
            <w:pStyle w:val="LogoCaption"/>
          </w:pPr>
        </w:p>
      </w:tc>
      <w:tc>
        <w:tcPr>
          <w:tcW w:w="9368" w:type="dxa"/>
          <w:gridSpan w:val="2"/>
          <w:vAlign w:val="bottom"/>
        </w:tcPr>
        <w:p w14:paraId="7C1E86EE" w14:textId="77777777" w:rsidR="00E70780" w:rsidRDefault="00E70780">
          <w:pPr>
            <w:pStyle w:val="Header"/>
          </w:pPr>
        </w:p>
      </w:tc>
    </w:tr>
    <w:tr w:rsidR="00E70780" w14:paraId="74566B21" w14:textId="77777777">
      <w:trPr>
        <w:gridAfter w:val="1"/>
        <w:wAfter w:w="1080" w:type="dxa"/>
        <w:trHeight w:hRule="exact" w:val="680"/>
      </w:trPr>
      <w:tc>
        <w:tcPr>
          <w:tcW w:w="9368" w:type="dxa"/>
          <w:vAlign w:val="bottom"/>
        </w:tcPr>
        <w:p w14:paraId="2BA4C721" w14:textId="77777777" w:rsidR="00E70780" w:rsidRDefault="00E70780">
          <w:pPr>
            <w:pStyle w:val="LogoCaption"/>
          </w:pPr>
        </w:p>
      </w:tc>
      <w:tc>
        <w:tcPr>
          <w:tcW w:w="9368" w:type="dxa"/>
          <w:gridSpan w:val="2"/>
          <w:vAlign w:val="bottom"/>
        </w:tcPr>
        <w:p w14:paraId="6B77F748" w14:textId="77777777" w:rsidR="00E70780" w:rsidRDefault="00E70780">
          <w:pPr>
            <w:pStyle w:val="Header"/>
          </w:pPr>
        </w:p>
      </w:tc>
    </w:tr>
    <w:tr w:rsidR="00E70780" w14:paraId="5AD55930" w14:textId="77777777">
      <w:trPr>
        <w:gridAfter w:val="1"/>
        <w:wAfter w:w="1080" w:type="dxa"/>
        <w:trHeight w:hRule="exact" w:val="680"/>
      </w:trPr>
      <w:tc>
        <w:tcPr>
          <w:tcW w:w="9368" w:type="dxa"/>
          <w:vAlign w:val="bottom"/>
        </w:tcPr>
        <w:p w14:paraId="3258D96F" w14:textId="77777777" w:rsidR="00E70780" w:rsidRDefault="00E70780">
          <w:pPr>
            <w:pStyle w:val="LogoCaption"/>
          </w:pPr>
        </w:p>
      </w:tc>
      <w:tc>
        <w:tcPr>
          <w:tcW w:w="9368" w:type="dxa"/>
          <w:gridSpan w:val="2"/>
          <w:vAlign w:val="bottom"/>
        </w:tcPr>
        <w:p w14:paraId="159A4853" w14:textId="77777777" w:rsidR="00E70780" w:rsidRDefault="00E70780">
          <w:pPr>
            <w:pStyle w:val="Header"/>
          </w:pPr>
        </w:p>
      </w:tc>
    </w:tr>
    <w:tr w:rsidR="00E70780" w14:paraId="76153271" w14:textId="77777777">
      <w:trPr>
        <w:gridAfter w:val="1"/>
        <w:wAfter w:w="1080" w:type="dxa"/>
        <w:trHeight w:hRule="exact" w:val="680"/>
      </w:trPr>
      <w:tc>
        <w:tcPr>
          <w:tcW w:w="9368" w:type="dxa"/>
          <w:vAlign w:val="bottom"/>
        </w:tcPr>
        <w:p w14:paraId="45CB79C1" w14:textId="77777777" w:rsidR="00E70780" w:rsidRDefault="00E70780">
          <w:pPr>
            <w:pStyle w:val="LogoCaption"/>
          </w:pPr>
        </w:p>
      </w:tc>
      <w:tc>
        <w:tcPr>
          <w:tcW w:w="9368" w:type="dxa"/>
          <w:gridSpan w:val="2"/>
          <w:vAlign w:val="bottom"/>
        </w:tcPr>
        <w:p w14:paraId="2A0AA97F" w14:textId="77777777" w:rsidR="00E70780" w:rsidRDefault="00E70780">
          <w:pPr>
            <w:pStyle w:val="Header"/>
          </w:pPr>
        </w:p>
      </w:tc>
    </w:tr>
    <w:tr w:rsidR="00E70780" w14:paraId="746B16EC" w14:textId="77777777">
      <w:trPr>
        <w:gridAfter w:val="1"/>
        <w:wAfter w:w="1080" w:type="dxa"/>
        <w:trHeight w:hRule="exact" w:val="680"/>
      </w:trPr>
      <w:tc>
        <w:tcPr>
          <w:tcW w:w="9368" w:type="dxa"/>
          <w:vAlign w:val="bottom"/>
        </w:tcPr>
        <w:p w14:paraId="263D19EE" w14:textId="77777777" w:rsidR="00E70780" w:rsidRDefault="00E70780">
          <w:pPr>
            <w:pStyle w:val="LogoCaption"/>
          </w:pPr>
        </w:p>
      </w:tc>
      <w:tc>
        <w:tcPr>
          <w:tcW w:w="9368" w:type="dxa"/>
          <w:gridSpan w:val="2"/>
          <w:vAlign w:val="bottom"/>
        </w:tcPr>
        <w:p w14:paraId="11188320" w14:textId="77777777" w:rsidR="00E70780" w:rsidRDefault="00E70780">
          <w:pPr>
            <w:pStyle w:val="Header"/>
          </w:pPr>
        </w:p>
      </w:tc>
    </w:tr>
    <w:tr w:rsidR="00E70780" w14:paraId="59414C35" w14:textId="77777777">
      <w:trPr>
        <w:gridAfter w:val="1"/>
        <w:wAfter w:w="1080" w:type="dxa"/>
        <w:trHeight w:hRule="exact" w:val="680"/>
      </w:trPr>
      <w:tc>
        <w:tcPr>
          <w:tcW w:w="9368" w:type="dxa"/>
          <w:vAlign w:val="bottom"/>
        </w:tcPr>
        <w:p w14:paraId="4B5B53B2" w14:textId="77777777" w:rsidR="00E70780" w:rsidRDefault="00E70780">
          <w:pPr>
            <w:pStyle w:val="LogoCaption"/>
          </w:pPr>
        </w:p>
      </w:tc>
      <w:tc>
        <w:tcPr>
          <w:tcW w:w="9368" w:type="dxa"/>
          <w:gridSpan w:val="2"/>
          <w:vAlign w:val="bottom"/>
        </w:tcPr>
        <w:p w14:paraId="09A6A62A" w14:textId="77777777" w:rsidR="00E70780" w:rsidRDefault="00E70780">
          <w:pPr>
            <w:pStyle w:val="Header"/>
          </w:pPr>
        </w:p>
      </w:tc>
    </w:tr>
    <w:tr w:rsidR="00E70780" w14:paraId="104469DB" w14:textId="77777777">
      <w:trPr>
        <w:gridAfter w:val="1"/>
        <w:wAfter w:w="1080" w:type="dxa"/>
        <w:trHeight w:hRule="exact" w:val="680"/>
      </w:trPr>
      <w:tc>
        <w:tcPr>
          <w:tcW w:w="9368" w:type="dxa"/>
          <w:vAlign w:val="bottom"/>
        </w:tcPr>
        <w:p w14:paraId="39157AE0" w14:textId="77777777" w:rsidR="00E70780" w:rsidRDefault="00E70780">
          <w:pPr>
            <w:pStyle w:val="LogoCaption"/>
          </w:pPr>
        </w:p>
      </w:tc>
      <w:tc>
        <w:tcPr>
          <w:tcW w:w="9368" w:type="dxa"/>
          <w:gridSpan w:val="2"/>
          <w:vAlign w:val="bottom"/>
        </w:tcPr>
        <w:p w14:paraId="0817B341" w14:textId="77777777" w:rsidR="00E70780" w:rsidRDefault="00E70780">
          <w:pPr>
            <w:pStyle w:val="Header"/>
          </w:pPr>
        </w:p>
      </w:tc>
    </w:tr>
    <w:tr w:rsidR="00E70780" w14:paraId="41A70586" w14:textId="77777777">
      <w:trPr>
        <w:gridAfter w:val="1"/>
        <w:wAfter w:w="1080" w:type="dxa"/>
        <w:trHeight w:hRule="exact" w:val="680"/>
      </w:trPr>
      <w:tc>
        <w:tcPr>
          <w:tcW w:w="9368" w:type="dxa"/>
          <w:vAlign w:val="bottom"/>
        </w:tcPr>
        <w:p w14:paraId="2B9DB49A" w14:textId="77777777" w:rsidR="00E70780" w:rsidRDefault="00E70780">
          <w:pPr>
            <w:pStyle w:val="LogoCaption"/>
          </w:pPr>
        </w:p>
      </w:tc>
      <w:tc>
        <w:tcPr>
          <w:tcW w:w="9368" w:type="dxa"/>
          <w:gridSpan w:val="2"/>
          <w:vAlign w:val="bottom"/>
        </w:tcPr>
        <w:p w14:paraId="5C263AB4" w14:textId="77777777" w:rsidR="00E70780" w:rsidRDefault="00E70780">
          <w:pPr>
            <w:pStyle w:val="Header"/>
          </w:pPr>
        </w:p>
      </w:tc>
    </w:tr>
    <w:tr w:rsidR="00E70780" w14:paraId="42A1D525" w14:textId="77777777">
      <w:trPr>
        <w:gridAfter w:val="1"/>
        <w:wAfter w:w="1080" w:type="dxa"/>
        <w:trHeight w:hRule="exact" w:val="680"/>
      </w:trPr>
      <w:tc>
        <w:tcPr>
          <w:tcW w:w="9368" w:type="dxa"/>
          <w:vAlign w:val="bottom"/>
        </w:tcPr>
        <w:p w14:paraId="3F8BC25E" w14:textId="77777777" w:rsidR="00E70780" w:rsidRDefault="00E70780">
          <w:pPr>
            <w:pStyle w:val="LogoCaption"/>
          </w:pPr>
        </w:p>
      </w:tc>
      <w:tc>
        <w:tcPr>
          <w:tcW w:w="9368" w:type="dxa"/>
          <w:gridSpan w:val="2"/>
          <w:vAlign w:val="bottom"/>
        </w:tcPr>
        <w:p w14:paraId="6FAC5E12" w14:textId="77777777" w:rsidR="00E70780" w:rsidRDefault="00E70780">
          <w:pPr>
            <w:pStyle w:val="Header"/>
          </w:pPr>
        </w:p>
      </w:tc>
    </w:tr>
    <w:tr w:rsidR="00E70780" w14:paraId="713C4777" w14:textId="77777777">
      <w:trPr>
        <w:gridAfter w:val="1"/>
        <w:wAfter w:w="1080" w:type="dxa"/>
        <w:trHeight w:hRule="exact" w:val="680"/>
      </w:trPr>
      <w:tc>
        <w:tcPr>
          <w:tcW w:w="9368" w:type="dxa"/>
          <w:vAlign w:val="bottom"/>
        </w:tcPr>
        <w:p w14:paraId="557AC8FA" w14:textId="77777777" w:rsidR="00E70780" w:rsidRDefault="00E70780">
          <w:pPr>
            <w:pStyle w:val="LogoCaption"/>
          </w:pPr>
        </w:p>
      </w:tc>
      <w:tc>
        <w:tcPr>
          <w:tcW w:w="9368" w:type="dxa"/>
          <w:gridSpan w:val="2"/>
          <w:vAlign w:val="bottom"/>
        </w:tcPr>
        <w:p w14:paraId="627D052C" w14:textId="77777777" w:rsidR="00E70780" w:rsidRDefault="00E70780">
          <w:pPr>
            <w:pStyle w:val="Header"/>
          </w:pPr>
        </w:p>
      </w:tc>
    </w:tr>
    <w:tr w:rsidR="00E70780" w14:paraId="64F3CE4A" w14:textId="77777777">
      <w:trPr>
        <w:gridAfter w:val="1"/>
        <w:wAfter w:w="1080" w:type="dxa"/>
        <w:trHeight w:hRule="exact" w:val="680"/>
      </w:trPr>
      <w:tc>
        <w:tcPr>
          <w:tcW w:w="9368" w:type="dxa"/>
          <w:vAlign w:val="bottom"/>
        </w:tcPr>
        <w:p w14:paraId="308EA24F" w14:textId="77777777" w:rsidR="00E70780" w:rsidRDefault="00E70780">
          <w:pPr>
            <w:pStyle w:val="LogoCaption"/>
          </w:pPr>
        </w:p>
      </w:tc>
      <w:tc>
        <w:tcPr>
          <w:tcW w:w="9368" w:type="dxa"/>
          <w:gridSpan w:val="2"/>
          <w:vAlign w:val="bottom"/>
        </w:tcPr>
        <w:p w14:paraId="6AF570C3" w14:textId="77777777" w:rsidR="00E70780" w:rsidRDefault="00E70780">
          <w:pPr>
            <w:pStyle w:val="Header"/>
          </w:pPr>
        </w:p>
      </w:tc>
    </w:tr>
    <w:tr w:rsidR="00E70780" w14:paraId="38335C5C" w14:textId="77777777">
      <w:trPr>
        <w:gridAfter w:val="1"/>
        <w:wAfter w:w="1080" w:type="dxa"/>
        <w:trHeight w:hRule="exact" w:val="680"/>
      </w:trPr>
      <w:tc>
        <w:tcPr>
          <w:tcW w:w="9368" w:type="dxa"/>
          <w:vAlign w:val="bottom"/>
        </w:tcPr>
        <w:p w14:paraId="783DEAFC" w14:textId="77777777" w:rsidR="00E70780" w:rsidRDefault="00E70780">
          <w:pPr>
            <w:pStyle w:val="LogoCaption"/>
          </w:pPr>
        </w:p>
      </w:tc>
      <w:tc>
        <w:tcPr>
          <w:tcW w:w="9368" w:type="dxa"/>
          <w:gridSpan w:val="2"/>
          <w:vAlign w:val="bottom"/>
        </w:tcPr>
        <w:p w14:paraId="7A6CBA48" w14:textId="77777777" w:rsidR="00E70780" w:rsidRDefault="00E70780">
          <w:pPr>
            <w:pStyle w:val="Header"/>
          </w:pPr>
        </w:p>
      </w:tc>
    </w:tr>
    <w:tr w:rsidR="00E70780" w14:paraId="6D705349" w14:textId="77777777">
      <w:trPr>
        <w:gridAfter w:val="1"/>
        <w:wAfter w:w="1080" w:type="dxa"/>
        <w:trHeight w:hRule="exact" w:val="680"/>
      </w:trPr>
      <w:tc>
        <w:tcPr>
          <w:tcW w:w="9368" w:type="dxa"/>
          <w:vAlign w:val="bottom"/>
        </w:tcPr>
        <w:p w14:paraId="256B072C" w14:textId="77777777" w:rsidR="00E70780" w:rsidRDefault="00E70780">
          <w:pPr>
            <w:pStyle w:val="LogoCaption"/>
          </w:pPr>
        </w:p>
      </w:tc>
      <w:tc>
        <w:tcPr>
          <w:tcW w:w="9368" w:type="dxa"/>
          <w:gridSpan w:val="2"/>
          <w:vAlign w:val="bottom"/>
        </w:tcPr>
        <w:p w14:paraId="15FEDCFB" w14:textId="77777777" w:rsidR="00E70780" w:rsidRDefault="00E70780">
          <w:pPr>
            <w:pStyle w:val="Header"/>
          </w:pPr>
        </w:p>
      </w:tc>
    </w:tr>
    <w:tr w:rsidR="00E70780" w14:paraId="78141022" w14:textId="77777777">
      <w:trPr>
        <w:gridAfter w:val="1"/>
        <w:wAfter w:w="1080" w:type="dxa"/>
        <w:trHeight w:hRule="exact" w:val="680"/>
      </w:trPr>
      <w:tc>
        <w:tcPr>
          <w:tcW w:w="9368" w:type="dxa"/>
          <w:vAlign w:val="bottom"/>
        </w:tcPr>
        <w:p w14:paraId="09380A03" w14:textId="77777777" w:rsidR="00E70780" w:rsidRDefault="00E70780">
          <w:pPr>
            <w:pStyle w:val="LogoCaption"/>
          </w:pPr>
        </w:p>
      </w:tc>
      <w:tc>
        <w:tcPr>
          <w:tcW w:w="9368" w:type="dxa"/>
          <w:gridSpan w:val="2"/>
          <w:vAlign w:val="bottom"/>
        </w:tcPr>
        <w:p w14:paraId="45E4DD8C" w14:textId="77777777" w:rsidR="00E70780" w:rsidRDefault="00E70780">
          <w:pPr>
            <w:pStyle w:val="Header"/>
          </w:pPr>
        </w:p>
      </w:tc>
    </w:tr>
    <w:tr w:rsidR="00E70780" w14:paraId="6F5CD343" w14:textId="77777777">
      <w:trPr>
        <w:gridAfter w:val="1"/>
        <w:wAfter w:w="1080" w:type="dxa"/>
        <w:trHeight w:hRule="exact" w:val="680"/>
      </w:trPr>
      <w:tc>
        <w:tcPr>
          <w:tcW w:w="9368" w:type="dxa"/>
          <w:vAlign w:val="bottom"/>
        </w:tcPr>
        <w:p w14:paraId="34BBE51C" w14:textId="77777777" w:rsidR="00E70780" w:rsidRDefault="00E70780">
          <w:pPr>
            <w:pStyle w:val="LogoCaption"/>
          </w:pPr>
        </w:p>
      </w:tc>
      <w:tc>
        <w:tcPr>
          <w:tcW w:w="9368" w:type="dxa"/>
          <w:gridSpan w:val="2"/>
          <w:vAlign w:val="bottom"/>
        </w:tcPr>
        <w:p w14:paraId="27512749" w14:textId="77777777" w:rsidR="00E70780" w:rsidRDefault="00E70780">
          <w:pPr>
            <w:pStyle w:val="Header"/>
          </w:pPr>
        </w:p>
      </w:tc>
    </w:tr>
    <w:tr w:rsidR="00E70780" w14:paraId="50E23A02" w14:textId="77777777">
      <w:trPr>
        <w:gridAfter w:val="1"/>
        <w:wAfter w:w="1080" w:type="dxa"/>
        <w:trHeight w:hRule="exact" w:val="680"/>
      </w:trPr>
      <w:tc>
        <w:tcPr>
          <w:tcW w:w="9368" w:type="dxa"/>
          <w:vAlign w:val="bottom"/>
        </w:tcPr>
        <w:p w14:paraId="5721B6F0" w14:textId="77777777" w:rsidR="00E70780" w:rsidRDefault="00E70780">
          <w:pPr>
            <w:pStyle w:val="LogoCaption"/>
          </w:pPr>
        </w:p>
      </w:tc>
      <w:tc>
        <w:tcPr>
          <w:tcW w:w="9368" w:type="dxa"/>
          <w:gridSpan w:val="2"/>
          <w:vAlign w:val="bottom"/>
        </w:tcPr>
        <w:p w14:paraId="4373E9EE" w14:textId="77777777" w:rsidR="00E70780" w:rsidRDefault="00E70780">
          <w:pPr>
            <w:pStyle w:val="Header"/>
          </w:pPr>
        </w:p>
      </w:tc>
    </w:tr>
    <w:tr w:rsidR="00E70780" w14:paraId="20CD0F53" w14:textId="77777777">
      <w:trPr>
        <w:gridAfter w:val="1"/>
        <w:wAfter w:w="1080" w:type="dxa"/>
        <w:trHeight w:hRule="exact" w:val="680"/>
      </w:trPr>
      <w:tc>
        <w:tcPr>
          <w:tcW w:w="9368" w:type="dxa"/>
          <w:vAlign w:val="bottom"/>
        </w:tcPr>
        <w:p w14:paraId="11D843CF" w14:textId="77777777" w:rsidR="00E70780" w:rsidRDefault="00E70780">
          <w:pPr>
            <w:pStyle w:val="LogoCaption"/>
          </w:pPr>
        </w:p>
      </w:tc>
      <w:tc>
        <w:tcPr>
          <w:tcW w:w="9368" w:type="dxa"/>
          <w:gridSpan w:val="2"/>
          <w:vAlign w:val="bottom"/>
        </w:tcPr>
        <w:p w14:paraId="30AE10F3" w14:textId="77777777" w:rsidR="00E70780" w:rsidRDefault="00E70780">
          <w:pPr>
            <w:pStyle w:val="Header"/>
          </w:pPr>
        </w:p>
      </w:tc>
    </w:tr>
    <w:tr w:rsidR="00E70780" w14:paraId="5B8C0348" w14:textId="77777777">
      <w:trPr>
        <w:gridAfter w:val="1"/>
        <w:wAfter w:w="1080" w:type="dxa"/>
        <w:trHeight w:hRule="exact" w:val="680"/>
      </w:trPr>
      <w:tc>
        <w:tcPr>
          <w:tcW w:w="9368" w:type="dxa"/>
          <w:vAlign w:val="bottom"/>
        </w:tcPr>
        <w:p w14:paraId="75D19CD8" w14:textId="77777777" w:rsidR="00E70780" w:rsidRDefault="00E70780">
          <w:pPr>
            <w:pStyle w:val="LogoCaption"/>
          </w:pPr>
        </w:p>
      </w:tc>
      <w:tc>
        <w:tcPr>
          <w:tcW w:w="9368" w:type="dxa"/>
          <w:gridSpan w:val="2"/>
          <w:vAlign w:val="bottom"/>
        </w:tcPr>
        <w:p w14:paraId="057B056E" w14:textId="77777777" w:rsidR="00E70780" w:rsidRDefault="00E70780">
          <w:pPr>
            <w:pStyle w:val="Header"/>
          </w:pPr>
        </w:p>
      </w:tc>
    </w:tr>
    <w:tr w:rsidR="00E70780" w14:paraId="19E4A57F" w14:textId="77777777">
      <w:trPr>
        <w:gridAfter w:val="1"/>
        <w:wAfter w:w="1080" w:type="dxa"/>
        <w:trHeight w:hRule="exact" w:val="680"/>
      </w:trPr>
      <w:tc>
        <w:tcPr>
          <w:tcW w:w="9368" w:type="dxa"/>
          <w:vAlign w:val="bottom"/>
        </w:tcPr>
        <w:p w14:paraId="2566D572" w14:textId="77777777" w:rsidR="00E70780" w:rsidRDefault="00E70780">
          <w:pPr>
            <w:pStyle w:val="LogoCaption"/>
          </w:pPr>
        </w:p>
      </w:tc>
      <w:tc>
        <w:tcPr>
          <w:tcW w:w="9368" w:type="dxa"/>
          <w:gridSpan w:val="2"/>
          <w:vAlign w:val="bottom"/>
        </w:tcPr>
        <w:p w14:paraId="75174CA7" w14:textId="77777777" w:rsidR="00E70780" w:rsidRDefault="00E70780">
          <w:pPr>
            <w:pStyle w:val="Header"/>
          </w:pPr>
        </w:p>
      </w:tc>
    </w:tr>
    <w:tr w:rsidR="00E70780" w14:paraId="14BEB011" w14:textId="77777777">
      <w:trPr>
        <w:gridAfter w:val="2"/>
        <w:wAfter w:w="360" w:type="dxa"/>
        <w:trHeight w:hRule="exact" w:val="680"/>
      </w:trPr>
      <w:tc>
        <w:tcPr>
          <w:tcW w:w="9368" w:type="dxa"/>
          <w:vAlign w:val="bottom"/>
        </w:tcPr>
        <w:p w14:paraId="73ADB24E" w14:textId="77777777" w:rsidR="00E70780" w:rsidRDefault="00E70780">
          <w:pPr>
            <w:pStyle w:val="LogoCaption"/>
          </w:pPr>
        </w:p>
      </w:tc>
      <w:tc>
        <w:tcPr>
          <w:tcW w:w="9368" w:type="dxa"/>
          <w:vAlign w:val="bottom"/>
        </w:tcPr>
        <w:p w14:paraId="04BE548F" w14:textId="77777777" w:rsidR="00E70780" w:rsidRDefault="00E70780">
          <w:pPr>
            <w:pStyle w:val="Header"/>
          </w:pPr>
        </w:p>
      </w:tc>
    </w:tr>
    <w:tr w:rsidR="00E70780" w14:paraId="784F1B98" w14:textId="77777777">
      <w:trPr>
        <w:gridAfter w:val="1"/>
        <w:wAfter w:w="1080" w:type="dxa"/>
        <w:trHeight w:hRule="exact" w:val="680"/>
      </w:trPr>
      <w:tc>
        <w:tcPr>
          <w:tcW w:w="9368" w:type="dxa"/>
          <w:vAlign w:val="bottom"/>
        </w:tcPr>
        <w:p w14:paraId="727545E7" w14:textId="77777777" w:rsidR="00E70780" w:rsidRDefault="00E70780">
          <w:pPr>
            <w:pStyle w:val="LogoCaption"/>
          </w:pPr>
        </w:p>
      </w:tc>
      <w:tc>
        <w:tcPr>
          <w:tcW w:w="9368" w:type="dxa"/>
          <w:gridSpan w:val="2"/>
          <w:vAlign w:val="bottom"/>
        </w:tcPr>
        <w:p w14:paraId="1807A4EF" w14:textId="77777777" w:rsidR="00E70780" w:rsidRDefault="00E70780">
          <w:pPr>
            <w:pStyle w:val="Header"/>
          </w:pPr>
        </w:p>
      </w:tc>
    </w:tr>
    <w:tr w:rsidR="00E70780" w14:paraId="2F4F65C5" w14:textId="77777777">
      <w:trPr>
        <w:gridAfter w:val="1"/>
        <w:wAfter w:w="1080" w:type="dxa"/>
        <w:trHeight w:hRule="exact" w:val="680"/>
      </w:trPr>
      <w:tc>
        <w:tcPr>
          <w:tcW w:w="9368" w:type="dxa"/>
          <w:vAlign w:val="bottom"/>
        </w:tcPr>
        <w:p w14:paraId="0DE28DF5" w14:textId="77777777" w:rsidR="00E70780" w:rsidRDefault="00E70780">
          <w:pPr>
            <w:pStyle w:val="LogoCaption"/>
          </w:pPr>
        </w:p>
      </w:tc>
      <w:tc>
        <w:tcPr>
          <w:tcW w:w="9368" w:type="dxa"/>
          <w:gridSpan w:val="2"/>
          <w:vAlign w:val="bottom"/>
        </w:tcPr>
        <w:p w14:paraId="476CADAB" w14:textId="77777777" w:rsidR="00E70780" w:rsidRDefault="00E70780">
          <w:pPr>
            <w:pStyle w:val="Header"/>
          </w:pPr>
        </w:p>
      </w:tc>
    </w:tr>
    <w:tr w:rsidR="00E70780" w14:paraId="601EAD4C" w14:textId="77777777">
      <w:trPr>
        <w:gridAfter w:val="1"/>
        <w:wAfter w:w="1080" w:type="dxa"/>
        <w:trHeight w:hRule="exact" w:val="680"/>
      </w:trPr>
      <w:tc>
        <w:tcPr>
          <w:tcW w:w="9368" w:type="dxa"/>
          <w:vAlign w:val="bottom"/>
        </w:tcPr>
        <w:p w14:paraId="13FFF895" w14:textId="77777777" w:rsidR="00E70780" w:rsidRDefault="00E70780">
          <w:pPr>
            <w:pStyle w:val="LogoCaption"/>
          </w:pPr>
        </w:p>
      </w:tc>
      <w:tc>
        <w:tcPr>
          <w:tcW w:w="9368" w:type="dxa"/>
          <w:gridSpan w:val="2"/>
          <w:vAlign w:val="bottom"/>
        </w:tcPr>
        <w:p w14:paraId="5DF02094" w14:textId="77777777" w:rsidR="00E70780" w:rsidRDefault="00E70780">
          <w:pPr>
            <w:pStyle w:val="Header"/>
          </w:pPr>
        </w:p>
      </w:tc>
    </w:tr>
    <w:tr w:rsidR="00E70780" w14:paraId="0D20690B" w14:textId="77777777">
      <w:trPr>
        <w:gridAfter w:val="1"/>
        <w:wAfter w:w="1080" w:type="dxa"/>
        <w:trHeight w:hRule="exact" w:val="680"/>
      </w:trPr>
      <w:tc>
        <w:tcPr>
          <w:tcW w:w="9368" w:type="dxa"/>
          <w:vAlign w:val="bottom"/>
        </w:tcPr>
        <w:p w14:paraId="13EB2D28" w14:textId="77777777" w:rsidR="00E70780" w:rsidRDefault="00E70780">
          <w:pPr>
            <w:pStyle w:val="LogoCaption"/>
          </w:pPr>
        </w:p>
      </w:tc>
      <w:tc>
        <w:tcPr>
          <w:tcW w:w="9368" w:type="dxa"/>
          <w:gridSpan w:val="2"/>
          <w:vAlign w:val="bottom"/>
        </w:tcPr>
        <w:p w14:paraId="40300444" w14:textId="77777777" w:rsidR="00E70780" w:rsidRDefault="00E70780">
          <w:pPr>
            <w:pStyle w:val="Header"/>
          </w:pPr>
        </w:p>
      </w:tc>
    </w:tr>
    <w:tr w:rsidR="00E70780" w14:paraId="18AF6220" w14:textId="77777777">
      <w:trPr>
        <w:gridAfter w:val="1"/>
        <w:wAfter w:w="1080" w:type="dxa"/>
        <w:trHeight w:hRule="exact" w:val="680"/>
      </w:trPr>
      <w:tc>
        <w:tcPr>
          <w:tcW w:w="9368" w:type="dxa"/>
          <w:vAlign w:val="bottom"/>
        </w:tcPr>
        <w:p w14:paraId="2F6A7149" w14:textId="77777777" w:rsidR="00E70780" w:rsidRDefault="00E70780">
          <w:pPr>
            <w:pStyle w:val="LogoCaption"/>
          </w:pPr>
        </w:p>
      </w:tc>
      <w:tc>
        <w:tcPr>
          <w:tcW w:w="9368" w:type="dxa"/>
          <w:gridSpan w:val="2"/>
          <w:vAlign w:val="bottom"/>
        </w:tcPr>
        <w:p w14:paraId="2188D064" w14:textId="77777777" w:rsidR="00E70780" w:rsidRDefault="00E70780">
          <w:pPr>
            <w:pStyle w:val="Header"/>
          </w:pPr>
        </w:p>
      </w:tc>
    </w:tr>
    <w:tr w:rsidR="00E70780" w14:paraId="60C3E77D" w14:textId="77777777">
      <w:trPr>
        <w:gridAfter w:val="1"/>
        <w:wAfter w:w="1080" w:type="dxa"/>
        <w:trHeight w:hRule="exact" w:val="680"/>
      </w:trPr>
      <w:tc>
        <w:tcPr>
          <w:tcW w:w="9368" w:type="dxa"/>
          <w:vAlign w:val="bottom"/>
        </w:tcPr>
        <w:p w14:paraId="1B541847" w14:textId="77777777" w:rsidR="00E70780" w:rsidRDefault="00E70780">
          <w:pPr>
            <w:pStyle w:val="LogoCaption"/>
          </w:pPr>
        </w:p>
      </w:tc>
      <w:tc>
        <w:tcPr>
          <w:tcW w:w="9368" w:type="dxa"/>
          <w:gridSpan w:val="2"/>
          <w:vAlign w:val="bottom"/>
        </w:tcPr>
        <w:p w14:paraId="04342D8B" w14:textId="77777777" w:rsidR="00E70780" w:rsidRDefault="00E70780">
          <w:pPr>
            <w:pStyle w:val="Header"/>
          </w:pPr>
        </w:p>
      </w:tc>
    </w:tr>
    <w:tr w:rsidR="00E70780" w14:paraId="79ED6A1A" w14:textId="77777777">
      <w:trPr>
        <w:gridAfter w:val="1"/>
        <w:wAfter w:w="1080" w:type="dxa"/>
        <w:trHeight w:hRule="exact" w:val="680"/>
      </w:trPr>
      <w:tc>
        <w:tcPr>
          <w:tcW w:w="9368" w:type="dxa"/>
          <w:vAlign w:val="bottom"/>
        </w:tcPr>
        <w:p w14:paraId="569496E0" w14:textId="77777777" w:rsidR="00E70780" w:rsidRDefault="00E70780">
          <w:pPr>
            <w:pStyle w:val="LogoCaption"/>
          </w:pPr>
        </w:p>
      </w:tc>
      <w:tc>
        <w:tcPr>
          <w:tcW w:w="9368" w:type="dxa"/>
          <w:gridSpan w:val="2"/>
          <w:vAlign w:val="bottom"/>
        </w:tcPr>
        <w:p w14:paraId="1D6D01DE" w14:textId="77777777" w:rsidR="00E70780" w:rsidRDefault="00E70780">
          <w:pPr>
            <w:pStyle w:val="Header"/>
          </w:pPr>
        </w:p>
      </w:tc>
    </w:tr>
    <w:tr w:rsidR="00E70780" w14:paraId="672E5DBD" w14:textId="77777777">
      <w:trPr>
        <w:gridAfter w:val="1"/>
        <w:wAfter w:w="1080" w:type="dxa"/>
        <w:trHeight w:hRule="exact" w:val="680"/>
      </w:trPr>
      <w:tc>
        <w:tcPr>
          <w:tcW w:w="9368" w:type="dxa"/>
          <w:vAlign w:val="bottom"/>
        </w:tcPr>
        <w:p w14:paraId="240C5A16" w14:textId="77777777" w:rsidR="00E70780" w:rsidRDefault="00E70780">
          <w:pPr>
            <w:pStyle w:val="LogoCaption"/>
          </w:pPr>
        </w:p>
      </w:tc>
      <w:tc>
        <w:tcPr>
          <w:tcW w:w="9368" w:type="dxa"/>
          <w:gridSpan w:val="2"/>
          <w:vAlign w:val="bottom"/>
        </w:tcPr>
        <w:p w14:paraId="08E8D48A" w14:textId="77777777" w:rsidR="00E70780" w:rsidRDefault="00E70780">
          <w:pPr>
            <w:pStyle w:val="Header"/>
          </w:pPr>
        </w:p>
      </w:tc>
    </w:tr>
    <w:tr w:rsidR="00E70780" w14:paraId="4EBE325B" w14:textId="77777777">
      <w:trPr>
        <w:gridAfter w:val="1"/>
        <w:wAfter w:w="1080" w:type="dxa"/>
        <w:trHeight w:hRule="exact" w:val="680"/>
      </w:trPr>
      <w:tc>
        <w:tcPr>
          <w:tcW w:w="9368" w:type="dxa"/>
          <w:vAlign w:val="bottom"/>
        </w:tcPr>
        <w:p w14:paraId="78CF10EB" w14:textId="77777777" w:rsidR="00E70780" w:rsidRDefault="00E70780">
          <w:pPr>
            <w:pStyle w:val="LogoCaption"/>
          </w:pPr>
        </w:p>
      </w:tc>
      <w:tc>
        <w:tcPr>
          <w:tcW w:w="9368" w:type="dxa"/>
          <w:gridSpan w:val="2"/>
          <w:vAlign w:val="bottom"/>
        </w:tcPr>
        <w:p w14:paraId="3AC911D7" w14:textId="77777777" w:rsidR="00E70780" w:rsidRDefault="00E70780">
          <w:pPr>
            <w:pStyle w:val="Header"/>
          </w:pPr>
        </w:p>
      </w:tc>
    </w:tr>
    <w:tr w:rsidR="00E70780" w14:paraId="1072E457" w14:textId="77777777">
      <w:trPr>
        <w:gridAfter w:val="1"/>
        <w:wAfter w:w="1080" w:type="dxa"/>
        <w:trHeight w:hRule="exact" w:val="680"/>
      </w:trPr>
      <w:tc>
        <w:tcPr>
          <w:tcW w:w="9368" w:type="dxa"/>
          <w:vAlign w:val="bottom"/>
        </w:tcPr>
        <w:p w14:paraId="719EB14F" w14:textId="77777777" w:rsidR="00E70780" w:rsidRDefault="00E70780">
          <w:pPr>
            <w:pStyle w:val="LogoCaption"/>
          </w:pPr>
        </w:p>
      </w:tc>
      <w:tc>
        <w:tcPr>
          <w:tcW w:w="9368" w:type="dxa"/>
          <w:gridSpan w:val="2"/>
          <w:vAlign w:val="bottom"/>
        </w:tcPr>
        <w:p w14:paraId="7005253F" w14:textId="77777777" w:rsidR="00E70780" w:rsidRDefault="00E70780">
          <w:pPr>
            <w:pStyle w:val="Header"/>
          </w:pPr>
        </w:p>
      </w:tc>
    </w:tr>
    <w:tr w:rsidR="00E70780" w14:paraId="273A6E06" w14:textId="77777777">
      <w:trPr>
        <w:gridAfter w:val="1"/>
        <w:wAfter w:w="1080" w:type="dxa"/>
        <w:trHeight w:hRule="exact" w:val="680"/>
      </w:trPr>
      <w:tc>
        <w:tcPr>
          <w:tcW w:w="9368" w:type="dxa"/>
          <w:vAlign w:val="bottom"/>
        </w:tcPr>
        <w:p w14:paraId="22AE9A39" w14:textId="77777777" w:rsidR="00E70780" w:rsidRDefault="00E70780">
          <w:pPr>
            <w:pStyle w:val="LogoCaption"/>
          </w:pPr>
        </w:p>
      </w:tc>
      <w:tc>
        <w:tcPr>
          <w:tcW w:w="9368" w:type="dxa"/>
          <w:gridSpan w:val="2"/>
          <w:vAlign w:val="bottom"/>
        </w:tcPr>
        <w:p w14:paraId="1F5F5486" w14:textId="77777777" w:rsidR="00E70780" w:rsidRDefault="00E70780">
          <w:pPr>
            <w:pStyle w:val="Header"/>
          </w:pPr>
        </w:p>
      </w:tc>
    </w:tr>
    <w:tr w:rsidR="00E70780" w14:paraId="1D859409" w14:textId="77777777">
      <w:trPr>
        <w:gridAfter w:val="1"/>
        <w:wAfter w:w="1080" w:type="dxa"/>
        <w:trHeight w:hRule="exact" w:val="680"/>
      </w:trPr>
      <w:tc>
        <w:tcPr>
          <w:tcW w:w="9368" w:type="dxa"/>
          <w:vAlign w:val="bottom"/>
        </w:tcPr>
        <w:p w14:paraId="079BB1C0" w14:textId="77777777" w:rsidR="00E70780" w:rsidRDefault="00E70780">
          <w:pPr>
            <w:pStyle w:val="LogoCaption"/>
          </w:pPr>
        </w:p>
      </w:tc>
      <w:tc>
        <w:tcPr>
          <w:tcW w:w="9368" w:type="dxa"/>
          <w:gridSpan w:val="2"/>
          <w:vAlign w:val="bottom"/>
        </w:tcPr>
        <w:p w14:paraId="7AFED6DB" w14:textId="77777777" w:rsidR="00E70780" w:rsidRDefault="00E70780">
          <w:pPr>
            <w:pStyle w:val="Header"/>
          </w:pPr>
        </w:p>
      </w:tc>
    </w:tr>
    <w:tr w:rsidR="00E70780" w14:paraId="1FD03DF8" w14:textId="77777777">
      <w:trPr>
        <w:gridAfter w:val="1"/>
        <w:wAfter w:w="1080" w:type="dxa"/>
        <w:trHeight w:hRule="exact" w:val="680"/>
      </w:trPr>
      <w:tc>
        <w:tcPr>
          <w:tcW w:w="9368" w:type="dxa"/>
          <w:vAlign w:val="bottom"/>
        </w:tcPr>
        <w:p w14:paraId="288CD624" w14:textId="77777777" w:rsidR="00E70780" w:rsidRDefault="00E70780">
          <w:pPr>
            <w:pStyle w:val="LogoCaption"/>
          </w:pPr>
        </w:p>
      </w:tc>
      <w:tc>
        <w:tcPr>
          <w:tcW w:w="9368" w:type="dxa"/>
          <w:gridSpan w:val="2"/>
          <w:vAlign w:val="bottom"/>
        </w:tcPr>
        <w:p w14:paraId="3DFFF7BF" w14:textId="77777777" w:rsidR="00E70780" w:rsidRDefault="00E70780">
          <w:pPr>
            <w:pStyle w:val="Header"/>
          </w:pPr>
        </w:p>
      </w:tc>
    </w:tr>
    <w:tr w:rsidR="00E70780" w14:paraId="0E9A4B19" w14:textId="77777777">
      <w:trPr>
        <w:gridAfter w:val="1"/>
        <w:wAfter w:w="1080" w:type="dxa"/>
        <w:trHeight w:hRule="exact" w:val="680"/>
      </w:trPr>
      <w:tc>
        <w:tcPr>
          <w:tcW w:w="9368" w:type="dxa"/>
          <w:vAlign w:val="bottom"/>
        </w:tcPr>
        <w:p w14:paraId="12E615EF" w14:textId="77777777" w:rsidR="00E70780" w:rsidRDefault="00E70780">
          <w:pPr>
            <w:pStyle w:val="LogoCaption"/>
          </w:pPr>
        </w:p>
      </w:tc>
      <w:tc>
        <w:tcPr>
          <w:tcW w:w="9368" w:type="dxa"/>
          <w:gridSpan w:val="2"/>
          <w:vAlign w:val="bottom"/>
        </w:tcPr>
        <w:p w14:paraId="1FE42634" w14:textId="77777777" w:rsidR="00E70780" w:rsidRDefault="00E70780">
          <w:pPr>
            <w:pStyle w:val="Header"/>
          </w:pPr>
        </w:p>
      </w:tc>
    </w:tr>
    <w:tr w:rsidR="00E70780" w14:paraId="4C42D5FD" w14:textId="77777777">
      <w:trPr>
        <w:gridAfter w:val="1"/>
        <w:wAfter w:w="1080" w:type="dxa"/>
        <w:trHeight w:hRule="exact" w:val="680"/>
      </w:trPr>
      <w:tc>
        <w:tcPr>
          <w:tcW w:w="9368" w:type="dxa"/>
          <w:vAlign w:val="bottom"/>
        </w:tcPr>
        <w:p w14:paraId="503FA605" w14:textId="77777777" w:rsidR="00E70780" w:rsidRDefault="00E70780">
          <w:pPr>
            <w:pStyle w:val="LogoCaption"/>
          </w:pPr>
        </w:p>
      </w:tc>
      <w:tc>
        <w:tcPr>
          <w:tcW w:w="9368" w:type="dxa"/>
          <w:gridSpan w:val="2"/>
          <w:vAlign w:val="bottom"/>
        </w:tcPr>
        <w:p w14:paraId="34D0E08A" w14:textId="77777777" w:rsidR="00E70780" w:rsidRDefault="00E70780">
          <w:pPr>
            <w:pStyle w:val="Header"/>
          </w:pPr>
        </w:p>
      </w:tc>
    </w:tr>
    <w:tr w:rsidR="00E70780" w14:paraId="5F661ACC" w14:textId="77777777">
      <w:trPr>
        <w:gridAfter w:val="1"/>
        <w:wAfter w:w="1080" w:type="dxa"/>
        <w:trHeight w:hRule="exact" w:val="680"/>
      </w:trPr>
      <w:tc>
        <w:tcPr>
          <w:tcW w:w="9368" w:type="dxa"/>
          <w:vAlign w:val="bottom"/>
        </w:tcPr>
        <w:p w14:paraId="3B182C2B" w14:textId="77777777" w:rsidR="00E70780" w:rsidRDefault="00E70780">
          <w:pPr>
            <w:pStyle w:val="LogoCaption"/>
          </w:pPr>
        </w:p>
      </w:tc>
      <w:tc>
        <w:tcPr>
          <w:tcW w:w="9368" w:type="dxa"/>
          <w:gridSpan w:val="2"/>
          <w:vAlign w:val="bottom"/>
        </w:tcPr>
        <w:p w14:paraId="29633E9F" w14:textId="77777777" w:rsidR="00E70780" w:rsidRDefault="00E70780">
          <w:pPr>
            <w:pStyle w:val="Header"/>
          </w:pPr>
        </w:p>
      </w:tc>
    </w:tr>
    <w:tr w:rsidR="00E70780" w14:paraId="07BEDAA5" w14:textId="77777777">
      <w:trPr>
        <w:gridAfter w:val="1"/>
        <w:wAfter w:w="1080" w:type="dxa"/>
        <w:trHeight w:hRule="exact" w:val="680"/>
      </w:trPr>
      <w:tc>
        <w:tcPr>
          <w:tcW w:w="9368" w:type="dxa"/>
          <w:vAlign w:val="bottom"/>
        </w:tcPr>
        <w:p w14:paraId="6B1EF76C" w14:textId="77777777" w:rsidR="00E70780" w:rsidRDefault="00E70780">
          <w:pPr>
            <w:pStyle w:val="LogoCaption"/>
          </w:pPr>
        </w:p>
      </w:tc>
      <w:tc>
        <w:tcPr>
          <w:tcW w:w="9368" w:type="dxa"/>
          <w:gridSpan w:val="2"/>
          <w:vAlign w:val="bottom"/>
        </w:tcPr>
        <w:p w14:paraId="1E06D8FB" w14:textId="77777777" w:rsidR="00E70780" w:rsidRDefault="00E70780">
          <w:pPr>
            <w:pStyle w:val="Header"/>
          </w:pPr>
        </w:p>
      </w:tc>
    </w:tr>
    <w:tr w:rsidR="00E70780" w14:paraId="70815F90" w14:textId="77777777">
      <w:trPr>
        <w:gridAfter w:val="1"/>
        <w:wAfter w:w="1080" w:type="dxa"/>
        <w:trHeight w:hRule="exact" w:val="680"/>
      </w:trPr>
      <w:tc>
        <w:tcPr>
          <w:tcW w:w="9368" w:type="dxa"/>
          <w:vAlign w:val="bottom"/>
        </w:tcPr>
        <w:p w14:paraId="3FD6AE07" w14:textId="77777777" w:rsidR="00E70780" w:rsidRDefault="00E70780">
          <w:pPr>
            <w:pStyle w:val="LogoCaption"/>
          </w:pPr>
        </w:p>
      </w:tc>
      <w:tc>
        <w:tcPr>
          <w:tcW w:w="9368" w:type="dxa"/>
          <w:gridSpan w:val="2"/>
          <w:vAlign w:val="bottom"/>
        </w:tcPr>
        <w:p w14:paraId="29DF2453" w14:textId="77777777" w:rsidR="00E70780" w:rsidRDefault="00E70780">
          <w:pPr>
            <w:pStyle w:val="Header"/>
          </w:pPr>
        </w:p>
      </w:tc>
    </w:tr>
    <w:tr w:rsidR="00E70780" w14:paraId="3FC1F5B1" w14:textId="77777777">
      <w:trPr>
        <w:gridAfter w:val="1"/>
        <w:wAfter w:w="1080" w:type="dxa"/>
        <w:trHeight w:hRule="exact" w:val="680"/>
      </w:trPr>
      <w:tc>
        <w:tcPr>
          <w:tcW w:w="9368" w:type="dxa"/>
          <w:vAlign w:val="bottom"/>
        </w:tcPr>
        <w:p w14:paraId="2E3C083B" w14:textId="77777777" w:rsidR="00E70780" w:rsidRDefault="00E70780">
          <w:pPr>
            <w:pStyle w:val="LogoCaption"/>
          </w:pPr>
        </w:p>
      </w:tc>
      <w:tc>
        <w:tcPr>
          <w:tcW w:w="9368" w:type="dxa"/>
          <w:gridSpan w:val="2"/>
          <w:vAlign w:val="bottom"/>
        </w:tcPr>
        <w:p w14:paraId="50148F15" w14:textId="77777777" w:rsidR="00E70780" w:rsidRDefault="00E70780">
          <w:pPr>
            <w:pStyle w:val="Header"/>
          </w:pPr>
        </w:p>
      </w:tc>
    </w:tr>
    <w:tr w:rsidR="00E70780" w14:paraId="211E30AA" w14:textId="77777777">
      <w:trPr>
        <w:gridAfter w:val="1"/>
        <w:wAfter w:w="1080" w:type="dxa"/>
        <w:trHeight w:hRule="exact" w:val="680"/>
      </w:trPr>
      <w:tc>
        <w:tcPr>
          <w:tcW w:w="9368" w:type="dxa"/>
          <w:vAlign w:val="bottom"/>
        </w:tcPr>
        <w:p w14:paraId="0EFB51B5" w14:textId="77777777" w:rsidR="00E70780" w:rsidRDefault="00E70780">
          <w:pPr>
            <w:pStyle w:val="LogoCaption"/>
          </w:pPr>
        </w:p>
      </w:tc>
      <w:tc>
        <w:tcPr>
          <w:tcW w:w="9368" w:type="dxa"/>
          <w:gridSpan w:val="2"/>
          <w:vAlign w:val="bottom"/>
        </w:tcPr>
        <w:p w14:paraId="5A7A4E64" w14:textId="77777777" w:rsidR="00E70780" w:rsidRDefault="00E70780">
          <w:pPr>
            <w:pStyle w:val="Header"/>
          </w:pPr>
        </w:p>
      </w:tc>
    </w:tr>
    <w:tr w:rsidR="00E70780" w14:paraId="3F997C9B" w14:textId="77777777">
      <w:trPr>
        <w:gridAfter w:val="1"/>
        <w:wAfter w:w="1080" w:type="dxa"/>
        <w:trHeight w:hRule="exact" w:val="680"/>
      </w:trPr>
      <w:tc>
        <w:tcPr>
          <w:tcW w:w="9368" w:type="dxa"/>
          <w:vAlign w:val="bottom"/>
        </w:tcPr>
        <w:p w14:paraId="1E3DB789" w14:textId="77777777" w:rsidR="00E70780" w:rsidRDefault="00E70780">
          <w:pPr>
            <w:pStyle w:val="LogoCaption"/>
          </w:pPr>
        </w:p>
      </w:tc>
      <w:tc>
        <w:tcPr>
          <w:tcW w:w="9368" w:type="dxa"/>
          <w:gridSpan w:val="2"/>
          <w:vAlign w:val="bottom"/>
        </w:tcPr>
        <w:p w14:paraId="40B6CB13" w14:textId="77777777" w:rsidR="00E70780" w:rsidRDefault="00E70780">
          <w:pPr>
            <w:pStyle w:val="Header"/>
          </w:pPr>
        </w:p>
      </w:tc>
    </w:tr>
    <w:tr w:rsidR="00E70780" w14:paraId="7ADC51DC" w14:textId="77777777">
      <w:trPr>
        <w:gridAfter w:val="1"/>
        <w:wAfter w:w="1080" w:type="dxa"/>
        <w:trHeight w:hRule="exact" w:val="680"/>
      </w:trPr>
      <w:tc>
        <w:tcPr>
          <w:tcW w:w="9368" w:type="dxa"/>
          <w:vAlign w:val="bottom"/>
        </w:tcPr>
        <w:p w14:paraId="7E4E24F1" w14:textId="77777777" w:rsidR="00E70780" w:rsidRDefault="00E70780">
          <w:pPr>
            <w:pStyle w:val="LogoCaption"/>
          </w:pPr>
        </w:p>
      </w:tc>
      <w:tc>
        <w:tcPr>
          <w:tcW w:w="9368" w:type="dxa"/>
          <w:gridSpan w:val="2"/>
          <w:vAlign w:val="bottom"/>
        </w:tcPr>
        <w:p w14:paraId="16EC1B34" w14:textId="77777777" w:rsidR="00E70780" w:rsidRDefault="00E70780">
          <w:pPr>
            <w:pStyle w:val="Header"/>
          </w:pPr>
        </w:p>
      </w:tc>
    </w:tr>
    <w:tr w:rsidR="00E70780" w14:paraId="4B4EBA6B" w14:textId="77777777">
      <w:trPr>
        <w:gridAfter w:val="1"/>
        <w:wAfter w:w="1080" w:type="dxa"/>
        <w:trHeight w:hRule="exact" w:val="680"/>
      </w:trPr>
      <w:tc>
        <w:tcPr>
          <w:tcW w:w="9368" w:type="dxa"/>
          <w:vAlign w:val="bottom"/>
        </w:tcPr>
        <w:p w14:paraId="713D590F" w14:textId="77777777" w:rsidR="00E70780" w:rsidRDefault="00E70780">
          <w:pPr>
            <w:pStyle w:val="LogoCaption"/>
          </w:pPr>
        </w:p>
      </w:tc>
      <w:tc>
        <w:tcPr>
          <w:tcW w:w="9368" w:type="dxa"/>
          <w:gridSpan w:val="2"/>
          <w:vAlign w:val="bottom"/>
        </w:tcPr>
        <w:p w14:paraId="598E8344" w14:textId="77777777" w:rsidR="00E70780" w:rsidRDefault="00E70780">
          <w:pPr>
            <w:pStyle w:val="Header"/>
          </w:pPr>
        </w:p>
      </w:tc>
    </w:tr>
    <w:tr w:rsidR="00E70780" w14:paraId="2D73FEA3" w14:textId="77777777">
      <w:trPr>
        <w:gridAfter w:val="1"/>
        <w:wAfter w:w="1080" w:type="dxa"/>
        <w:trHeight w:hRule="exact" w:val="680"/>
      </w:trPr>
      <w:tc>
        <w:tcPr>
          <w:tcW w:w="9368" w:type="dxa"/>
          <w:vAlign w:val="bottom"/>
        </w:tcPr>
        <w:p w14:paraId="2652783C" w14:textId="77777777" w:rsidR="00E70780" w:rsidRDefault="00E70780">
          <w:pPr>
            <w:pStyle w:val="LogoCaption"/>
          </w:pPr>
        </w:p>
      </w:tc>
      <w:tc>
        <w:tcPr>
          <w:tcW w:w="9368" w:type="dxa"/>
          <w:gridSpan w:val="2"/>
          <w:vAlign w:val="bottom"/>
        </w:tcPr>
        <w:p w14:paraId="44DB55B6" w14:textId="77777777" w:rsidR="00E70780" w:rsidRDefault="00E70780">
          <w:pPr>
            <w:pStyle w:val="Header"/>
          </w:pPr>
        </w:p>
      </w:tc>
    </w:tr>
    <w:tr w:rsidR="00E70780" w14:paraId="39E1F21A" w14:textId="77777777">
      <w:trPr>
        <w:gridAfter w:val="1"/>
        <w:wAfter w:w="1080" w:type="dxa"/>
        <w:trHeight w:hRule="exact" w:val="680"/>
      </w:trPr>
      <w:tc>
        <w:tcPr>
          <w:tcW w:w="9368" w:type="dxa"/>
          <w:vAlign w:val="bottom"/>
        </w:tcPr>
        <w:p w14:paraId="55FC6CAF" w14:textId="77777777" w:rsidR="00E70780" w:rsidRDefault="00E70780">
          <w:pPr>
            <w:pStyle w:val="LogoCaption"/>
          </w:pPr>
        </w:p>
      </w:tc>
      <w:tc>
        <w:tcPr>
          <w:tcW w:w="9368" w:type="dxa"/>
          <w:gridSpan w:val="2"/>
          <w:vAlign w:val="bottom"/>
        </w:tcPr>
        <w:p w14:paraId="4FE25BA0" w14:textId="77777777" w:rsidR="00E70780" w:rsidRDefault="00E70780">
          <w:pPr>
            <w:pStyle w:val="Header"/>
          </w:pPr>
        </w:p>
      </w:tc>
    </w:tr>
    <w:tr w:rsidR="00E70780" w14:paraId="30B3EB62" w14:textId="77777777">
      <w:trPr>
        <w:gridAfter w:val="1"/>
        <w:wAfter w:w="1080" w:type="dxa"/>
        <w:trHeight w:hRule="exact" w:val="680"/>
      </w:trPr>
      <w:tc>
        <w:tcPr>
          <w:tcW w:w="9368" w:type="dxa"/>
          <w:vAlign w:val="bottom"/>
        </w:tcPr>
        <w:p w14:paraId="2C119548" w14:textId="77777777" w:rsidR="00E70780" w:rsidRDefault="00E70780">
          <w:pPr>
            <w:pStyle w:val="LogoCaption"/>
          </w:pPr>
        </w:p>
      </w:tc>
      <w:tc>
        <w:tcPr>
          <w:tcW w:w="9368" w:type="dxa"/>
          <w:gridSpan w:val="2"/>
          <w:vAlign w:val="bottom"/>
        </w:tcPr>
        <w:p w14:paraId="3998A9B9" w14:textId="77777777" w:rsidR="00E70780" w:rsidRDefault="00E70780">
          <w:pPr>
            <w:pStyle w:val="Header"/>
          </w:pPr>
        </w:p>
      </w:tc>
    </w:tr>
    <w:tr w:rsidR="00E70780" w14:paraId="37FD8192" w14:textId="77777777">
      <w:trPr>
        <w:gridAfter w:val="1"/>
        <w:wAfter w:w="1080" w:type="dxa"/>
        <w:trHeight w:hRule="exact" w:val="680"/>
      </w:trPr>
      <w:tc>
        <w:tcPr>
          <w:tcW w:w="9368" w:type="dxa"/>
          <w:vAlign w:val="bottom"/>
        </w:tcPr>
        <w:p w14:paraId="0159EBE4" w14:textId="77777777" w:rsidR="00E70780" w:rsidRDefault="00E70780">
          <w:pPr>
            <w:pStyle w:val="LogoCaption"/>
          </w:pPr>
        </w:p>
      </w:tc>
      <w:tc>
        <w:tcPr>
          <w:tcW w:w="9368" w:type="dxa"/>
          <w:gridSpan w:val="2"/>
          <w:vAlign w:val="bottom"/>
        </w:tcPr>
        <w:p w14:paraId="71BB42C5" w14:textId="77777777" w:rsidR="00E70780" w:rsidRDefault="00E70780">
          <w:pPr>
            <w:pStyle w:val="Header"/>
          </w:pPr>
        </w:p>
      </w:tc>
    </w:tr>
    <w:tr w:rsidR="00E70780" w14:paraId="191B445F" w14:textId="77777777">
      <w:trPr>
        <w:gridAfter w:val="1"/>
        <w:wAfter w:w="1080" w:type="dxa"/>
        <w:trHeight w:hRule="exact" w:val="680"/>
      </w:trPr>
      <w:tc>
        <w:tcPr>
          <w:tcW w:w="9368" w:type="dxa"/>
          <w:vAlign w:val="bottom"/>
        </w:tcPr>
        <w:p w14:paraId="136082C0" w14:textId="77777777" w:rsidR="00E70780" w:rsidRDefault="00E70780">
          <w:pPr>
            <w:pStyle w:val="LogoCaption"/>
          </w:pPr>
        </w:p>
      </w:tc>
      <w:tc>
        <w:tcPr>
          <w:tcW w:w="9368" w:type="dxa"/>
          <w:gridSpan w:val="2"/>
          <w:vAlign w:val="bottom"/>
        </w:tcPr>
        <w:p w14:paraId="7884C8E0" w14:textId="77777777" w:rsidR="00E70780" w:rsidRDefault="00E70780">
          <w:pPr>
            <w:pStyle w:val="Header"/>
          </w:pPr>
        </w:p>
      </w:tc>
    </w:tr>
    <w:tr w:rsidR="00E70780" w14:paraId="46E08294" w14:textId="77777777">
      <w:trPr>
        <w:gridAfter w:val="1"/>
        <w:wAfter w:w="1080" w:type="dxa"/>
        <w:trHeight w:hRule="exact" w:val="680"/>
      </w:trPr>
      <w:tc>
        <w:tcPr>
          <w:tcW w:w="9368" w:type="dxa"/>
          <w:vAlign w:val="bottom"/>
        </w:tcPr>
        <w:p w14:paraId="461AA1E4" w14:textId="77777777" w:rsidR="00E70780" w:rsidRDefault="00E70780">
          <w:pPr>
            <w:pStyle w:val="LogoCaption"/>
          </w:pPr>
        </w:p>
      </w:tc>
      <w:tc>
        <w:tcPr>
          <w:tcW w:w="9368" w:type="dxa"/>
          <w:gridSpan w:val="2"/>
          <w:vAlign w:val="bottom"/>
        </w:tcPr>
        <w:p w14:paraId="06C17635" w14:textId="77777777" w:rsidR="00E70780" w:rsidRDefault="00E70780">
          <w:pPr>
            <w:pStyle w:val="Header"/>
          </w:pPr>
        </w:p>
      </w:tc>
    </w:tr>
    <w:tr w:rsidR="00E70780" w14:paraId="1C3A40D9" w14:textId="77777777">
      <w:trPr>
        <w:gridAfter w:val="1"/>
        <w:wAfter w:w="1080" w:type="dxa"/>
        <w:trHeight w:hRule="exact" w:val="680"/>
      </w:trPr>
      <w:tc>
        <w:tcPr>
          <w:tcW w:w="9368" w:type="dxa"/>
          <w:vAlign w:val="bottom"/>
        </w:tcPr>
        <w:p w14:paraId="2DFE51DE" w14:textId="77777777" w:rsidR="00E70780" w:rsidRDefault="00E70780">
          <w:pPr>
            <w:pStyle w:val="LogoCaption"/>
          </w:pPr>
        </w:p>
      </w:tc>
      <w:tc>
        <w:tcPr>
          <w:tcW w:w="9368" w:type="dxa"/>
          <w:gridSpan w:val="2"/>
          <w:vAlign w:val="bottom"/>
        </w:tcPr>
        <w:p w14:paraId="10976CEC" w14:textId="77777777" w:rsidR="00E70780" w:rsidRDefault="00E70780">
          <w:pPr>
            <w:pStyle w:val="Header"/>
          </w:pPr>
        </w:p>
      </w:tc>
    </w:tr>
    <w:tr w:rsidR="00E70780" w14:paraId="7AF53C33" w14:textId="77777777">
      <w:trPr>
        <w:gridAfter w:val="1"/>
        <w:wAfter w:w="1080" w:type="dxa"/>
        <w:trHeight w:hRule="exact" w:val="680"/>
      </w:trPr>
      <w:tc>
        <w:tcPr>
          <w:tcW w:w="9368" w:type="dxa"/>
          <w:vAlign w:val="bottom"/>
        </w:tcPr>
        <w:p w14:paraId="01D697A2" w14:textId="77777777" w:rsidR="00E70780" w:rsidRDefault="00E70780">
          <w:pPr>
            <w:pStyle w:val="LogoCaption"/>
          </w:pPr>
        </w:p>
      </w:tc>
      <w:tc>
        <w:tcPr>
          <w:tcW w:w="9368" w:type="dxa"/>
          <w:gridSpan w:val="2"/>
          <w:vAlign w:val="bottom"/>
        </w:tcPr>
        <w:p w14:paraId="2083CA51" w14:textId="77777777" w:rsidR="00E70780" w:rsidRDefault="00E70780">
          <w:pPr>
            <w:pStyle w:val="Header"/>
          </w:pPr>
        </w:p>
      </w:tc>
    </w:tr>
    <w:tr w:rsidR="00E70780" w14:paraId="5B627556" w14:textId="77777777">
      <w:trPr>
        <w:gridAfter w:val="1"/>
        <w:wAfter w:w="1080" w:type="dxa"/>
        <w:trHeight w:hRule="exact" w:val="680"/>
      </w:trPr>
      <w:tc>
        <w:tcPr>
          <w:tcW w:w="9368" w:type="dxa"/>
          <w:vAlign w:val="bottom"/>
        </w:tcPr>
        <w:p w14:paraId="2D1358E7" w14:textId="77777777" w:rsidR="00E70780" w:rsidRDefault="00E70780">
          <w:pPr>
            <w:pStyle w:val="LogoCaption"/>
          </w:pPr>
        </w:p>
      </w:tc>
      <w:tc>
        <w:tcPr>
          <w:tcW w:w="9368" w:type="dxa"/>
          <w:gridSpan w:val="2"/>
          <w:vAlign w:val="bottom"/>
        </w:tcPr>
        <w:p w14:paraId="5A4670CE" w14:textId="77777777" w:rsidR="00E70780" w:rsidRDefault="00E70780">
          <w:pPr>
            <w:pStyle w:val="Header"/>
          </w:pPr>
        </w:p>
      </w:tc>
    </w:tr>
    <w:tr w:rsidR="00E70780" w14:paraId="10D86166" w14:textId="77777777">
      <w:trPr>
        <w:gridAfter w:val="1"/>
        <w:wAfter w:w="1080" w:type="dxa"/>
        <w:trHeight w:hRule="exact" w:val="680"/>
      </w:trPr>
      <w:tc>
        <w:tcPr>
          <w:tcW w:w="9368" w:type="dxa"/>
          <w:vAlign w:val="bottom"/>
        </w:tcPr>
        <w:p w14:paraId="6B3C50A9" w14:textId="77777777" w:rsidR="00E70780" w:rsidRDefault="00E70780">
          <w:pPr>
            <w:pStyle w:val="LogoCaption"/>
          </w:pPr>
        </w:p>
      </w:tc>
      <w:tc>
        <w:tcPr>
          <w:tcW w:w="9368" w:type="dxa"/>
          <w:gridSpan w:val="2"/>
          <w:vAlign w:val="bottom"/>
        </w:tcPr>
        <w:p w14:paraId="03EF5D3B" w14:textId="77777777" w:rsidR="00E70780" w:rsidRDefault="00E70780">
          <w:pPr>
            <w:pStyle w:val="Header"/>
          </w:pPr>
        </w:p>
      </w:tc>
    </w:tr>
    <w:tr w:rsidR="00E70780" w14:paraId="12A84BA7" w14:textId="77777777">
      <w:trPr>
        <w:gridAfter w:val="1"/>
        <w:wAfter w:w="1080" w:type="dxa"/>
        <w:trHeight w:hRule="exact" w:val="680"/>
      </w:trPr>
      <w:tc>
        <w:tcPr>
          <w:tcW w:w="9368" w:type="dxa"/>
          <w:vAlign w:val="bottom"/>
        </w:tcPr>
        <w:p w14:paraId="581D4C09" w14:textId="77777777" w:rsidR="00E70780" w:rsidRDefault="00E70780">
          <w:pPr>
            <w:pStyle w:val="LogoCaption"/>
          </w:pPr>
        </w:p>
      </w:tc>
      <w:tc>
        <w:tcPr>
          <w:tcW w:w="9368" w:type="dxa"/>
          <w:gridSpan w:val="2"/>
          <w:vAlign w:val="bottom"/>
        </w:tcPr>
        <w:p w14:paraId="76FAE822" w14:textId="77777777" w:rsidR="00E70780" w:rsidRDefault="00E70780">
          <w:pPr>
            <w:pStyle w:val="Header"/>
          </w:pPr>
        </w:p>
      </w:tc>
    </w:tr>
    <w:tr w:rsidR="00E70780" w14:paraId="63C4A5CD" w14:textId="77777777">
      <w:trPr>
        <w:gridAfter w:val="1"/>
        <w:wAfter w:w="1080" w:type="dxa"/>
        <w:trHeight w:hRule="exact" w:val="680"/>
      </w:trPr>
      <w:tc>
        <w:tcPr>
          <w:tcW w:w="9368" w:type="dxa"/>
          <w:vAlign w:val="bottom"/>
        </w:tcPr>
        <w:p w14:paraId="5D6AFD57" w14:textId="77777777" w:rsidR="00E70780" w:rsidRDefault="00E70780">
          <w:pPr>
            <w:pStyle w:val="LogoCaption"/>
          </w:pPr>
        </w:p>
      </w:tc>
      <w:tc>
        <w:tcPr>
          <w:tcW w:w="9368" w:type="dxa"/>
          <w:gridSpan w:val="2"/>
          <w:vAlign w:val="bottom"/>
        </w:tcPr>
        <w:p w14:paraId="6C85CADE" w14:textId="77777777" w:rsidR="00E70780" w:rsidRDefault="00E70780">
          <w:pPr>
            <w:pStyle w:val="Header"/>
          </w:pPr>
        </w:p>
      </w:tc>
    </w:tr>
    <w:tr w:rsidR="00E70780" w14:paraId="6926D4E8" w14:textId="77777777">
      <w:trPr>
        <w:gridAfter w:val="1"/>
        <w:wAfter w:w="1080" w:type="dxa"/>
        <w:trHeight w:hRule="exact" w:val="680"/>
      </w:trPr>
      <w:tc>
        <w:tcPr>
          <w:tcW w:w="9368" w:type="dxa"/>
          <w:vAlign w:val="bottom"/>
        </w:tcPr>
        <w:p w14:paraId="0A198CC2" w14:textId="77777777" w:rsidR="00E70780" w:rsidRDefault="00E70780">
          <w:pPr>
            <w:pStyle w:val="LogoCaption"/>
          </w:pPr>
        </w:p>
      </w:tc>
      <w:tc>
        <w:tcPr>
          <w:tcW w:w="9368" w:type="dxa"/>
          <w:gridSpan w:val="2"/>
          <w:vAlign w:val="bottom"/>
        </w:tcPr>
        <w:p w14:paraId="11399571" w14:textId="77777777" w:rsidR="00E70780" w:rsidRDefault="00E70780">
          <w:pPr>
            <w:pStyle w:val="Header"/>
          </w:pPr>
        </w:p>
      </w:tc>
    </w:tr>
    <w:tr w:rsidR="00E70780" w14:paraId="261E3448" w14:textId="77777777">
      <w:trPr>
        <w:gridAfter w:val="1"/>
        <w:wAfter w:w="1080" w:type="dxa"/>
        <w:trHeight w:hRule="exact" w:val="680"/>
      </w:trPr>
      <w:tc>
        <w:tcPr>
          <w:tcW w:w="9368" w:type="dxa"/>
          <w:vAlign w:val="bottom"/>
        </w:tcPr>
        <w:p w14:paraId="11C2C5B7" w14:textId="77777777" w:rsidR="00E70780" w:rsidRDefault="00E70780">
          <w:pPr>
            <w:pStyle w:val="LogoCaption"/>
          </w:pPr>
        </w:p>
      </w:tc>
      <w:tc>
        <w:tcPr>
          <w:tcW w:w="9368" w:type="dxa"/>
          <w:gridSpan w:val="2"/>
          <w:vAlign w:val="bottom"/>
        </w:tcPr>
        <w:p w14:paraId="7827B380" w14:textId="77777777" w:rsidR="00E70780" w:rsidRDefault="00E70780">
          <w:pPr>
            <w:pStyle w:val="Header"/>
          </w:pPr>
        </w:p>
      </w:tc>
    </w:tr>
    <w:tr w:rsidR="00E70780" w14:paraId="236AF46A" w14:textId="77777777">
      <w:trPr>
        <w:gridAfter w:val="1"/>
        <w:wAfter w:w="1080" w:type="dxa"/>
        <w:trHeight w:hRule="exact" w:val="680"/>
      </w:trPr>
      <w:tc>
        <w:tcPr>
          <w:tcW w:w="9368" w:type="dxa"/>
          <w:vAlign w:val="bottom"/>
        </w:tcPr>
        <w:p w14:paraId="6FC86E84" w14:textId="77777777" w:rsidR="00E70780" w:rsidRDefault="00E70780">
          <w:pPr>
            <w:pStyle w:val="LogoCaption"/>
          </w:pPr>
        </w:p>
      </w:tc>
      <w:tc>
        <w:tcPr>
          <w:tcW w:w="9368" w:type="dxa"/>
          <w:gridSpan w:val="2"/>
          <w:vAlign w:val="bottom"/>
        </w:tcPr>
        <w:p w14:paraId="7744BF47" w14:textId="77777777" w:rsidR="00E70780" w:rsidRDefault="00E70780">
          <w:pPr>
            <w:pStyle w:val="Header"/>
          </w:pPr>
        </w:p>
      </w:tc>
    </w:tr>
    <w:tr w:rsidR="00E70780" w14:paraId="71390B6B" w14:textId="77777777">
      <w:trPr>
        <w:gridAfter w:val="2"/>
        <w:wAfter w:w="360" w:type="dxa"/>
        <w:trHeight w:hRule="exact" w:val="680"/>
      </w:trPr>
      <w:tc>
        <w:tcPr>
          <w:tcW w:w="9368" w:type="dxa"/>
          <w:vAlign w:val="bottom"/>
        </w:tcPr>
        <w:p w14:paraId="592F5675" w14:textId="77777777" w:rsidR="00E70780" w:rsidRDefault="00E70780">
          <w:pPr>
            <w:pStyle w:val="LogoCaption"/>
          </w:pPr>
        </w:p>
      </w:tc>
      <w:tc>
        <w:tcPr>
          <w:tcW w:w="9368" w:type="dxa"/>
          <w:vAlign w:val="bottom"/>
        </w:tcPr>
        <w:p w14:paraId="23DD05ED" w14:textId="77777777" w:rsidR="00E70780" w:rsidRDefault="00E70780">
          <w:pPr>
            <w:pStyle w:val="Header"/>
          </w:pPr>
        </w:p>
      </w:tc>
    </w:tr>
    <w:tr w:rsidR="00E70780" w14:paraId="0D7A262E" w14:textId="77777777">
      <w:trPr>
        <w:gridAfter w:val="1"/>
        <w:wAfter w:w="1080" w:type="dxa"/>
        <w:trHeight w:hRule="exact" w:val="680"/>
      </w:trPr>
      <w:tc>
        <w:tcPr>
          <w:tcW w:w="9368" w:type="dxa"/>
          <w:vAlign w:val="bottom"/>
        </w:tcPr>
        <w:p w14:paraId="3477FC29" w14:textId="77777777" w:rsidR="00E70780" w:rsidRDefault="00E70780">
          <w:pPr>
            <w:pStyle w:val="LogoCaption"/>
          </w:pPr>
        </w:p>
      </w:tc>
      <w:tc>
        <w:tcPr>
          <w:tcW w:w="9368" w:type="dxa"/>
          <w:gridSpan w:val="2"/>
          <w:vAlign w:val="bottom"/>
        </w:tcPr>
        <w:p w14:paraId="7A118722" w14:textId="77777777" w:rsidR="00E70780" w:rsidRDefault="00E70780">
          <w:pPr>
            <w:pStyle w:val="Header"/>
          </w:pPr>
        </w:p>
      </w:tc>
    </w:tr>
    <w:tr w:rsidR="00E70780" w14:paraId="4B5CA840" w14:textId="77777777">
      <w:trPr>
        <w:gridAfter w:val="1"/>
        <w:wAfter w:w="1080" w:type="dxa"/>
        <w:trHeight w:hRule="exact" w:val="680"/>
      </w:trPr>
      <w:tc>
        <w:tcPr>
          <w:tcW w:w="9368" w:type="dxa"/>
          <w:vAlign w:val="bottom"/>
        </w:tcPr>
        <w:p w14:paraId="22176BE2" w14:textId="77777777" w:rsidR="00E70780" w:rsidRDefault="00E70780">
          <w:pPr>
            <w:pStyle w:val="LogoCaption"/>
          </w:pPr>
        </w:p>
      </w:tc>
      <w:tc>
        <w:tcPr>
          <w:tcW w:w="9368" w:type="dxa"/>
          <w:gridSpan w:val="2"/>
          <w:vAlign w:val="bottom"/>
        </w:tcPr>
        <w:p w14:paraId="77928747" w14:textId="77777777" w:rsidR="00E70780" w:rsidRDefault="00E70780">
          <w:pPr>
            <w:pStyle w:val="Header"/>
          </w:pPr>
        </w:p>
      </w:tc>
    </w:tr>
    <w:tr w:rsidR="00E70780" w14:paraId="2D531639" w14:textId="77777777">
      <w:trPr>
        <w:gridAfter w:val="1"/>
        <w:wAfter w:w="1080" w:type="dxa"/>
        <w:trHeight w:hRule="exact" w:val="680"/>
      </w:trPr>
      <w:tc>
        <w:tcPr>
          <w:tcW w:w="9368" w:type="dxa"/>
          <w:vAlign w:val="bottom"/>
        </w:tcPr>
        <w:p w14:paraId="3CAF8A06" w14:textId="77777777" w:rsidR="00E70780" w:rsidRDefault="00E70780">
          <w:pPr>
            <w:pStyle w:val="LogoCaption"/>
          </w:pPr>
        </w:p>
      </w:tc>
      <w:tc>
        <w:tcPr>
          <w:tcW w:w="9368" w:type="dxa"/>
          <w:gridSpan w:val="2"/>
          <w:vAlign w:val="bottom"/>
        </w:tcPr>
        <w:p w14:paraId="354EDBCD" w14:textId="77777777" w:rsidR="00E70780" w:rsidRDefault="00E70780">
          <w:pPr>
            <w:pStyle w:val="Header"/>
          </w:pPr>
        </w:p>
      </w:tc>
    </w:tr>
    <w:tr w:rsidR="00E70780" w14:paraId="77A50426" w14:textId="77777777">
      <w:trPr>
        <w:gridAfter w:val="1"/>
        <w:wAfter w:w="1080" w:type="dxa"/>
        <w:trHeight w:hRule="exact" w:val="680"/>
      </w:trPr>
      <w:tc>
        <w:tcPr>
          <w:tcW w:w="9368" w:type="dxa"/>
          <w:vAlign w:val="bottom"/>
        </w:tcPr>
        <w:p w14:paraId="67885EDF" w14:textId="77777777" w:rsidR="00E70780" w:rsidRDefault="00E70780">
          <w:pPr>
            <w:pStyle w:val="LogoCaption"/>
          </w:pPr>
        </w:p>
      </w:tc>
      <w:tc>
        <w:tcPr>
          <w:tcW w:w="9368" w:type="dxa"/>
          <w:gridSpan w:val="2"/>
          <w:vAlign w:val="bottom"/>
        </w:tcPr>
        <w:p w14:paraId="75AC8CDD" w14:textId="77777777" w:rsidR="00E70780" w:rsidRDefault="00E70780">
          <w:pPr>
            <w:pStyle w:val="Header"/>
          </w:pPr>
        </w:p>
      </w:tc>
    </w:tr>
    <w:tr w:rsidR="00E70780" w14:paraId="0A961213" w14:textId="77777777">
      <w:trPr>
        <w:gridAfter w:val="1"/>
        <w:wAfter w:w="1080" w:type="dxa"/>
        <w:trHeight w:hRule="exact" w:val="680"/>
      </w:trPr>
      <w:tc>
        <w:tcPr>
          <w:tcW w:w="9368" w:type="dxa"/>
          <w:vAlign w:val="bottom"/>
        </w:tcPr>
        <w:p w14:paraId="109D2E67" w14:textId="77777777" w:rsidR="00E70780" w:rsidRDefault="00E70780">
          <w:pPr>
            <w:pStyle w:val="LogoCaption"/>
          </w:pPr>
        </w:p>
      </w:tc>
      <w:tc>
        <w:tcPr>
          <w:tcW w:w="9368" w:type="dxa"/>
          <w:gridSpan w:val="2"/>
          <w:vAlign w:val="bottom"/>
        </w:tcPr>
        <w:p w14:paraId="7909DDFC" w14:textId="77777777" w:rsidR="00E70780" w:rsidRDefault="00E70780">
          <w:pPr>
            <w:pStyle w:val="Header"/>
          </w:pPr>
        </w:p>
      </w:tc>
    </w:tr>
    <w:tr w:rsidR="00E70780" w14:paraId="0E088D88" w14:textId="77777777">
      <w:trPr>
        <w:gridAfter w:val="1"/>
        <w:wAfter w:w="1080" w:type="dxa"/>
        <w:trHeight w:hRule="exact" w:val="680"/>
      </w:trPr>
      <w:tc>
        <w:tcPr>
          <w:tcW w:w="9368" w:type="dxa"/>
          <w:vAlign w:val="bottom"/>
        </w:tcPr>
        <w:p w14:paraId="3A400A64" w14:textId="77777777" w:rsidR="00E70780" w:rsidRDefault="00E70780">
          <w:pPr>
            <w:pStyle w:val="LogoCaption"/>
          </w:pPr>
        </w:p>
      </w:tc>
      <w:tc>
        <w:tcPr>
          <w:tcW w:w="9368" w:type="dxa"/>
          <w:gridSpan w:val="2"/>
          <w:vAlign w:val="bottom"/>
        </w:tcPr>
        <w:p w14:paraId="45DB6D9A" w14:textId="77777777" w:rsidR="00E70780" w:rsidRDefault="00E70780">
          <w:pPr>
            <w:pStyle w:val="Header"/>
          </w:pPr>
        </w:p>
      </w:tc>
    </w:tr>
    <w:tr w:rsidR="00E70780" w14:paraId="722417D9" w14:textId="77777777">
      <w:trPr>
        <w:gridAfter w:val="1"/>
        <w:wAfter w:w="1080" w:type="dxa"/>
        <w:trHeight w:hRule="exact" w:val="680"/>
      </w:trPr>
      <w:tc>
        <w:tcPr>
          <w:tcW w:w="9368" w:type="dxa"/>
          <w:vAlign w:val="bottom"/>
        </w:tcPr>
        <w:p w14:paraId="792A530D" w14:textId="77777777" w:rsidR="00E70780" w:rsidRDefault="00E70780">
          <w:pPr>
            <w:pStyle w:val="LogoCaption"/>
          </w:pPr>
        </w:p>
      </w:tc>
      <w:tc>
        <w:tcPr>
          <w:tcW w:w="9368" w:type="dxa"/>
          <w:gridSpan w:val="2"/>
          <w:vAlign w:val="bottom"/>
        </w:tcPr>
        <w:p w14:paraId="67C0FFD9" w14:textId="77777777" w:rsidR="00E70780" w:rsidRDefault="00E70780">
          <w:pPr>
            <w:pStyle w:val="Header"/>
          </w:pPr>
        </w:p>
      </w:tc>
    </w:tr>
    <w:tr w:rsidR="00E70780" w14:paraId="73361FCB" w14:textId="77777777">
      <w:trPr>
        <w:gridAfter w:val="1"/>
        <w:wAfter w:w="1080" w:type="dxa"/>
        <w:trHeight w:hRule="exact" w:val="680"/>
      </w:trPr>
      <w:tc>
        <w:tcPr>
          <w:tcW w:w="9368" w:type="dxa"/>
          <w:vAlign w:val="bottom"/>
        </w:tcPr>
        <w:p w14:paraId="6DB3CEE0" w14:textId="77777777" w:rsidR="00E70780" w:rsidRDefault="00E70780">
          <w:pPr>
            <w:pStyle w:val="LogoCaption"/>
          </w:pPr>
        </w:p>
      </w:tc>
      <w:tc>
        <w:tcPr>
          <w:tcW w:w="9368" w:type="dxa"/>
          <w:gridSpan w:val="2"/>
          <w:vAlign w:val="bottom"/>
        </w:tcPr>
        <w:p w14:paraId="261448B5" w14:textId="77777777" w:rsidR="00E70780" w:rsidRDefault="00E70780">
          <w:pPr>
            <w:pStyle w:val="Header"/>
          </w:pPr>
        </w:p>
      </w:tc>
    </w:tr>
    <w:tr w:rsidR="00E70780" w14:paraId="61A0DE84" w14:textId="77777777">
      <w:trPr>
        <w:gridAfter w:val="1"/>
        <w:wAfter w:w="1080" w:type="dxa"/>
        <w:trHeight w:hRule="exact" w:val="680"/>
      </w:trPr>
      <w:tc>
        <w:tcPr>
          <w:tcW w:w="9368" w:type="dxa"/>
          <w:vAlign w:val="bottom"/>
        </w:tcPr>
        <w:p w14:paraId="7E6E98FE" w14:textId="77777777" w:rsidR="00E70780" w:rsidRDefault="00E70780">
          <w:pPr>
            <w:pStyle w:val="LogoCaption"/>
          </w:pPr>
        </w:p>
      </w:tc>
      <w:tc>
        <w:tcPr>
          <w:tcW w:w="9368" w:type="dxa"/>
          <w:gridSpan w:val="2"/>
          <w:vAlign w:val="bottom"/>
        </w:tcPr>
        <w:p w14:paraId="73F037FD" w14:textId="77777777" w:rsidR="00E70780" w:rsidRDefault="00E70780">
          <w:pPr>
            <w:pStyle w:val="Header"/>
          </w:pPr>
        </w:p>
      </w:tc>
    </w:tr>
    <w:tr w:rsidR="00E70780" w14:paraId="7042355C" w14:textId="77777777">
      <w:trPr>
        <w:gridAfter w:val="1"/>
        <w:wAfter w:w="1080" w:type="dxa"/>
        <w:trHeight w:hRule="exact" w:val="680"/>
      </w:trPr>
      <w:tc>
        <w:tcPr>
          <w:tcW w:w="9368" w:type="dxa"/>
          <w:vAlign w:val="bottom"/>
        </w:tcPr>
        <w:p w14:paraId="738566A9" w14:textId="77777777" w:rsidR="00E70780" w:rsidRDefault="00E70780">
          <w:pPr>
            <w:pStyle w:val="LogoCaption"/>
          </w:pPr>
        </w:p>
      </w:tc>
      <w:tc>
        <w:tcPr>
          <w:tcW w:w="9368" w:type="dxa"/>
          <w:gridSpan w:val="2"/>
          <w:vAlign w:val="bottom"/>
        </w:tcPr>
        <w:p w14:paraId="5FC05322" w14:textId="77777777" w:rsidR="00E70780" w:rsidRDefault="00E70780">
          <w:pPr>
            <w:pStyle w:val="Header"/>
          </w:pPr>
        </w:p>
      </w:tc>
    </w:tr>
    <w:tr w:rsidR="00E70780" w14:paraId="12A48D8B" w14:textId="77777777">
      <w:trPr>
        <w:gridAfter w:val="1"/>
        <w:wAfter w:w="1080" w:type="dxa"/>
        <w:trHeight w:hRule="exact" w:val="680"/>
      </w:trPr>
      <w:tc>
        <w:tcPr>
          <w:tcW w:w="9368" w:type="dxa"/>
          <w:vAlign w:val="bottom"/>
        </w:tcPr>
        <w:p w14:paraId="37060DD9" w14:textId="77777777" w:rsidR="00E70780" w:rsidRDefault="00E70780">
          <w:pPr>
            <w:pStyle w:val="LogoCaption"/>
          </w:pPr>
        </w:p>
      </w:tc>
      <w:tc>
        <w:tcPr>
          <w:tcW w:w="9368" w:type="dxa"/>
          <w:gridSpan w:val="2"/>
          <w:vAlign w:val="bottom"/>
        </w:tcPr>
        <w:p w14:paraId="7E4E0862" w14:textId="77777777" w:rsidR="00E70780" w:rsidRDefault="00E70780">
          <w:pPr>
            <w:pStyle w:val="Header"/>
          </w:pPr>
        </w:p>
      </w:tc>
    </w:tr>
    <w:tr w:rsidR="00E70780" w14:paraId="297D0AA1" w14:textId="77777777">
      <w:trPr>
        <w:gridAfter w:val="1"/>
        <w:wAfter w:w="1080" w:type="dxa"/>
        <w:trHeight w:hRule="exact" w:val="680"/>
      </w:trPr>
      <w:tc>
        <w:tcPr>
          <w:tcW w:w="9368" w:type="dxa"/>
          <w:vAlign w:val="bottom"/>
        </w:tcPr>
        <w:p w14:paraId="4DD6BD60" w14:textId="77777777" w:rsidR="00E70780" w:rsidRDefault="00E70780">
          <w:pPr>
            <w:pStyle w:val="LogoCaption"/>
          </w:pPr>
        </w:p>
      </w:tc>
      <w:tc>
        <w:tcPr>
          <w:tcW w:w="9368" w:type="dxa"/>
          <w:gridSpan w:val="2"/>
          <w:vAlign w:val="bottom"/>
        </w:tcPr>
        <w:p w14:paraId="422BE856" w14:textId="77777777" w:rsidR="00E70780" w:rsidRDefault="00E70780">
          <w:pPr>
            <w:pStyle w:val="Header"/>
          </w:pPr>
        </w:p>
      </w:tc>
    </w:tr>
    <w:tr w:rsidR="00E70780" w14:paraId="71F4EC03" w14:textId="77777777">
      <w:trPr>
        <w:gridAfter w:val="1"/>
        <w:wAfter w:w="1080" w:type="dxa"/>
        <w:trHeight w:hRule="exact" w:val="680"/>
      </w:trPr>
      <w:tc>
        <w:tcPr>
          <w:tcW w:w="9368" w:type="dxa"/>
          <w:vAlign w:val="bottom"/>
        </w:tcPr>
        <w:p w14:paraId="3D0D7EBB" w14:textId="77777777" w:rsidR="00E70780" w:rsidRDefault="00E70780">
          <w:pPr>
            <w:pStyle w:val="LogoCaption"/>
          </w:pPr>
        </w:p>
      </w:tc>
      <w:tc>
        <w:tcPr>
          <w:tcW w:w="9368" w:type="dxa"/>
          <w:gridSpan w:val="2"/>
          <w:vAlign w:val="bottom"/>
        </w:tcPr>
        <w:p w14:paraId="49C3A745" w14:textId="77777777" w:rsidR="00E70780" w:rsidRDefault="00E70780">
          <w:pPr>
            <w:pStyle w:val="Header"/>
          </w:pPr>
        </w:p>
      </w:tc>
    </w:tr>
    <w:tr w:rsidR="00E70780" w14:paraId="41150299" w14:textId="77777777">
      <w:trPr>
        <w:gridAfter w:val="1"/>
        <w:wAfter w:w="1080" w:type="dxa"/>
        <w:trHeight w:hRule="exact" w:val="680"/>
      </w:trPr>
      <w:tc>
        <w:tcPr>
          <w:tcW w:w="9368" w:type="dxa"/>
          <w:vAlign w:val="bottom"/>
        </w:tcPr>
        <w:p w14:paraId="5C0F2926" w14:textId="77777777" w:rsidR="00E70780" w:rsidRDefault="00E70780">
          <w:pPr>
            <w:pStyle w:val="LogoCaption"/>
          </w:pPr>
        </w:p>
      </w:tc>
      <w:tc>
        <w:tcPr>
          <w:tcW w:w="9368" w:type="dxa"/>
          <w:gridSpan w:val="2"/>
          <w:vAlign w:val="bottom"/>
        </w:tcPr>
        <w:p w14:paraId="4CAA6C99" w14:textId="77777777" w:rsidR="00E70780" w:rsidRDefault="00E70780">
          <w:pPr>
            <w:pStyle w:val="Header"/>
          </w:pPr>
        </w:p>
      </w:tc>
    </w:tr>
    <w:tr w:rsidR="00E70780" w14:paraId="43FF3A7B" w14:textId="77777777">
      <w:trPr>
        <w:gridAfter w:val="1"/>
        <w:wAfter w:w="1080" w:type="dxa"/>
        <w:trHeight w:hRule="exact" w:val="680"/>
      </w:trPr>
      <w:tc>
        <w:tcPr>
          <w:tcW w:w="9368" w:type="dxa"/>
          <w:vAlign w:val="bottom"/>
        </w:tcPr>
        <w:p w14:paraId="5E117954" w14:textId="77777777" w:rsidR="00E70780" w:rsidRDefault="00E70780">
          <w:pPr>
            <w:pStyle w:val="LogoCaption"/>
          </w:pPr>
        </w:p>
      </w:tc>
      <w:tc>
        <w:tcPr>
          <w:tcW w:w="9368" w:type="dxa"/>
          <w:gridSpan w:val="2"/>
          <w:vAlign w:val="bottom"/>
        </w:tcPr>
        <w:p w14:paraId="5F686BDF" w14:textId="77777777" w:rsidR="00E70780" w:rsidRDefault="00E70780">
          <w:pPr>
            <w:pStyle w:val="Header"/>
          </w:pPr>
        </w:p>
      </w:tc>
    </w:tr>
    <w:tr w:rsidR="00E70780" w14:paraId="26DFDC18" w14:textId="77777777">
      <w:trPr>
        <w:gridAfter w:val="1"/>
        <w:wAfter w:w="1080" w:type="dxa"/>
        <w:trHeight w:hRule="exact" w:val="680"/>
      </w:trPr>
      <w:tc>
        <w:tcPr>
          <w:tcW w:w="9368" w:type="dxa"/>
          <w:vAlign w:val="bottom"/>
        </w:tcPr>
        <w:p w14:paraId="31734CD0" w14:textId="77777777" w:rsidR="00E70780" w:rsidRDefault="00E70780">
          <w:pPr>
            <w:pStyle w:val="LogoCaption"/>
          </w:pPr>
        </w:p>
      </w:tc>
      <w:tc>
        <w:tcPr>
          <w:tcW w:w="9368" w:type="dxa"/>
          <w:gridSpan w:val="2"/>
          <w:vAlign w:val="bottom"/>
        </w:tcPr>
        <w:p w14:paraId="2F569005" w14:textId="77777777" w:rsidR="00E70780" w:rsidRDefault="00E70780">
          <w:pPr>
            <w:pStyle w:val="Header"/>
          </w:pPr>
        </w:p>
      </w:tc>
    </w:tr>
    <w:tr w:rsidR="00E70780" w14:paraId="279B572F" w14:textId="77777777">
      <w:trPr>
        <w:gridAfter w:val="1"/>
        <w:wAfter w:w="1080" w:type="dxa"/>
        <w:trHeight w:hRule="exact" w:val="680"/>
      </w:trPr>
      <w:tc>
        <w:tcPr>
          <w:tcW w:w="9368" w:type="dxa"/>
          <w:vAlign w:val="bottom"/>
        </w:tcPr>
        <w:p w14:paraId="750B5B1C" w14:textId="77777777" w:rsidR="00E70780" w:rsidRDefault="00E70780">
          <w:pPr>
            <w:pStyle w:val="LogoCaption"/>
          </w:pPr>
        </w:p>
      </w:tc>
      <w:tc>
        <w:tcPr>
          <w:tcW w:w="9368" w:type="dxa"/>
          <w:gridSpan w:val="2"/>
          <w:vAlign w:val="bottom"/>
        </w:tcPr>
        <w:p w14:paraId="4FB32B92" w14:textId="77777777" w:rsidR="00E70780" w:rsidRDefault="00E70780">
          <w:pPr>
            <w:pStyle w:val="Header"/>
          </w:pPr>
        </w:p>
      </w:tc>
    </w:tr>
    <w:tr w:rsidR="00E70780" w14:paraId="24257DB2" w14:textId="77777777">
      <w:trPr>
        <w:gridAfter w:val="1"/>
        <w:wAfter w:w="1080" w:type="dxa"/>
        <w:trHeight w:hRule="exact" w:val="680"/>
      </w:trPr>
      <w:tc>
        <w:tcPr>
          <w:tcW w:w="9368" w:type="dxa"/>
          <w:vAlign w:val="bottom"/>
        </w:tcPr>
        <w:p w14:paraId="0D6C6312" w14:textId="77777777" w:rsidR="00E70780" w:rsidRDefault="00E70780">
          <w:pPr>
            <w:pStyle w:val="LogoCaption"/>
          </w:pPr>
        </w:p>
      </w:tc>
      <w:tc>
        <w:tcPr>
          <w:tcW w:w="9368" w:type="dxa"/>
          <w:gridSpan w:val="2"/>
          <w:vAlign w:val="bottom"/>
        </w:tcPr>
        <w:p w14:paraId="12215779" w14:textId="77777777" w:rsidR="00E70780" w:rsidRDefault="00E70780">
          <w:pPr>
            <w:pStyle w:val="Header"/>
          </w:pPr>
        </w:p>
      </w:tc>
    </w:tr>
    <w:tr w:rsidR="00E70780" w14:paraId="71FF99A8" w14:textId="77777777">
      <w:trPr>
        <w:gridAfter w:val="1"/>
        <w:wAfter w:w="1080" w:type="dxa"/>
        <w:trHeight w:hRule="exact" w:val="680"/>
      </w:trPr>
      <w:tc>
        <w:tcPr>
          <w:tcW w:w="9368" w:type="dxa"/>
          <w:vAlign w:val="bottom"/>
        </w:tcPr>
        <w:p w14:paraId="4D53ED1B" w14:textId="77777777" w:rsidR="00E70780" w:rsidRDefault="00E70780">
          <w:pPr>
            <w:pStyle w:val="LogoCaption"/>
          </w:pPr>
        </w:p>
      </w:tc>
      <w:tc>
        <w:tcPr>
          <w:tcW w:w="9368" w:type="dxa"/>
          <w:gridSpan w:val="2"/>
          <w:vAlign w:val="bottom"/>
        </w:tcPr>
        <w:p w14:paraId="27BBFDAD" w14:textId="77777777" w:rsidR="00E70780" w:rsidRDefault="00E70780">
          <w:pPr>
            <w:pStyle w:val="Header"/>
          </w:pPr>
        </w:p>
      </w:tc>
    </w:tr>
    <w:tr w:rsidR="00E70780" w14:paraId="15D90E81" w14:textId="77777777">
      <w:trPr>
        <w:gridAfter w:val="1"/>
        <w:wAfter w:w="1080" w:type="dxa"/>
        <w:trHeight w:hRule="exact" w:val="680"/>
      </w:trPr>
      <w:tc>
        <w:tcPr>
          <w:tcW w:w="9368" w:type="dxa"/>
          <w:vAlign w:val="bottom"/>
        </w:tcPr>
        <w:p w14:paraId="75B6AAA1" w14:textId="77777777" w:rsidR="00E70780" w:rsidRDefault="00E70780">
          <w:pPr>
            <w:pStyle w:val="LogoCaption"/>
          </w:pPr>
        </w:p>
      </w:tc>
      <w:tc>
        <w:tcPr>
          <w:tcW w:w="9368" w:type="dxa"/>
          <w:gridSpan w:val="2"/>
          <w:vAlign w:val="bottom"/>
        </w:tcPr>
        <w:p w14:paraId="7BBCD234" w14:textId="77777777" w:rsidR="00E70780" w:rsidRDefault="00E70780">
          <w:pPr>
            <w:pStyle w:val="Header"/>
          </w:pPr>
        </w:p>
      </w:tc>
    </w:tr>
    <w:tr w:rsidR="00E70780" w14:paraId="2AB83D1E" w14:textId="77777777">
      <w:trPr>
        <w:gridAfter w:val="1"/>
        <w:wAfter w:w="1080" w:type="dxa"/>
        <w:trHeight w:hRule="exact" w:val="680"/>
      </w:trPr>
      <w:tc>
        <w:tcPr>
          <w:tcW w:w="9368" w:type="dxa"/>
          <w:vAlign w:val="bottom"/>
        </w:tcPr>
        <w:p w14:paraId="430E16D9" w14:textId="77777777" w:rsidR="00E70780" w:rsidRDefault="00E70780">
          <w:pPr>
            <w:pStyle w:val="LogoCaption"/>
          </w:pPr>
        </w:p>
      </w:tc>
      <w:tc>
        <w:tcPr>
          <w:tcW w:w="9368" w:type="dxa"/>
          <w:gridSpan w:val="2"/>
          <w:vAlign w:val="bottom"/>
        </w:tcPr>
        <w:p w14:paraId="0E8F4E37" w14:textId="77777777" w:rsidR="00E70780" w:rsidRDefault="00E70780">
          <w:pPr>
            <w:pStyle w:val="Header"/>
          </w:pPr>
        </w:p>
      </w:tc>
    </w:tr>
    <w:tr w:rsidR="00E70780" w14:paraId="3DE5CCFB" w14:textId="77777777">
      <w:trPr>
        <w:gridAfter w:val="1"/>
        <w:wAfter w:w="1080" w:type="dxa"/>
        <w:trHeight w:hRule="exact" w:val="680"/>
      </w:trPr>
      <w:tc>
        <w:tcPr>
          <w:tcW w:w="9368" w:type="dxa"/>
          <w:vAlign w:val="bottom"/>
        </w:tcPr>
        <w:p w14:paraId="790D7705" w14:textId="77777777" w:rsidR="00E70780" w:rsidRDefault="00E70780">
          <w:pPr>
            <w:pStyle w:val="LogoCaption"/>
          </w:pPr>
        </w:p>
      </w:tc>
      <w:tc>
        <w:tcPr>
          <w:tcW w:w="9368" w:type="dxa"/>
          <w:gridSpan w:val="2"/>
          <w:vAlign w:val="bottom"/>
        </w:tcPr>
        <w:p w14:paraId="149BF3D4" w14:textId="77777777" w:rsidR="00E70780" w:rsidRDefault="00E70780">
          <w:pPr>
            <w:pStyle w:val="Header"/>
          </w:pPr>
        </w:p>
      </w:tc>
    </w:tr>
    <w:tr w:rsidR="00E70780" w14:paraId="17C6CD90" w14:textId="77777777">
      <w:trPr>
        <w:gridAfter w:val="1"/>
        <w:wAfter w:w="1080" w:type="dxa"/>
        <w:trHeight w:hRule="exact" w:val="680"/>
      </w:trPr>
      <w:tc>
        <w:tcPr>
          <w:tcW w:w="9368" w:type="dxa"/>
          <w:vAlign w:val="bottom"/>
        </w:tcPr>
        <w:p w14:paraId="33F57F2B" w14:textId="77777777" w:rsidR="00E70780" w:rsidRDefault="00E70780">
          <w:pPr>
            <w:pStyle w:val="LogoCaption"/>
          </w:pPr>
        </w:p>
      </w:tc>
      <w:tc>
        <w:tcPr>
          <w:tcW w:w="9368" w:type="dxa"/>
          <w:gridSpan w:val="2"/>
          <w:vAlign w:val="bottom"/>
        </w:tcPr>
        <w:p w14:paraId="6C1C611F" w14:textId="77777777" w:rsidR="00E70780" w:rsidRDefault="00E70780">
          <w:pPr>
            <w:pStyle w:val="Header"/>
          </w:pPr>
        </w:p>
      </w:tc>
    </w:tr>
    <w:tr w:rsidR="00E70780" w14:paraId="51E6375A" w14:textId="77777777">
      <w:trPr>
        <w:gridAfter w:val="1"/>
        <w:wAfter w:w="1080" w:type="dxa"/>
        <w:trHeight w:hRule="exact" w:val="680"/>
      </w:trPr>
      <w:tc>
        <w:tcPr>
          <w:tcW w:w="9368" w:type="dxa"/>
          <w:vAlign w:val="bottom"/>
        </w:tcPr>
        <w:p w14:paraId="40C8C4FC" w14:textId="77777777" w:rsidR="00E70780" w:rsidRDefault="00E70780">
          <w:pPr>
            <w:pStyle w:val="LogoCaption"/>
          </w:pPr>
        </w:p>
      </w:tc>
      <w:tc>
        <w:tcPr>
          <w:tcW w:w="9368" w:type="dxa"/>
          <w:gridSpan w:val="2"/>
          <w:vAlign w:val="bottom"/>
        </w:tcPr>
        <w:p w14:paraId="7139CFCF" w14:textId="77777777" w:rsidR="00E70780" w:rsidRDefault="00E70780">
          <w:pPr>
            <w:pStyle w:val="Header"/>
          </w:pPr>
        </w:p>
      </w:tc>
    </w:tr>
    <w:tr w:rsidR="00E70780" w14:paraId="5CBBD4AA" w14:textId="77777777">
      <w:trPr>
        <w:gridAfter w:val="1"/>
        <w:wAfter w:w="1080" w:type="dxa"/>
        <w:trHeight w:hRule="exact" w:val="680"/>
      </w:trPr>
      <w:tc>
        <w:tcPr>
          <w:tcW w:w="9368" w:type="dxa"/>
          <w:vAlign w:val="bottom"/>
        </w:tcPr>
        <w:p w14:paraId="07E65AFB" w14:textId="77777777" w:rsidR="00E70780" w:rsidRDefault="00E70780">
          <w:pPr>
            <w:pStyle w:val="LogoCaption"/>
          </w:pPr>
        </w:p>
      </w:tc>
      <w:tc>
        <w:tcPr>
          <w:tcW w:w="9368" w:type="dxa"/>
          <w:gridSpan w:val="2"/>
          <w:vAlign w:val="bottom"/>
        </w:tcPr>
        <w:p w14:paraId="2B3CF626" w14:textId="77777777" w:rsidR="00E70780" w:rsidRDefault="00E70780">
          <w:pPr>
            <w:pStyle w:val="Header"/>
          </w:pPr>
        </w:p>
      </w:tc>
    </w:tr>
    <w:tr w:rsidR="00E70780" w14:paraId="27E8FB0D" w14:textId="77777777">
      <w:trPr>
        <w:gridAfter w:val="1"/>
        <w:wAfter w:w="1080" w:type="dxa"/>
        <w:trHeight w:hRule="exact" w:val="680"/>
      </w:trPr>
      <w:tc>
        <w:tcPr>
          <w:tcW w:w="9368" w:type="dxa"/>
          <w:vAlign w:val="bottom"/>
        </w:tcPr>
        <w:p w14:paraId="2CDA54D3" w14:textId="77777777" w:rsidR="00E70780" w:rsidRDefault="00E70780">
          <w:pPr>
            <w:pStyle w:val="LogoCaption"/>
          </w:pPr>
        </w:p>
      </w:tc>
      <w:tc>
        <w:tcPr>
          <w:tcW w:w="9368" w:type="dxa"/>
          <w:gridSpan w:val="2"/>
          <w:vAlign w:val="bottom"/>
        </w:tcPr>
        <w:p w14:paraId="4EF4FF0A" w14:textId="77777777" w:rsidR="00E70780" w:rsidRDefault="00E70780">
          <w:pPr>
            <w:pStyle w:val="Header"/>
          </w:pPr>
        </w:p>
      </w:tc>
    </w:tr>
    <w:tr w:rsidR="00E70780" w14:paraId="2809BE1D" w14:textId="77777777">
      <w:trPr>
        <w:gridAfter w:val="1"/>
        <w:wAfter w:w="1080" w:type="dxa"/>
        <w:trHeight w:hRule="exact" w:val="680"/>
      </w:trPr>
      <w:tc>
        <w:tcPr>
          <w:tcW w:w="9368" w:type="dxa"/>
          <w:vAlign w:val="bottom"/>
        </w:tcPr>
        <w:p w14:paraId="2FF3E216" w14:textId="77777777" w:rsidR="00E70780" w:rsidRDefault="00E70780">
          <w:pPr>
            <w:pStyle w:val="LogoCaption"/>
          </w:pPr>
        </w:p>
      </w:tc>
      <w:tc>
        <w:tcPr>
          <w:tcW w:w="9368" w:type="dxa"/>
          <w:gridSpan w:val="2"/>
          <w:vAlign w:val="bottom"/>
        </w:tcPr>
        <w:p w14:paraId="3A3540F5" w14:textId="77777777" w:rsidR="00E70780" w:rsidRDefault="00E70780">
          <w:pPr>
            <w:pStyle w:val="Header"/>
          </w:pPr>
        </w:p>
      </w:tc>
    </w:tr>
    <w:tr w:rsidR="00E70780" w14:paraId="5308BD20" w14:textId="77777777">
      <w:trPr>
        <w:gridAfter w:val="1"/>
        <w:wAfter w:w="1080" w:type="dxa"/>
        <w:trHeight w:hRule="exact" w:val="680"/>
      </w:trPr>
      <w:tc>
        <w:tcPr>
          <w:tcW w:w="9368" w:type="dxa"/>
          <w:vAlign w:val="bottom"/>
        </w:tcPr>
        <w:p w14:paraId="18CF207A" w14:textId="77777777" w:rsidR="00E70780" w:rsidRDefault="00E70780">
          <w:pPr>
            <w:pStyle w:val="LogoCaption"/>
          </w:pPr>
        </w:p>
      </w:tc>
      <w:tc>
        <w:tcPr>
          <w:tcW w:w="9368" w:type="dxa"/>
          <w:gridSpan w:val="2"/>
          <w:vAlign w:val="bottom"/>
        </w:tcPr>
        <w:p w14:paraId="5D1D95CD" w14:textId="77777777" w:rsidR="00E70780" w:rsidRDefault="00E70780">
          <w:pPr>
            <w:pStyle w:val="Header"/>
          </w:pPr>
        </w:p>
      </w:tc>
    </w:tr>
    <w:tr w:rsidR="00E70780" w14:paraId="7C6C46B9" w14:textId="77777777">
      <w:trPr>
        <w:gridAfter w:val="1"/>
        <w:wAfter w:w="1080" w:type="dxa"/>
        <w:trHeight w:hRule="exact" w:val="680"/>
      </w:trPr>
      <w:tc>
        <w:tcPr>
          <w:tcW w:w="9368" w:type="dxa"/>
          <w:vAlign w:val="bottom"/>
        </w:tcPr>
        <w:p w14:paraId="114C64CC" w14:textId="77777777" w:rsidR="00E70780" w:rsidRDefault="00E70780">
          <w:pPr>
            <w:pStyle w:val="LogoCaption"/>
          </w:pPr>
        </w:p>
      </w:tc>
      <w:tc>
        <w:tcPr>
          <w:tcW w:w="9368" w:type="dxa"/>
          <w:gridSpan w:val="2"/>
          <w:vAlign w:val="bottom"/>
        </w:tcPr>
        <w:p w14:paraId="3AC3965D" w14:textId="77777777" w:rsidR="00E70780" w:rsidRDefault="00E70780">
          <w:pPr>
            <w:pStyle w:val="Header"/>
          </w:pPr>
        </w:p>
      </w:tc>
    </w:tr>
    <w:tr w:rsidR="00E70780" w14:paraId="3D919F09" w14:textId="77777777">
      <w:trPr>
        <w:gridAfter w:val="1"/>
        <w:wAfter w:w="1080" w:type="dxa"/>
        <w:trHeight w:hRule="exact" w:val="680"/>
      </w:trPr>
      <w:tc>
        <w:tcPr>
          <w:tcW w:w="9368" w:type="dxa"/>
          <w:vAlign w:val="bottom"/>
        </w:tcPr>
        <w:p w14:paraId="60E21859" w14:textId="77777777" w:rsidR="00E70780" w:rsidRDefault="00E70780">
          <w:pPr>
            <w:pStyle w:val="LogoCaption"/>
          </w:pPr>
        </w:p>
      </w:tc>
      <w:tc>
        <w:tcPr>
          <w:tcW w:w="9368" w:type="dxa"/>
          <w:gridSpan w:val="2"/>
          <w:vAlign w:val="bottom"/>
        </w:tcPr>
        <w:p w14:paraId="5CCCF2F6" w14:textId="77777777" w:rsidR="00E70780" w:rsidRDefault="00E70780">
          <w:pPr>
            <w:pStyle w:val="Header"/>
          </w:pPr>
        </w:p>
      </w:tc>
    </w:tr>
    <w:tr w:rsidR="00E70780" w14:paraId="4B00B3C1" w14:textId="77777777">
      <w:trPr>
        <w:gridAfter w:val="1"/>
        <w:wAfter w:w="1080" w:type="dxa"/>
        <w:trHeight w:hRule="exact" w:val="680"/>
      </w:trPr>
      <w:tc>
        <w:tcPr>
          <w:tcW w:w="9368" w:type="dxa"/>
          <w:vAlign w:val="bottom"/>
        </w:tcPr>
        <w:p w14:paraId="168EE3AE" w14:textId="77777777" w:rsidR="00E70780" w:rsidRDefault="00E70780">
          <w:pPr>
            <w:pStyle w:val="LogoCaption"/>
          </w:pPr>
        </w:p>
      </w:tc>
      <w:tc>
        <w:tcPr>
          <w:tcW w:w="9368" w:type="dxa"/>
          <w:gridSpan w:val="2"/>
          <w:vAlign w:val="bottom"/>
        </w:tcPr>
        <w:p w14:paraId="02C141A9" w14:textId="77777777" w:rsidR="00E70780" w:rsidRDefault="00E70780">
          <w:pPr>
            <w:pStyle w:val="Header"/>
          </w:pPr>
        </w:p>
      </w:tc>
    </w:tr>
    <w:tr w:rsidR="00E70780" w14:paraId="10A88A3E" w14:textId="77777777">
      <w:trPr>
        <w:gridAfter w:val="1"/>
        <w:wAfter w:w="1080" w:type="dxa"/>
        <w:trHeight w:hRule="exact" w:val="680"/>
      </w:trPr>
      <w:tc>
        <w:tcPr>
          <w:tcW w:w="9368" w:type="dxa"/>
          <w:vAlign w:val="bottom"/>
        </w:tcPr>
        <w:p w14:paraId="74FCD844" w14:textId="77777777" w:rsidR="00E70780" w:rsidRDefault="00E70780">
          <w:pPr>
            <w:pStyle w:val="LogoCaption"/>
          </w:pPr>
        </w:p>
      </w:tc>
      <w:tc>
        <w:tcPr>
          <w:tcW w:w="9368" w:type="dxa"/>
          <w:gridSpan w:val="2"/>
          <w:vAlign w:val="bottom"/>
        </w:tcPr>
        <w:p w14:paraId="2301A1CA" w14:textId="77777777" w:rsidR="00E70780" w:rsidRDefault="00E70780">
          <w:pPr>
            <w:pStyle w:val="Header"/>
          </w:pPr>
        </w:p>
      </w:tc>
    </w:tr>
    <w:tr w:rsidR="00E70780" w14:paraId="3AF4A00D" w14:textId="77777777">
      <w:trPr>
        <w:gridAfter w:val="1"/>
        <w:wAfter w:w="1080" w:type="dxa"/>
        <w:trHeight w:hRule="exact" w:val="680"/>
      </w:trPr>
      <w:tc>
        <w:tcPr>
          <w:tcW w:w="9368" w:type="dxa"/>
          <w:vAlign w:val="bottom"/>
        </w:tcPr>
        <w:p w14:paraId="2CCC276B" w14:textId="77777777" w:rsidR="00E70780" w:rsidRDefault="00E70780">
          <w:pPr>
            <w:pStyle w:val="LogoCaption"/>
          </w:pPr>
        </w:p>
      </w:tc>
      <w:tc>
        <w:tcPr>
          <w:tcW w:w="9368" w:type="dxa"/>
          <w:gridSpan w:val="2"/>
          <w:vAlign w:val="bottom"/>
        </w:tcPr>
        <w:p w14:paraId="2F1104DF" w14:textId="77777777" w:rsidR="00E70780" w:rsidRDefault="00E70780">
          <w:pPr>
            <w:pStyle w:val="Header"/>
          </w:pPr>
        </w:p>
      </w:tc>
    </w:tr>
    <w:tr w:rsidR="00E70780" w14:paraId="7D6174BD" w14:textId="77777777">
      <w:trPr>
        <w:gridAfter w:val="1"/>
        <w:wAfter w:w="1080" w:type="dxa"/>
        <w:trHeight w:hRule="exact" w:val="680"/>
      </w:trPr>
      <w:tc>
        <w:tcPr>
          <w:tcW w:w="9368" w:type="dxa"/>
          <w:vAlign w:val="bottom"/>
        </w:tcPr>
        <w:p w14:paraId="55ACDFAC" w14:textId="77777777" w:rsidR="00E70780" w:rsidRDefault="00E70780">
          <w:pPr>
            <w:pStyle w:val="LogoCaption"/>
          </w:pPr>
        </w:p>
      </w:tc>
      <w:tc>
        <w:tcPr>
          <w:tcW w:w="9368" w:type="dxa"/>
          <w:gridSpan w:val="2"/>
          <w:vAlign w:val="bottom"/>
        </w:tcPr>
        <w:p w14:paraId="640DB83A" w14:textId="77777777" w:rsidR="00E70780" w:rsidRDefault="00E70780">
          <w:pPr>
            <w:pStyle w:val="Header"/>
          </w:pPr>
        </w:p>
      </w:tc>
    </w:tr>
    <w:tr w:rsidR="00E70780" w14:paraId="6157C268" w14:textId="77777777">
      <w:trPr>
        <w:gridAfter w:val="1"/>
        <w:wAfter w:w="1080" w:type="dxa"/>
        <w:trHeight w:hRule="exact" w:val="680"/>
      </w:trPr>
      <w:tc>
        <w:tcPr>
          <w:tcW w:w="9368" w:type="dxa"/>
          <w:vAlign w:val="bottom"/>
        </w:tcPr>
        <w:p w14:paraId="1EC8778A" w14:textId="77777777" w:rsidR="00E70780" w:rsidRDefault="00E70780">
          <w:pPr>
            <w:pStyle w:val="LogoCaption"/>
          </w:pPr>
        </w:p>
      </w:tc>
      <w:tc>
        <w:tcPr>
          <w:tcW w:w="9368" w:type="dxa"/>
          <w:gridSpan w:val="2"/>
          <w:vAlign w:val="bottom"/>
        </w:tcPr>
        <w:p w14:paraId="0B9EACCC" w14:textId="77777777" w:rsidR="00E70780" w:rsidRDefault="00E70780">
          <w:pPr>
            <w:pStyle w:val="Header"/>
          </w:pPr>
        </w:p>
      </w:tc>
    </w:tr>
    <w:tr w:rsidR="00E70780" w14:paraId="070AA5C4" w14:textId="77777777">
      <w:trPr>
        <w:gridAfter w:val="1"/>
        <w:wAfter w:w="1080" w:type="dxa"/>
        <w:trHeight w:hRule="exact" w:val="680"/>
      </w:trPr>
      <w:tc>
        <w:tcPr>
          <w:tcW w:w="9368" w:type="dxa"/>
          <w:vAlign w:val="bottom"/>
        </w:tcPr>
        <w:p w14:paraId="7ECA07BD" w14:textId="77777777" w:rsidR="00E70780" w:rsidRDefault="00E70780">
          <w:pPr>
            <w:pStyle w:val="LogoCaption"/>
          </w:pPr>
        </w:p>
      </w:tc>
      <w:tc>
        <w:tcPr>
          <w:tcW w:w="9368" w:type="dxa"/>
          <w:gridSpan w:val="2"/>
          <w:vAlign w:val="bottom"/>
        </w:tcPr>
        <w:p w14:paraId="2797D672" w14:textId="77777777" w:rsidR="00E70780" w:rsidRDefault="00E70780">
          <w:pPr>
            <w:pStyle w:val="Header"/>
          </w:pPr>
        </w:p>
      </w:tc>
    </w:tr>
    <w:tr w:rsidR="00E70780" w14:paraId="5F811197" w14:textId="77777777">
      <w:trPr>
        <w:gridAfter w:val="1"/>
        <w:wAfter w:w="1080" w:type="dxa"/>
        <w:trHeight w:hRule="exact" w:val="680"/>
      </w:trPr>
      <w:tc>
        <w:tcPr>
          <w:tcW w:w="9368" w:type="dxa"/>
          <w:vAlign w:val="bottom"/>
        </w:tcPr>
        <w:p w14:paraId="3E85F538" w14:textId="77777777" w:rsidR="00E70780" w:rsidRDefault="00E70780">
          <w:pPr>
            <w:pStyle w:val="LogoCaption"/>
          </w:pPr>
        </w:p>
      </w:tc>
      <w:tc>
        <w:tcPr>
          <w:tcW w:w="9368" w:type="dxa"/>
          <w:gridSpan w:val="2"/>
          <w:vAlign w:val="bottom"/>
        </w:tcPr>
        <w:p w14:paraId="341D34D8" w14:textId="77777777" w:rsidR="00E70780" w:rsidRDefault="00E70780">
          <w:pPr>
            <w:pStyle w:val="Header"/>
          </w:pPr>
        </w:p>
      </w:tc>
    </w:tr>
    <w:tr w:rsidR="00E70780" w14:paraId="434CB44C" w14:textId="77777777">
      <w:trPr>
        <w:gridAfter w:val="1"/>
        <w:wAfter w:w="1080" w:type="dxa"/>
        <w:trHeight w:hRule="exact" w:val="680"/>
      </w:trPr>
      <w:tc>
        <w:tcPr>
          <w:tcW w:w="9368" w:type="dxa"/>
          <w:vAlign w:val="bottom"/>
        </w:tcPr>
        <w:p w14:paraId="758CC6DD" w14:textId="77777777" w:rsidR="00E70780" w:rsidRDefault="00E70780">
          <w:pPr>
            <w:pStyle w:val="LogoCaption"/>
          </w:pPr>
        </w:p>
      </w:tc>
      <w:tc>
        <w:tcPr>
          <w:tcW w:w="9368" w:type="dxa"/>
          <w:gridSpan w:val="2"/>
          <w:vAlign w:val="bottom"/>
        </w:tcPr>
        <w:p w14:paraId="34B5F38A" w14:textId="77777777" w:rsidR="00E70780" w:rsidRDefault="00E70780">
          <w:pPr>
            <w:pStyle w:val="Header"/>
          </w:pPr>
        </w:p>
      </w:tc>
    </w:tr>
    <w:tr w:rsidR="00E70780" w14:paraId="646AC2CD" w14:textId="77777777">
      <w:trPr>
        <w:gridAfter w:val="2"/>
        <w:wAfter w:w="360" w:type="dxa"/>
        <w:trHeight w:hRule="exact" w:val="680"/>
      </w:trPr>
      <w:tc>
        <w:tcPr>
          <w:tcW w:w="9368" w:type="dxa"/>
          <w:vAlign w:val="bottom"/>
        </w:tcPr>
        <w:p w14:paraId="70ADA62B" w14:textId="77777777" w:rsidR="00E70780" w:rsidRDefault="00E70780">
          <w:pPr>
            <w:pStyle w:val="LogoCaption"/>
          </w:pPr>
        </w:p>
      </w:tc>
      <w:tc>
        <w:tcPr>
          <w:tcW w:w="9368" w:type="dxa"/>
          <w:vAlign w:val="bottom"/>
        </w:tcPr>
        <w:p w14:paraId="3B5FC73A" w14:textId="77777777" w:rsidR="00E70780" w:rsidRDefault="00E70780">
          <w:pPr>
            <w:pStyle w:val="Header"/>
          </w:pPr>
        </w:p>
      </w:tc>
    </w:tr>
    <w:tr w:rsidR="00E70780" w14:paraId="35688D99" w14:textId="77777777">
      <w:trPr>
        <w:gridAfter w:val="1"/>
        <w:wAfter w:w="1080" w:type="dxa"/>
        <w:trHeight w:hRule="exact" w:val="680"/>
      </w:trPr>
      <w:tc>
        <w:tcPr>
          <w:tcW w:w="9368" w:type="dxa"/>
          <w:vAlign w:val="bottom"/>
        </w:tcPr>
        <w:p w14:paraId="6EC01E4B" w14:textId="77777777" w:rsidR="00E70780" w:rsidRDefault="00E70780">
          <w:pPr>
            <w:pStyle w:val="LogoCaption"/>
          </w:pPr>
        </w:p>
      </w:tc>
      <w:tc>
        <w:tcPr>
          <w:tcW w:w="9368" w:type="dxa"/>
          <w:gridSpan w:val="2"/>
          <w:vAlign w:val="bottom"/>
        </w:tcPr>
        <w:p w14:paraId="5B570BB2" w14:textId="77777777" w:rsidR="00E70780" w:rsidRDefault="00E70780">
          <w:pPr>
            <w:pStyle w:val="Header"/>
          </w:pPr>
        </w:p>
      </w:tc>
    </w:tr>
    <w:tr w:rsidR="00E70780" w14:paraId="03097506" w14:textId="77777777">
      <w:trPr>
        <w:gridAfter w:val="1"/>
        <w:wAfter w:w="1080" w:type="dxa"/>
        <w:trHeight w:hRule="exact" w:val="680"/>
      </w:trPr>
      <w:tc>
        <w:tcPr>
          <w:tcW w:w="9368" w:type="dxa"/>
          <w:vAlign w:val="bottom"/>
        </w:tcPr>
        <w:p w14:paraId="070CE992" w14:textId="77777777" w:rsidR="00E70780" w:rsidRDefault="00E70780">
          <w:pPr>
            <w:pStyle w:val="LogoCaption"/>
          </w:pPr>
        </w:p>
      </w:tc>
      <w:tc>
        <w:tcPr>
          <w:tcW w:w="9368" w:type="dxa"/>
          <w:gridSpan w:val="2"/>
          <w:vAlign w:val="bottom"/>
        </w:tcPr>
        <w:p w14:paraId="1569485B" w14:textId="77777777" w:rsidR="00E70780" w:rsidRDefault="00E70780">
          <w:pPr>
            <w:pStyle w:val="Header"/>
          </w:pPr>
        </w:p>
      </w:tc>
    </w:tr>
    <w:tr w:rsidR="00E70780" w14:paraId="64470987" w14:textId="77777777">
      <w:trPr>
        <w:gridAfter w:val="1"/>
        <w:wAfter w:w="1080" w:type="dxa"/>
        <w:trHeight w:hRule="exact" w:val="680"/>
      </w:trPr>
      <w:tc>
        <w:tcPr>
          <w:tcW w:w="9368" w:type="dxa"/>
          <w:vAlign w:val="bottom"/>
        </w:tcPr>
        <w:p w14:paraId="1CDB0FDE" w14:textId="77777777" w:rsidR="00E70780" w:rsidRDefault="00E70780">
          <w:pPr>
            <w:pStyle w:val="LogoCaption"/>
          </w:pPr>
        </w:p>
      </w:tc>
      <w:tc>
        <w:tcPr>
          <w:tcW w:w="9368" w:type="dxa"/>
          <w:gridSpan w:val="2"/>
          <w:vAlign w:val="bottom"/>
        </w:tcPr>
        <w:p w14:paraId="1AFC8355" w14:textId="77777777" w:rsidR="00E70780" w:rsidRDefault="00E70780">
          <w:pPr>
            <w:pStyle w:val="Header"/>
          </w:pPr>
        </w:p>
      </w:tc>
    </w:tr>
    <w:tr w:rsidR="00E70780" w14:paraId="7CF58E41" w14:textId="77777777">
      <w:trPr>
        <w:gridAfter w:val="1"/>
        <w:wAfter w:w="1080" w:type="dxa"/>
        <w:trHeight w:hRule="exact" w:val="680"/>
      </w:trPr>
      <w:tc>
        <w:tcPr>
          <w:tcW w:w="9368" w:type="dxa"/>
          <w:vAlign w:val="bottom"/>
        </w:tcPr>
        <w:p w14:paraId="14455BFC" w14:textId="77777777" w:rsidR="00E70780" w:rsidRDefault="00E70780">
          <w:pPr>
            <w:pStyle w:val="LogoCaption"/>
          </w:pPr>
        </w:p>
      </w:tc>
      <w:tc>
        <w:tcPr>
          <w:tcW w:w="9368" w:type="dxa"/>
          <w:gridSpan w:val="2"/>
          <w:vAlign w:val="bottom"/>
        </w:tcPr>
        <w:p w14:paraId="43E68127" w14:textId="77777777" w:rsidR="00E70780" w:rsidRDefault="00E70780">
          <w:pPr>
            <w:pStyle w:val="Header"/>
          </w:pPr>
        </w:p>
      </w:tc>
    </w:tr>
    <w:tr w:rsidR="00E70780" w14:paraId="745D74AF" w14:textId="77777777">
      <w:trPr>
        <w:gridAfter w:val="1"/>
        <w:wAfter w:w="1080" w:type="dxa"/>
        <w:trHeight w:hRule="exact" w:val="680"/>
      </w:trPr>
      <w:tc>
        <w:tcPr>
          <w:tcW w:w="9368" w:type="dxa"/>
          <w:vAlign w:val="bottom"/>
        </w:tcPr>
        <w:p w14:paraId="735F52B0" w14:textId="77777777" w:rsidR="00E70780" w:rsidRDefault="00E70780">
          <w:pPr>
            <w:pStyle w:val="LogoCaption"/>
          </w:pPr>
        </w:p>
      </w:tc>
      <w:tc>
        <w:tcPr>
          <w:tcW w:w="9368" w:type="dxa"/>
          <w:gridSpan w:val="2"/>
          <w:vAlign w:val="bottom"/>
        </w:tcPr>
        <w:p w14:paraId="2AF42C8A" w14:textId="77777777" w:rsidR="00E70780" w:rsidRDefault="00E70780">
          <w:pPr>
            <w:pStyle w:val="Header"/>
          </w:pPr>
        </w:p>
      </w:tc>
    </w:tr>
    <w:tr w:rsidR="00E70780" w14:paraId="7C8C2DD6" w14:textId="77777777">
      <w:trPr>
        <w:gridAfter w:val="1"/>
        <w:wAfter w:w="1080" w:type="dxa"/>
        <w:trHeight w:hRule="exact" w:val="680"/>
      </w:trPr>
      <w:tc>
        <w:tcPr>
          <w:tcW w:w="9368" w:type="dxa"/>
          <w:vAlign w:val="bottom"/>
        </w:tcPr>
        <w:p w14:paraId="40525383" w14:textId="77777777" w:rsidR="00E70780" w:rsidRDefault="00E70780">
          <w:pPr>
            <w:pStyle w:val="LogoCaption"/>
          </w:pPr>
        </w:p>
      </w:tc>
      <w:tc>
        <w:tcPr>
          <w:tcW w:w="9368" w:type="dxa"/>
          <w:gridSpan w:val="2"/>
          <w:vAlign w:val="bottom"/>
        </w:tcPr>
        <w:p w14:paraId="315A9ED5" w14:textId="77777777" w:rsidR="00E70780" w:rsidRDefault="00E70780">
          <w:pPr>
            <w:pStyle w:val="Header"/>
          </w:pPr>
        </w:p>
      </w:tc>
    </w:tr>
    <w:tr w:rsidR="00E70780" w14:paraId="7947AAA9" w14:textId="77777777">
      <w:trPr>
        <w:gridAfter w:val="1"/>
        <w:wAfter w:w="1080" w:type="dxa"/>
        <w:trHeight w:hRule="exact" w:val="680"/>
      </w:trPr>
      <w:tc>
        <w:tcPr>
          <w:tcW w:w="9368" w:type="dxa"/>
          <w:vAlign w:val="bottom"/>
        </w:tcPr>
        <w:p w14:paraId="28C7707E" w14:textId="77777777" w:rsidR="00E70780" w:rsidRDefault="00E70780">
          <w:pPr>
            <w:pStyle w:val="LogoCaption"/>
          </w:pPr>
        </w:p>
      </w:tc>
      <w:tc>
        <w:tcPr>
          <w:tcW w:w="9368" w:type="dxa"/>
          <w:gridSpan w:val="2"/>
          <w:vAlign w:val="bottom"/>
        </w:tcPr>
        <w:p w14:paraId="06334E18" w14:textId="77777777" w:rsidR="00E70780" w:rsidRDefault="00E70780">
          <w:pPr>
            <w:pStyle w:val="Header"/>
          </w:pPr>
        </w:p>
      </w:tc>
    </w:tr>
    <w:tr w:rsidR="00E70780" w14:paraId="2732BD5D" w14:textId="77777777">
      <w:trPr>
        <w:gridAfter w:val="1"/>
        <w:wAfter w:w="1080" w:type="dxa"/>
        <w:trHeight w:hRule="exact" w:val="680"/>
      </w:trPr>
      <w:tc>
        <w:tcPr>
          <w:tcW w:w="9368" w:type="dxa"/>
          <w:vAlign w:val="bottom"/>
        </w:tcPr>
        <w:p w14:paraId="4D6AFB39" w14:textId="77777777" w:rsidR="00E70780" w:rsidRDefault="00E70780">
          <w:pPr>
            <w:pStyle w:val="LogoCaption"/>
          </w:pPr>
        </w:p>
      </w:tc>
      <w:tc>
        <w:tcPr>
          <w:tcW w:w="9368" w:type="dxa"/>
          <w:gridSpan w:val="2"/>
          <w:vAlign w:val="bottom"/>
        </w:tcPr>
        <w:p w14:paraId="1C348DDB" w14:textId="77777777" w:rsidR="00E70780" w:rsidRDefault="00E70780">
          <w:pPr>
            <w:pStyle w:val="Header"/>
          </w:pPr>
        </w:p>
      </w:tc>
    </w:tr>
    <w:tr w:rsidR="00E70780" w14:paraId="2E5E27F4" w14:textId="77777777">
      <w:trPr>
        <w:gridAfter w:val="1"/>
        <w:wAfter w:w="1080" w:type="dxa"/>
        <w:trHeight w:hRule="exact" w:val="680"/>
      </w:trPr>
      <w:tc>
        <w:tcPr>
          <w:tcW w:w="9368" w:type="dxa"/>
          <w:vAlign w:val="bottom"/>
        </w:tcPr>
        <w:p w14:paraId="6097521B" w14:textId="77777777" w:rsidR="00E70780" w:rsidRDefault="00E70780">
          <w:pPr>
            <w:pStyle w:val="LogoCaption"/>
          </w:pPr>
        </w:p>
      </w:tc>
      <w:tc>
        <w:tcPr>
          <w:tcW w:w="9368" w:type="dxa"/>
          <w:gridSpan w:val="2"/>
          <w:vAlign w:val="bottom"/>
        </w:tcPr>
        <w:p w14:paraId="2835ADED" w14:textId="77777777" w:rsidR="00E70780" w:rsidRDefault="00E70780">
          <w:pPr>
            <w:pStyle w:val="Header"/>
          </w:pPr>
        </w:p>
      </w:tc>
    </w:tr>
    <w:tr w:rsidR="00E70780" w14:paraId="4D2125CF" w14:textId="77777777">
      <w:trPr>
        <w:gridAfter w:val="1"/>
        <w:wAfter w:w="1080" w:type="dxa"/>
        <w:trHeight w:hRule="exact" w:val="680"/>
      </w:trPr>
      <w:tc>
        <w:tcPr>
          <w:tcW w:w="9368" w:type="dxa"/>
          <w:vAlign w:val="bottom"/>
        </w:tcPr>
        <w:p w14:paraId="6D2F80B9" w14:textId="77777777" w:rsidR="00E70780" w:rsidRDefault="00E70780">
          <w:pPr>
            <w:pStyle w:val="LogoCaption"/>
          </w:pPr>
        </w:p>
      </w:tc>
      <w:tc>
        <w:tcPr>
          <w:tcW w:w="9368" w:type="dxa"/>
          <w:gridSpan w:val="2"/>
          <w:vAlign w:val="bottom"/>
        </w:tcPr>
        <w:p w14:paraId="526A252E" w14:textId="77777777" w:rsidR="00E70780" w:rsidRDefault="00E70780">
          <w:pPr>
            <w:pStyle w:val="Header"/>
          </w:pPr>
        </w:p>
      </w:tc>
    </w:tr>
    <w:tr w:rsidR="00E70780" w14:paraId="656F96FE" w14:textId="77777777">
      <w:trPr>
        <w:gridAfter w:val="1"/>
        <w:wAfter w:w="1080" w:type="dxa"/>
        <w:trHeight w:hRule="exact" w:val="680"/>
      </w:trPr>
      <w:tc>
        <w:tcPr>
          <w:tcW w:w="9368" w:type="dxa"/>
          <w:vAlign w:val="bottom"/>
        </w:tcPr>
        <w:p w14:paraId="0BB456B6" w14:textId="77777777" w:rsidR="00E70780" w:rsidRDefault="00E70780">
          <w:pPr>
            <w:pStyle w:val="LogoCaption"/>
          </w:pPr>
        </w:p>
      </w:tc>
      <w:tc>
        <w:tcPr>
          <w:tcW w:w="9368" w:type="dxa"/>
          <w:gridSpan w:val="2"/>
          <w:vAlign w:val="bottom"/>
        </w:tcPr>
        <w:p w14:paraId="206F35CC" w14:textId="77777777" w:rsidR="00E70780" w:rsidRDefault="00E70780">
          <w:pPr>
            <w:pStyle w:val="Header"/>
          </w:pPr>
        </w:p>
      </w:tc>
    </w:tr>
    <w:tr w:rsidR="00E70780" w14:paraId="3A6AA8F0" w14:textId="77777777">
      <w:trPr>
        <w:gridAfter w:val="1"/>
        <w:wAfter w:w="1080" w:type="dxa"/>
        <w:trHeight w:hRule="exact" w:val="680"/>
      </w:trPr>
      <w:tc>
        <w:tcPr>
          <w:tcW w:w="9368" w:type="dxa"/>
          <w:vAlign w:val="bottom"/>
        </w:tcPr>
        <w:p w14:paraId="05007DD8" w14:textId="77777777" w:rsidR="00E70780" w:rsidRDefault="00E70780">
          <w:pPr>
            <w:pStyle w:val="LogoCaption"/>
          </w:pPr>
        </w:p>
      </w:tc>
      <w:tc>
        <w:tcPr>
          <w:tcW w:w="9368" w:type="dxa"/>
          <w:gridSpan w:val="2"/>
          <w:vAlign w:val="bottom"/>
        </w:tcPr>
        <w:p w14:paraId="7EE88CB3" w14:textId="77777777" w:rsidR="00E70780" w:rsidRDefault="00E70780">
          <w:pPr>
            <w:pStyle w:val="Header"/>
          </w:pPr>
        </w:p>
      </w:tc>
    </w:tr>
    <w:tr w:rsidR="00E70780" w14:paraId="5E05D89C" w14:textId="77777777">
      <w:trPr>
        <w:gridAfter w:val="1"/>
        <w:wAfter w:w="1080" w:type="dxa"/>
        <w:trHeight w:hRule="exact" w:val="680"/>
      </w:trPr>
      <w:tc>
        <w:tcPr>
          <w:tcW w:w="9368" w:type="dxa"/>
          <w:vAlign w:val="bottom"/>
        </w:tcPr>
        <w:p w14:paraId="28DFC70C" w14:textId="77777777" w:rsidR="00E70780" w:rsidRDefault="00E70780">
          <w:pPr>
            <w:pStyle w:val="LogoCaption"/>
          </w:pPr>
        </w:p>
      </w:tc>
      <w:tc>
        <w:tcPr>
          <w:tcW w:w="9368" w:type="dxa"/>
          <w:gridSpan w:val="2"/>
          <w:vAlign w:val="bottom"/>
        </w:tcPr>
        <w:p w14:paraId="2BE3D241" w14:textId="77777777" w:rsidR="00E70780" w:rsidRDefault="00E70780">
          <w:pPr>
            <w:pStyle w:val="Header"/>
          </w:pPr>
        </w:p>
      </w:tc>
    </w:tr>
    <w:tr w:rsidR="00E70780" w14:paraId="01DC4AF2" w14:textId="77777777">
      <w:trPr>
        <w:gridAfter w:val="1"/>
        <w:wAfter w:w="1080" w:type="dxa"/>
        <w:trHeight w:hRule="exact" w:val="680"/>
      </w:trPr>
      <w:tc>
        <w:tcPr>
          <w:tcW w:w="9368" w:type="dxa"/>
          <w:vAlign w:val="bottom"/>
        </w:tcPr>
        <w:p w14:paraId="2153C013" w14:textId="77777777" w:rsidR="00E70780" w:rsidRDefault="00E70780">
          <w:pPr>
            <w:pStyle w:val="LogoCaption"/>
          </w:pPr>
        </w:p>
      </w:tc>
      <w:tc>
        <w:tcPr>
          <w:tcW w:w="9368" w:type="dxa"/>
          <w:gridSpan w:val="2"/>
          <w:vAlign w:val="bottom"/>
        </w:tcPr>
        <w:p w14:paraId="24FC65DB" w14:textId="77777777" w:rsidR="00E70780" w:rsidRDefault="00E70780">
          <w:pPr>
            <w:pStyle w:val="Header"/>
          </w:pPr>
        </w:p>
      </w:tc>
    </w:tr>
    <w:tr w:rsidR="00E70780" w14:paraId="7747D16C" w14:textId="77777777">
      <w:trPr>
        <w:gridAfter w:val="1"/>
        <w:wAfter w:w="1080" w:type="dxa"/>
        <w:trHeight w:hRule="exact" w:val="680"/>
      </w:trPr>
      <w:tc>
        <w:tcPr>
          <w:tcW w:w="9368" w:type="dxa"/>
          <w:vAlign w:val="bottom"/>
        </w:tcPr>
        <w:p w14:paraId="7B33C4DB" w14:textId="77777777" w:rsidR="00E70780" w:rsidRDefault="00E70780">
          <w:pPr>
            <w:pStyle w:val="LogoCaption"/>
          </w:pPr>
        </w:p>
      </w:tc>
      <w:tc>
        <w:tcPr>
          <w:tcW w:w="9368" w:type="dxa"/>
          <w:gridSpan w:val="2"/>
          <w:vAlign w:val="bottom"/>
        </w:tcPr>
        <w:p w14:paraId="0C140671" w14:textId="77777777" w:rsidR="00E70780" w:rsidRDefault="00E70780">
          <w:pPr>
            <w:pStyle w:val="Header"/>
          </w:pPr>
        </w:p>
      </w:tc>
    </w:tr>
    <w:tr w:rsidR="00E70780" w14:paraId="205C486A" w14:textId="77777777">
      <w:trPr>
        <w:gridAfter w:val="1"/>
        <w:wAfter w:w="1080" w:type="dxa"/>
        <w:trHeight w:hRule="exact" w:val="680"/>
      </w:trPr>
      <w:tc>
        <w:tcPr>
          <w:tcW w:w="9368" w:type="dxa"/>
          <w:vAlign w:val="bottom"/>
        </w:tcPr>
        <w:p w14:paraId="193A1B2A" w14:textId="77777777" w:rsidR="00E70780" w:rsidRDefault="00E70780">
          <w:pPr>
            <w:pStyle w:val="LogoCaption"/>
          </w:pPr>
        </w:p>
      </w:tc>
      <w:tc>
        <w:tcPr>
          <w:tcW w:w="9368" w:type="dxa"/>
          <w:gridSpan w:val="2"/>
          <w:vAlign w:val="bottom"/>
        </w:tcPr>
        <w:p w14:paraId="6530E8B5" w14:textId="77777777" w:rsidR="00E70780" w:rsidRDefault="00E70780">
          <w:pPr>
            <w:pStyle w:val="Header"/>
          </w:pPr>
        </w:p>
      </w:tc>
    </w:tr>
    <w:tr w:rsidR="00E70780" w14:paraId="67A1C605" w14:textId="77777777">
      <w:trPr>
        <w:gridAfter w:val="1"/>
        <w:wAfter w:w="1080" w:type="dxa"/>
        <w:trHeight w:hRule="exact" w:val="680"/>
      </w:trPr>
      <w:tc>
        <w:tcPr>
          <w:tcW w:w="9368" w:type="dxa"/>
          <w:vAlign w:val="bottom"/>
        </w:tcPr>
        <w:p w14:paraId="0F52CA20" w14:textId="77777777" w:rsidR="00E70780" w:rsidRDefault="00E70780">
          <w:pPr>
            <w:pStyle w:val="LogoCaption"/>
          </w:pPr>
        </w:p>
      </w:tc>
      <w:tc>
        <w:tcPr>
          <w:tcW w:w="9368" w:type="dxa"/>
          <w:gridSpan w:val="2"/>
          <w:vAlign w:val="bottom"/>
        </w:tcPr>
        <w:p w14:paraId="7620E944" w14:textId="77777777" w:rsidR="00E70780" w:rsidRDefault="00E70780">
          <w:pPr>
            <w:pStyle w:val="Header"/>
          </w:pPr>
        </w:p>
      </w:tc>
    </w:tr>
    <w:tr w:rsidR="00E70780" w14:paraId="2CBFA809" w14:textId="77777777">
      <w:trPr>
        <w:gridAfter w:val="1"/>
        <w:wAfter w:w="1080" w:type="dxa"/>
        <w:trHeight w:hRule="exact" w:val="680"/>
      </w:trPr>
      <w:tc>
        <w:tcPr>
          <w:tcW w:w="9368" w:type="dxa"/>
          <w:vAlign w:val="bottom"/>
        </w:tcPr>
        <w:p w14:paraId="44369272" w14:textId="77777777" w:rsidR="00E70780" w:rsidRDefault="00E70780">
          <w:pPr>
            <w:pStyle w:val="LogoCaption"/>
          </w:pPr>
        </w:p>
      </w:tc>
      <w:tc>
        <w:tcPr>
          <w:tcW w:w="9368" w:type="dxa"/>
          <w:gridSpan w:val="2"/>
          <w:vAlign w:val="bottom"/>
        </w:tcPr>
        <w:p w14:paraId="7C9CF714" w14:textId="77777777" w:rsidR="00E70780" w:rsidRDefault="00E70780">
          <w:pPr>
            <w:pStyle w:val="Header"/>
          </w:pPr>
        </w:p>
      </w:tc>
    </w:tr>
    <w:tr w:rsidR="00E70780" w14:paraId="1372F7F5" w14:textId="77777777">
      <w:trPr>
        <w:gridAfter w:val="1"/>
        <w:wAfter w:w="1080" w:type="dxa"/>
        <w:trHeight w:hRule="exact" w:val="680"/>
      </w:trPr>
      <w:tc>
        <w:tcPr>
          <w:tcW w:w="9368" w:type="dxa"/>
          <w:vAlign w:val="bottom"/>
        </w:tcPr>
        <w:p w14:paraId="4F9E3F27" w14:textId="77777777" w:rsidR="00E70780" w:rsidRDefault="00E70780">
          <w:pPr>
            <w:pStyle w:val="LogoCaption"/>
          </w:pPr>
        </w:p>
      </w:tc>
      <w:tc>
        <w:tcPr>
          <w:tcW w:w="9368" w:type="dxa"/>
          <w:gridSpan w:val="2"/>
          <w:vAlign w:val="bottom"/>
        </w:tcPr>
        <w:p w14:paraId="04E9ABDD" w14:textId="77777777" w:rsidR="00E70780" w:rsidRDefault="00E70780">
          <w:pPr>
            <w:pStyle w:val="Header"/>
          </w:pPr>
        </w:p>
      </w:tc>
    </w:tr>
    <w:tr w:rsidR="00E70780" w14:paraId="54DB5AE0" w14:textId="77777777">
      <w:trPr>
        <w:gridAfter w:val="1"/>
        <w:wAfter w:w="1080" w:type="dxa"/>
        <w:trHeight w:hRule="exact" w:val="680"/>
      </w:trPr>
      <w:tc>
        <w:tcPr>
          <w:tcW w:w="9368" w:type="dxa"/>
          <w:vAlign w:val="bottom"/>
        </w:tcPr>
        <w:p w14:paraId="3C9F2E19" w14:textId="77777777" w:rsidR="00E70780" w:rsidRDefault="00E70780">
          <w:pPr>
            <w:pStyle w:val="LogoCaption"/>
          </w:pPr>
        </w:p>
      </w:tc>
      <w:tc>
        <w:tcPr>
          <w:tcW w:w="9368" w:type="dxa"/>
          <w:gridSpan w:val="2"/>
          <w:vAlign w:val="bottom"/>
        </w:tcPr>
        <w:p w14:paraId="41B8427C" w14:textId="77777777" w:rsidR="00E70780" w:rsidRDefault="00E70780">
          <w:pPr>
            <w:pStyle w:val="Header"/>
          </w:pPr>
        </w:p>
      </w:tc>
    </w:tr>
    <w:tr w:rsidR="00E70780" w14:paraId="16C20A45" w14:textId="77777777">
      <w:trPr>
        <w:gridAfter w:val="1"/>
        <w:wAfter w:w="1080" w:type="dxa"/>
        <w:trHeight w:hRule="exact" w:val="680"/>
      </w:trPr>
      <w:tc>
        <w:tcPr>
          <w:tcW w:w="9368" w:type="dxa"/>
          <w:vAlign w:val="bottom"/>
        </w:tcPr>
        <w:p w14:paraId="7E3A1651" w14:textId="77777777" w:rsidR="00E70780" w:rsidRDefault="00E70780">
          <w:pPr>
            <w:pStyle w:val="LogoCaption"/>
          </w:pPr>
        </w:p>
      </w:tc>
      <w:tc>
        <w:tcPr>
          <w:tcW w:w="9368" w:type="dxa"/>
          <w:gridSpan w:val="2"/>
          <w:vAlign w:val="bottom"/>
        </w:tcPr>
        <w:p w14:paraId="1577248E" w14:textId="77777777" w:rsidR="00E70780" w:rsidRDefault="00E70780">
          <w:pPr>
            <w:pStyle w:val="Header"/>
          </w:pPr>
        </w:p>
      </w:tc>
    </w:tr>
    <w:tr w:rsidR="00E70780" w14:paraId="3AD7F9F0" w14:textId="77777777">
      <w:trPr>
        <w:gridAfter w:val="1"/>
        <w:wAfter w:w="1080" w:type="dxa"/>
        <w:trHeight w:hRule="exact" w:val="680"/>
      </w:trPr>
      <w:tc>
        <w:tcPr>
          <w:tcW w:w="9368" w:type="dxa"/>
          <w:vAlign w:val="bottom"/>
        </w:tcPr>
        <w:p w14:paraId="2D10B2C3" w14:textId="77777777" w:rsidR="00E70780" w:rsidRDefault="00E70780">
          <w:pPr>
            <w:pStyle w:val="LogoCaption"/>
          </w:pPr>
        </w:p>
      </w:tc>
      <w:tc>
        <w:tcPr>
          <w:tcW w:w="9368" w:type="dxa"/>
          <w:gridSpan w:val="2"/>
          <w:vAlign w:val="bottom"/>
        </w:tcPr>
        <w:p w14:paraId="74A6B76E" w14:textId="77777777" w:rsidR="00E70780" w:rsidRDefault="00E70780">
          <w:pPr>
            <w:pStyle w:val="Header"/>
          </w:pPr>
        </w:p>
      </w:tc>
    </w:tr>
    <w:tr w:rsidR="00E70780" w14:paraId="5F2376EC" w14:textId="77777777">
      <w:trPr>
        <w:gridAfter w:val="1"/>
        <w:wAfter w:w="1080" w:type="dxa"/>
        <w:trHeight w:hRule="exact" w:val="680"/>
      </w:trPr>
      <w:tc>
        <w:tcPr>
          <w:tcW w:w="9368" w:type="dxa"/>
          <w:vAlign w:val="bottom"/>
        </w:tcPr>
        <w:p w14:paraId="0A9C3326" w14:textId="77777777" w:rsidR="00E70780" w:rsidRDefault="00E70780">
          <w:pPr>
            <w:pStyle w:val="LogoCaption"/>
          </w:pPr>
        </w:p>
      </w:tc>
      <w:tc>
        <w:tcPr>
          <w:tcW w:w="9368" w:type="dxa"/>
          <w:gridSpan w:val="2"/>
          <w:vAlign w:val="bottom"/>
        </w:tcPr>
        <w:p w14:paraId="2562ECCF" w14:textId="77777777" w:rsidR="00E70780" w:rsidRDefault="00E70780">
          <w:pPr>
            <w:pStyle w:val="Header"/>
          </w:pPr>
        </w:p>
      </w:tc>
    </w:tr>
    <w:tr w:rsidR="00E70780" w14:paraId="0E8E1124" w14:textId="77777777">
      <w:trPr>
        <w:gridAfter w:val="1"/>
        <w:wAfter w:w="1080" w:type="dxa"/>
        <w:trHeight w:hRule="exact" w:val="680"/>
      </w:trPr>
      <w:tc>
        <w:tcPr>
          <w:tcW w:w="9368" w:type="dxa"/>
          <w:vAlign w:val="bottom"/>
        </w:tcPr>
        <w:p w14:paraId="6E961EA3" w14:textId="77777777" w:rsidR="00E70780" w:rsidRDefault="00E70780">
          <w:pPr>
            <w:pStyle w:val="LogoCaption"/>
          </w:pPr>
        </w:p>
      </w:tc>
      <w:tc>
        <w:tcPr>
          <w:tcW w:w="9368" w:type="dxa"/>
          <w:gridSpan w:val="2"/>
          <w:vAlign w:val="bottom"/>
        </w:tcPr>
        <w:p w14:paraId="10224A6E" w14:textId="77777777" w:rsidR="00E70780" w:rsidRDefault="00E70780">
          <w:pPr>
            <w:pStyle w:val="Header"/>
          </w:pPr>
        </w:p>
      </w:tc>
    </w:tr>
    <w:tr w:rsidR="00E70780" w14:paraId="2EB1D20E" w14:textId="77777777">
      <w:trPr>
        <w:gridAfter w:val="1"/>
        <w:wAfter w:w="1080" w:type="dxa"/>
        <w:trHeight w:hRule="exact" w:val="680"/>
      </w:trPr>
      <w:tc>
        <w:tcPr>
          <w:tcW w:w="9368" w:type="dxa"/>
          <w:vAlign w:val="bottom"/>
        </w:tcPr>
        <w:p w14:paraId="7B3447E0" w14:textId="77777777" w:rsidR="00E70780" w:rsidRDefault="00E70780">
          <w:pPr>
            <w:pStyle w:val="LogoCaption"/>
          </w:pPr>
        </w:p>
      </w:tc>
      <w:tc>
        <w:tcPr>
          <w:tcW w:w="9368" w:type="dxa"/>
          <w:gridSpan w:val="2"/>
          <w:vAlign w:val="bottom"/>
        </w:tcPr>
        <w:p w14:paraId="1FB64640" w14:textId="77777777" w:rsidR="00E70780" w:rsidRDefault="00E70780">
          <w:pPr>
            <w:pStyle w:val="Header"/>
          </w:pPr>
        </w:p>
      </w:tc>
    </w:tr>
    <w:tr w:rsidR="00E70780" w14:paraId="6C070BD7" w14:textId="77777777">
      <w:trPr>
        <w:gridAfter w:val="1"/>
        <w:wAfter w:w="1080" w:type="dxa"/>
        <w:trHeight w:hRule="exact" w:val="680"/>
      </w:trPr>
      <w:tc>
        <w:tcPr>
          <w:tcW w:w="9368" w:type="dxa"/>
          <w:vAlign w:val="bottom"/>
        </w:tcPr>
        <w:p w14:paraId="76D41D87" w14:textId="77777777" w:rsidR="00E70780" w:rsidRDefault="00E70780">
          <w:pPr>
            <w:pStyle w:val="LogoCaption"/>
          </w:pPr>
        </w:p>
      </w:tc>
      <w:tc>
        <w:tcPr>
          <w:tcW w:w="9368" w:type="dxa"/>
          <w:gridSpan w:val="2"/>
          <w:vAlign w:val="bottom"/>
        </w:tcPr>
        <w:p w14:paraId="427DB7F5" w14:textId="77777777" w:rsidR="00E70780" w:rsidRDefault="00E70780">
          <w:pPr>
            <w:pStyle w:val="Header"/>
          </w:pPr>
        </w:p>
      </w:tc>
    </w:tr>
    <w:tr w:rsidR="00E70780" w14:paraId="569EF68F" w14:textId="77777777">
      <w:trPr>
        <w:gridAfter w:val="1"/>
        <w:wAfter w:w="1080" w:type="dxa"/>
        <w:trHeight w:hRule="exact" w:val="680"/>
      </w:trPr>
      <w:tc>
        <w:tcPr>
          <w:tcW w:w="9368" w:type="dxa"/>
          <w:vAlign w:val="bottom"/>
        </w:tcPr>
        <w:p w14:paraId="655E2F23" w14:textId="77777777" w:rsidR="00E70780" w:rsidRDefault="00E70780">
          <w:pPr>
            <w:pStyle w:val="LogoCaption"/>
          </w:pPr>
        </w:p>
      </w:tc>
      <w:tc>
        <w:tcPr>
          <w:tcW w:w="9368" w:type="dxa"/>
          <w:gridSpan w:val="2"/>
          <w:vAlign w:val="bottom"/>
        </w:tcPr>
        <w:p w14:paraId="6943519E" w14:textId="77777777" w:rsidR="00E70780" w:rsidRDefault="00E70780">
          <w:pPr>
            <w:pStyle w:val="Header"/>
          </w:pPr>
        </w:p>
      </w:tc>
    </w:tr>
    <w:tr w:rsidR="00E70780" w14:paraId="469C5F14" w14:textId="77777777">
      <w:trPr>
        <w:gridAfter w:val="1"/>
        <w:wAfter w:w="1080" w:type="dxa"/>
        <w:trHeight w:hRule="exact" w:val="680"/>
      </w:trPr>
      <w:tc>
        <w:tcPr>
          <w:tcW w:w="9368" w:type="dxa"/>
          <w:vAlign w:val="bottom"/>
        </w:tcPr>
        <w:p w14:paraId="2B65B5D3" w14:textId="77777777" w:rsidR="00E70780" w:rsidRDefault="00E70780">
          <w:pPr>
            <w:pStyle w:val="LogoCaption"/>
          </w:pPr>
        </w:p>
      </w:tc>
      <w:tc>
        <w:tcPr>
          <w:tcW w:w="9368" w:type="dxa"/>
          <w:gridSpan w:val="2"/>
          <w:vAlign w:val="bottom"/>
        </w:tcPr>
        <w:p w14:paraId="77FD2C60" w14:textId="77777777" w:rsidR="00E70780" w:rsidRDefault="00E70780">
          <w:pPr>
            <w:pStyle w:val="Header"/>
          </w:pPr>
        </w:p>
      </w:tc>
    </w:tr>
    <w:tr w:rsidR="00E70780" w14:paraId="1D452109" w14:textId="77777777">
      <w:trPr>
        <w:gridAfter w:val="1"/>
        <w:wAfter w:w="1080" w:type="dxa"/>
        <w:trHeight w:hRule="exact" w:val="680"/>
      </w:trPr>
      <w:tc>
        <w:tcPr>
          <w:tcW w:w="9368" w:type="dxa"/>
          <w:vAlign w:val="bottom"/>
        </w:tcPr>
        <w:p w14:paraId="77F85402" w14:textId="77777777" w:rsidR="00E70780" w:rsidRDefault="00E70780">
          <w:pPr>
            <w:pStyle w:val="LogoCaption"/>
          </w:pPr>
        </w:p>
      </w:tc>
      <w:tc>
        <w:tcPr>
          <w:tcW w:w="9368" w:type="dxa"/>
          <w:gridSpan w:val="2"/>
          <w:vAlign w:val="bottom"/>
        </w:tcPr>
        <w:p w14:paraId="0CBBD773" w14:textId="77777777" w:rsidR="00E70780" w:rsidRDefault="00E70780">
          <w:pPr>
            <w:pStyle w:val="Header"/>
          </w:pPr>
        </w:p>
      </w:tc>
    </w:tr>
    <w:tr w:rsidR="00E70780" w14:paraId="42BB7483" w14:textId="77777777">
      <w:trPr>
        <w:gridAfter w:val="1"/>
        <w:wAfter w:w="1080" w:type="dxa"/>
        <w:trHeight w:hRule="exact" w:val="680"/>
      </w:trPr>
      <w:tc>
        <w:tcPr>
          <w:tcW w:w="9368" w:type="dxa"/>
          <w:vAlign w:val="bottom"/>
        </w:tcPr>
        <w:p w14:paraId="001109F9" w14:textId="77777777" w:rsidR="00E70780" w:rsidRDefault="00E70780">
          <w:pPr>
            <w:pStyle w:val="LogoCaption"/>
          </w:pPr>
        </w:p>
      </w:tc>
      <w:tc>
        <w:tcPr>
          <w:tcW w:w="9368" w:type="dxa"/>
          <w:gridSpan w:val="2"/>
          <w:vAlign w:val="bottom"/>
        </w:tcPr>
        <w:p w14:paraId="28B855AC" w14:textId="77777777" w:rsidR="00E70780" w:rsidRDefault="00E70780">
          <w:pPr>
            <w:pStyle w:val="Header"/>
          </w:pPr>
        </w:p>
      </w:tc>
    </w:tr>
    <w:tr w:rsidR="00E70780" w14:paraId="4E5E4FA6" w14:textId="77777777">
      <w:trPr>
        <w:gridAfter w:val="1"/>
        <w:wAfter w:w="1080" w:type="dxa"/>
        <w:trHeight w:hRule="exact" w:val="680"/>
      </w:trPr>
      <w:tc>
        <w:tcPr>
          <w:tcW w:w="9368" w:type="dxa"/>
          <w:vAlign w:val="bottom"/>
        </w:tcPr>
        <w:p w14:paraId="2C71A294" w14:textId="77777777" w:rsidR="00E70780" w:rsidRDefault="00E70780">
          <w:pPr>
            <w:pStyle w:val="LogoCaption"/>
          </w:pPr>
        </w:p>
      </w:tc>
      <w:tc>
        <w:tcPr>
          <w:tcW w:w="9368" w:type="dxa"/>
          <w:gridSpan w:val="2"/>
          <w:vAlign w:val="bottom"/>
        </w:tcPr>
        <w:p w14:paraId="1E76CB34" w14:textId="77777777" w:rsidR="00E70780" w:rsidRDefault="00E70780">
          <w:pPr>
            <w:pStyle w:val="Header"/>
          </w:pPr>
        </w:p>
      </w:tc>
    </w:tr>
    <w:tr w:rsidR="00E70780" w14:paraId="1F2C4FEA" w14:textId="77777777">
      <w:trPr>
        <w:gridAfter w:val="1"/>
        <w:wAfter w:w="1080" w:type="dxa"/>
        <w:trHeight w:hRule="exact" w:val="680"/>
      </w:trPr>
      <w:tc>
        <w:tcPr>
          <w:tcW w:w="9368" w:type="dxa"/>
          <w:vAlign w:val="bottom"/>
        </w:tcPr>
        <w:p w14:paraId="13227145" w14:textId="77777777" w:rsidR="00E70780" w:rsidRDefault="00E70780">
          <w:pPr>
            <w:pStyle w:val="LogoCaption"/>
          </w:pPr>
        </w:p>
      </w:tc>
      <w:tc>
        <w:tcPr>
          <w:tcW w:w="9368" w:type="dxa"/>
          <w:gridSpan w:val="2"/>
          <w:vAlign w:val="bottom"/>
        </w:tcPr>
        <w:p w14:paraId="2B600F00" w14:textId="77777777" w:rsidR="00E70780" w:rsidRDefault="00E70780">
          <w:pPr>
            <w:pStyle w:val="Header"/>
          </w:pPr>
        </w:p>
      </w:tc>
    </w:tr>
    <w:tr w:rsidR="00E70780" w14:paraId="7E808C1D" w14:textId="77777777">
      <w:trPr>
        <w:gridAfter w:val="1"/>
        <w:wAfter w:w="1080" w:type="dxa"/>
        <w:trHeight w:hRule="exact" w:val="680"/>
      </w:trPr>
      <w:tc>
        <w:tcPr>
          <w:tcW w:w="9368" w:type="dxa"/>
          <w:vAlign w:val="bottom"/>
        </w:tcPr>
        <w:p w14:paraId="0202807B" w14:textId="77777777" w:rsidR="00E70780" w:rsidRDefault="00E70780">
          <w:pPr>
            <w:pStyle w:val="LogoCaption"/>
          </w:pPr>
        </w:p>
      </w:tc>
      <w:tc>
        <w:tcPr>
          <w:tcW w:w="9368" w:type="dxa"/>
          <w:gridSpan w:val="2"/>
          <w:vAlign w:val="bottom"/>
        </w:tcPr>
        <w:p w14:paraId="35079233" w14:textId="77777777" w:rsidR="00E70780" w:rsidRDefault="00E70780">
          <w:pPr>
            <w:pStyle w:val="Header"/>
          </w:pPr>
        </w:p>
      </w:tc>
    </w:tr>
    <w:tr w:rsidR="00E70780" w14:paraId="6A0EDBE0" w14:textId="77777777">
      <w:trPr>
        <w:gridAfter w:val="1"/>
        <w:wAfter w:w="1080" w:type="dxa"/>
        <w:trHeight w:hRule="exact" w:val="680"/>
      </w:trPr>
      <w:tc>
        <w:tcPr>
          <w:tcW w:w="9368" w:type="dxa"/>
          <w:vAlign w:val="bottom"/>
        </w:tcPr>
        <w:p w14:paraId="248C205C" w14:textId="77777777" w:rsidR="00E70780" w:rsidRDefault="00E70780">
          <w:pPr>
            <w:pStyle w:val="LogoCaption"/>
          </w:pPr>
        </w:p>
      </w:tc>
      <w:tc>
        <w:tcPr>
          <w:tcW w:w="9368" w:type="dxa"/>
          <w:gridSpan w:val="2"/>
          <w:vAlign w:val="bottom"/>
        </w:tcPr>
        <w:p w14:paraId="2EC22B96" w14:textId="77777777" w:rsidR="00E70780" w:rsidRDefault="00E70780">
          <w:pPr>
            <w:pStyle w:val="Header"/>
          </w:pPr>
        </w:p>
      </w:tc>
    </w:tr>
    <w:tr w:rsidR="00E70780" w14:paraId="195354CC" w14:textId="77777777">
      <w:trPr>
        <w:gridAfter w:val="1"/>
        <w:wAfter w:w="1080" w:type="dxa"/>
        <w:trHeight w:hRule="exact" w:val="680"/>
      </w:trPr>
      <w:tc>
        <w:tcPr>
          <w:tcW w:w="9368" w:type="dxa"/>
          <w:vAlign w:val="bottom"/>
        </w:tcPr>
        <w:p w14:paraId="57161E07" w14:textId="77777777" w:rsidR="00E70780" w:rsidRDefault="00E70780">
          <w:pPr>
            <w:pStyle w:val="LogoCaption"/>
          </w:pPr>
        </w:p>
      </w:tc>
      <w:tc>
        <w:tcPr>
          <w:tcW w:w="9368" w:type="dxa"/>
          <w:gridSpan w:val="2"/>
          <w:vAlign w:val="bottom"/>
        </w:tcPr>
        <w:p w14:paraId="068AE3D7" w14:textId="77777777" w:rsidR="00E70780" w:rsidRDefault="00E70780">
          <w:pPr>
            <w:pStyle w:val="Header"/>
          </w:pPr>
        </w:p>
      </w:tc>
    </w:tr>
    <w:tr w:rsidR="00E70780" w14:paraId="57C7EB33" w14:textId="77777777">
      <w:trPr>
        <w:gridAfter w:val="1"/>
        <w:wAfter w:w="1080" w:type="dxa"/>
        <w:trHeight w:hRule="exact" w:val="680"/>
      </w:trPr>
      <w:tc>
        <w:tcPr>
          <w:tcW w:w="9368" w:type="dxa"/>
          <w:vAlign w:val="bottom"/>
        </w:tcPr>
        <w:p w14:paraId="2CE8D799" w14:textId="77777777" w:rsidR="00E70780" w:rsidRDefault="00E70780">
          <w:pPr>
            <w:pStyle w:val="LogoCaption"/>
          </w:pPr>
        </w:p>
      </w:tc>
      <w:tc>
        <w:tcPr>
          <w:tcW w:w="9368" w:type="dxa"/>
          <w:gridSpan w:val="2"/>
          <w:vAlign w:val="bottom"/>
        </w:tcPr>
        <w:p w14:paraId="7BA3D8FA" w14:textId="77777777" w:rsidR="00E70780" w:rsidRDefault="00E70780">
          <w:pPr>
            <w:pStyle w:val="Header"/>
          </w:pPr>
        </w:p>
      </w:tc>
    </w:tr>
    <w:tr w:rsidR="00E70780" w14:paraId="618F9C60" w14:textId="77777777">
      <w:trPr>
        <w:gridAfter w:val="1"/>
        <w:wAfter w:w="1080" w:type="dxa"/>
        <w:trHeight w:hRule="exact" w:val="680"/>
      </w:trPr>
      <w:tc>
        <w:tcPr>
          <w:tcW w:w="9368" w:type="dxa"/>
          <w:vAlign w:val="bottom"/>
        </w:tcPr>
        <w:p w14:paraId="2B96F173" w14:textId="77777777" w:rsidR="00E70780" w:rsidRDefault="00E70780">
          <w:pPr>
            <w:pStyle w:val="LogoCaption"/>
          </w:pPr>
        </w:p>
      </w:tc>
      <w:tc>
        <w:tcPr>
          <w:tcW w:w="9368" w:type="dxa"/>
          <w:gridSpan w:val="2"/>
          <w:vAlign w:val="bottom"/>
        </w:tcPr>
        <w:p w14:paraId="58B98E29" w14:textId="77777777" w:rsidR="00E70780" w:rsidRDefault="00E70780">
          <w:pPr>
            <w:pStyle w:val="Header"/>
          </w:pPr>
        </w:p>
      </w:tc>
    </w:tr>
    <w:tr w:rsidR="00E70780" w14:paraId="2189F7F5" w14:textId="77777777">
      <w:trPr>
        <w:gridAfter w:val="1"/>
        <w:wAfter w:w="1080" w:type="dxa"/>
        <w:trHeight w:hRule="exact" w:val="680"/>
      </w:trPr>
      <w:tc>
        <w:tcPr>
          <w:tcW w:w="9368" w:type="dxa"/>
          <w:vAlign w:val="bottom"/>
        </w:tcPr>
        <w:p w14:paraId="5D6EF4C7" w14:textId="77777777" w:rsidR="00E70780" w:rsidRDefault="00E70780">
          <w:pPr>
            <w:pStyle w:val="LogoCaption"/>
          </w:pPr>
        </w:p>
      </w:tc>
      <w:tc>
        <w:tcPr>
          <w:tcW w:w="9368" w:type="dxa"/>
          <w:gridSpan w:val="2"/>
          <w:vAlign w:val="bottom"/>
        </w:tcPr>
        <w:p w14:paraId="04B15156" w14:textId="77777777" w:rsidR="00E70780" w:rsidRDefault="00E70780">
          <w:pPr>
            <w:pStyle w:val="Header"/>
          </w:pPr>
        </w:p>
      </w:tc>
    </w:tr>
    <w:tr w:rsidR="00E70780" w14:paraId="04532CD7" w14:textId="77777777">
      <w:trPr>
        <w:gridAfter w:val="2"/>
        <w:wAfter w:w="360" w:type="dxa"/>
        <w:trHeight w:hRule="exact" w:val="680"/>
      </w:trPr>
      <w:tc>
        <w:tcPr>
          <w:tcW w:w="9368" w:type="dxa"/>
          <w:vAlign w:val="bottom"/>
        </w:tcPr>
        <w:p w14:paraId="44FA2FD2" w14:textId="77777777" w:rsidR="00E70780" w:rsidRDefault="00E70780">
          <w:pPr>
            <w:pStyle w:val="LogoCaption"/>
          </w:pPr>
        </w:p>
      </w:tc>
      <w:tc>
        <w:tcPr>
          <w:tcW w:w="9368" w:type="dxa"/>
          <w:vAlign w:val="bottom"/>
        </w:tcPr>
        <w:p w14:paraId="668480EF" w14:textId="77777777" w:rsidR="00E70780" w:rsidRDefault="00E70780">
          <w:pPr>
            <w:pStyle w:val="Header"/>
          </w:pPr>
        </w:p>
      </w:tc>
    </w:tr>
    <w:tr w:rsidR="00E70780" w14:paraId="66E4F6CC" w14:textId="77777777">
      <w:trPr>
        <w:gridAfter w:val="1"/>
        <w:wAfter w:w="1080" w:type="dxa"/>
        <w:trHeight w:hRule="exact" w:val="680"/>
      </w:trPr>
      <w:tc>
        <w:tcPr>
          <w:tcW w:w="9368" w:type="dxa"/>
          <w:vAlign w:val="bottom"/>
        </w:tcPr>
        <w:p w14:paraId="05EBE9AF" w14:textId="77777777" w:rsidR="00E70780" w:rsidRDefault="00E70780">
          <w:pPr>
            <w:pStyle w:val="LogoCaption"/>
          </w:pPr>
        </w:p>
      </w:tc>
      <w:tc>
        <w:tcPr>
          <w:tcW w:w="9368" w:type="dxa"/>
          <w:gridSpan w:val="2"/>
          <w:vAlign w:val="bottom"/>
        </w:tcPr>
        <w:p w14:paraId="46708D2E" w14:textId="77777777" w:rsidR="00E70780" w:rsidRDefault="00E70780">
          <w:pPr>
            <w:pStyle w:val="Header"/>
          </w:pPr>
        </w:p>
      </w:tc>
    </w:tr>
    <w:tr w:rsidR="00E70780" w14:paraId="3E481767" w14:textId="77777777">
      <w:trPr>
        <w:gridAfter w:val="1"/>
        <w:wAfter w:w="1080" w:type="dxa"/>
        <w:trHeight w:hRule="exact" w:val="680"/>
      </w:trPr>
      <w:tc>
        <w:tcPr>
          <w:tcW w:w="9368" w:type="dxa"/>
          <w:vAlign w:val="bottom"/>
        </w:tcPr>
        <w:p w14:paraId="78DCEF2F" w14:textId="77777777" w:rsidR="00E70780" w:rsidRDefault="00E70780">
          <w:pPr>
            <w:pStyle w:val="LogoCaption"/>
          </w:pPr>
        </w:p>
      </w:tc>
      <w:tc>
        <w:tcPr>
          <w:tcW w:w="9368" w:type="dxa"/>
          <w:gridSpan w:val="2"/>
          <w:vAlign w:val="bottom"/>
        </w:tcPr>
        <w:p w14:paraId="4ED0E0AC" w14:textId="77777777" w:rsidR="00E70780" w:rsidRDefault="00E70780">
          <w:pPr>
            <w:pStyle w:val="Header"/>
          </w:pPr>
        </w:p>
      </w:tc>
    </w:tr>
    <w:tr w:rsidR="00E70780" w14:paraId="6E0F93BF" w14:textId="77777777">
      <w:trPr>
        <w:gridAfter w:val="1"/>
        <w:wAfter w:w="1080" w:type="dxa"/>
        <w:trHeight w:hRule="exact" w:val="680"/>
      </w:trPr>
      <w:tc>
        <w:tcPr>
          <w:tcW w:w="9368" w:type="dxa"/>
          <w:vAlign w:val="bottom"/>
        </w:tcPr>
        <w:p w14:paraId="6EB699FD" w14:textId="77777777" w:rsidR="00E70780" w:rsidRDefault="00E70780">
          <w:pPr>
            <w:pStyle w:val="LogoCaption"/>
          </w:pPr>
        </w:p>
      </w:tc>
      <w:tc>
        <w:tcPr>
          <w:tcW w:w="9368" w:type="dxa"/>
          <w:gridSpan w:val="2"/>
          <w:vAlign w:val="bottom"/>
        </w:tcPr>
        <w:p w14:paraId="6E3E7B5D" w14:textId="77777777" w:rsidR="00E70780" w:rsidRDefault="00E70780">
          <w:pPr>
            <w:pStyle w:val="Header"/>
          </w:pPr>
        </w:p>
      </w:tc>
    </w:tr>
    <w:tr w:rsidR="00E70780" w14:paraId="16CA49E4" w14:textId="77777777">
      <w:trPr>
        <w:gridAfter w:val="1"/>
        <w:wAfter w:w="1080" w:type="dxa"/>
        <w:trHeight w:hRule="exact" w:val="680"/>
      </w:trPr>
      <w:tc>
        <w:tcPr>
          <w:tcW w:w="9368" w:type="dxa"/>
          <w:vAlign w:val="bottom"/>
        </w:tcPr>
        <w:p w14:paraId="66A3F50E" w14:textId="77777777" w:rsidR="00E70780" w:rsidRDefault="00E70780">
          <w:pPr>
            <w:pStyle w:val="LogoCaption"/>
          </w:pPr>
        </w:p>
      </w:tc>
      <w:tc>
        <w:tcPr>
          <w:tcW w:w="9368" w:type="dxa"/>
          <w:gridSpan w:val="2"/>
          <w:vAlign w:val="bottom"/>
        </w:tcPr>
        <w:p w14:paraId="3AFCFEDD" w14:textId="77777777" w:rsidR="00E70780" w:rsidRDefault="00E70780">
          <w:pPr>
            <w:pStyle w:val="Header"/>
          </w:pPr>
        </w:p>
      </w:tc>
    </w:tr>
    <w:tr w:rsidR="00E70780" w14:paraId="02D6A210" w14:textId="77777777">
      <w:trPr>
        <w:gridAfter w:val="1"/>
        <w:wAfter w:w="1080" w:type="dxa"/>
        <w:trHeight w:hRule="exact" w:val="680"/>
      </w:trPr>
      <w:tc>
        <w:tcPr>
          <w:tcW w:w="9368" w:type="dxa"/>
          <w:vAlign w:val="bottom"/>
        </w:tcPr>
        <w:p w14:paraId="69816EFE" w14:textId="77777777" w:rsidR="00E70780" w:rsidRDefault="00E70780">
          <w:pPr>
            <w:pStyle w:val="LogoCaption"/>
          </w:pPr>
        </w:p>
      </w:tc>
      <w:tc>
        <w:tcPr>
          <w:tcW w:w="9368" w:type="dxa"/>
          <w:gridSpan w:val="2"/>
          <w:vAlign w:val="bottom"/>
        </w:tcPr>
        <w:p w14:paraId="258BE4D6" w14:textId="77777777" w:rsidR="00E70780" w:rsidRDefault="00E70780">
          <w:pPr>
            <w:pStyle w:val="Header"/>
          </w:pPr>
        </w:p>
      </w:tc>
    </w:tr>
    <w:tr w:rsidR="00E70780" w14:paraId="7A67089F" w14:textId="77777777">
      <w:trPr>
        <w:gridAfter w:val="1"/>
        <w:wAfter w:w="1080" w:type="dxa"/>
        <w:trHeight w:hRule="exact" w:val="680"/>
      </w:trPr>
      <w:tc>
        <w:tcPr>
          <w:tcW w:w="9368" w:type="dxa"/>
          <w:vAlign w:val="bottom"/>
        </w:tcPr>
        <w:p w14:paraId="7F13FBC0" w14:textId="77777777" w:rsidR="00E70780" w:rsidRDefault="00E70780">
          <w:pPr>
            <w:pStyle w:val="LogoCaption"/>
          </w:pPr>
        </w:p>
      </w:tc>
      <w:tc>
        <w:tcPr>
          <w:tcW w:w="9368" w:type="dxa"/>
          <w:gridSpan w:val="2"/>
          <w:vAlign w:val="bottom"/>
        </w:tcPr>
        <w:p w14:paraId="3CAE00F2" w14:textId="77777777" w:rsidR="00E70780" w:rsidRDefault="00E70780">
          <w:pPr>
            <w:pStyle w:val="Header"/>
          </w:pPr>
        </w:p>
      </w:tc>
    </w:tr>
    <w:tr w:rsidR="00E70780" w14:paraId="39723F31" w14:textId="77777777">
      <w:trPr>
        <w:gridAfter w:val="1"/>
        <w:wAfter w:w="1080" w:type="dxa"/>
        <w:trHeight w:hRule="exact" w:val="680"/>
      </w:trPr>
      <w:tc>
        <w:tcPr>
          <w:tcW w:w="9368" w:type="dxa"/>
          <w:vAlign w:val="bottom"/>
        </w:tcPr>
        <w:p w14:paraId="5DC2AB41" w14:textId="77777777" w:rsidR="00E70780" w:rsidRDefault="00E70780">
          <w:pPr>
            <w:pStyle w:val="LogoCaption"/>
          </w:pPr>
        </w:p>
      </w:tc>
      <w:tc>
        <w:tcPr>
          <w:tcW w:w="9368" w:type="dxa"/>
          <w:gridSpan w:val="2"/>
          <w:vAlign w:val="bottom"/>
        </w:tcPr>
        <w:p w14:paraId="1030C13F" w14:textId="77777777" w:rsidR="00E70780" w:rsidRDefault="00E70780">
          <w:pPr>
            <w:pStyle w:val="Header"/>
          </w:pPr>
        </w:p>
      </w:tc>
    </w:tr>
    <w:tr w:rsidR="00E70780" w14:paraId="147B148A" w14:textId="77777777">
      <w:trPr>
        <w:gridAfter w:val="1"/>
        <w:wAfter w:w="1080" w:type="dxa"/>
        <w:trHeight w:hRule="exact" w:val="680"/>
      </w:trPr>
      <w:tc>
        <w:tcPr>
          <w:tcW w:w="9368" w:type="dxa"/>
          <w:vAlign w:val="bottom"/>
        </w:tcPr>
        <w:p w14:paraId="6EEF0234" w14:textId="77777777" w:rsidR="00E70780" w:rsidRDefault="00E70780">
          <w:pPr>
            <w:pStyle w:val="LogoCaption"/>
          </w:pPr>
        </w:p>
      </w:tc>
      <w:tc>
        <w:tcPr>
          <w:tcW w:w="9368" w:type="dxa"/>
          <w:gridSpan w:val="2"/>
          <w:vAlign w:val="bottom"/>
        </w:tcPr>
        <w:p w14:paraId="62348910" w14:textId="77777777" w:rsidR="00E70780" w:rsidRDefault="00E70780">
          <w:pPr>
            <w:pStyle w:val="Header"/>
          </w:pPr>
        </w:p>
      </w:tc>
    </w:tr>
    <w:tr w:rsidR="00E70780" w14:paraId="3D0E35D9" w14:textId="77777777">
      <w:trPr>
        <w:gridAfter w:val="1"/>
        <w:wAfter w:w="1080" w:type="dxa"/>
        <w:trHeight w:hRule="exact" w:val="680"/>
      </w:trPr>
      <w:tc>
        <w:tcPr>
          <w:tcW w:w="9368" w:type="dxa"/>
          <w:vAlign w:val="bottom"/>
        </w:tcPr>
        <w:p w14:paraId="50CFB0EC" w14:textId="77777777" w:rsidR="00E70780" w:rsidRDefault="00E70780">
          <w:pPr>
            <w:pStyle w:val="LogoCaption"/>
          </w:pPr>
        </w:p>
      </w:tc>
      <w:tc>
        <w:tcPr>
          <w:tcW w:w="9368" w:type="dxa"/>
          <w:gridSpan w:val="2"/>
          <w:vAlign w:val="bottom"/>
        </w:tcPr>
        <w:p w14:paraId="4AC32FD1" w14:textId="77777777" w:rsidR="00E70780" w:rsidRDefault="00E70780">
          <w:pPr>
            <w:pStyle w:val="Header"/>
          </w:pPr>
        </w:p>
      </w:tc>
    </w:tr>
    <w:tr w:rsidR="00E70780" w14:paraId="0B904D4D" w14:textId="77777777">
      <w:trPr>
        <w:gridAfter w:val="1"/>
        <w:wAfter w:w="1080" w:type="dxa"/>
        <w:trHeight w:hRule="exact" w:val="680"/>
      </w:trPr>
      <w:tc>
        <w:tcPr>
          <w:tcW w:w="9368" w:type="dxa"/>
          <w:vAlign w:val="bottom"/>
        </w:tcPr>
        <w:p w14:paraId="6534A643" w14:textId="77777777" w:rsidR="00E70780" w:rsidRDefault="00E70780">
          <w:pPr>
            <w:pStyle w:val="LogoCaption"/>
          </w:pPr>
        </w:p>
      </w:tc>
      <w:tc>
        <w:tcPr>
          <w:tcW w:w="9368" w:type="dxa"/>
          <w:gridSpan w:val="2"/>
          <w:vAlign w:val="bottom"/>
        </w:tcPr>
        <w:p w14:paraId="2FDB4FC7" w14:textId="77777777" w:rsidR="00E70780" w:rsidRDefault="00E70780">
          <w:pPr>
            <w:pStyle w:val="Header"/>
          </w:pPr>
        </w:p>
      </w:tc>
    </w:tr>
    <w:tr w:rsidR="00E70780" w14:paraId="4A651701" w14:textId="77777777">
      <w:trPr>
        <w:gridAfter w:val="1"/>
        <w:wAfter w:w="1080" w:type="dxa"/>
        <w:trHeight w:hRule="exact" w:val="680"/>
      </w:trPr>
      <w:tc>
        <w:tcPr>
          <w:tcW w:w="9368" w:type="dxa"/>
          <w:vAlign w:val="bottom"/>
        </w:tcPr>
        <w:p w14:paraId="39F24BCE" w14:textId="77777777" w:rsidR="00E70780" w:rsidRDefault="00E70780">
          <w:pPr>
            <w:pStyle w:val="LogoCaption"/>
          </w:pPr>
        </w:p>
      </w:tc>
      <w:tc>
        <w:tcPr>
          <w:tcW w:w="9368" w:type="dxa"/>
          <w:gridSpan w:val="2"/>
          <w:vAlign w:val="bottom"/>
        </w:tcPr>
        <w:p w14:paraId="1F52E698" w14:textId="77777777" w:rsidR="00E70780" w:rsidRDefault="00E70780">
          <w:pPr>
            <w:pStyle w:val="Header"/>
          </w:pPr>
        </w:p>
      </w:tc>
    </w:tr>
    <w:tr w:rsidR="00E70780" w14:paraId="31974DCE" w14:textId="77777777">
      <w:trPr>
        <w:gridAfter w:val="1"/>
        <w:wAfter w:w="1080" w:type="dxa"/>
        <w:trHeight w:hRule="exact" w:val="680"/>
      </w:trPr>
      <w:tc>
        <w:tcPr>
          <w:tcW w:w="9368" w:type="dxa"/>
          <w:vAlign w:val="bottom"/>
        </w:tcPr>
        <w:p w14:paraId="23306DA3" w14:textId="77777777" w:rsidR="00E70780" w:rsidRDefault="00E70780">
          <w:pPr>
            <w:pStyle w:val="LogoCaption"/>
          </w:pPr>
        </w:p>
      </w:tc>
      <w:tc>
        <w:tcPr>
          <w:tcW w:w="9368" w:type="dxa"/>
          <w:gridSpan w:val="2"/>
          <w:vAlign w:val="bottom"/>
        </w:tcPr>
        <w:p w14:paraId="13EACBC0" w14:textId="77777777" w:rsidR="00E70780" w:rsidRDefault="00E70780">
          <w:pPr>
            <w:pStyle w:val="Header"/>
          </w:pPr>
        </w:p>
      </w:tc>
    </w:tr>
    <w:tr w:rsidR="00E70780" w14:paraId="37B6DF21" w14:textId="77777777">
      <w:trPr>
        <w:gridAfter w:val="1"/>
        <w:wAfter w:w="1080" w:type="dxa"/>
        <w:trHeight w:hRule="exact" w:val="680"/>
      </w:trPr>
      <w:tc>
        <w:tcPr>
          <w:tcW w:w="9368" w:type="dxa"/>
          <w:vAlign w:val="bottom"/>
        </w:tcPr>
        <w:p w14:paraId="1490B580" w14:textId="77777777" w:rsidR="00E70780" w:rsidRDefault="00E70780">
          <w:pPr>
            <w:pStyle w:val="LogoCaption"/>
          </w:pPr>
        </w:p>
      </w:tc>
      <w:tc>
        <w:tcPr>
          <w:tcW w:w="9368" w:type="dxa"/>
          <w:gridSpan w:val="2"/>
          <w:vAlign w:val="bottom"/>
        </w:tcPr>
        <w:p w14:paraId="0E8FA4ED" w14:textId="77777777" w:rsidR="00E70780" w:rsidRDefault="00E70780">
          <w:pPr>
            <w:pStyle w:val="Header"/>
          </w:pPr>
        </w:p>
      </w:tc>
    </w:tr>
    <w:tr w:rsidR="00E70780" w14:paraId="46C0D28B" w14:textId="77777777">
      <w:trPr>
        <w:gridAfter w:val="1"/>
        <w:wAfter w:w="1080" w:type="dxa"/>
        <w:trHeight w:hRule="exact" w:val="680"/>
      </w:trPr>
      <w:tc>
        <w:tcPr>
          <w:tcW w:w="9368" w:type="dxa"/>
          <w:vAlign w:val="bottom"/>
        </w:tcPr>
        <w:p w14:paraId="7D9AD651" w14:textId="77777777" w:rsidR="00E70780" w:rsidRDefault="00E70780">
          <w:pPr>
            <w:pStyle w:val="LogoCaption"/>
          </w:pPr>
        </w:p>
      </w:tc>
      <w:tc>
        <w:tcPr>
          <w:tcW w:w="9368" w:type="dxa"/>
          <w:gridSpan w:val="2"/>
          <w:vAlign w:val="bottom"/>
        </w:tcPr>
        <w:p w14:paraId="381CDFC1" w14:textId="77777777" w:rsidR="00E70780" w:rsidRDefault="00E70780">
          <w:pPr>
            <w:pStyle w:val="Header"/>
          </w:pPr>
        </w:p>
      </w:tc>
    </w:tr>
    <w:tr w:rsidR="00E70780" w14:paraId="0C33E266" w14:textId="77777777">
      <w:trPr>
        <w:gridAfter w:val="1"/>
        <w:wAfter w:w="1080" w:type="dxa"/>
        <w:trHeight w:hRule="exact" w:val="680"/>
      </w:trPr>
      <w:tc>
        <w:tcPr>
          <w:tcW w:w="9368" w:type="dxa"/>
          <w:vAlign w:val="bottom"/>
        </w:tcPr>
        <w:p w14:paraId="6E59F9C2" w14:textId="77777777" w:rsidR="00E70780" w:rsidRDefault="00E70780">
          <w:pPr>
            <w:pStyle w:val="LogoCaption"/>
          </w:pPr>
        </w:p>
      </w:tc>
      <w:tc>
        <w:tcPr>
          <w:tcW w:w="9368" w:type="dxa"/>
          <w:gridSpan w:val="2"/>
          <w:vAlign w:val="bottom"/>
        </w:tcPr>
        <w:p w14:paraId="0CCF6A76" w14:textId="77777777" w:rsidR="00E70780" w:rsidRDefault="00E70780">
          <w:pPr>
            <w:pStyle w:val="Header"/>
          </w:pPr>
        </w:p>
      </w:tc>
    </w:tr>
    <w:tr w:rsidR="00E70780" w14:paraId="1C5D4C0D" w14:textId="77777777">
      <w:trPr>
        <w:gridAfter w:val="1"/>
        <w:wAfter w:w="1080" w:type="dxa"/>
        <w:trHeight w:hRule="exact" w:val="680"/>
      </w:trPr>
      <w:tc>
        <w:tcPr>
          <w:tcW w:w="9368" w:type="dxa"/>
          <w:vAlign w:val="bottom"/>
        </w:tcPr>
        <w:p w14:paraId="3D811901" w14:textId="77777777" w:rsidR="00E70780" w:rsidRDefault="00E70780">
          <w:pPr>
            <w:pStyle w:val="LogoCaption"/>
          </w:pPr>
        </w:p>
      </w:tc>
      <w:tc>
        <w:tcPr>
          <w:tcW w:w="9368" w:type="dxa"/>
          <w:gridSpan w:val="2"/>
          <w:vAlign w:val="bottom"/>
        </w:tcPr>
        <w:p w14:paraId="1CA90CD0" w14:textId="77777777" w:rsidR="00E70780" w:rsidRDefault="00E70780">
          <w:pPr>
            <w:pStyle w:val="Header"/>
          </w:pPr>
        </w:p>
      </w:tc>
    </w:tr>
    <w:tr w:rsidR="00E70780" w14:paraId="480850D3" w14:textId="77777777">
      <w:trPr>
        <w:gridAfter w:val="1"/>
        <w:wAfter w:w="1080" w:type="dxa"/>
        <w:trHeight w:hRule="exact" w:val="680"/>
      </w:trPr>
      <w:tc>
        <w:tcPr>
          <w:tcW w:w="9368" w:type="dxa"/>
          <w:vAlign w:val="bottom"/>
        </w:tcPr>
        <w:p w14:paraId="423B42F3" w14:textId="77777777" w:rsidR="00E70780" w:rsidRDefault="00E70780">
          <w:pPr>
            <w:pStyle w:val="LogoCaption"/>
          </w:pPr>
        </w:p>
      </w:tc>
      <w:tc>
        <w:tcPr>
          <w:tcW w:w="9368" w:type="dxa"/>
          <w:gridSpan w:val="2"/>
          <w:vAlign w:val="bottom"/>
        </w:tcPr>
        <w:p w14:paraId="76842EE7" w14:textId="77777777" w:rsidR="00E70780" w:rsidRDefault="00E70780">
          <w:pPr>
            <w:pStyle w:val="Header"/>
          </w:pPr>
        </w:p>
      </w:tc>
    </w:tr>
    <w:tr w:rsidR="00E70780" w14:paraId="66C4B92D" w14:textId="77777777">
      <w:trPr>
        <w:gridAfter w:val="1"/>
        <w:wAfter w:w="1080" w:type="dxa"/>
        <w:trHeight w:hRule="exact" w:val="680"/>
      </w:trPr>
      <w:tc>
        <w:tcPr>
          <w:tcW w:w="9368" w:type="dxa"/>
          <w:vAlign w:val="bottom"/>
        </w:tcPr>
        <w:p w14:paraId="021180B4" w14:textId="77777777" w:rsidR="00E70780" w:rsidRDefault="00E70780">
          <w:pPr>
            <w:pStyle w:val="LogoCaption"/>
          </w:pPr>
        </w:p>
      </w:tc>
      <w:tc>
        <w:tcPr>
          <w:tcW w:w="9368" w:type="dxa"/>
          <w:gridSpan w:val="2"/>
          <w:vAlign w:val="bottom"/>
        </w:tcPr>
        <w:p w14:paraId="748328E4" w14:textId="77777777" w:rsidR="00E70780" w:rsidRDefault="00E70780">
          <w:pPr>
            <w:pStyle w:val="Header"/>
          </w:pPr>
        </w:p>
      </w:tc>
    </w:tr>
    <w:tr w:rsidR="00E70780" w14:paraId="405DA7D1" w14:textId="77777777">
      <w:trPr>
        <w:gridAfter w:val="1"/>
        <w:wAfter w:w="1080" w:type="dxa"/>
        <w:trHeight w:hRule="exact" w:val="680"/>
      </w:trPr>
      <w:tc>
        <w:tcPr>
          <w:tcW w:w="9368" w:type="dxa"/>
          <w:vAlign w:val="bottom"/>
        </w:tcPr>
        <w:p w14:paraId="2400D7FA" w14:textId="77777777" w:rsidR="00E70780" w:rsidRDefault="00E70780">
          <w:pPr>
            <w:pStyle w:val="LogoCaption"/>
          </w:pPr>
        </w:p>
      </w:tc>
      <w:tc>
        <w:tcPr>
          <w:tcW w:w="9368" w:type="dxa"/>
          <w:gridSpan w:val="2"/>
          <w:vAlign w:val="bottom"/>
        </w:tcPr>
        <w:p w14:paraId="4F6A697C" w14:textId="77777777" w:rsidR="00E70780" w:rsidRDefault="00E70780">
          <w:pPr>
            <w:pStyle w:val="Header"/>
          </w:pPr>
        </w:p>
      </w:tc>
    </w:tr>
    <w:tr w:rsidR="00E70780" w14:paraId="28EECCF9" w14:textId="77777777">
      <w:trPr>
        <w:gridAfter w:val="1"/>
        <w:wAfter w:w="1080" w:type="dxa"/>
        <w:trHeight w:hRule="exact" w:val="680"/>
      </w:trPr>
      <w:tc>
        <w:tcPr>
          <w:tcW w:w="9368" w:type="dxa"/>
          <w:vAlign w:val="bottom"/>
        </w:tcPr>
        <w:p w14:paraId="63FBDABC" w14:textId="77777777" w:rsidR="00E70780" w:rsidRDefault="00E70780">
          <w:pPr>
            <w:pStyle w:val="LogoCaption"/>
          </w:pPr>
        </w:p>
      </w:tc>
      <w:tc>
        <w:tcPr>
          <w:tcW w:w="9368" w:type="dxa"/>
          <w:gridSpan w:val="2"/>
          <w:vAlign w:val="bottom"/>
        </w:tcPr>
        <w:p w14:paraId="50034805" w14:textId="77777777" w:rsidR="00E70780" w:rsidRDefault="00E70780">
          <w:pPr>
            <w:pStyle w:val="Header"/>
          </w:pPr>
        </w:p>
      </w:tc>
    </w:tr>
    <w:tr w:rsidR="00E70780" w14:paraId="199D9280" w14:textId="77777777">
      <w:trPr>
        <w:gridAfter w:val="1"/>
        <w:wAfter w:w="1080" w:type="dxa"/>
        <w:trHeight w:hRule="exact" w:val="680"/>
      </w:trPr>
      <w:tc>
        <w:tcPr>
          <w:tcW w:w="9368" w:type="dxa"/>
          <w:vAlign w:val="bottom"/>
        </w:tcPr>
        <w:p w14:paraId="6C3A282C" w14:textId="77777777" w:rsidR="00E70780" w:rsidRDefault="00E70780">
          <w:pPr>
            <w:pStyle w:val="LogoCaption"/>
          </w:pPr>
        </w:p>
      </w:tc>
      <w:tc>
        <w:tcPr>
          <w:tcW w:w="9368" w:type="dxa"/>
          <w:gridSpan w:val="2"/>
          <w:vAlign w:val="bottom"/>
        </w:tcPr>
        <w:p w14:paraId="0E241746" w14:textId="77777777" w:rsidR="00E70780" w:rsidRDefault="00E70780">
          <w:pPr>
            <w:pStyle w:val="Header"/>
          </w:pPr>
        </w:p>
      </w:tc>
    </w:tr>
    <w:tr w:rsidR="00E70780" w14:paraId="3E01C8FA" w14:textId="77777777">
      <w:trPr>
        <w:gridAfter w:val="1"/>
        <w:wAfter w:w="1080" w:type="dxa"/>
        <w:trHeight w:hRule="exact" w:val="680"/>
      </w:trPr>
      <w:tc>
        <w:tcPr>
          <w:tcW w:w="9368" w:type="dxa"/>
          <w:vAlign w:val="bottom"/>
        </w:tcPr>
        <w:p w14:paraId="4D0A0992" w14:textId="77777777" w:rsidR="00E70780" w:rsidRDefault="00E70780">
          <w:pPr>
            <w:pStyle w:val="LogoCaption"/>
          </w:pPr>
        </w:p>
      </w:tc>
      <w:tc>
        <w:tcPr>
          <w:tcW w:w="9368" w:type="dxa"/>
          <w:gridSpan w:val="2"/>
          <w:vAlign w:val="bottom"/>
        </w:tcPr>
        <w:p w14:paraId="151E1469" w14:textId="77777777" w:rsidR="00E70780" w:rsidRDefault="00E70780">
          <w:pPr>
            <w:pStyle w:val="Header"/>
          </w:pPr>
        </w:p>
      </w:tc>
    </w:tr>
    <w:tr w:rsidR="00E70780" w14:paraId="0C8C3F7F" w14:textId="77777777">
      <w:trPr>
        <w:gridAfter w:val="1"/>
        <w:wAfter w:w="1080" w:type="dxa"/>
        <w:trHeight w:hRule="exact" w:val="680"/>
      </w:trPr>
      <w:tc>
        <w:tcPr>
          <w:tcW w:w="9368" w:type="dxa"/>
          <w:vAlign w:val="bottom"/>
        </w:tcPr>
        <w:p w14:paraId="6587E793" w14:textId="77777777" w:rsidR="00E70780" w:rsidRDefault="00E70780">
          <w:pPr>
            <w:pStyle w:val="LogoCaption"/>
          </w:pPr>
        </w:p>
      </w:tc>
      <w:tc>
        <w:tcPr>
          <w:tcW w:w="9368" w:type="dxa"/>
          <w:gridSpan w:val="2"/>
          <w:vAlign w:val="bottom"/>
        </w:tcPr>
        <w:p w14:paraId="29CBDA8E" w14:textId="77777777" w:rsidR="00E70780" w:rsidRDefault="00E70780">
          <w:pPr>
            <w:pStyle w:val="Header"/>
          </w:pPr>
        </w:p>
      </w:tc>
    </w:tr>
    <w:tr w:rsidR="00E70780" w14:paraId="27A3AEDF" w14:textId="77777777">
      <w:trPr>
        <w:gridAfter w:val="1"/>
        <w:wAfter w:w="1080" w:type="dxa"/>
        <w:trHeight w:hRule="exact" w:val="680"/>
      </w:trPr>
      <w:tc>
        <w:tcPr>
          <w:tcW w:w="9368" w:type="dxa"/>
          <w:vAlign w:val="bottom"/>
        </w:tcPr>
        <w:p w14:paraId="7B6CB0AB" w14:textId="77777777" w:rsidR="00E70780" w:rsidRDefault="00E70780">
          <w:pPr>
            <w:pStyle w:val="LogoCaption"/>
          </w:pPr>
        </w:p>
      </w:tc>
      <w:tc>
        <w:tcPr>
          <w:tcW w:w="9368" w:type="dxa"/>
          <w:gridSpan w:val="2"/>
          <w:vAlign w:val="bottom"/>
        </w:tcPr>
        <w:p w14:paraId="13C27F8B" w14:textId="77777777" w:rsidR="00E70780" w:rsidRDefault="00E70780">
          <w:pPr>
            <w:pStyle w:val="Header"/>
          </w:pPr>
        </w:p>
      </w:tc>
    </w:tr>
    <w:tr w:rsidR="00E70780" w14:paraId="3CAD6502" w14:textId="77777777">
      <w:trPr>
        <w:gridAfter w:val="1"/>
        <w:wAfter w:w="1080" w:type="dxa"/>
        <w:trHeight w:hRule="exact" w:val="680"/>
      </w:trPr>
      <w:tc>
        <w:tcPr>
          <w:tcW w:w="9368" w:type="dxa"/>
          <w:vAlign w:val="bottom"/>
        </w:tcPr>
        <w:p w14:paraId="4D785D67" w14:textId="77777777" w:rsidR="00E70780" w:rsidRDefault="00E70780">
          <w:pPr>
            <w:pStyle w:val="LogoCaption"/>
          </w:pPr>
        </w:p>
      </w:tc>
      <w:tc>
        <w:tcPr>
          <w:tcW w:w="9368" w:type="dxa"/>
          <w:gridSpan w:val="2"/>
          <w:vAlign w:val="bottom"/>
        </w:tcPr>
        <w:p w14:paraId="1DA421B2" w14:textId="77777777" w:rsidR="00E70780" w:rsidRDefault="00E70780">
          <w:pPr>
            <w:pStyle w:val="Header"/>
          </w:pPr>
        </w:p>
      </w:tc>
    </w:tr>
    <w:tr w:rsidR="00E70780" w14:paraId="454D1298" w14:textId="77777777">
      <w:trPr>
        <w:gridAfter w:val="1"/>
        <w:wAfter w:w="1080" w:type="dxa"/>
        <w:trHeight w:hRule="exact" w:val="680"/>
      </w:trPr>
      <w:tc>
        <w:tcPr>
          <w:tcW w:w="9368" w:type="dxa"/>
          <w:vAlign w:val="bottom"/>
        </w:tcPr>
        <w:p w14:paraId="6308D22B" w14:textId="77777777" w:rsidR="00E70780" w:rsidRDefault="00E70780">
          <w:pPr>
            <w:pStyle w:val="LogoCaption"/>
          </w:pPr>
        </w:p>
      </w:tc>
      <w:tc>
        <w:tcPr>
          <w:tcW w:w="9368" w:type="dxa"/>
          <w:gridSpan w:val="2"/>
          <w:vAlign w:val="bottom"/>
        </w:tcPr>
        <w:p w14:paraId="6473B0A8" w14:textId="77777777" w:rsidR="00E70780" w:rsidRDefault="00E70780">
          <w:pPr>
            <w:pStyle w:val="Header"/>
          </w:pPr>
        </w:p>
      </w:tc>
    </w:tr>
    <w:tr w:rsidR="00E70780" w14:paraId="03A530FC" w14:textId="77777777">
      <w:trPr>
        <w:gridAfter w:val="1"/>
        <w:wAfter w:w="1080" w:type="dxa"/>
        <w:trHeight w:hRule="exact" w:val="680"/>
      </w:trPr>
      <w:tc>
        <w:tcPr>
          <w:tcW w:w="9368" w:type="dxa"/>
          <w:vAlign w:val="bottom"/>
        </w:tcPr>
        <w:p w14:paraId="38CF2AD5" w14:textId="77777777" w:rsidR="00E70780" w:rsidRDefault="00E70780">
          <w:pPr>
            <w:pStyle w:val="LogoCaption"/>
          </w:pPr>
        </w:p>
      </w:tc>
      <w:tc>
        <w:tcPr>
          <w:tcW w:w="9368" w:type="dxa"/>
          <w:gridSpan w:val="2"/>
          <w:vAlign w:val="bottom"/>
        </w:tcPr>
        <w:p w14:paraId="7EAB1081" w14:textId="77777777" w:rsidR="00E70780" w:rsidRDefault="00E70780">
          <w:pPr>
            <w:pStyle w:val="Header"/>
          </w:pPr>
        </w:p>
      </w:tc>
    </w:tr>
    <w:tr w:rsidR="00E70780" w14:paraId="2F51E11B" w14:textId="77777777">
      <w:trPr>
        <w:gridAfter w:val="1"/>
        <w:wAfter w:w="1080" w:type="dxa"/>
        <w:trHeight w:hRule="exact" w:val="680"/>
      </w:trPr>
      <w:tc>
        <w:tcPr>
          <w:tcW w:w="9368" w:type="dxa"/>
          <w:vAlign w:val="bottom"/>
        </w:tcPr>
        <w:p w14:paraId="7354DA6F" w14:textId="77777777" w:rsidR="00E70780" w:rsidRDefault="00E70780">
          <w:pPr>
            <w:pStyle w:val="LogoCaption"/>
          </w:pPr>
        </w:p>
      </w:tc>
      <w:tc>
        <w:tcPr>
          <w:tcW w:w="9368" w:type="dxa"/>
          <w:gridSpan w:val="2"/>
          <w:vAlign w:val="bottom"/>
        </w:tcPr>
        <w:p w14:paraId="194CB895" w14:textId="77777777" w:rsidR="00E70780" w:rsidRDefault="00E70780">
          <w:pPr>
            <w:pStyle w:val="Header"/>
          </w:pPr>
        </w:p>
      </w:tc>
    </w:tr>
    <w:tr w:rsidR="00E70780" w14:paraId="0C2EF5C3" w14:textId="77777777">
      <w:trPr>
        <w:gridAfter w:val="1"/>
        <w:wAfter w:w="1080" w:type="dxa"/>
        <w:trHeight w:hRule="exact" w:val="680"/>
      </w:trPr>
      <w:tc>
        <w:tcPr>
          <w:tcW w:w="9368" w:type="dxa"/>
          <w:vAlign w:val="bottom"/>
        </w:tcPr>
        <w:p w14:paraId="73358C64" w14:textId="77777777" w:rsidR="00E70780" w:rsidRDefault="00E70780">
          <w:pPr>
            <w:pStyle w:val="LogoCaption"/>
          </w:pPr>
        </w:p>
      </w:tc>
      <w:tc>
        <w:tcPr>
          <w:tcW w:w="9368" w:type="dxa"/>
          <w:gridSpan w:val="2"/>
          <w:vAlign w:val="bottom"/>
        </w:tcPr>
        <w:p w14:paraId="6857D262" w14:textId="77777777" w:rsidR="00E70780" w:rsidRDefault="00E70780">
          <w:pPr>
            <w:pStyle w:val="Header"/>
          </w:pPr>
        </w:p>
      </w:tc>
    </w:tr>
    <w:tr w:rsidR="00E70780" w14:paraId="20F221AD" w14:textId="77777777">
      <w:trPr>
        <w:gridAfter w:val="1"/>
        <w:wAfter w:w="1080" w:type="dxa"/>
        <w:trHeight w:hRule="exact" w:val="680"/>
      </w:trPr>
      <w:tc>
        <w:tcPr>
          <w:tcW w:w="9368" w:type="dxa"/>
          <w:vAlign w:val="bottom"/>
        </w:tcPr>
        <w:p w14:paraId="0096EC7F" w14:textId="77777777" w:rsidR="00E70780" w:rsidRDefault="00E70780">
          <w:pPr>
            <w:pStyle w:val="LogoCaption"/>
          </w:pPr>
        </w:p>
      </w:tc>
      <w:tc>
        <w:tcPr>
          <w:tcW w:w="9368" w:type="dxa"/>
          <w:gridSpan w:val="2"/>
          <w:vAlign w:val="bottom"/>
        </w:tcPr>
        <w:p w14:paraId="38FB6F85" w14:textId="77777777" w:rsidR="00E70780" w:rsidRDefault="00E70780">
          <w:pPr>
            <w:pStyle w:val="Header"/>
          </w:pPr>
        </w:p>
      </w:tc>
    </w:tr>
    <w:tr w:rsidR="00E70780" w14:paraId="691B8E4B" w14:textId="77777777">
      <w:trPr>
        <w:gridAfter w:val="1"/>
        <w:wAfter w:w="1080" w:type="dxa"/>
        <w:trHeight w:hRule="exact" w:val="680"/>
      </w:trPr>
      <w:tc>
        <w:tcPr>
          <w:tcW w:w="9368" w:type="dxa"/>
          <w:vAlign w:val="bottom"/>
        </w:tcPr>
        <w:p w14:paraId="0402BF6B" w14:textId="77777777" w:rsidR="00E70780" w:rsidRDefault="00E70780">
          <w:pPr>
            <w:pStyle w:val="LogoCaption"/>
          </w:pPr>
        </w:p>
      </w:tc>
      <w:tc>
        <w:tcPr>
          <w:tcW w:w="9368" w:type="dxa"/>
          <w:gridSpan w:val="2"/>
          <w:vAlign w:val="bottom"/>
        </w:tcPr>
        <w:p w14:paraId="78762FFA" w14:textId="77777777" w:rsidR="00E70780" w:rsidRDefault="00E70780">
          <w:pPr>
            <w:pStyle w:val="Header"/>
          </w:pPr>
        </w:p>
      </w:tc>
    </w:tr>
    <w:tr w:rsidR="00E70780" w14:paraId="2E7B7947" w14:textId="77777777">
      <w:trPr>
        <w:gridAfter w:val="1"/>
        <w:wAfter w:w="1080" w:type="dxa"/>
        <w:trHeight w:hRule="exact" w:val="680"/>
      </w:trPr>
      <w:tc>
        <w:tcPr>
          <w:tcW w:w="9368" w:type="dxa"/>
          <w:vAlign w:val="bottom"/>
        </w:tcPr>
        <w:p w14:paraId="612EB27A" w14:textId="77777777" w:rsidR="00E70780" w:rsidRDefault="00E70780">
          <w:pPr>
            <w:pStyle w:val="LogoCaption"/>
          </w:pPr>
        </w:p>
      </w:tc>
      <w:tc>
        <w:tcPr>
          <w:tcW w:w="9368" w:type="dxa"/>
          <w:gridSpan w:val="2"/>
          <w:vAlign w:val="bottom"/>
        </w:tcPr>
        <w:p w14:paraId="5781ED5A" w14:textId="77777777" w:rsidR="00E70780" w:rsidRDefault="00E70780">
          <w:pPr>
            <w:pStyle w:val="Header"/>
          </w:pPr>
        </w:p>
      </w:tc>
    </w:tr>
    <w:tr w:rsidR="00E70780" w14:paraId="34652BA3" w14:textId="77777777">
      <w:trPr>
        <w:gridAfter w:val="1"/>
        <w:wAfter w:w="1080" w:type="dxa"/>
        <w:trHeight w:hRule="exact" w:val="680"/>
      </w:trPr>
      <w:tc>
        <w:tcPr>
          <w:tcW w:w="9368" w:type="dxa"/>
          <w:vAlign w:val="bottom"/>
        </w:tcPr>
        <w:p w14:paraId="51E85BA1" w14:textId="77777777" w:rsidR="00E70780" w:rsidRDefault="00E70780">
          <w:pPr>
            <w:pStyle w:val="LogoCaption"/>
          </w:pPr>
        </w:p>
      </w:tc>
      <w:tc>
        <w:tcPr>
          <w:tcW w:w="9368" w:type="dxa"/>
          <w:gridSpan w:val="2"/>
          <w:vAlign w:val="bottom"/>
        </w:tcPr>
        <w:p w14:paraId="5A100A3A" w14:textId="77777777" w:rsidR="00E70780" w:rsidRDefault="00E70780">
          <w:pPr>
            <w:pStyle w:val="Header"/>
          </w:pPr>
        </w:p>
      </w:tc>
    </w:tr>
    <w:tr w:rsidR="00E70780" w14:paraId="1F36D0B5" w14:textId="77777777">
      <w:trPr>
        <w:gridAfter w:val="1"/>
        <w:wAfter w:w="1080" w:type="dxa"/>
        <w:trHeight w:hRule="exact" w:val="680"/>
      </w:trPr>
      <w:tc>
        <w:tcPr>
          <w:tcW w:w="9368" w:type="dxa"/>
          <w:vAlign w:val="bottom"/>
        </w:tcPr>
        <w:p w14:paraId="2847DA84" w14:textId="77777777" w:rsidR="00E70780" w:rsidRDefault="00E70780">
          <w:pPr>
            <w:pStyle w:val="LogoCaption"/>
          </w:pPr>
        </w:p>
      </w:tc>
      <w:tc>
        <w:tcPr>
          <w:tcW w:w="9368" w:type="dxa"/>
          <w:gridSpan w:val="2"/>
          <w:vAlign w:val="bottom"/>
        </w:tcPr>
        <w:p w14:paraId="6796CCAC" w14:textId="77777777" w:rsidR="00E70780" w:rsidRDefault="00E70780">
          <w:pPr>
            <w:pStyle w:val="Header"/>
          </w:pPr>
        </w:p>
      </w:tc>
    </w:tr>
    <w:tr w:rsidR="00E70780" w14:paraId="52DDF85F" w14:textId="77777777">
      <w:trPr>
        <w:gridAfter w:val="1"/>
        <w:wAfter w:w="1080" w:type="dxa"/>
        <w:trHeight w:hRule="exact" w:val="680"/>
      </w:trPr>
      <w:tc>
        <w:tcPr>
          <w:tcW w:w="9368" w:type="dxa"/>
          <w:vAlign w:val="bottom"/>
        </w:tcPr>
        <w:p w14:paraId="14F16AA7" w14:textId="77777777" w:rsidR="00E70780" w:rsidRDefault="00E70780">
          <w:pPr>
            <w:pStyle w:val="LogoCaption"/>
          </w:pPr>
        </w:p>
      </w:tc>
      <w:tc>
        <w:tcPr>
          <w:tcW w:w="9368" w:type="dxa"/>
          <w:gridSpan w:val="2"/>
          <w:vAlign w:val="bottom"/>
        </w:tcPr>
        <w:p w14:paraId="0C95334E" w14:textId="77777777" w:rsidR="00E70780" w:rsidRDefault="00E70780">
          <w:pPr>
            <w:pStyle w:val="Header"/>
          </w:pPr>
        </w:p>
      </w:tc>
    </w:tr>
    <w:tr w:rsidR="00E70780" w14:paraId="725A065C" w14:textId="77777777">
      <w:trPr>
        <w:gridAfter w:val="1"/>
        <w:wAfter w:w="1080" w:type="dxa"/>
        <w:trHeight w:hRule="exact" w:val="680"/>
      </w:trPr>
      <w:tc>
        <w:tcPr>
          <w:tcW w:w="9368" w:type="dxa"/>
          <w:vAlign w:val="bottom"/>
        </w:tcPr>
        <w:p w14:paraId="288E47D4" w14:textId="77777777" w:rsidR="00E70780" w:rsidRDefault="00E70780">
          <w:pPr>
            <w:pStyle w:val="LogoCaption"/>
          </w:pPr>
        </w:p>
      </w:tc>
      <w:tc>
        <w:tcPr>
          <w:tcW w:w="9368" w:type="dxa"/>
          <w:gridSpan w:val="2"/>
          <w:vAlign w:val="bottom"/>
        </w:tcPr>
        <w:p w14:paraId="75665865" w14:textId="77777777" w:rsidR="00E70780" w:rsidRDefault="00E70780">
          <w:pPr>
            <w:pStyle w:val="Header"/>
          </w:pPr>
        </w:p>
      </w:tc>
    </w:tr>
    <w:tr w:rsidR="00E70780" w14:paraId="444D1C47" w14:textId="77777777">
      <w:trPr>
        <w:gridAfter w:val="1"/>
        <w:wAfter w:w="1080" w:type="dxa"/>
        <w:trHeight w:hRule="exact" w:val="680"/>
      </w:trPr>
      <w:tc>
        <w:tcPr>
          <w:tcW w:w="9368" w:type="dxa"/>
          <w:vAlign w:val="bottom"/>
        </w:tcPr>
        <w:p w14:paraId="02B2F861" w14:textId="77777777" w:rsidR="00E70780" w:rsidRDefault="00E70780">
          <w:pPr>
            <w:pStyle w:val="LogoCaption"/>
          </w:pPr>
        </w:p>
      </w:tc>
      <w:tc>
        <w:tcPr>
          <w:tcW w:w="9368" w:type="dxa"/>
          <w:gridSpan w:val="2"/>
          <w:vAlign w:val="bottom"/>
        </w:tcPr>
        <w:p w14:paraId="26EF4595" w14:textId="77777777" w:rsidR="00E70780" w:rsidRDefault="00E70780">
          <w:pPr>
            <w:pStyle w:val="Header"/>
          </w:pPr>
        </w:p>
      </w:tc>
    </w:tr>
    <w:tr w:rsidR="00E70780" w14:paraId="52B524FF" w14:textId="77777777">
      <w:trPr>
        <w:gridAfter w:val="1"/>
        <w:wAfter w:w="1080" w:type="dxa"/>
        <w:trHeight w:hRule="exact" w:val="680"/>
      </w:trPr>
      <w:tc>
        <w:tcPr>
          <w:tcW w:w="9368" w:type="dxa"/>
          <w:vAlign w:val="bottom"/>
        </w:tcPr>
        <w:p w14:paraId="5D42B4A5" w14:textId="77777777" w:rsidR="00E70780" w:rsidRDefault="00E70780">
          <w:pPr>
            <w:pStyle w:val="LogoCaption"/>
          </w:pPr>
        </w:p>
      </w:tc>
      <w:tc>
        <w:tcPr>
          <w:tcW w:w="9368" w:type="dxa"/>
          <w:gridSpan w:val="2"/>
          <w:vAlign w:val="bottom"/>
        </w:tcPr>
        <w:p w14:paraId="63190A83" w14:textId="77777777" w:rsidR="00E70780" w:rsidRDefault="00E70780">
          <w:pPr>
            <w:pStyle w:val="Header"/>
          </w:pPr>
        </w:p>
      </w:tc>
    </w:tr>
    <w:tr w:rsidR="00E70780" w14:paraId="34C593CE" w14:textId="77777777">
      <w:trPr>
        <w:gridAfter w:val="2"/>
        <w:wAfter w:w="360" w:type="dxa"/>
        <w:trHeight w:hRule="exact" w:val="680"/>
      </w:trPr>
      <w:tc>
        <w:tcPr>
          <w:tcW w:w="9368" w:type="dxa"/>
          <w:vAlign w:val="bottom"/>
        </w:tcPr>
        <w:p w14:paraId="0A592993" w14:textId="77777777" w:rsidR="00E70780" w:rsidRDefault="00E70780">
          <w:pPr>
            <w:pStyle w:val="LogoCaption"/>
          </w:pPr>
        </w:p>
      </w:tc>
      <w:tc>
        <w:tcPr>
          <w:tcW w:w="9368" w:type="dxa"/>
          <w:vAlign w:val="bottom"/>
        </w:tcPr>
        <w:p w14:paraId="084406CD" w14:textId="77777777" w:rsidR="00E70780" w:rsidRDefault="00E70780">
          <w:pPr>
            <w:pStyle w:val="Header"/>
          </w:pPr>
        </w:p>
      </w:tc>
    </w:tr>
    <w:tr w:rsidR="00E70780" w14:paraId="772664B7" w14:textId="77777777">
      <w:trPr>
        <w:gridAfter w:val="1"/>
        <w:wAfter w:w="1080" w:type="dxa"/>
        <w:trHeight w:hRule="exact" w:val="680"/>
      </w:trPr>
      <w:tc>
        <w:tcPr>
          <w:tcW w:w="9368" w:type="dxa"/>
          <w:vAlign w:val="bottom"/>
        </w:tcPr>
        <w:p w14:paraId="1AC41B8E" w14:textId="77777777" w:rsidR="00E70780" w:rsidRDefault="00E70780">
          <w:pPr>
            <w:pStyle w:val="LogoCaption"/>
          </w:pPr>
        </w:p>
      </w:tc>
      <w:tc>
        <w:tcPr>
          <w:tcW w:w="9368" w:type="dxa"/>
          <w:gridSpan w:val="2"/>
          <w:vAlign w:val="bottom"/>
        </w:tcPr>
        <w:p w14:paraId="7061E8A1" w14:textId="77777777" w:rsidR="00E70780" w:rsidRDefault="00E70780">
          <w:pPr>
            <w:pStyle w:val="Header"/>
          </w:pPr>
        </w:p>
      </w:tc>
    </w:tr>
    <w:tr w:rsidR="00E70780" w14:paraId="6F5DA7F6" w14:textId="77777777">
      <w:trPr>
        <w:gridAfter w:val="1"/>
        <w:wAfter w:w="1080" w:type="dxa"/>
        <w:trHeight w:hRule="exact" w:val="680"/>
      </w:trPr>
      <w:tc>
        <w:tcPr>
          <w:tcW w:w="9368" w:type="dxa"/>
          <w:vAlign w:val="bottom"/>
        </w:tcPr>
        <w:p w14:paraId="16F2C6FB" w14:textId="77777777" w:rsidR="00E70780" w:rsidRDefault="00E70780">
          <w:pPr>
            <w:pStyle w:val="LogoCaption"/>
          </w:pPr>
        </w:p>
      </w:tc>
      <w:tc>
        <w:tcPr>
          <w:tcW w:w="9368" w:type="dxa"/>
          <w:gridSpan w:val="2"/>
          <w:vAlign w:val="bottom"/>
        </w:tcPr>
        <w:p w14:paraId="7AC84074" w14:textId="77777777" w:rsidR="00E70780" w:rsidRDefault="00E70780">
          <w:pPr>
            <w:pStyle w:val="Header"/>
          </w:pPr>
        </w:p>
      </w:tc>
    </w:tr>
    <w:tr w:rsidR="00E70780" w14:paraId="6C495A40" w14:textId="77777777">
      <w:trPr>
        <w:gridAfter w:val="1"/>
        <w:wAfter w:w="1080" w:type="dxa"/>
        <w:trHeight w:hRule="exact" w:val="680"/>
      </w:trPr>
      <w:tc>
        <w:tcPr>
          <w:tcW w:w="9368" w:type="dxa"/>
          <w:vAlign w:val="bottom"/>
        </w:tcPr>
        <w:p w14:paraId="77017217" w14:textId="77777777" w:rsidR="00E70780" w:rsidRDefault="00E70780">
          <w:pPr>
            <w:pStyle w:val="LogoCaption"/>
          </w:pPr>
        </w:p>
      </w:tc>
      <w:tc>
        <w:tcPr>
          <w:tcW w:w="9368" w:type="dxa"/>
          <w:gridSpan w:val="2"/>
          <w:vAlign w:val="bottom"/>
        </w:tcPr>
        <w:p w14:paraId="0D82C196" w14:textId="77777777" w:rsidR="00E70780" w:rsidRDefault="00E70780">
          <w:pPr>
            <w:pStyle w:val="Header"/>
          </w:pPr>
        </w:p>
      </w:tc>
    </w:tr>
    <w:tr w:rsidR="00E70780" w14:paraId="416B1B8D" w14:textId="77777777">
      <w:trPr>
        <w:gridAfter w:val="1"/>
        <w:wAfter w:w="1080" w:type="dxa"/>
        <w:trHeight w:hRule="exact" w:val="680"/>
      </w:trPr>
      <w:tc>
        <w:tcPr>
          <w:tcW w:w="9368" w:type="dxa"/>
          <w:vAlign w:val="bottom"/>
        </w:tcPr>
        <w:p w14:paraId="55184362" w14:textId="77777777" w:rsidR="00E70780" w:rsidRDefault="00E70780">
          <w:pPr>
            <w:pStyle w:val="LogoCaption"/>
          </w:pPr>
        </w:p>
      </w:tc>
      <w:tc>
        <w:tcPr>
          <w:tcW w:w="9368" w:type="dxa"/>
          <w:gridSpan w:val="2"/>
          <w:vAlign w:val="bottom"/>
        </w:tcPr>
        <w:p w14:paraId="1EDDE371" w14:textId="77777777" w:rsidR="00E70780" w:rsidRDefault="00E70780">
          <w:pPr>
            <w:pStyle w:val="Header"/>
          </w:pPr>
        </w:p>
      </w:tc>
    </w:tr>
    <w:tr w:rsidR="00E70780" w14:paraId="0087A8B7" w14:textId="77777777">
      <w:trPr>
        <w:gridAfter w:val="1"/>
        <w:wAfter w:w="1080" w:type="dxa"/>
        <w:trHeight w:hRule="exact" w:val="680"/>
      </w:trPr>
      <w:tc>
        <w:tcPr>
          <w:tcW w:w="9368" w:type="dxa"/>
          <w:vAlign w:val="bottom"/>
        </w:tcPr>
        <w:p w14:paraId="450CBE39" w14:textId="77777777" w:rsidR="00E70780" w:rsidRDefault="00E70780">
          <w:pPr>
            <w:pStyle w:val="LogoCaption"/>
          </w:pPr>
        </w:p>
      </w:tc>
      <w:tc>
        <w:tcPr>
          <w:tcW w:w="9368" w:type="dxa"/>
          <w:gridSpan w:val="2"/>
          <w:vAlign w:val="bottom"/>
        </w:tcPr>
        <w:p w14:paraId="14EA6DEC" w14:textId="77777777" w:rsidR="00E70780" w:rsidRDefault="00E70780">
          <w:pPr>
            <w:pStyle w:val="Header"/>
          </w:pPr>
        </w:p>
      </w:tc>
    </w:tr>
    <w:tr w:rsidR="00E70780" w14:paraId="66598636" w14:textId="77777777">
      <w:trPr>
        <w:gridAfter w:val="1"/>
        <w:wAfter w:w="1080" w:type="dxa"/>
        <w:trHeight w:hRule="exact" w:val="680"/>
      </w:trPr>
      <w:tc>
        <w:tcPr>
          <w:tcW w:w="9368" w:type="dxa"/>
          <w:vAlign w:val="bottom"/>
        </w:tcPr>
        <w:p w14:paraId="6F602DDF" w14:textId="77777777" w:rsidR="00E70780" w:rsidRDefault="00E70780">
          <w:pPr>
            <w:pStyle w:val="LogoCaption"/>
          </w:pPr>
        </w:p>
      </w:tc>
      <w:tc>
        <w:tcPr>
          <w:tcW w:w="9368" w:type="dxa"/>
          <w:gridSpan w:val="2"/>
          <w:vAlign w:val="bottom"/>
        </w:tcPr>
        <w:p w14:paraId="57CCC976" w14:textId="77777777" w:rsidR="00E70780" w:rsidRDefault="00E70780">
          <w:pPr>
            <w:pStyle w:val="Header"/>
          </w:pPr>
        </w:p>
      </w:tc>
    </w:tr>
    <w:tr w:rsidR="00E70780" w14:paraId="4B0213DC" w14:textId="77777777">
      <w:trPr>
        <w:gridAfter w:val="1"/>
        <w:wAfter w:w="1080" w:type="dxa"/>
        <w:trHeight w:hRule="exact" w:val="680"/>
      </w:trPr>
      <w:tc>
        <w:tcPr>
          <w:tcW w:w="9368" w:type="dxa"/>
          <w:vAlign w:val="bottom"/>
        </w:tcPr>
        <w:p w14:paraId="137EB75D" w14:textId="77777777" w:rsidR="00E70780" w:rsidRDefault="00E70780">
          <w:pPr>
            <w:pStyle w:val="LogoCaption"/>
          </w:pPr>
        </w:p>
      </w:tc>
      <w:tc>
        <w:tcPr>
          <w:tcW w:w="9368" w:type="dxa"/>
          <w:gridSpan w:val="2"/>
          <w:vAlign w:val="bottom"/>
        </w:tcPr>
        <w:p w14:paraId="7F4D13EB" w14:textId="77777777" w:rsidR="00E70780" w:rsidRDefault="00E70780">
          <w:pPr>
            <w:pStyle w:val="Header"/>
          </w:pPr>
        </w:p>
      </w:tc>
    </w:tr>
    <w:tr w:rsidR="00E70780" w14:paraId="34A2DF7A" w14:textId="77777777">
      <w:trPr>
        <w:gridAfter w:val="1"/>
        <w:wAfter w:w="1080" w:type="dxa"/>
        <w:trHeight w:hRule="exact" w:val="680"/>
      </w:trPr>
      <w:tc>
        <w:tcPr>
          <w:tcW w:w="9368" w:type="dxa"/>
          <w:vAlign w:val="bottom"/>
        </w:tcPr>
        <w:p w14:paraId="29C0B192" w14:textId="77777777" w:rsidR="00E70780" w:rsidRDefault="00E70780">
          <w:pPr>
            <w:pStyle w:val="LogoCaption"/>
          </w:pPr>
        </w:p>
      </w:tc>
      <w:tc>
        <w:tcPr>
          <w:tcW w:w="9368" w:type="dxa"/>
          <w:gridSpan w:val="2"/>
          <w:vAlign w:val="bottom"/>
        </w:tcPr>
        <w:p w14:paraId="6068EEED" w14:textId="77777777" w:rsidR="00E70780" w:rsidRDefault="00E70780">
          <w:pPr>
            <w:pStyle w:val="Header"/>
          </w:pPr>
        </w:p>
      </w:tc>
    </w:tr>
    <w:tr w:rsidR="00E70780" w14:paraId="7DA71E83" w14:textId="77777777">
      <w:trPr>
        <w:gridAfter w:val="1"/>
        <w:wAfter w:w="1080" w:type="dxa"/>
        <w:trHeight w:hRule="exact" w:val="680"/>
      </w:trPr>
      <w:tc>
        <w:tcPr>
          <w:tcW w:w="9368" w:type="dxa"/>
          <w:vAlign w:val="bottom"/>
        </w:tcPr>
        <w:p w14:paraId="67641BF1" w14:textId="77777777" w:rsidR="00E70780" w:rsidRDefault="00E70780">
          <w:pPr>
            <w:pStyle w:val="LogoCaption"/>
          </w:pPr>
        </w:p>
      </w:tc>
      <w:tc>
        <w:tcPr>
          <w:tcW w:w="9368" w:type="dxa"/>
          <w:gridSpan w:val="2"/>
          <w:vAlign w:val="bottom"/>
        </w:tcPr>
        <w:p w14:paraId="0690D77A" w14:textId="77777777" w:rsidR="00E70780" w:rsidRDefault="00E70780">
          <w:pPr>
            <w:pStyle w:val="Header"/>
          </w:pPr>
        </w:p>
      </w:tc>
    </w:tr>
    <w:tr w:rsidR="00E70780" w14:paraId="021B3258" w14:textId="77777777">
      <w:trPr>
        <w:gridAfter w:val="1"/>
        <w:wAfter w:w="1080" w:type="dxa"/>
        <w:trHeight w:hRule="exact" w:val="680"/>
      </w:trPr>
      <w:tc>
        <w:tcPr>
          <w:tcW w:w="9368" w:type="dxa"/>
          <w:vAlign w:val="bottom"/>
        </w:tcPr>
        <w:p w14:paraId="0F4A7477" w14:textId="77777777" w:rsidR="00E70780" w:rsidRDefault="00E70780">
          <w:pPr>
            <w:pStyle w:val="LogoCaption"/>
          </w:pPr>
        </w:p>
      </w:tc>
      <w:tc>
        <w:tcPr>
          <w:tcW w:w="9368" w:type="dxa"/>
          <w:gridSpan w:val="2"/>
          <w:vAlign w:val="bottom"/>
        </w:tcPr>
        <w:p w14:paraId="3662A9DC" w14:textId="77777777" w:rsidR="00E70780" w:rsidRDefault="00E70780">
          <w:pPr>
            <w:pStyle w:val="Header"/>
          </w:pPr>
        </w:p>
      </w:tc>
    </w:tr>
    <w:tr w:rsidR="00E70780" w14:paraId="27A04073" w14:textId="77777777">
      <w:trPr>
        <w:gridAfter w:val="1"/>
        <w:wAfter w:w="1080" w:type="dxa"/>
        <w:trHeight w:hRule="exact" w:val="680"/>
      </w:trPr>
      <w:tc>
        <w:tcPr>
          <w:tcW w:w="9368" w:type="dxa"/>
          <w:vAlign w:val="bottom"/>
        </w:tcPr>
        <w:p w14:paraId="68671024" w14:textId="77777777" w:rsidR="00E70780" w:rsidRDefault="00E70780">
          <w:pPr>
            <w:pStyle w:val="LogoCaption"/>
          </w:pPr>
        </w:p>
      </w:tc>
      <w:tc>
        <w:tcPr>
          <w:tcW w:w="9368" w:type="dxa"/>
          <w:gridSpan w:val="2"/>
          <w:vAlign w:val="bottom"/>
        </w:tcPr>
        <w:p w14:paraId="54E31B6E" w14:textId="77777777" w:rsidR="00E70780" w:rsidRDefault="00E70780">
          <w:pPr>
            <w:pStyle w:val="Header"/>
          </w:pPr>
        </w:p>
      </w:tc>
    </w:tr>
    <w:tr w:rsidR="00E70780" w14:paraId="6B04B66C" w14:textId="77777777">
      <w:trPr>
        <w:gridAfter w:val="1"/>
        <w:wAfter w:w="1080" w:type="dxa"/>
        <w:trHeight w:hRule="exact" w:val="680"/>
      </w:trPr>
      <w:tc>
        <w:tcPr>
          <w:tcW w:w="9368" w:type="dxa"/>
          <w:vAlign w:val="bottom"/>
        </w:tcPr>
        <w:p w14:paraId="49D54E6C" w14:textId="77777777" w:rsidR="00E70780" w:rsidRDefault="00E70780">
          <w:pPr>
            <w:pStyle w:val="LogoCaption"/>
          </w:pPr>
        </w:p>
      </w:tc>
      <w:tc>
        <w:tcPr>
          <w:tcW w:w="9368" w:type="dxa"/>
          <w:gridSpan w:val="2"/>
          <w:vAlign w:val="bottom"/>
        </w:tcPr>
        <w:p w14:paraId="172E6C7D" w14:textId="77777777" w:rsidR="00E70780" w:rsidRDefault="00E70780">
          <w:pPr>
            <w:pStyle w:val="Header"/>
          </w:pPr>
        </w:p>
      </w:tc>
    </w:tr>
    <w:tr w:rsidR="00E70780" w14:paraId="0BC72943" w14:textId="77777777">
      <w:trPr>
        <w:gridAfter w:val="1"/>
        <w:wAfter w:w="1080" w:type="dxa"/>
        <w:trHeight w:hRule="exact" w:val="680"/>
      </w:trPr>
      <w:tc>
        <w:tcPr>
          <w:tcW w:w="9368" w:type="dxa"/>
          <w:vAlign w:val="bottom"/>
        </w:tcPr>
        <w:p w14:paraId="2ED74439" w14:textId="77777777" w:rsidR="00E70780" w:rsidRDefault="00E70780">
          <w:pPr>
            <w:pStyle w:val="LogoCaption"/>
          </w:pPr>
        </w:p>
      </w:tc>
      <w:tc>
        <w:tcPr>
          <w:tcW w:w="9368" w:type="dxa"/>
          <w:gridSpan w:val="2"/>
          <w:vAlign w:val="bottom"/>
        </w:tcPr>
        <w:p w14:paraId="13610345" w14:textId="77777777" w:rsidR="00E70780" w:rsidRDefault="00E70780">
          <w:pPr>
            <w:pStyle w:val="Header"/>
          </w:pPr>
        </w:p>
      </w:tc>
    </w:tr>
    <w:tr w:rsidR="00E70780" w14:paraId="208AC034" w14:textId="77777777">
      <w:trPr>
        <w:gridAfter w:val="1"/>
        <w:wAfter w:w="1080" w:type="dxa"/>
        <w:trHeight w:hRule="exact" w:val="680"/>
      </w:trPr>
      <w:tc>
        <w:tcPr>
          <w:tcW w:w="9368" w:type="dxa"/>
          <w:vAlign w:val="bottom"/>
        </w:tcPr>
        <w:p w14:paraId="7286B5D8" w14:textId="77777777" w:rsidR="00E70780" w:rsidRDefault="00E70780">
          <w:pPr>
            <w:pStyle w:val="LogoCaption"/>
          </w:pPr>
        </w:p>
      </w:tc>
      <w:tc>
        <w:tcPr>
          <w:tcW w:w="9368" w:type="dxa"/>
          <w:gridSpan w:val="2"/>
          <w:vAlign w:val="bottom"/>
        </w:tcPr>
        <w:p w14:paraId="34FB1CC0" w14:textId="77777777" w:rsidR="00E70780" w:rsidRDefault="00E70780">
          <w:pPr>
            <w:pStyle w:val="Header"/>
          </w:pPr>
        </w:p>
      </w:tc>
    </w:tr>
    <w:tr w:rsidR="00E70780" w14:paraId="54168EBA" w14:textId="77777777">
      <w:trPr>
        <w:gridAfter w:val="1"/>
        <w:wAfter w:w="1080" w:type="dxa"/>
        <w:trHeight w:hRule="exact" w:val="680"/>
      </w:trPr>
      <w:tc>
        <w:tcPr>
          <w:tcW w:w="9368" w:type="dxa"/>
          <w:vAlign w:val="bottom"/>
        </w:tcPr>
        <w:p w14:paraId="05FC4530" w14:textId="77777777" w:rsidR="00E70780" w:rsidRDefault="00E70780">
          <w:pPr>
            <w:pStyle w:val="LogoCaption"/>
          </w:pPr>
        </w:p>
      </w:tc>
      <w:tc>
        <w:tcPr>
          <w:tcW w:w="9368" w:type="dxa"/>
          <w:gridSpan w:val="2"/>
          <w:vAlign w:val="bottom"/>
        </w:tcPr>
        <w:p w14:paraId="39F7020D" w14:textId="77777777" w:rsidR="00E70780" w:rsidRDefault="00E70780">
          <w:pPr>
            <w:pStyle w:val="Header"/>
          </w:pPr>
        </w:p>
      </w:tc>
    </w:tr>
    <w:tr w:rsidR="00E70780" w14:paraId="23EC8284" w14:textId="77777777">
      <w:trPr>
        <w:gridAfter w:val="1"/>
        <w:wAfter w:w="1080" w:type="dxa"/>
        <w:trHeight w:hRule="exact" w:val="680"/>
      </w:trPr>
      <w:tc>
        <w:tcPr>
          <w:tcW w:w="9368" w:type="dxa"/>
          <w:vAlign w:val="bottom"/>
        </w:tcPr>
        <w:p w14:paraId="006E65E4" w14:textId="77777777" w:rsidR="00E70780" w:rsidRDefault="00E70780">
          <w:pPr>
            <w:pStyle w:val="LogoCaption"/>
          </w:pPr>
        </w:p>
      </w:tc>
      <w:tc>
        <w:tcPr>
          <w:tcW w:w="9368" w:type="dxa"/>
          <w:gridSpan w:val="2"/>
          <w:vAlign w:val="bottom"/>
        </w:tcPr>
        <w:p w14:paraId="26479A05" w14:textId="77777777" w:rsidR="00E70780" w:rsidRDefault="00E70780">
          <w:pPr>
            <w:pStyle w:val="Header"/>
          </w:pPr>
        </w:p>
      </w:tc>
    </w:tr>
    <w:tr w:rsidR="00E70780" w14:paraId="5F397B66" w14:textId="77777777">
      <w:trPr>
        <w:gridAfter w:val="1"/>
        <w:wAfter w:w="1080" w:type="dxa"/>
        <w:trHeight w:hRule="exact" w:val="680"/>
      </w:trPr>
      <w:tc>
        <w:tcPr>
          <w:tcW w:w="9368" w:type="dxa"/>
          <w:vAlign w:val="bottom"/>
        </w:tcPr>
        <w:p w14:paraId="4357D8FC" w14:textId="77777777" w:rsidR="00E70780" w:rsidRDefault="00E70780">
          <w:pPr>
            <w:pStyle w:val="LogoCaption"/>
          </w:pPr>
        </w:p>
      </w:tc>
      <w:tc>
        <w:tcPr>
          <w:tcW w:w="9368" w:type="dxa"/>
          <w:gridSpan w:val="2"/>
          <w:vAlign w:val="bottom"/>
        </w:tcPr>
        <w:p w14:paraId="1C2C0145" w14:textId="77777777" w:rsidR="00E70780" w:rsidRDefault="00E70780">
          <w:pPr>
            <w:pStyle w:val="Header"/>
          </w:pPr>
        </w:p>
      </w:tc>
    </w:tr>
    <w:tr w:rsidR="00E70780" w14:paraId="50C0DF0C" w14:textId="77777777">
      <w:trPr>
        <w:gridAfter w:val="1"/>
        <w:wAfter w:w="1080" w:type="dxa"/>
        <w:trHeight w:hRule="exact" w:val="680"/>
      </w:trPr>
      <w:tc>
        <w:tcPr>
          <w:tcW w:w="9368" w:type="dxa"/>
          <w:vAlign w:val="bottom"/>
        </w:tcPr>
        <w:p w14:paraId="3B3FCEE6" w14:textId="77777777" w:rsidR="00E70780" w:rsidRDefault="00E70780">
          <w:pPr>
            <w:pStyle w:val="LogoCaption"/>
          </w:pPr>
        </w:p>
      </w:tc>
      <w:tc>
        <w:tcPr>
          <w:tcW w:w="9368" w:type="dxa"/>
          <w:gridSpan w:val="2"/>
          <w:vAlign w:val="bottom"/>
        </w:tcPr>
        <w:p w14:paraId="19F1150A" w14:textId="77777777" w:rsidR="00E70780" w:rsidRDefault="00E70780">
          <w:pPr>
            <w:pStyle w:val="Header"/>
          </w:pPr>
        </w:p>
      </w:tc>
    </w:tr>
    <w:tr w:rsidR="00E70780" w14:paraId="1440FDC1" w14:textId="77777777">
      <w:trPr>
        <w:gridAfter w:val="1"/>
        <w:wAfter w:w="1080" w:type="dxa"/>
        <w:trHeight w:hRule="exact" w:val="680"/>
      </w:trPr>
      <w:tc>
        <w:tcPr>
          <w:tcW w:w="9368" w:type="dxa"/>
          <w:vAlign w:val="bottom"/>
        </w:tcPr>
        <w:p w14:paraId="1239B4F7" w14:textId="77777777" w:rsidR="00E70780" w:rsidRDefault="00E70780">
          <w:pPr>
            <w:pStyle w:val="LogoCaption"/>
          </w:pPr>
        </w:p>
      </w:tc>
      <w:tc>
        <w:tcPr>
          <w:tcW w:w="9368" w:type="dxa"/>
          <w:gridSpan w:val="2"/>
          <w:vAlign w:val="bottom"/>
        </w:tcPr>
        <w:p w14:paraId="4AE026E5" w14:textId="77777777" w:rsidR="00E70780" w:rsidRDefault="00E70780">
          <w:pPr>
            <w:pStyle w:val="Header"/>
          </w:pPr>
        </w:p>
      </w:tc>
    </w:tr>
    <w:tr w:rsidR="00E70780" w14:paraId="6F601587" w14:textId="77777777">
      <w:trPr>
        <w:gridAfter w:val="1"/>
        <w:wAfter w:w="1080" w:type="dxa"/>
        <w:trHeight w:hRule="exact" w:val="680"/>
      </w:trPr>
      <w:tc>
        <w:tcPr>
          <w:tcW w:w="9368" w:type="dxa"/>
          <w:vAlign w:val="bottom"/>
        </w:tcPr>
        <w:p w14:paraId="1C53916F" w14:textId="77777777" w:rsidR="00E70780" w:rsidRDefault="00E70780">
          <w:pPr>
            <w:pStyle w:val="LogoCaption"/>
          </w:pPr>
        </w:p>
      </w:tc>
      <w:tc>
        <w:tcPr>
          <w:tcW w:w="9368" w:type="dxa"/>
          <w:gridSpan w:val="2"/>
          <w:vAlign w:val="bottom"/>
        </w:tcPr>
        <w:p w14:paraId="4CFF0B44" w14:textId="77777777" w:rsidR="00E70780" w:rsidRDefault="00E70780">
          <w:pPr>
            <w:pStyle w:val="Header"/>
          </w:pPr>
        </w:p>
      </w:tc>
    </w:tr>
    <w:tr w:rsidR="00E70780" w14:paraId="7BCAE37F" w14:textId="77777777">
      <w:trPr>
        <w:gridAfter w:val="1"/>
        <w:wAfter w:w="1080" w:type="dxa"/>
        <w:trHeight w:hRule="exact" w:val="680"/>
      </w:trPr>
      <w:tc>
        <w:tcPr>
          <w:tcW w:w="9368" w:type="dxa"/>
          <w:vAlign w:val="bottom"/>
        </w:tcPr>
        <w:p w14:paraId="5426D67A" w14:textId="77777777" w:rsidR="00E70780" w:rsidRDefault="00E70780">
          <w:pPr>
            <w:pStyle w:val="LogoCaption"/>
          </w:pPr>
        </w:p>
      </w:tc>
      <w:tc>
        <w:tcPr>
          <w:tcW w:w="9368" w:type="dxa"/>
          <w:gridSpan w:val="2"/>
          <w:vAlign w:val="bottom"/>
        </w:tcPr>
        <w:p w14:paraId="70FED8AA" w14:textId="77777777" w:rsidR="00E70780" w:rsidRDefault="00E70780">
          <w:pPr>
            <w:pStyle w:val="Header"/>
          </w:pPr>
        </w:p>
      </w:tc>
    </w:tr>
    <w:tr w:rsidR="00E70780" w14:paraId="23F561ED" w14:textId="77777777">
      <w:trPr>
        <w:gridAfter w:val="1"/>
        <w:wAfter w:w="1080" w:type="dxa"/>
        <w:trHeight w:hRule="exact" w:val="680"/>
      </w:trPr>
      <w:tc>
        <w:tcPr>
          <w:tcW w:w="9368" w:type="dxa"/>
          <w:vAlign w:val="bottom"/>
        </w:tcPr>
        <w:p w14:paraId="31867526" w14:textId="77777777" w:rsidR="00E70780" w:rsidRDefault="00E70780">
          <w:pPr>
            <w:pStyle w:val="LogoCaption"/>
          </w:pPr>
        </w:p>
      </w:tc>
      <w:tc>
        <w:tcPr>
          <w:tcW w:w="9368" w:type="dxa"/>
          <w:gridSpan w:val="2"/>
          <w:vAlign w:val="bottom"/>
        </w:tcPr>
        <w:p w14:paraId="0E490FF2" w14:textId="77777777" w:rsidR="00E70780" w:rsidRDefault="00E70780">
          <w:pPr>
            <w:pStyle w:val="Header"/>
          </w:pPr>
        </w:p>
      </w:tc>
    </w:tr>
    <w:tr w:rsidR="00E70780" w14:paraId="30D308A4" w14:textId="77777777">
      <w:trPr>
        <w:gridAfter w:val="1"/>
        <w:wAfter w:w="1080" w:type="dxa"/>
        <w:trHeight w:hRule="exact" w:val="680"/>
      </w:trPr>
      <w:tc>
        <w:tcPr>
          <w:tcW w:w="9368" w:type="dxa"/>
          <w:vAlign w:val="bottom"/>
        </w:tcPr>
        <w:p w14:paraId="17BA7E9E" w14:textId="77777777" w:rsidR="00E70780" w:rsidRDefault="00E70780">
          <w:pPr>
            <w:pStyle w:val="LogoCaption"/>
          </w:pPr>
        </w:p>
      </w:tc>
      <w:tc>
        <w:tcPr>
          <w:tcW w:w="9368" w:type="dxa"/>
          <w:gridSpan w:val="2"/>
          <w:vAlign w:val="bottom"/>
        </w:tcPr>
        <w:p w14:paraId="68982BBE" w14:textId="77777777" w:rsidR="00E70780" w:rsidRDefault="00E70780">
          <w:pPr>
            <w:pStyle w:val="Header"/>
          </w:pPr>
        </w:p>
      </w:tc>
    </w:tr>
    <w:tr w:rsidR="00E70780" w14:paraId="3706DA8F" w14:textId="77777777">
      <w:trPr>
        <w:gridAfter w:val="1"/>
        <w:wAfter w:w="1080" w:type="dxa"/>
        <w:trHeight w:hRule="exact" w:val="680"/>
      </w:trPr>
      <w:tc>
        <w:tcPr>
          <w:tcW w:w="9368" w:type="dxa"/>
          <w:vAlign w:val="bottom"/>
        </w:tcPr>
        <w:p w14:paraId="2AFF55A5" w14:textId="77777777" w:rsidR="00E70780" w:rsidRDefault="00E70780">
          <w:pPr>
            <w:pStyle w:val="LogoCaption"/>
          </w:pPr>
        </w:p>
      </w:tc>
      <w:tc>
        <w:tcPr>
          <w:tcW w:w="9368" w:type="dxa"/>
          <w:gridSpan w:val="2"/>
          <w:vAlign w:val="bottom"/>
        </w:tcPr>
        <w:p w14:paraId="20855B28" w14:textId="77777777" w:rsidR="00E70780" w:rsidRDefault="00E70780">
          <w:pPr>
            <w:pStyle w:val="Header"/>
          </w:pPr>
        </w:p>
      </w:tc>
    </w:tr>
    <w:tr w:rsidR="00E70780" w14:paraId="416565C8" w14:textId="77777777">
      <w:trPr>
        <w:gridAfter w:val="1"/>
        <w:wAfter w:w="1080" w:type="dxa"/>
        <w:trHeight w:hRule="exact" w:val="680"/>
      </w:trPr>
      <w:tc>
        <w:tcPr>
          <w:tcW w:w="9368" w:type="dxa"/>
          <w:vAlign w:val="bottom"/>
        </w:tcPr>
        <w:p w14:paraId="1CFB6F4D" w14:textId="77777777" w:rsidR="00E70780" w:rsidRDefault="00E70780">
          <w:pPr>
            <w:pStyle w:val="LogoCaption"/>
          </w:pPr>
        </w:p>
      </w:tc>
      <w:tc>
        <w:tcPr>
          <w:tcW w:w="9368" w:type="dxa"/>
          <w:gridSpan w:val="2"/>
          <w:vAlign w:val="bottom"/>
        </w:tcPr>
        <w:p w14:paraId="74E99E28" w14:textId="77777777" w:rsidR="00E70780" w:rsidRDefault="00E70780">
          <w:pPr>
            <w:pStyle w:val="Header"/>
          </w:pPr>
        </w:p>
      </w:tc>
    </w:tr>
    <w:tr w:rsidR="00E70780" w14:paraId="4741E000" w14:textId="77777777">
      <w:trPr>
        <w:gridAfter w:val="1"/>
        <w:wAfter w:w="1080" w:type="dxa"/>
        <w:trHeight w:hRule="exact" w:val="680"/>
      </w:trPr>
      <w:tc>
        <w:tcPr>
          <w:tcW w:w="9368" w:type="dxa"/>
          <w:vAlign w:val="bottom"/>
        </w:tcPr>
        <w:p w14:paraId="69FE903B" w14:textId="77777777" w:rsidR="00E70780" w:rsidRDefault="00E70780">
          <w:pPr>
            <w:pStyle w:val="LogoCaption"/>
          </w:pPr>
        </w:p>
      </w:tc>
      <w:tc>
        <w:tcPr>
          <w:tcW w:w="9368" w:type="dxa"/>
          <w:gridSpan w:val="2"/>
          <w:vAlign w:val="bottom"/>
        </w:tcPr>
        <w:p w14:paraId="65F01AD2" w14:textId="77777777" w:rsidR="00E70780" w:rsidRDefault="00E70780">
          <w:pPr>
            <w:pStyle w:val="Header"/>
          </w:pPr>
        </w:p>
      </w:tc>
    </w:tr>
    <w:tr w:rsidR="00E70780" w14:paraId="19C763AD" w14:textId="77777777">
      <w:trPr>
        <w:gridAfter w:val="1"/>
        <w:wAfter w:w="1080" w:type="dxa"/>
        <w:trHeight w:hRule="exact" w:val="680"/>
      </w:trPr>
      <w:tc>
        <w:tcPr>
          <w:tcW w:w="9368" w:type="dxa"/>
          <w:vAlign w:val="bottom"/>
        </w:tcPr>
        <w:p w14:paraId="453B478D" w14:textId="77777777" w:rsidR="00E70780" w:rsidRDefault="00E70780">
          <w:pPr>
            <w:pStyle w:val="LogoCaption"/>
          </w:pPr>
        </w:p>
      </w:tc>
      <w:tc>
        <w:tcPr>
          <w:tcW w:w="9368" w:type="dxa"/>
          <w:gridSpan w:val="2"/>
          <w:vAlign w:val="bottom"/>
        </w:tcPr>
        <w:p w14:paraId="0E34C71D" w14:textId="77777777" w:rsidR="00E70780" w:rsidRDefault="00E70780">
          <w:pPr>
            <w:pStyle w:val="Header"/>
          </w:pPr>
        </w:p>
      </w:tc>
    </w:tr>
    <w:tr w:rsidR="00E70780" w14:paraId="1BE638EE" w14:textId="77777777">
      <w:trPr>
        <w:gridAfter w:val="1"/>
        <w:wAfter w:w="1080" w:type="dxa"/>
        <w:trHeight w:hRule="exact" w:val="680"/>
      </w:trPr>
      <w:tc>
        <w:tcPr>
          <w:tcW w:w="9368" w:type="dxa"/>
          <w:vAlign w:val="bottom"/>
        </w:tcPr>
        <w:p w14:paraId="1147A9E9" w14:textId="77777777" w:rsidR="00E70780" w:rsidRDefault="00E70780">
          <w:pPr>
            <w:pStyle w:val="LogoCaption"/>
          </w:pPr>
        </w:p>
      </w:tc>
      <w:tc>
        <w:tcPr>
          <w:tcW w:w="9368" w:type="dxa"/>
          <w:gridSpan w:val="2"/>
          <w:vAlign w:val="bottom"/>
        </w:tcPr>
        <w:p w14:paraId="054DFCC1" w14:textId="77777777" w:rsidR="00E70780" w:rsidRDefault="00E70780">
          <w:pPr>
            <w:pStyle w:val="Header"/>
          </w:pPr>
        </w:p>
      </w:tc>
    </w:tr>
    <w:tr w:rsidR="00E70780" w14:paraId="003ED1A5" w14:textId="77777777">
      <w:trPr>
        <w:gridAfter w:val="1"/>
        <w:wAfter w:w="1080" w:type="dxa"/>
        <w:trHeight w:hRule="exact" w:val="680"/>
      </w:trPr>
      <w:tc>
        <w:tcPr>
          <w:tcW w:w="9368" w:type="dxa"/>
          <w:vAlign w:val="bottom"/>
        </w:tcPr>
        <w:p w14:paraId="6A22BA81" w14:textId="77777777" w:rsidR="00E70780" w:rsidRDefault="00E70780">
          <w:pPr>
            <w:pStyle w:val="LogoCaption"/>
          </w:pPr>
        </w:p>
      </w:tc>
      <w:tc>
        <w:tcPr>
          <w:tcW w:w="9368" w:type="dxa"/>
          <w:gridSpan w:val="2"/>
          <w:vAlign w:val="bottom"/>
        </w:tcPr>
        <w:p w14:paraId="5159E1F8" w14:textId="77777777" w:rsidR="00E70780" w:rsidRDefault="00E70780">
          <w:pPr>
            <w:pStyle w:val="Header"/>
          </w:pPr>
        </w:p>
      </w:tc>
    </w:tr>
    <w:tr w:rsidR="00E70780" w14:paraId="7698A3DB" w14:textId="77777777">
      <w:trPr>
        <w:gridAfter w:val="1"/>
        <w:wAfter w:w="1080" w:type="dxa"/>
        <w:trHeight w:hRule="exact" w:val="680"/>
      </w:trPr>
      <w:tc>
        <w:tcPr>
          <w:tcW w:w="9368" w:type="dxa"/>
          <w:vAlign w:val="bottom"/>
        </w:tcPr>
        <w:p w14:paraId="04FD65A9" w14:textId="77777777" w:rsidR="00E70780" w:rsidRDefault="00E70780">
          <w:pPr>
            <w:pStyle w:val="LogoCaption"/>
          </w:pPr>
        </w:p>
      </w:tc>
      <w:tc>
        <w:tcPr>
          <w:tcW w:w="9368" w:type="dxa"/>
          <w:gridSpan w:val="2"/>
          <w:vAlign w:val="bottom"/>
        </w:tcPr>
        <w:p w14:paraId="0831B926" w14:textId="77777777" w:rsidR="00E70780" w:rsidRDefault="00E70780">
          <w:pPr>
            <w:pStyle w:val="Header"/>
          </w:pPr>
        </w:p>
      </w:tc>
    </w:tr>
    <w:tr w:rsidR="00E70780" w14:paraId="4FB2331C" w14:textId="77777777">
      <w:trPr>
        <w:gridAfter w:val="1"/>
        <w:wAfter w:w="1080" w:type="dxa"/>
        <w:trHeight w:hRule="exact" w:val="680"/>
      </w:trPr>
      <w:tc>
        <w:tcPr>
          <w:tcW w:w="9368" w:type="dxa"/>
          <w:vAlign w:val="bottom"/>
        </w:tcPr>
        <w:p w14:paraId="58D2F34B" w14:textId="77777777" w:rsidR="00E70780" w:rsidRDefault="00E70780">
          <w:pPr>
            <w:pStyle w:val="LogoCaption"/>
          </w:pPr>
        </w:p>
      </w:tc>
      <w:tc>
        <w:tcPr>
          <w:tcW w:w="9368" w:type="dxa"/>
          <w:gridSpan w:val="2"/>
          <w:vAlign w:val="bottom"/>
        </w:tcPr>
        <w:p w14:paraId="2FCC67AD" w14:textId="77777777" w:rsidR="00E70780" w:rsidRDefault="00E70780">
          <w:pPr>
            <w:pStyle w:val="Header"/>
          </w:pPr>
        </w:p>
      </w:tc>
    </w:tr>
    <w:tr w:rsidR="00E70780" w14:paraId="0E33A7E5" w14:textId="77777777">
      <w:trPr>
        <w:gridAfter w:val="1"/>
        <w:wAfter w:w="1080" w:type="dxa"/>
        <w:trHeight w:hRule="exact" w:val="680"/>
      </w:trPr>
      <w:tc>
        <w:tcPr>
          <w:tcW w:w="9368" w:type="dxa"/>
          <w:vAlign w:val="bottom"/>
        </w:tcPr>
        <w:p w14:paraId="025F9C28" w14:textId="77777777" w:rsidR="00E70780" w:rsidRDefault="00E70780">
          <w:pPr>
            <w:pStyle w:val="LogoCaption"/>
          </w:pPr>
        </w:p>
      </w:tc>
      <w:tc>
        <w:tcPr>
          <w:tcW w:w="9368" w:type="dxa"/>
          <w:gridSpan w:val="2"/>
          <w:vAlign w:val="bottom"/>
        </w:tcPr>
        <w:p w14:paraId="28F65BFC" w14:textId="77777777" w:rsidR="00E70780" w:rsidRDefault="00E70780">
          <w:pPr>
            <w:pStyle w:val="Header"/>
          </w:pPr>
        </w:p>
      </w:tc>
    </w:tr>
    <w:tr w:rsidR="00E70780" w14:paraId="2E0421CE" w14:textId="77777777">
      <w:trPr>
        <w:gridAfter w:val="1"/>
        <w:wAfter w:w="1080" w:type="dxa"/>
        <w:trHeight w:hRule="exact" w:val="680"/>
      </w:trPr>
      <w:tc>
        <w:tcPr>
          <w:tcW w:w="9368" w:type="dxa"/>
          <w:vAlign w:val="bottom"/>
        </w:tcPr>
        <w:p w14:paraId="6EBCC266" w14:textId="77777777" w:rsidR="00E70780" w:rsidRDefault="00E70780">
          <w:pPr>
            <w:pStyle w:val="LogoCaption"/>
          </w:pPr>
        </w:p>
      </w:tc>
      <w:tc>
        <w:tcPr>
          <w:tcW w:w="9368" w:type="dxa"/>
          <w:gridSpan w:val="2"/>
          <w:vAlign w:val="bottom"/>
        </w:tcPr>
        <w:p w14:paraId="5A7AA476" w14:textId="77777777" w:rsidR="00E70780" w:rsidRDefault="00E70780">
          <w:pPr>
            <w:pStyle w:val="Header"/>
          </w:pPr>
        </w:p>
      </w:tc>
    </w:tr>
    <w:tr w:rsidR="00E70780" w14:paraId="782380FF" w14:textId="77777777">
      <w:trPr>
        <w:gridAfter w:val="1"/>
        <w:wAfter w:w="1080" w:type="dxa"/>
        <w:trHeight w:hRule="exact" w:val="680"/>
      </w:trPr>
      <w:tc>
        <w:tcPr>
          <w:tcW w:w="9368" w:type="dxa"/>
          <w:vAlign w:val="bottom"/>
        </w:tcPr>
        <w:p w14:paraId="6F9194A1" w14:textId="77777777" w:rsidR="00E70780" w:rsidRDefault="00E70780">
          <w:pPr>
            <w:pStyle w:val="LogoCaption"/>
          </w:pPr>
        </w:p>
      </w:tc>
      <w:tc>
        <w:tcPr>
          <w:tcW w:w="9368" w:type="dxa"/>
          <w:gridSpan w:val="2"/>
          <w:vAlign w:val="bottom"/>
        </w:tcPr>
        <w:p w14:paraId="3EFFD88D" w14:textId="77777777" w:rsidR="00E70780" w:rsidRDefault="00E70780">
          <w:pPr>
            <w:pStyle w:val="Header"/>
          </w:pPr>
        </w:p>
      </w:tc>
    </w:tr>
    <w:tr w:rsidR="00E70780" w14:paraId="5C6540A0" w14:textId="77777777">
      <w:trPr>
        <w:gridAfter w:val="1"/>
        <w:wAfter w:w="1080" w:type="dxa"/>
        <w:trHeight w:hRule="exact" w:val="680"/>
      </w:trPr>
      <w:tc>
        <w:tcPr>
          <w:tcW w:w="9368" w:type="dxa"/>
          <w:vAlign w:val="bottom"/>
        </w:tcPr>
        <w:p w14:paraId="0518A66F" w14:textId="77777777" w:rsidR="00E70780" w:rsidRDefault="00E70780">
          <w:pPr>
            <w:pStyle w:val="LogoCaption"/>
          </w:pPr>
        </w:p>
      </w:tc>
      <w:tc>
        <w:tcPr>
          <w:tcW w:w="9368" w:type="dxa"/>
          <w:gridSpan w:val="2"/>
          <w:vAlign w:val="bottom"/>
        </w:tcPr>
        <w:p w14:paraId="1DB5A41A" w14:textId="77777777" w:rsidR="00E70780" w:rsidRDefault="00E70780">
          <w:pPr>
            <w:pStyle w:val="Header"/>
          </w:pPr>
        </w:p>
      </w:tc>
    </w:tr>
    <w:tr w:rsidR="00E70780" w14:paraId="2929E18A" w14:textId="77777777">
      <w:trPr>
        <w:gridAfter w:val="1"/>
        <w:wAfter w:w="1080" w:type="dxa"/>
        <w:trHeight w:hRule="exact" w:val="680"/>
      </w:trPr>
      <w:tc>
        <w:tcPr>
          <w:tcW w:w="9368" w:type="dxa"/>
          <w:vAlign w:val="bottom"/>
        </w:tcPr>
        <w:p w14:paraId="336D2965" w14:textId="77777777" w:rsidR="00E70780" w:rsidRDefault="00E70780">
          <w:pPr>
            <w:pStyle w:val="LogoCaption"/>
          </w:pPr>
        </w:p>
      </w:tc>
      <w:tc>
        <w:tcPr>
          <w:tcW w:w="9368" w:type="dxa"/>
          <w:gridSpan w:val="2"/>
          <w:vAlign w:val="bottom"/>
        </w:tcPr>
        <w:p w14:paraId="7DD9D769" w14:textId="77777777" w:rsidR="00E70780" w:rsidRDefault="00E70780">
          <w:pPr>
            <w:pStyle w:val="Header"/>
          </w:pPr>
        </w:p>
      </w:tc>
    </w:tr>
    <w:tr w:rsidR="00E70780" w14:paraId="2D67FDCF" w14:textId="77777777">
      <w:trPr>
        <w:gridAfter w:val="1"/>
        <w:wAfter w:w="1080" w:type="dxa"/>
        <w:trHeight w:hRule="exact" w:val="680"/>
      </w:trPr>
      <w:tc>
        <w:tcPr>
          <w:tcW w:w="9368" w:type="dxa"/>
          <w:vAlign w:val="bottom"/>
        </w:tcPr>
        <w:p w14:paraId="46BE317E" w14:textId="77777777" w:rsidR="00E70780" w:rsidRDefault="00E70780">
          <w:pPr>
            <w:pStyle w:val="LogoCaption"/>
          </w:pPr>
        </w:p>
      </w:tc>
      <w:tc>
        <w:tcPr>
          <w:tcW w:w="9368" w:type="dxa"/>
          <w:gridSpan w:val="2"/>
          <w:vAlign w:val="bottom"/>
        </w:tcPr>
        <w:p w14:paraId="097D77C2" w14:textId="77777777" w:rsidR="00E70780" w:rsidRDefault="00E70780">
          <w:pPr>
            <w:pStyle w:val="Header"/>
          </w:pPr>
        </w:p>
      </w:tc>
    </w:tr>
    <w:tr w:rsidR="00E70780" w14:paraId="288AB7DA" w14:textId="77777777">
      <w:trPr>
        <w:gridAfter w:val="1"/>
        <w:wAfter w:w="1080" w:type="dxa"/>
        <w:trHeight w:hRule="exact" w:val="680"/>
      </w:trPr>
      <w:tc>
        <w:tcPr>
          <w:tcW w:w="9368" w:type="dxa"/>
          <w:vAlign w:val="bottom"/>
        </w:tcPr>
        <w:p w14:paraId="0980A7BF" w14:textId="77777777" w:rsidR="00E70780" w:rsidRDefault="00E70780">
          <w:pPr>
            <w:pStyle w:val="LogoCaption"/>
          </w:pPr>
        </w:p>
      </w:tc>
      <w:tc>
        <w:tcPr>
          <w:tcW w:w="9368" w:type="dxa"/>
          <w:gridSpan w:val="2"/>
          <w:vAlign w:val="bottom"/>
        </w:tcPr>
        <w:p w14:paraId="27B0110C" w14:textId="77777777" w:rsidR="00E70780" w:rsidRDefault="00E70780">
          <w:pPr>
            <w:pStyle w:val="Header"/>
          </w:pPr>
        </w:p>
      </w:tc>
    </w:tr>
    <w:tr w:rsidR="00E70780" w14:paraId="4124843F" w14:textId="77777777">
      <w:trPr>
        <w:trHeight w:hRule="exact" w:val="680"/>
      </w:trPr>
      <w:tc>
        <w:tcPr>
          <w:tcW w:w="9368" w:type="dxa"/>
          <w:gridSpan w:val="3"/>
          <w:vAlign w:val="bottom"/>
        </w:tcPr>
        <w:p w14:paraId="6CBBEC67" w14:textId="77777777" w:rsidR="00E70780" w:rsidRDefault="00E70780">
          <w:pPr>
            <w:pStyle w:val="LogoCaption"/>
          </w:pPr>
        </w:p>
      </w:tc>
      <w:tc>
        <w:tcPr>
          <w:tcW w:w="9368" w:type="dxa"/>
          <w:vAlign w:val="bottom"/>
        </w:tcPr>
        <w:p w14:paraId="69ECEBF2" w14:textId="77777777" w:rsidR="00E70780" w:rsidRDefault="00E70780">
          <w:pPr>
            <w:pStyle w:val="Header"/>
          </w:pPr>
        </w:p>
      </w:tc>
    </w:tr>
    <w:tr w:rsidR="00E70780" w14:paraId="04FBE460" w14:textId="77777777">
      <w:trPr>
        <w:trHeight w:hRule="exact" w:val="680"/>
      </w:trPr>
      <w:tc>
        <w:tcPr>
          <w:tcW w:w="9368" w:type="dxa"/>
          <w:gridSpan w:val="3"/>
          <w:vAlign w:val="bottom"/>
        </w:tcPr>
        <w:p w14:paraId="30F23CDB" w14:textId="77777777" w:rsidR="00E70780" w:rsidRDefault="00E70780">
          <w:pPr>
            <w:pStyle w:val="LogoCaption"/>
          </w:pPr>
        </w:p>
      </w:tc>
      <w:tc>
        <w:tcPr>
          <w:tcW w:w="9368" w:type="dxa"/>
          <w:vAlign w:val="bottom"/>
        </w:tcPr>
        <w:p w14:paraId="647F5C11" w14:textId="77777777" w:rsidR="00E70780" w:rsidRDefault="00E70780">
          <w:pPr>
            <w:pStyle w:val="Header"/>
          </w:pPr>
        </w:p>
      </w:tc>
    </w:tr>
    <w:tr w:rsidR="00E70780" w14:paraId="2E664FB1" w14:textId="77777777">
      <w:trPr>
        <w:trHeight w:hRule="exact" w:val="680"/>
      </w:trPr>
      <w:tc>
        <w:tcPr>
          <w:tcW w:w="9368" w:type="dxa"/>
          <w:gridSpan w:val="3"/>
          <w:vAlign w:val="bottom"/>
        </w:tcPr>
        <w:p w14:paraId="4E74F571" w14:textId="77777777" w:rsidR="00E70780" w:rsidRDefault="00E70780">
          <w:pPr>
            <w:pStyle w:val="LogoCaption"/>
          </w:pPr>
        </w:p>
      </w:tc>
      <w:tc>
        <w:tcPr>
          <w:tcW w:w="9368" w:type="dxa"/>
          <w:vAlign w:val="bottom"/>
        </w:tcPr>
        <w:p w14:paraId="5691B1FE" w14:textId="77777777" w:rsidR="00E70780" w:rsidRDefault="00E70780">
          <w:pPr>
            <w:pStyle w:val="Header"/>
          </w:pPr>
        </w:p>
      </w:tc>
    </w:tr>
    <w:tr w:rsidR="00E70780" w14:paraId="23960D26" w14:textId="77777777">
      <w:trPr>
        <w:trHeight w:hRule="exact" w:val="680"/>
      </w:trPr>
      <w:tc>
        <w:tcPr>
          <w:tcW w:w="9368" w:type="dxa"/>
          <w:gridSpan w:val="3"/>
          <w:vAlign w:val="bottom"/>
        </w:tcPr>
        <w:p w14:paraId="260BFACA" w14:textId="77777777" w:rsidR="00E70780" w:rsidRDefault="00E70780">
          <w:pPr>
            <w:pStyle w:val="LogoCaption"/>
          </w:pPr>
        </w:p>
      </w:tc>
      <w:tc>
        <w:tcPr>
          <w:tcW w:w="9368" w:type="dxa"/>
          <w:vAlign w:val="bottom"/>
        </w:tcPr>
        <w:p w14:paraId="79B8049E" w14:textId="77777777" w:rsidR="00E70780" w:rsidRDefault="00E70780">
          <w:pPr>
            <w:pStyle w:val="Header"/>
          </w:pPr>
        </w:p>
      </w:tc>
    </w:tr>
    <w:tr w:rsidR="00E70780" w14:paraId="785E622E" w14:textId="77777777">
      <w:trPr>
        <w:trHeight w:hRule="exact" w:val="680"/>
      </w:trPr>
      <w:tc>
        <w:tcPr>
          <w:tcW w:w="9368" w:type="dxa"/>
          <w:gridSpan w:val="3"/>
          <w:vAlign w:val="bottom"/>
        </w:tcPr>
        <w:p w14:paraId="4E832613" w14:textId="77777777" w:rsidR="00E70780" w:rsidRDefault="00E70780">
          <w:pPr>
            <w:pStyle w:val="LogoCaption"/>
          </w:pPr>
        </w:p>
      </w:tc>
      <w:tc>
        <w:tcPr>
          <w:tcW w:w="9368" w:type="dxa"/>
          <w:vAlign w:val="bottom"/>
        </w:tcPr>
        <w:p w14:paraId="72B08154" w14:textId="77777777" w:rsidR="00E70780" w:rsidRDefault="00E70780">
          <w:pPr>
            <w:pStyle w:val="Header"/>
          </w:pPr>
        </w:p>
      </w:tc>
    </w:tr>
    <w:tr w:rsidR="00E70780" w14:paraId="248E3C7F" w14:textId="77777777">
      <w:trPr>
        <w:trHeight w:hRule="exact" w:val="680"/>
      </w:trPr>
      <w:tc>
        <w:tcPr>
          <w:tcW w:w="9368" w:type="dxa"/>
          <w:gridSpan w:val="3"/>
          <w:vAlign w:val="bottom"/>
        </w:tcPr>
        <w:p w14:paraId="57E989DA" w14:textId="77777777" w:rsidR="00E70780" w:rsidRDefault="00E70780">
          <w:pPr>
            <w:pStyle w:val="LogoCaption"/>
          </w:pPr>
        </w:p>
      </w:tc>
      <w:tc>
        <w:tcPr>
          <w:tcW w:w="9368" w:type="dxa"/>
          <w:vAlign w:val="bottom"/>
        </w:tcPr>
        <w:p w14:paraId="47BFCFA8" w14:textId="77777777" w:rsidR="00E70780" w:rsidRDefault="00E70780">
          <w:pPr>
            <w:pStyle w:val="Header"/>
          </w:pPr>
        </w:p>
      </w:tc>
    </w:tr>
    <w:tr w:rsidR="00E70780" w14:paraId="7EA29C54" w14:textId="77777777">
      <w:trPr>
        <w:trHeight w:hRule="exact" w:val="680"/>
      </w:trPr>
      <w:tc>
        <w:tcPr>
          <w:tcW w:w="9368" w:type="dxa"/>
          <w:gridSpan w:val="3"/>
          <w:vAlign w:val="bottom"/>
        </w:tcPr>
        <w:p w14:paraId="7FB38D27" w14:textId="77777777" w:rsidR="00E70780" w:rsidRDefault="00E70780">
          <w:pPr>
            <w:pStyle w:val="LogoCaption"/>
          </w:pPr>
        </w:p>
      </w:tc>
      <w:tc>
        <w:tcPr>
          <w:tcW w:w="9368" w:type="dxa"/>
          <w:vAlign w:val="bottom"/>
        </w:tcPr>
        <w:p w14:paraId="1609522F" w14:textId="77777777" w:rsidR="00E70780" w:rsidRDefault="00E70780">
          <w:pPr>
            <w:pStyle w:val="Header"/>
          </w:pPr>
        </w:p>
      </w:tc>
    </w:tr>
    <w:tr w:rsidR="00E70780" w14:paraId="12C2D7BA" w14:textId="77777777">
      <w:trPr>
        <w:trHeight w:hRule="exact" w:val="680"/>
      </w:trPr>
      <w:tc>
        <w:tcPr>
          <w:tcW w:w="9368" w:type="dxa"/>
          <w:gridSpan w:val="3"/>
          <w:vAlign w:val="bottom"/>
        </w:tcPr>
        <w:p w14:paraId="3F5438C1" w14:textId="77777777" w:rsidR="00E70780" w:rsidRDefault="00E70780">
          <w:pPr>
            <w:pStyle w:val="LogoCaption"/>
          </w:pPr>
        </w:p>
      </w:tc>
      <w:tc>
        <w:tcPr>
          <w:tcW w:w="9368" w:type="dxa"/>
          <w:vAlign w:val="bottom"/>
        </w:tcPr>
        <w:p w14:paraId="2D362F57" w14:textId="77777777" w:rsidR="00E70780" w:rsidRDefault="00E70780">
          <w:pPr>
            <w:pStyle w:val="Header"/>
          </w:pPr>
        </w:p>
      </w:tc>
    </w:tr>
    <w:tr w:rsidR="00E70780" w14:paraId="4E12F5E4" w14:textId="77777777">
      <w:trPr>
        <w:trHeight w:hRule="exact" w:val="680"/>
      </w:trPr>
      <w:tc>
        <w:tcPr>
          <w:tcW w:w="9368" w:type="dxa"/>
          <w:gridSpan w:val="3"/>
          <w:vAlign w:val="bottom"/>
        </w:tcPr>
        <w:p w14:paraId="57DABA1C" w14:textId="77777777" w:rsidR="00E70780" w:rsidRDefault="00E70780">
          <w:pPr>
            <w:pStyle w:val="LogoCaption"/>
          </w:pPr>
        </w:p>
      </w:tc>
      <w:tc>
        <w:tcPr>
          <w:tcW w:w="9368" w:type="dxa"/>
          <w:vAlign w:val="bottom"/>
        </w:tcPr>
        <w:p w14:paraId="49654B9F" w14:textId="77777777" w:rsidR="00E70780" w:rsidRDefault="00E70780">
          <w:pPr>
            <w:pStyle w:val="Header"/>
          </w:pPr>
        </w:p>
      </w:tc>
    </w:tr>
    <w:tr w:rsidR="00E70780" w14:paraId="3A7A0971" w14:textId="77777777">
      <w:trPr>
        <w:trHeight w:hRule="exact" w:val="680"/>
      </w:trPr>
      <w:tc>
        <w:tcPr>
          <w:tcW w:w="9368" w:type="dxa"/>
          <w:gridSpan w:val="3"/>
          <w:vAlign w:val="bottom"/>
        </w:tcPr>
        <w:p w14:paraId="48701195" w14:textId="77777777" w:rsidR="00E70780" w:rsidRDefault="00E70780">
          <w:pPr>
            <w:pStyle w:val="LogoCaption"/>
          </w:pPr>
        </w:p>
      </w:tc>
      <w:tc>
        <w:tcPr>
          <w:tcW w:w="9368" w:type="dxa"/>
          <w:vAlign w:val="bottom"/>
        </w:tcPr>
        <w:p w14:paraId="00CFAF05" w14:textId="77777777" w:rsidR="00E70780" w:rsidRDefault="00E70780">
          <w:pPr>
            <w:pStyle w:val="Header"/>
          </w:pPr>
        </w:p>
      </w:tc>
    </w:tr>
    <w:tr w:rsidR="00E70780" w14:paraId="11700E92" w14:textId="77777777">
      <w:trPr>
        <w:trHeight w:hRule="exact" w:val="680"/>
      </w:trPr>
      <w:tc>
        <w:tcPr>
          <w:tcW w:w="9368" w:type="dxa"/>
          <w:gridSpan w:val="3"/>
          <w:vAlign w:val="bottom"/>
        </w:tcPr>
        <w:p w14:paraId="76C8F77C" w14:textId="77777777" w:rsidR="00E70780" w:rsidRDefault="00E70780">
          <w:pPr>
            <w:pStyle w:val="LogoCaption"/>
          </w:pPr>
        </w:p>
      </w:tc>
      <w:tc>
        <w:tcPr>
          <w:tcW w:w="9368" w:type="dxa"/>
          <w:vAlign w:val="bottom"/>
        </w:tcPr>
        <w:p w14:paraId="32AF7D8B" w14:textId="77777777" w:rsidR="00E70780" w:rsidRDefault="00E70780">
          <w:pPr>
            <w:pStyle w:val="Header"/>
          </w:pPr>
        </w:p>
      </w:tc>
    </w:tr>
    <w:tr w:rsidR="00E70780" w14:paraId="39125729" w14:textId="77777777">
      <w:trPr>
        <w:trHeight w:hRule="exact" w:val="680"/>
      </w:trPr>
      <w:tc>
        <w:tcPr>
          <w:tcW w:w="9368" w:type="dxa"/>
          <w:gridSpan w:val="3"/>
          <w:vAlign w:val="bottom"/>
        </w:tcPr>
        <w:p w14:paraId="12EBBF0C" w14:textId="77777777" w:rsidR="00E70780" w:rsidRDefault="00E70780">
          <w:pPr>
            <w:pStyle w:val="LogoCaption"/>
          </w:pPr>
        </w:p>
      </w:tc>
      <w:tc>
        <w:tcPr>
          <w:tcW w:w="9368" w:type="dxa"/>
          <w:vAlign w:val="bottom"/>
        </w:tcPr>
        <w:p w14:paraId="32566FF8" w14:textId="77777777" w:rsidR="00E70780" w:rsidRDefault="00E70780">
          <w:pPr>
            <w:pStyle w:val="Header"/>
          </w:pPr>
        </w:p>
      </w:tc>
    </w:tr>
    <w:tr w:rsidR="00E70780" w14:paraId="08A30CFF" w14:textId="77777777">
      <w:trPr>
        <w:trHeight w:hRule="exact" w:val="680"/>
      </w:trPr>
      <w:tc>
        <w:tcPr>
          <w:tcW w:w="9368" w:type="dxa"/>
          <w:gridSpan w:val="3"/>
          <w:vAlign w:val="bottom"/>
        </w:tcPr>
        <w:p w14:paraId="0FA6801D" w14:textId="77777777" w:rsidR="00E70780" w:rsidRDefault="00E70780">
          <w:pPr>
            <w:pStyle w:val="LogoCaption"/>
          </w:pPr>
        </w:p>
      </w:tc>
      <w:tc>
        <w:tcPr>
          <w:tcW w:w="9368" w:type="dxa"/>
          <w:vAlign w:val="bottom"/>
        </w:tcPr>
        <w:p w14:paraId="672B7136" w14:textId="77777777" w:rsidR="00E70780" w:rsidRDefault="00E70780">
          <w:pPr>
            <w:pStyle w:val="Header"/>
          </w:pPr>
        </w:p>
      </w:tc>
    </w:tr>
    <w:tr w:rsidR="00E70780" w14:paraId="1F4088EF" w14:textId="77777777">
      <w:trPr>
        <w:trHeight w:hRule="exact" w:val="680"/>
      </w:trPr>
      <w:tc>
        <w:tcPr>
          <w:tcW w:w="9368" w:type="dxa"/>
          <w:gridSpan w:val="3"/>
          <w:vAlign w:val="bottom"/>
        </w:tcPr>
        <w:p w14:paraId="72364715" w14:textId="77777777" w:rsidR="00E70780" w:rsidRDefault="00E70780">
          <w:pPr>
            <w:pStyle w:val="LogoCaption"/>
          </w:pPr>
        </w:p>
      </w:tc>
      <w:tc>
        <w:tcPr>
          <w:tcW w:w="9368" w:type="dxa"/>
          <w:vAlign w:val="bottom"/>
        </w:tcPr>
        <w:p w14:paraId="2F59B34E" w14:textId="77777777" w:rsidR="00E70780" w:rsidRDefault="00E70780">
          <w:pPr>
            <w:pStyle w:val="Header"/>
          </w:pPr>
        </w:p>
      </w:tc>
    </w:tr>
    <w:tr w:rsidR="00E70780" w14:paraId="3674BC9C" w14:textId="77777777">
      <w:trPr>
        <w:trHeight w:hRule="exact" w:val="680"/>
      </w:trPr>
      <w:tc>
        <w:tcPr>
          <w:tcW w:w="9368" w:type="dxa"/>
          <w:gridSpan w:val="3"/>
          <w:vAlign w:val="bottom"/>
        </w:tcPr>
        <w:p w14:paraId="09D20B40" w14:textId="77777777" w:rsidR="00E70780" w:rsidRDefault="00E70780">
          <w:pPr>
            <w:pStyle w:val="LogoCaption"/>
          </w:pPr>
        </w:p>
      </w:tc>
      <w:tc>
        <w:tcPr>
          <w:tcW w:w="9368" w:type="dxa"/>
          <w:vAlign w:val="bottom"/>
        </w:tcPr>
        <w:p w14:paraId="5C6554D8" w14:textId="77777777" w:rsidR="00E70780" w:rsidRDefault="00E70780">
          <w:pPr>
            <w:pStyle w:val="Header"/>
          </w:pPr>
        </w:p>
      </w:tc>
    </w:tr>
    <w:tr w:rsidR="00E70780" w14:paraId="2D97CF6E" w14:textId="77777777">
      <w:trPr>
        <w:trHeight w:hRule="exact" w:val="680"/>
      </w:trPr>
      <w:tc>
        <w:tcPr>
          <w:tcW w:w="9368" w:type="dxa"/>
          <w:gridSpan w:val="3"/>
          <w:vAlign w:val="bottom"/>
        </w:tcPr>
        <w:p w14:paraId="377473DB" w14:textId="77777777" w:rsidR="00E70780" w:rsidRDefault="00E70780">
          <w:pPr>
            <w:pStyle w:val="LogoCaption"/>
          </w:pPr>
        </w:p>
      </w:tc>
      <w:tc>
        <w:tcPr>
          <w:tcW w:w="9368" w:type="dxa"/>
          <w:vAlign w:val="bottom"/>
        </w:tcPr>
        <w:p w14:paraId="679A82C6" w14:textId="77777777" w:rsidR="00E70780" w:rsidRDefault="00E70780">
          <w:pPr>
            <w:pStyle w:val="Header"/>
          </w:pPr>
        </w:p>
      </w:tc>
    </w:tr>
    <w:tr w:rsidR="00E70780" w14:paraId="020C5F5A" w14:textId="77777777">
      <w:trPr>
        <w:trHeight w:hRule="exact" w:val="680"/>
      </w:trPr>
      <w:tc>
        <w:tcPr>
          <w:tcW w:w="9368" w:type="dxa"/>
          <w:gridSpan w:val="3"/>
          <w:vAlign w:val="bottom"/>
        </w:tcPr>
        <w:p w14:paraId="33FD7F36" w14:textId="77777777" w:rsidR="00E70780" w:rsidRDefault="00E70780">
          <w:pPr>
            <w:pStyle w:val="LogoCaption"/>
          </w:pPr>
        </w:p>
      </w:tc>
      <w:tc>
        <w:tcPr>
          <w:tcW w:w="9368" w:type="dxa"/>
          <w:vAlign w:val="bottom"/>
        </w:tcPr>
        <w:p w14:paraId="71CDDFB7" w14:textId="77777777" w:rsidR="00E70780" w:rsidRDefault="00E70780">
          <w:pPr>
            <w:pStyle w:val="Header"/>
          </w:pPr>
        </w:p>
      </w:tc>
    </w:tr>
    <w:tr w:rsidR="00E70780" w14:paraId="04612271" w14:textId="77777777">
      <w:trPr>
        <w:trHeight w:hRule="exact" w:val="680"/>
      </w:trPr>
      <w:tc>
        <w:tcPr>
          <w:tcW w:w="9368" w:type="dxa"/>
          <w:gridSpan w:val="3"/>
          <w:vAlign w:val="bottom"/>
        </w:tcPr>
        <w:p w14:paraId="2FB2BA84" w14:textId="77777777" w:rsidR="00E70780" w:rsidRDefault="00E70780">
          <w:pPr>
            <w:pStyle w:val="LogoCaption"/>
          </w:pPr>
        </w:p>
      </w:tc>
      <w:tc>
        <w:tcPr>
          <w:tcW w:w="9368" w:type="dxa"/>
          <w:vAlign w:val="bottom"/>
        </w:tcPr>
        <w:p w14:paraId="3D6C7213" w14:textId="77777777" w:rsidR="00E70780" w:rsidRDefault="00E70780">
          <w:pPr>
            <w:pStyle w:val="Header"/>
          </w:pPr>
        </w:p>
      </w:tc>
    </w:tr>
    <w:tr w:rsidR="00E70780" w14:paraId="319598E0" w14:textId="77777777">
      <w:trPr>
        <w:trHeight w:hRule="exact" w:val="680"/>
      </w:trPr>
      <w:tc>
        <w:tcPr>
          <w:tcW w:w="9368" w:type="dxa"/>
          <w:gridSpan w:val="3"/>
          <w:vAlign w:val="bottom"/>
        </w:tcPr>
        <w:p w14:paraId="1D72ECDE" w14:textId="77777777" w:rsidR="00E70780" w:rsidRDefault="00E70780">
          <w:pPr>
            <w:pStyle w:val="LogoCaption"/>
          </w:pPr>
        </w:p>
      </w:tc>
      <w:tc>
        <w:tcPr>
          <w:tcW w:w="9368" w:type="dxa"/>
          <w:vAlign w:val="bottom"/>
        </w:tcPr>
        <w:p w14:paraId="661E404C" w14:textId="77777777" w:rsidR="00E70780" w:rsidRDefault="00E70780">
          <w:pPr>
            <w:pStyle w:val="Header"/>
          </w:pPr>
        </w:p>
      </w:tc>
    </w:tr>
    <w:tr w:rsidR="00E70780" w14:paraId="08847DC2" w14:textId="77777777">
      <w:trPr>
        <w:trHeight w:hRule="exact" w:val="680"/>
      </w:trPr>
      <w:tc>
        <w:tcPr>
          <w:tcW w:w="9368" w:type="dxa"/>
          <w:gridSpan w:val="3"/>
          <w:vAlign w:val="bottom"/>
        </w:tcPr>
        <w:p w14:paraId="5316871D" w14:textId="77777777" w:rsidR="00E70780" w:rsidRDefault="00E70780">
          <w:pPr>
            <w:pStyle w:val="LogoCaption"/>
          </w:pPr>
        </w:p>
      </w:tc>
      <w:tc>
        <w:tcPr>
          <w:tcW w:w="9368" w:type="dxa"/>
          <w:vAlign w:val="bottom"/>
        </w:tcPr>
        <w:p w14:paraId="4920C077" w14:textId="77777777" w:rsidR="00E70780" w:rsidRDefault="00E70780">
          <w:pPr>
            <w:pStyle w:val="Header"/>
          </w:pPr>
        </w:p>
      </w:tc>
    </w:tr>
    <w:tr w:rsidR="00E70780" w14:paraId="7993DBB9" w14:textId="77777777">
      <w:trPr>
        <w:trHeight w:hRule="exact" w:val="680"/>
      </w:trPr>
      <w:tc>
        <w:tcPr>
          <w:tcW w:w="9368" w:type="dxa"/>
          <w:gridSpan w:val="3"/>
          <w:vAlign w:val="bottom"/>
        </w:tcPr>
        <w:p w14:paraId="5DD93DDD" w14:textId="77777777" w:rsidR="00E70780" w:rsidRDefault="00E70780">
          <w:pPr>
            <w:pStyle w:val="LogoCaption"/>
          </w:pPr>
        </w:p>
      </w:tc>
      <w:tc>
        <w:tcPr>
          <w:tcW w:w="9368" w:type="dxa"/>
          <w:vAlign w:val="bottom"/>
        </w:tcPr>
        <w:p w14:paraId="2D92F37D" w14:textId="77777777" w:rsidR="00E70780" w:rsidRDefault="00E70780">
          <w:pPr>
            <w:pStyle w:val="Header"/>
          </w:pPr>
        </w:p>
      </w:tc>
    </w:tr>
    <w:tr w:rsidR="00E70780" w14:paraId="55F45C9F" w14:textId="77777777">
      <w:trPr>
        <w:trHeight w:hRule="exact" w:val="680"/>
      </w:trPr>
      <w:tc>
        <w:tcPr>
          <w:tcW w:w="9368" w:type="dxa"/>
          <w:gridSpan w:val="3"/>
          <w:vAlign w:val="bottom"/>
        </w:tcPr>
        <w:p w14:paraId="386135D4" w14:textId="77777777" w:rsidR="00E70780" w:rsidRDefault="00E70780">
          <w:pPr>
            <w:pStyle w:val="LogoCaption"/>
          </w:pPr>
        </w:p>
      </w:tc>
      <w:tc>
        <w:tcPr>
          <w:tcW w:w="9368" w:type="dxa"/>
          <w:vAlign w:val="bottom"/>
        </w:tcPr>
        <w:p w14:paraId="2F5E767D" w14:textId="77777777" w:rsidR="00E70780" w:rsidRDefault="00E70780">
          <w:pPr>
            <w:pStyle w:val="Header"/>
          </w:pPr>
        </w:p>
      </w:tc>
    </w:tr>
    <w:tr w:rsidR="00E70780" w14:paraId="57550CCA" w14:textId="77777777">
      <w:trPr>
        <w:trHeight w:hRule="exact" w:val="680"/>
      </w:trPr>
      <w:tc>
        <w:tcPr>
          <w:tcW w:w="9368" w:type="dxa"/>
          <w:gridSpan w:val="3"/>
          <w:vAlign w:val="bottom"/>
        </w:tcPr>
        <w:p w14:paraId="1A9216FB" w14:textId="77777777" w:rsidR="00E70780" w:rsidRDefault="00E70780">
          <w:pPr>
            <w:pStyle w:val="LogoCaption"/>
          </w:pPr>
        </w:p>
      </w:tc>
      <w:tc>
        <w:tcPr>
          <w:tcW w:w="9368" w:type="dxa"/>
          <w:vAlign w:val="bottom"/>
        </w:tcPr>
        <w:p w14:paraId="7F0E014E" w14:textId="77777777" w:rsidR="00E70780" w:rsidRDefault="00E70780">
          <w:pPr>
            <w:pStyle w:val="Header"/>
          </w:pPr>
        </w:p>
      </w:tc>
    </w:tr>
    <w:tr w:rsidR="00E70780" w14:paraId="6FD38FD4" w14:textId="77777777">
      <w:trPr>
        <w:trHeight w:hRule="exact" w:val="680"/>
      </w:trPr>
      <w:tc>
        <w:tcPr>
          <w:tcW w:w="9368" w:type="dxa"/>
          <w:gridSpan w:val="3"/>
          <w:vAlign w:val="bottom"/>
        </w:tcPr>
        <w:p w14:paraId="74D87A2C" w14:textId="77777777" w:rsidR="00E70780" w:rsidRDefault="00E70780">
          <w:pPr>
            <w:pStyle w:val="LogoCaption"/>
          </w:pPr>
        </w:p>
      </w:tc>
      <w:tc>
        <w:tcPr>
          <w:tcW w:w="9368" w:type="dxa"/>
          <w:vAlign w:val="bottom"/>
        </w:tcPr>
        <w:p w14:paraId="6D83AEBE" w14:textId="77777777" w:rsidR="00E70780" w:rsidRDefault="00E70780">
          <w:pPr>
            <w:pStyle w:val="Header"/>
          </w:pPr>
        </w:p>
      </w:tc>
    </w:tr>
    <w:tr w:rsidR="00E70780" w14:paraId="6BEC71F9" w14:textId="77777777">
      <w:trPr>
        <w:trHeight w:hRule="exact" w:val="680"/>
      </w:trPr>
      <w:tc>
        <w:tcPr>
          <w:tcW w:w="9368" w:type="dxa"/>
          <w:gridSpan w:val="3"/>
          <w:vAlign w:val="bottom"/>
        </w:tcPr>
        <w:p w14:paraId="2241ABEF" w14:textId="77777777" w:rsidR="00E70780" w:rsidRDefault="00E70780">
          <w:pPr>
            <w:pStyle w:val="LogoCaption"/>
          </w:pPr>
        </w:p>
      </w:tc>
      <w:tc>
        <w:tcPr>
          <w:tcW w:w="9368" w:type="dxa"/>
          <w:vAlign w:val="bottom"/>
        </w:tcPr>
        <w:p w14:paraId="603EFFE9" w14:textId="77777777" w:rsidR="00E70780" w:rsidRDefault="00E70780">
          <w:pPr>
            <w:pStyle w:val="Header"/>
          </w:pPr>
        </w:p>
      </w:tc>
    </w:tr>
    <w:tr w:rsidR="00E70780" w14:paraId="1DF3E2A8" w14:textId="77777777">
      <w:trPr>
        <w:trHeight w:hRule="exact" w:val="680"/>
      </w:trPr>
      <w:tc>
        <w:tcPr>
          <w:tcW w:w="9368" w:type="dxa"/>
          <w:gridSpan w:val="3"/>
          <w:vAlign w:val="bottom"/>
        </w:tcPr>
        <w:p w14:paraId="68DD3F9C" w14:textId="77777777" w:rsidR="00E70780" w:rsidRDefault="00E70780">
          <w:pPr>
            <w:pStyle w:val="LogoCaption"/>
          </w:pPr>
        </w:p>
      </w:tc>
      <w:tc>
        <w:tcPr>
          <w:tcW w:w="9368" w:type="dxa"/>
          <w:vAlign w:val="bottom"/>
        </w:tcPr>
        <w:p w14:paraId="111CEE6F" w14:textId="77777777" w:rsidR="00E70780" w:rsidRDefault="00E70780">
          <w:pPr>
            <w:pStyle w:val="Header"/>
          </w:pPr>
        </w:p>
      </w:tc>
    </w:tr>
    <w:tr w:rsidR="00E70780" w14:paraId="632995DC" w14:textId="77777777">
      <w:trPr>
        <w:trHeight w:hRule="exact" w:val="680"/>
      </w:trPr>
      <w:tc>
        <w:tcPr>
          <w:tcW w:w="9368" w:type="dxa"/>
          <w:gridSpan w:val="3"/>
          <w:vAlign w:val="bottom"/>
        </w:tcPr>
        <w:p w14:paraId="304B01B4" w14:textId="77777777" w:rsidR="00E70780" w:rsidRDefault="00E70780">
          <w:pPr>
            <w:pStyle w:val="LogoCaption"/>
          </w:pPr>
        </w:p>
      </w:tc>
      <w:tc>
        <w:tcPr>
          <w:tcW w:w="9368" w:type="dxa"/>
          <w:vAlign w:val="bottom"/>
        </w:tcPr>
        <w:p w14:paraId="0C52E50B" w14:textId="77777777" w:rsidR="00E70780" w:rsidRDefault="00E70780">
          <w:pPr>
            <w:pStyle w:val="Header"/>
          </w:pPr>
        </w:p>
      </w:tc>
    </w:tr>
    <w:tr w:rsidR="00E70780" w14:paraId="06BD5199" w14:textId="77777777">
      <w:trPr>
        <w:trHeight w:hRule="exact" w:val="680"/>
      </w:trPr>
      <w:tc>
        <w:tcPr>
          <w:tcW w:w="9368" w:type="dxa"/>
          <w:gridSpan w:val="3"/>
          <w:vAlign w:val="bottom"/>
        </w:tcPr>
        <w:p w14:paraId="4D6701F9" w14:textId="77777777" w:rsidR="00E70780" w:rsidRDefault="00E70780">
          <w:pPr>
            <w:pStyle w:val="LogoCaption"/>
          </w:pPr>
        </w:p>
      </w:tc>
      <w:tc>
        <w:tcPr>
          <w:tcW w:w="9368" w:type="dxa"/>
          <w:vAlign w:val="bottom"/>
        </w:tcPr>
        <w:p w14:paraId="25D5662B" w14:textId="77777777" w:rsidR="00E70780" w:rsidRDefault="00E70780">
          <w:pPr>
            <w:pStyle w:val="Header"/>
          </w:pPr>
        </w:p>
      </w:tc>
    </w:tr>
    <w:tr w:rsidR="00E70780" w14:paraId="7E5DB99F" w14:textId="77777777">
      <w:trPr>
        <w:trHeight w:hRule="exact" w:val="680"/>
      </w:trPr>
      <w:tc>
        <w:tcPr>
          <w:tcW w:w="9368" w:type="dxa"/>
          <w:gridSpan w:val="3"/>
          <w:vAlign w:val="bottom"/>
        </w:tcPr>
        <w:p w14:paraId="27F0031F" w14:textId="77777777" w:rsidR="00E70780" w:rsidRDefault="00E70780">
          <w:pPr>
            <w:pStyle w:val="LogoCaption"/>
          </w:pPr>
        </w:p>
      </w:tc>
      <w:tc>
        <w:tcPr>
          <w:tcW w:w="9368" w:type="dxa"/>
          <w:vAlign w:val="bottom"/>
        </w:tcPr>
        <w:p w14:paraId="7A0DCC26" w14:textId="77777777" w:rsidR="00E70780" w:rsidRDefault="00E70780">
          <w:pPr>
            <w:pStyle w:val="Header"/>
          </w:pPr>
        </w:p>
      </w:tc>
    </w:tr>
    <w:tr w:rsidR="00E70780" w14:paraId="2EED1952" w14:textId="77777777">
      <w:trPr>
        <w:trHeight w:hRule="exact" w:val="680"/>
      </w:trPr>
      <w:tc>
        <w:tcPr>
          <w:tcW w:w="9368" w:type="dxa"/>
          <w:gridSpan w:val="3"/>
          <w:vAlign w:val="bottom"/>
        </w:tcPr>
        <w:p w14:paraId="6CA717A6" w14:textId="77777777" w:rsidR="00E70780" w:rsidRDefault="00E70780">
          <w:pPr>
            <w:pStyle w:val="LogoCaption"/>
          </w:pPr>
        </w:p>
      </w:tc>
      <w:tc>
        <w:tcPr>
          <w:tcW w:w="9368" w:type="dxa"/>
          <w:vAlign w:val="bottom"/>
        </w:tcPr>
        <w:p w14:paraId="6EC24C11" w14:textId="77777777" w:rsidR="00E70780" w:rsidRDefault="00E70780">
          <w:pPr>
            <w:pStyle w:val="Header"/>
          </w:pPr>
        </w:p>
      </w:tc>
    </w:tr>
    <w:tr w:rsidR="00E70780" w14:paraId="18B0A75F" w14:textId="77777777">
      <w:trPr>
        <w:trHeight w:hRule="exact" w:val="680"/>
      </w:trPr>
      <w:tc>
        <w:tcPr>
          <w:tcW w:w="9368" w:type="dxa"/>
          <w:gridSpan w:val="3"/>
          <w:vAlign w:val="bottom"/>
        </w:tcPr>
        <w:p w14:paraId="58F11D0E" w14:textId="77777777" w:rsidR="00E70780" w:rsidRDefault="00E70780">
          <w:pPr>
            <w:pStyle w:val="LogoCaption"/>
          </w:pPr>
        </w:p>
      </w:tc>
      <w:tc>
        <w:tcPr>
          <w:tcW w:w="9368" w:type="dxa"/>
          <w:vAlign w:val="bottom"/>
        </w:tcPr>
        <w:p w14:paraId="5EC07761" w14:textId="77777777" w:rsidR="00E70780" w:rsidRDefault="00E70780">
          <w:pPr>
            <w:pStyle w:val="Header"/>
          </w:pPr>
        </w:p>
      </w:tc>
    </w:tr>
    <w:tr w:rsidR="00E70780" w14:paraId="346AD724" w14:textId="77777777">
      <w:trPr>
        <w:trHeight w:hRule="exact" w:val="680"/>
      </w:trPr>
      <w:tc>
        <w:tcPr>
          <w:tcW w:w="9368" w:type="dxa"/>
          <w:gridSpan w:val="3"/>
          <w:vAlign w:val="bottom"/>
        </w:tcPr>
        <w:p w14:paraId="4C11A6E7" w14:textId="77777777" w:rsidR="00E70780" w:rsidRDefault="00E70780">
          <w:pPr>
            <w:pStyle w:val="LogoCaption"/>
          </w:pPr>
        </w:p>
      </w:tc>
      <w:tc>
        <w:tcPr>
          <w:tcW w:w="9368" w:type="dxa"/>
          <w:vAlign w:val="bottom"/>
        </w:tcPr>
        <w:p w14:paraId="2164D5CD" w14:textId="77777777" w:rsidR="00E70780" w:rsidRDefault="00E70780">
          <w:pPr>
            <w:pStyle w:val="Header"/>
          </w:pPr>
        </w:p>
      </w:tc>
    </w:tr>
    <w:tr w:rsidR="00E70780" w14:paraId="5335F025" w14:textId="77777777">
      <w:trPr>
        <w:trHeight w:hRule="exact" w:val="680"/>
      </w:trPr>
      <w:tc>
        <w:tcPr>
          <w:tcW w:w="9368" w:type="dxa"/>
          <w:gridSpan w:val="3"/>
          <w:vAlign w:val="bottom"/>
        </w:tcPr>
        <w:p w14:paraId="01CC465D" w14:textId="77777777" w:rsidR="00E70780" w:rsidRDefault="00E70780">
          <w:pPr>
            <w:pStyle w:val="LogoCaption"/>
          </w:pPr>
        </w:p>
      </w:tc>
      <w:tc>
        <w:tcPr>
          <w:tcW w:w="9368" w:type="dxa"/>
          <w:vAlign w:val="bottom"/>
        </w:tcPr>
        <w:p w14:paraId="325DCAB2" w14:textId="77777777" w:rsidR="00E70780" w:rsidRDefault="00E70780">
          <w:pPr>
            <w:pStyle w:val="Header"/>
          </w:pPr>
        </w:p>
      </w:tc>
    </w:tr>
    <w:tr w:rsidR="00E70780" w14:paraId="530624D0" w14:textId="77777777">
      <w:trPr>
        <w:trHeight w:hRule="exact" w:val="680"/>
      </w:trPr>
      <w:tc>
        <w:tcPr>
          <w:tcW w:w="9368" w:type="dxa"/>
          <w:gridSpan w:val="3"/>
          <w:vAlign w:val="bottom"/>
        </w:tcPr>
        <w:p w14:paraId="574AA158" w14:textId="77777777" w:rsidR="00E70780" w:rsidRDefault="00E70780">
          <w:pPr>
            <w:pStyle w:val="LogoCaption"/>
          </w:pPr>
        </w:p>
      </w:tc>
      <w:tc>
        <w:tcPr>
          <w:tcW w:w="9368" w:type="dxa"/>
          <w:vAlign w:val="bottom"/>
        </w:tcPr>
        <w:p w14:paraId="43B6B337" w14:textId="77777777" w:rsidR="00E70780" w:rsidRDefault="00E70780">
          <w:pPr>
            <w:pStyle w:val="Header"/>
          </w:pPr>
        </w:p>
      </w:tc>
    </w:tr>
    <w:tr w:rsidR="00E70780" w14:paraId="5C862DB3" w14:textId="77777777">
      <w:trPr>
        <w:trHeight w:hRule="exact" w:val="680"/>
      </w:trPr>
      <w:tc>
        <w:tcPr>
          <w:tcW w:w="9368" w:type="dxa"/>
          <w:gridSpan w:val="3"/>
          <w:vAlign w:val="bottom"/>
        </w:tcPr>
        <w:p w14:paraId="2DBF259E" w14:textId="77777777" w:rsidR="00E70780" w:rsidRDefault="00E70780">
          <w:pPr>
            <w:pStyle w:val="LogoCaption"/>
          </w:pPr>
        </w:p>
      </w:tc>
      <w:tc>
        <w:tcPr>
          <w:tcW w:w="9368" w:type="dxa"/>
          <w:vAlign w:val="bottom"/>
        </w:tcPr>
        <w:p w14:paraId="41650BE5" w14:textId="77777777" w:rsidR="00E70780" w:rsidRDefault="00E70780">
          <w:pPr>
            <w:pStyle w:val="Header"/>
          </w:pPr>
        </w:p>
      </w:tc>
    </w:tr>
    <w:tr w:rsidR="00E70780" w14:paraId="67EFDE6F" w14:textId="77777777">
      <w:trPr>
        <w:trHeight w:hRule="exact" w:val="680"/>
      </w:trPr>
      <w:tc>
        <w:tcPr>
          <w:tcW w:w="9368" w:type="dxa"/>
          <w:gridSpan w:val="3"/>
          <w:vAlign w:val="bottom"/>
        </w:tcPr>
        <w:p w14:paraId="2294203E" w14:textId="77777777" w:rsidR="00E70780" w:rsidRDefault="00E70780">
          <w:pPr>
            <w:pStyle w:val="LogoCaption"/>
          </w:pPr>
        </w:p>
      </w:tc>
      <w:tc>
        <w:tcPr>
          <w:tcW w:w="9368" w:type="dxa"/>
          <w:vAlign w:val="bottom"/>
        </w:tcPr>
        <w:p w14:paraId="7D921300" w14:textId="77777777" w:rsidR="00E70780" w:rsidRDefault="00E70780">
          <w:pPr>
            <w:pStyle w:val="Header"/>
          </w:pPr>
        </w:p>
      </w:tc>
    </w:tr>
    <w:tr w:rsidR="00E70780" w14:paraId="15CA1DAF" w14:textId="77777777">
      <w:trPr>
        <w:trHeight w:hRule="exact" w:val="680"/>
      </w:trPr>
      <w:tc>
        <w:tcPr>
          <w:tcW w:w="9368" w:type="dxa"/>
          <w:gridSpan w:val="3"/>
          <w:vAlign w:val="bottom"/>
        </w:tcPr>
        <w:p w14:paraId="783536D7" w14:textId="77777777" w:rsidR="00E70780" w:rsidRDefault="00E70780">
          <w:pPr>
            <w:pStyle w:val="LogoCaption"/>
          </w:pPr>
        </w:p>
      </w:tc>
      <w:tc>
        <w:tcPr>
          <w:tcW w:w="9368" w:type="dxa"/>
          <w:vAlign w:val="bottom"/>
        </w:tcPr>
        <w:p w14:paraId="513267EF" w14:textId="77777777" w:rsidR="00E70780" w:rsidRDefault="00E70780">
          <w:pPr>
            <w:pStyle w:val="Header"/>
          </w:pPr>
        </w:p>
      </w:tc>
    </w:tr>
    <w:tr w:rsidR="00E70780" w14:paraId="52720A7A" w14:textId="77777777">
      <w:trPr>
        <w:trHeight w:hRule="exact" w:val="680"/>
      </w:trPr>
      <w:tc>
        <w:tcPr>
          <w:tcW w:w="9368" w:type="dxa"/>
          <w:gridSpan w:val="3"/>
          <w:vAlign w:val="bottom"/>
        </w:tcPr>
        <w:p w14:paraId="05E17E98" w14:textId="77777777" w:rsidR="00E70780" w:rsidRDefault="00E70780">
          <w:pPr>
            <w:pStyle w:val="LogoCaption"/>
          </w:pPr>
        </w:p>
      </w:tc>
      <w:tc>
        <w:tcPr>
          <w:tcW w:w="9368" w:type="dxa"/>
          <w:vAlign w:val="bottom"/>
        </w:tcPr>
        <w:p w14:paraId="23BE3132" w14:textId="77777777" w:rsidR="00E70780" w:rsidRDefault="00E70780">
          <w:pPr>
            <w:pStyle w:val="Header"/>
          </w:pPr>
        </w:p>
      </w:tc>
    </w:tr>
    <w:tr w:rsidR="00E70780" w14:paraId="6A5CF6EB" w14:textId="77777777">
      <w:trPr>
        <w:trHeight w:hRule="exact" w:val="680"/>
      </w:trPr>
      <w:tc>
        <w:tcPr>
          <w:tcW w:w="9368" w:type="dxa"/>
          <w:gridSpan w:val="3"/>
          <w:vAlign w:val="bottom"/>
        </w:tcPr>
        <w:p w14:paraId="7C08D6D0" w14:textId="77777777" w:rsidR="00E70780" w:rsidRDefault="00E70780">
          <w:pPr>
            <w:pStyle w:val="LogoCaption"/>
          </w:pPr>
        </w:p>
      </w:tc>
      <w:tc>
        <w:tcPr>
          <w:tcW w:w="9368" w:type="dxa"/>
          <w:vAlign w:val="bottom"/>
        </w:tcPr>
        <w:p w14:paraId="0B7032E3" w14:textId="77777777" w:rsidR="00E70780" w:rsidRDefault="00E70780">
          <w:pPr>
            <w:pStyle w:val="Header"/>
          </w:pPr>
        </w:p>
      </w:tc>
    </w:tr>
    <w:tr w:rsidR="00E70780" w14:paraId="5063B17B" w14:textId="77777777">
      <w:trPr>
        <w:gridAfter w:val="1"/>
        <w:wAfter w:w="1080" w:type="dxa"/>
        <w:trHeight w:hRule="exact" w:val="340"/>
      </w:trPr>
      <w:tc>
        <w:tcPr>
          <w:tcW w:w="9368" w:type="dxa"/>
          <w:gridSpan w:val="3"/>
          <w:vAlign w:val="bottom"/>
        </w:tcPr>
        <w:p w14:paraId="0B798804" w14:textId="77777777" w:rsidR="00E70780" w:rsidRDefault="00E70780">
          <w:pPr>
            <w:pStyle w:val="LogoCaption"/>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01408" w14:textId="0AB46876" w:rsidR="00E70780" w:rsidRDefault="00E70780">
    <w:pPr>
      <w:rPr>
        <w:rFonts w:ascii="Arial" w:hAnsi="Arial" w:cs="Arial"/>
        <w:sz w:val="18"/>
        <w:szCs w:val="18"/>
      </w:rPr>
    </w:pPr>
    <w:r>
      <w:rPr>
        <w:rFonts w:ascii="Arial" w:hAnsi="Arial" w:cs="Arial"/>
        <w:sz w:val="18"/>
        <w:szCs w:val="18"/>
      </w:rPr>
      <w:t>CUSC V1.34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0" w:type="dxa"/>
        <w:right w:w="0" w:type="dxa"/>
      </w:tblCellMar>
      <w:tblLook w:val="0000" w:firstRow="0" w:lastRow="0" w:firstColumn="0" w:lastColumn="0" w:noHBand="0" w:noVBand="0"/>
    </w:tblPr>
    <w:tblGrid>
      <w:gridCol w:w="9357"/>
    </w:tblGrid>
    <w:tr w:rsidR="00E70780" w14:paraId="5E6ED91B" w14:textId="77777777">
      <w:trPr>
        <w:trHeight w:hRule="exact" w:val="680"/>
      </w:trPr>
      <w:tc>
        <w:tcPr>
          <w:tcW w:w="9368" w:type="dxa"/>
          <w:vAlign w:val="bottom"/>
        </w:tcPr>
        <w:p w14:paraId="21413A86" w14:textId="77777777" w:rsidR="00E70780" w:rsidRDefault="00E70780">
          <w:pPr>
            <w:pStyle w:val="Header"/>
            <w:rPr>
              <w:rFonts w:ascii="Arial" w:hAnsi="Arial" w:cs="Arial"/>
              <w:sz w:val="20"/>
            </w:rPr>
          </w:pPr>
          <w:bookmarkStart w:id="1396" w:name="bmkLogo" w:colFirst="0" w:colLast="0"/>
          <w:r>
            <w:rPr>
              <w:rFonts w:ascii="Arial" w:hAnsi="Arial" w:cs="Arial"/>
              <w:sz w:val="20"/>
            </w:rPr>
            <w:t>CUSC v1.xxx</w:t>
          </w:r>
        </w:p>
      </w:tc>
    </w:tr>
    <w:tr w:rsidR="00E70780" w14:paraId="55EB93CF" w14:textId="77777777">
      <w:trPr>
        <w:trHeight w:hRule="exact" w:val="340"/>
      </w:trPr>
      <w:tc>
        <w:tcPr>
          <w:tcW w:w="9368" w:type="dxa"/>
          <w:vAlign w:val="bottom"/>
        </w:tcPr>
        <w:p w14:paraId="5D8BC403" w14:textId="77777777" w:rsidR="00E70780" w:rsidRDefault="00E70780">
          <w:pPr>
            <w:pStyle w:val="LogoCaption"/>
          </w:pPr>
          <w:bookmarkStart w:id="1397" w:name="bmkLogoCaption" w:colFirst="0" w:colLast="0"/>
          <w:bookmarkEnd w:id="1396"/>
        </w:p>
      </w:tc>
    </w:tr>
    <w:bookmarkEnd w:id="1397"/>
  </w:tbl>
  <w:p w14:paraId="49925B8B" w14:textId="77777777" w:rsidR="00E70780" w:rsidRDefault="00E70780">
    <w:pPr>
      <w:pStyle w:val="HeadMinimalSpac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7EF5C4" w14:textId="77777777" w:rsidR="00E70780" w:rsidRDefault="00E70780">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47E57F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FD03D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0CA8BDA"/>
    <w:lvl w:ilvl="0">
      <w:start w:val="1"/>
      <w:numFmt w:val="decimal"/>
      <w:pStyle w:val="CMSHeadL9"/>
      <w:lvlText w:val="%1."/>
      <w:lvlJc w:val="left"/>
      <w:pPr>
        <w:tabs>
          <w:tab w:val="num" w:pos="926"/>
        </w:tabs>
        <w:ind w:left="926" w:hanging="360"/>
      </w:pPr>
    </w:lvl>
  </w:abstractNum>
  <w:abstractNum w:abstractNumId="3" w15:restartNumberingAfterBreak="0">
    <w:nsid w:val="FFFFFF7F"/>
    <w:multiLevelType w:val="singleLevel"/>
    <w:tmpl w:val="ABE86ED6"/>
    <w:lvl w:ilvl="0">
      <w:start w:val="1"/>
      <w:numFmt w:val="decimal"/>
      <w:pStyle w:val="CMSHeadL8"/>
      <w:lvlText w:val="%1."/>
      <w:lvlJc w:val="left"/>
      <w:pPr>
        <w:tabs>
          <w:tab w:val="num" w:pos="643"/>
        </w:tabs>
        <w:ind w:left="643" w:hanging="360"/>
      </w:pPr>
    </w:lvl>
  </w:abstractNum>
  <w:abstractNum w:abstractNumId="4" w15:restartNumberingAfterBreak="0">
    <w:nsid w:val="FFFFFF80"/>
    <w:multiLevelType w:val="singleLevel"/>
    <w:tmpl w:val="1DA478F0"/>
    <w:lvl w:ilvl="0">
      <w:start w:val="1"/>
      <w:numFmt w:val="bullet"/>
      <w:pStyle w:val="CMSHeadL6"/>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C322D9E"/>
    <w:lvl w:ilvl="0">
      <w:start w:val="1"/>
      <w:numFmt w:val="bullet"/>
      <w:pStyle w:val="CMSHeadL5"/>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AE3E7E"/>
    <w:lvl w:ilvl="0">
      <w:start w:val="1"/>
      <w:numFmt w:val="bullet"/>
      <w:pStyle w:val="CMSHeadL4"/>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9323396"/>
    <w:lvl w:ilvl="0">
      <w:start w:val="1"/>
      <w:numFmt w:val="bullet"/>
      <w:pStyle w:val="CMSHeadL3"/>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44FE5A"/>
    <w:lvl w:ilvl="0">
      <w:start w:val="1"/>
      <w:numFmt w:val="decimal"/>
      <w:pStyle w:val="CMSHeadL7"/>
      <w:lvlText w:val="%1."/>
      <w:lvlJc w:val="left"/>
      <w:pPr>
        <w:tabs>
          <w:tab w:val="num" w:pos="360"/>
        </w:tabs>
        <w:ind w:left="360" w:hanging="360"/>
      </w:pPr>
    </w:lvl>
  </w:abstractNum>
  <w:abstractNum w:abstractNumId="9" w15:restartNumberingAfterBreak="0">
    <w:nsid w:val="FFFFFF89"/>
    <w:multiLevelType w:val="singleLevel"/>
    <w:tmpl w:val="6C009FB4"/>
    <w:lvl w:ilvl="0">
      <w:start w:val="1"/>
      <w:numFmt w:val="bullet"/>
      <w:pStyle w:val="CMSHeadL2"/>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224292C8"/>
    <w:lvl w:ilvl="0">
      <w:start w:val="1"/>
      <w:numFmt w:val="upperLetter"/>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abstractNum>
  <w:abstractNum w:abstractNumId="11" w15:restartNumberingAfterBreak="0">
    <w:nsid w:val="00000002"/>
    <w:multiLevelType w:val="singleLevel"/>
    <w:tmpl w:val="3EAE089A"/>
    <w:lvl w:ilvl="0">
      <w:start w:val="1"/>
      <w:numFmt w:val="decimal"/>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abstractNum>
  <w:abstractNum w:abstractNumId="12" w15:restartNumberingAfterBreak="0">
    <w:nsid w:val="00000003"/>
    <w:multiLevelType w:val="singleLevel"/>
    <w:tmpl w:val="7922A144"/>
    <w:lvl w:ilvl="0">
      <w:start w:val="1"/>
      <w:numFmt w:val="decimal"/>
      <w:lvlText w:val="%1."/>
      <w:lvlJc w:val="left"/>
      <w:pPr>
        <w:widowControl w:val="0"/>
        <w:tabs>
          <w:tab w:val="num" w:pos="926"/>
        </w:tabs>
        <w:autoSpaceDE w:val="0"/>
        <w:autoSpaceDN w:val="0"/>
        <w:adjustRightInd w:val="0"/>
        <w:ind w:left="926" w:hanging="360"/>
      </w:pPr>
      <w:rPr>
        <w:rFonts w:ascii="Times New Roman" w:hAnsi="Times New Roman" w:cs="Times New Roman"/>
        <w:sz w:val="22"/>
        <w:szCs w:val="22"/>
      </w:rPr>
    </w:lvl>
  </w:abstractNum>
  <w:abstractNum w:abstractNumId="13" w15:restartNumberingAfterBreak="0">
    <w:nsid w:val="00000004"/>
    <w:multiLevelType w:val="singleLevel"/>
    <w:tmpl w:val="D4C882DA"/>
    <w:lvl w:ilvl="0">
      <w:start w:val="1"/>
      <w:numFmt w:val="decimal"/>
      <w:lvlText w:val="%1."/>
      <w:lvlJc w:val="left"/>
      <w:pPr>
        <w:widowControl w:val="0"/>
        <w:tabs>
          <w:tab w:val="num" w:pos="643"/>
        </w:tabs>
        <w:autoSpaceDE w:val="0"/>
        <w:autoSpaceDN w:val="0"/>
        <w:adjustRightInd w:val="0"/>
        <w:ind w:left="643" w:hanging="360"/>
      </w:pPr>
      <w:rPr>
        <w:rFonts w:ascii="Times New Roman" w:hAnsi="Times New Roman" w:cs="Times New Roman"/>
        <w:sz w:val="22"/>
        <w:szCs w:val="22"/>
      </w:rPr>
    </w:lvl>
  </w:abstractNum>
  <w:abstractNum w:abstractNumId="14" w15:restartNumberingAfterBreak="0">
    <w:nsid w:val="00000005"/>
    <w:multiLevelType w:val="singleLevel"/>
    <w:tmpl w:val="5A2823A6"/>
    <w:lvl w:ilvl="0">
      <w:start w:val="1"/>
      <w:numFmt w:val="bullet"/>
      <w:lvlText w:val=""/>
      <w:lvlJc w:val="left"/>
      <w:pPr>
        <w:widowControl w:val="0"/>
        <w:tabs>
          <w:tab w:val="num" w:pos="1492"/>
        </w:tabs>
        <w:autoSpaceDE w:val="0"/>
        <w:autoSpaceDN w:val="0"/>
        <w:adjustRightInd w:val="0"/>
        <w:ind w:left="1492" w:hanging="360"/>
      </w:pPr>
      <w:rPr>
        <w:rFonts w:ascii="Symbol" w:hAnsi="Symbol" w:cs="Symbol"/>
        <w:sz w:val="22"/>
        <w:szCs w:val="22"/>
      </w:rPr>
    </w:lvl>
  </w:abstractNum>
  <w:abstractNum w:abstractNumId="15" w15:restartNumberingAfterBreak="0">
    <w:nsid w:val="00000006"/>
    <w:multiLevelType w:val="singleLevel"/>
    <w:tmpl w:val="5798E2AA"/>
    <w:lvl w:ilvl="0">
      <w:start w:val="1"/>
      <w:numFmt w:val="bullet"/>
      <w:lvlText w:val=""/>
      <w:lvlJc w:val="left"/>
      <w:pPr>
        <w:widowControl w:val="0"/>
        <w:tabs>
          <w:tab w:val="num" w:pos="1209"/>
        </w:tabs>
        <w:autoSpaceDE w:val="0"/>
        <w:autoSpaceDN w:val="0"/>
        <w:adjustRightInd w:val="0"/>
        <w:ind w:left="1209" w:hanging="360"/>
      </w:pPr>
      <w:rPr>
        <w:rFonts w:ascii="Symbol" w:hAnsi="Symbol" w:cs="Symbol"/>
        <w:sz w:val="22"/>
        <w:szCs w:val="22"/>
      </w:rPr>
    </w:lvl>
  </w:abstractNum>
  <w:abstractNum w:abstractNumId="16" w15:restartNumberingAfterBreak="0">
    <w:nsid w:val="00000007"/>
    <w:multiLevelType w:val="singleLevel"/>
    <w:tmpl w:val="B0A2B604"/>
    <w:lvl w:ilvl="0">
      <w:start w:val="1"/>
      <w:numFmt w:val="bullet"/>
      <w:lvlText w:val=""/>
      <w:lvlJc w:val="left"/>
      <w:pPr>
        <w:widowControl w:val="0"/>
        <w:tabs>
          <w:tab w:val="num" w:pos="926"/>
        </w:tabs>
        <w:autoSpaceDE w:val="0"/>
        <w:autoSpaceDN w:val="0"/>
        <w:adjustRightInd w:val="0"/>
        <w:ind w:left="926" w:hanging="360"/>
      </w:pPr>
      <w:rPr>
        <w:rFonts w:ascii="Symbol" w:hAnsi="Symbol" w:cs="Symbol"/>
        <w:sz w:val="22"/>
        <w:szCs w:val="22"/>
      </w:rPr>
    </w:lvl>
  </w:abstractNum>
  <w:abstractNum w:abstractNumId="17" w15:restartNumberingAfterBreak="0">
    <w:nsid w:val="00000008"/>
    <w:multiLevelType w:val="singleLevel"/>
    <w:tmpl w:val="6F4AEFE4"/>
    <w:lvl w:ilvl="0">
      <w:start w:val="1"/>
      <w:numFmt w:val="bullet"/>
      <w:lvlText w:val=""/>
      <w:lvlJc w:val="left"/>
      <w:pPr>
        <w:widowControl w:val="0"/>
        <w:tabs>
          <w:tab w:val="num" w:pos="643"/>
        </w:tabs>
        <w:autoSpaceDE w:val="0"/>
        <w:autoSpaceDN w:val="0"/>
        <w:adjustRightInd w:val="0"/>
        <w:ind w:left="643" w:hanging="360"/>
      </w:pPr>
      <w:rPr>
        <w:rFonts w:ascii="Symbol" w:hAnsi="Symbol" w:cs="Symbol"/>
        <w:sz w:val="22"/>
        <w:szCs w:val="22"/>
      </w:rPr>
    </w:lvl>
  </w:abstractNum>
  <w:abstractNum w:abstractNumId="18" w15:restartNumberingAfterBreak="0">
    <w:nsid w:val="00000009"/>
    <w:multiLevelType w:val="singleLevel"/>
    <w:tmpl w:val="0596C0EC"/>
    <w:lvl w:ilvl="0">
      <w:start w:val="1"/>
      <w:numFmt w:val="decimal"/>
      <w:lvlText w:val="%1."/>
      <w:lvlJc w:val="left"/>
      <w:pPr>
        <w:widowControl w:val="0"/>
        <w:tabs>
          <w:tab w:val="num" w:pos="360"/>
        </w:tabs>
        <w:autoSpaceDE w:val="0"/>
        <w:autoSpaceDN w:val="0"/>
        <w:adjustRightInd w:val="0"/>
        <w:ind w:left="360" w:hanging="360"/>
      </w:pPr>
      <w:rPr>
        <w:rFonts w:ascii="Times New Roman" w:hAnsi="Times New Roman" w:cs="Times New Roman"/>
        <w:sz w:val="22"/>
        <w:szCs w:val="22"/>
      </w:rPr>
    </w:lvl>
  </w:abstractNum>
  <w:abstractNum w:abstractNumId="19" w15:restartNumberingAfterBreak="0">
    <w:nsid w:val="0000000A"/>
    <w:multiLevelType w:val="singleLevel"/>
    <w:tmpl w:val="721E5E42"/>
    <w:lvl w:ilvl="0">
      <w:start w:val="1"/>
      <w:numFmt w:val="bullet"/>
      <w:lvlText w:val=""/>
      <w:lvlJc w:val="left"/>
      <w:pPr>
        <w:widowControl w:val="0"/>
        <w:tabs>
          <w:tab w:val="num" w:pos="360"/>
        </w:tabs>
        <w:autoSpaceDE w:val="0"/>
        <w:autoSpaceDN w:val="0"/>
        <w:adjustRightInd w:val="0"/>
        <w:ind w:left="360" w:hanging="360"/>
      </w:pPr>
      <w:rPr>
        <w:rFonts w:ascii="Symbol" w:hAnsi="Symbol" w:cs="Symbol"/>
        <w:sz w:val="22"/>
        <w:szCs w:val="22"/>
      </w:rPr>
    </w:lvl>
  </w:abstractNum>
  <w:abstractNum w:abstractNumId="20" w15:restartNumberingAfterBreak="0">
    <w:nsid w:val="0000000B"/>
    <w:multiLevelType w:val="multilevel"/>
    <w:tmpl w:val="ECDEAEAA"/>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21" w15:restartNumberingAfterBreak="0">
    <w:nsid w:val="0000000C"/>
    <w:multiLevelType w:val="multilevel"/>
    <w:tmpl w:val="08090019"/>
    <w:lvl w:ilvl="0">
      <w:start w:val="1"/>
      <w:numFmt w:val="lowerLetter"/>
      <w:lvlText w:val="(%1)"/>
      <w:lvlJc w:val="left"/>
      <w:pPr>
        <w:widowControl w:val="0"/>
        <w:tabs>
          <w:tab w:val="num" w:pos="360"/>
        </w:tabs>
        <w:autoSpaceDE w:val="0"/>
        <w:autoSpaceDN w:val="0"/>
        <w:adjustRightInd w:val="0"/>
        <w:ind w:left="360" w:hanging="360"/>
      </w:pPr>
      <w:rPr>
        <w:rFonts w:ascii="Times New Roman" w:hAnsi="Times New Roman" w:cs="Times New Roman"/>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000000D"/>
    <w:multiLevelType w:val="hybridMultilevel"/>
    <w:tmpl w:val="7FF8E8E2"/>
    <w:lvl w:ilvl="0" w:tplc="FFFFFFFF">
      <w:start w:val="1"/>
      <w:numFmt w:val="lowerLetter"/>
      <w:pStyle w:val="ListNumber2"/>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2"/>
        <w:szCs w:val="22"/>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2"/>
        <w:szCs w:val="22"/>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2"/>
        <w:szCs w:val="22"/>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2"/>
        <w:szCs w:val="22"/>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2"/>
        <w:szCs w:val="22"/>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2"/>
        <w:szCs w:val="22"/>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2"/>
        <w:szCs w:val="22"/>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2"/>
        <w:szCs w:val="22"/>
      </w:rPr>
    </w:lvl>
  </w:abstractNum>
  <w:abstractNum w:abstractNumId="23" w15:restartNumberingAfterBreak="0">
    <w:nsid w:val="0000000E"/>
    <w:multiLevelType w:val="hybridMultilevel"/>
    <w:tmpl w:val="518CFD08"/>
    <w:lvl w:ilvl="0" w:tplc="B0DC6836">
      <w:start w:val="2"/>
      <w:numFmt w:val="lowerLetter"/>
      <w:lvlText w:val="(%1)"/>
      <w:lvlJc w:val="left"/>
      <w:pPr>
        <w:widowControl w:val="0"/>
        <w:tabs>
          <w:tab w:val="num" w:pos="7885"/>
        </w:tabs>
        <w:autoSpaceDE w:val="0"/>
        <w:autoSpaceDN w:val="0"/>
        <w:adjustRightInd w:val="0"/>
        <w:ind w:left="7885" w:hanging="360"/>
      </w:pPr>
      <w:rPr>
        <w:rFonts w:ascii="Garamond MT" w:hAnsi="Garamond MT" w:cs="Garamond MT"/>
        <w:spacing w:val="0"/>
        <w:sz w:val="24"/>
        <w:szCs w:val="24"/>
      </w:rPr>
    </w:lvl>
    <w:lvl w:ilvl="1" w:tplc="FFFFFFFF">
      <w:start w:val="1"/>
      <w:numFmt w:val="lowerLetter"/>
      <w:lvlText w:val="%2."/>
      <w:lvlJc w:val="left"/>
      <w:pPr>
        <w:widowControl w:val="0"/>
        <w:tabs>
          <w:tab w:val="num" w:pos="8605"/>
        </w:tabs>
        <w:autoSpaceDE w:val="0"/>
        <w:autoSpaceDN w:val="0"/>
        <w:adjustRightInd w:val="0"/>
        <w:ind w:left="8605" w:hanging="360"/>
      </w:pPr>
      <w:rPr>
        <w:rFonts w:ascii="Garamond MT" w:hAnsi="Garamond MT" w:cs="Garamond MT"/>
        <w:spacing w:val="0"/>
        <w:sz w:val="24"/>
        <w:szCs w:val="24"/>
      </w:rPr>
    </w:lvl>
    <w:lvl w:ilvl="2" w:tplc="FFFFFFFF">
      <w:start w:val="1"/>
      <w:numFmt w:val="lowerRoman"/>
      <w:lvlText w:val="%3."/>
      <w:lvlJc w:val="right"/>
      <w:pPr>
        <w:widowControl w:val="0"/>
        <w:tabs>
          <w:tab w:val="num" w:pos="8686"/>
        </w:tabs>
        <w:autoSpaceDE w:val="0"/>
        <w:autoSpaceDN w:val="0"/>
        <w:adjustRightInd w:val="0"/>
        <w:ind w:left="8686" w:hanging="180"/>
      </w:pPr>
      <w:rPr>
        <w:rFonts w:ascii="Garamond MT" w:hAnsi="Garamond MT" w:cs="Garamond MT"/>
        <w:spacing w:val="0"/>
        <w:sz w:val="24"/>
        <w:szCs w:val="24"/>
      </w:rPr>
    </w:lvl>
    <w:lvl w:ilvl="3" w:tplc="FFFFFFFF">
      <w:start w:val="1"/>
      <w:numFmt w:val="decimal"/>
      <w:lvlText w:val="%4."/>
      <w:lvlJc w:val="left"/>
      <w:pPr>
        <w:widowControl w:val="0"/>
        <w:tabs>
          <w:tab w:val="num" w:pos="8866"/>
        </w:tabs>
        <w:autoSpaceDE w:val="0"/>
        <w:autoSpaceDN w:val="0"/>
        <w:adjustRightInd w:val="0"/>
        <w:ind w:left="8866" w:hanging="360"/>
      </w:pPr>
      <w:rPr>
        <w:rFonts w:ascii="Garamond MT" w:hAnsi="Garamond MT" w:cs="Garamond MT"/>
        <w:spacing w:val="0"/>
        <w:sz w:val="24"/>
        <w:szCs w:val="24"/>
      </w:rPr>
    </w:lvl>
    <w:lvl w:ilvl="4" w:tplc="FFFFFFFF">
      <w:start w:val="1"/>
      <w:numFmt w:val="lowerLetter"/>
      <w:lvlText w:val="%5."/>
      <w:lvlJc w:val="left"/>
      <w:pPr>
        <w:widowControl w:val="0"/>
        <w:tabs>
          <w:tab w:val="num" w:pos="851"/>
        </w:tabs>
        <w:autoSpaceDE w:val="0"/>
        <w:autoSpaceDN w:val="0"/>
        <w:adjustRightInd w:val="0"/>
        <w:ind w:left="10765" w:hanging="360"/>
      </w:pPr>
      <w:rPr>
        <w:rFonts w:ascii="Garamond MT" w:hAnsi="Garamond MT" w:cs="Garamond MT"/>
        <w:spacing w:val="0"/>
        <w:sz w:val="24"/>
        <w:szCs w:val="24"/>
      </w:rPr>
    </w:lvl>
    <w:lvl w:ilvl="5" w:tplc="FFFFFFFF">
      <w:start w:val="1"/>
      <w:numFmt w:val="lowerRoman"/>
      <w:lvlText w:val="%6."/>
      <w:lvlJc w:val="right"/>
      <w:pPr>
        <w:widowControl w:val="0"/>
        <w:tabs>
          <w:tab w:val="num" w:pos="851"/>
        </w:tabs>
        <w:autoSpaceDE w:val="0"/>
        <w:autoSpaceDN w:val="0"/>
        <w:adjustRightInd w:val="0"/>
        <w:ind w:left="11485" w:hanging="180"/>
      </w:pPr>
      <w:rPr>
        <w:rFonts w:ascii="Garamond MT" w:hAnsi="Garamond MT" w:cs="Garamond MT"/>
        <w:spacing w:val="0"/>
        <w:sz w:val="24"/>
        <w:szCs w:val="24"/>
      </w:rPr>
    </w:lvl>
    <w:lvl w:ilvl="6" w:tplc="FFFFFFFF">
      <w:start w:val="1"/>
      <w:numFmt w:val="decimal"/>
      <w:lvlText w:val="%7."/>
      <w:lvlJc w:val="left"/>
      <w:pPr>
        <w:widowControl w:val="0"/>
        <w:tabs>
          <w:tab w:val="num" w:pos="851"/>
        </w:tabs>
        <w:autoSpaceDE w:val="0"/>
        <w:autoSpaceDN w:val="0"/>
        <w:adjustRightInd w:val="0"/>
        <w:ind w:left="12205" w:hanging="360"/>
      </w:pPr>
      <w:rPr>
        <w:rFonts w:ascii="Garamond MT" w:hAnsi="Garamond MT" w:cs="Garamond MT"/>
        <w:spacing w:val="0"/>
        <w:sz w:val="24"/>
        <w:szCs w:val="24"/>
      </w:rPr>
    </w:lvl>
    <w:lvl w:ilvl="7" w:tplc="FFFFFFFF">
      <w:start w:val="1"/>
      <w:numFmt w:val="lowerLetter"/>
      <w:lvlText w:val="%8."/>
      <w:lvlJc w:val="left"/>
      <w:pPr>
        <w:widowControl w:val="0"/>
        <w:tabs>
          <w:tab w:val="num" w:pos="851"/>
        </w:tabs>
        <w:autoSpaceDE w:val="0"/>
        <w:autoSpaceDN w:val="0"/>
        <w:adjustRightInd w:val="0"/>
        <w:ind w:left="12925" w:hanging="360"/>
      </w:pPr>
      <w:rPr>
        <w:rFonts w:ascii="Garamond MT" w:hAnsi="Garamond MT" w:cs="Garamond MT"/>
        <w:spacing w:val="0"/>
        <w:sz w:val="24"/>
        <w:szCs w:val="24"/>
      </w:rPr>
    </w:lvl>
    <w:lvl w:ilvl="8" w:tplc="FFFFFFFF">
      <w:start w:val="1"/>
      <w:numFmt w:val="lowerRoman"/>
      <w:lvlText w:val="%9."/>
      <w:lvlJc w:val="right"/>
      <w:pPr>
        <w:widowControl w:val="0"/>
        <w:tabs>
          <w:tab w:val="num" w:pos="851"/>
        </w:tabs>
        <w:autoSpaceDE w:val="0"/>
        <w:autoSpaceDN w:val="0"/>
        <w:adjustRightInd w:val="0"/>
        <w:ind w:left="13645" w:hanging="180"/>
      </w:pPr>
      <w:rPr>
        <w:rFonts w:ascii="Garamond MT" w:hAnsi="Garamond MT" w:cs="Garamond MT"/>
        <w:spacing w:val="0"/>
        <w:sz w:val="24"/>
        <w:szCs w:val="24"/>
      </w:rPr>
    </w:lvl>
  </w:abstractNum>
  <w:abstractNum w:abstractNumId="24" w15:restartNumberingAfterBreak="0">
    <w:nsid w:val="0000000F"/>
    <w:multiLevelType w:val="hybridMultilevel"/>
    <w:tmpl w:val="9EC4491A"/>
    <w:lvl w:ilvl="0" w:tplc="FFFFFFFF">
      <w:start w:val="1"/>
      <w:numFmt w:val="bullet"/>
      <w:pStyle w:val="ListBullet2"/>
      <w:lvlText w:val=""/>
      <w:lvlJc w:val="left"/>
      <w:pPr>
        <w:widowControl w:val="0"/>
        <w:tabs>
          <w:tab w:val="num" w:pos="1701"/>
        </w:tabs>
        <w:autoSpaceDE w:val="0"/>
        <w:autoSpaceDN w:val="0"/>
        <w:adjustRightInd w:val="0"/>
        <w:ind w:left="1701" w:hanging="850"/>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5" w15:restartNumberingAfterBreak="0">
    <w:nsid w:val="00000010"/>
    <w:multiLevelType w:val="hybridMultilevel"/>
    <w:tmpl w:val="44C237D6"/>
    <w:lvl w:ilvl="0" w:tplc="FFFFFFFF">
      <w:start w:val="1"/>
      <w:numFmt w:val="bullet"/>
      <w:pStyle w:val="ListBullet5"/>
      <w:lvlText w:val=""/>
      <w:lvlJc w:val="left"/>
      <w:pPr>
        <w:widowControl w:val="0"/>
        <w:tabs>
          <w:tab w:val="num" w:pos="4253"/>
        </w:tabs>
        <w:autoSpaceDE w:val="0"/>
        <w:autoSpaceDN w:val="0"/>
        <w:adjustRightInd w:val="0"/>
        <w:ind w:left="4253" w:hanging="851"/>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6" w15:restartNumberingAfterBreak="0">
    <w:nsid w:val="00000011"/>
    <w:multiLevelType w:val="multilevel"/>
    <w:tmpl w:val="602E50BE"/>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27" w15:restartNumberingAfterBreak="0">
    <w:nsid w:val="00000012"/>
    <w:multiLevelType w:val="hybridMultilevel"/>
    <w:tmpl w:val="84AAE63A"/>
    <w:lvl w:ilvl="0" w:tplc="FFFFFFFF">
      <w:start w:val="1"/>
      <w:numFmt w:val="bullet"/>
      <w:pStyle w:val="ListBullet"/>
      <w:lvlText w:val=""/>
      <w:lvlJc w:val="left"/>
      <w:pPr>
        <w:widowControl w:val="0"/>
        <w:tabs>
          <w:tab w:val="num" w:pos="851"/>
        </w:tabs>
        <w:autoSpaceDE w:val="0"/>
        <w:autoSpaceDN w:val="0"/>
        <w:adjustRightInd w:val="0"/>
        <w:ind w:left="851" w:hanging="851"/>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8" w15:restartNumberingAfterBreak="0">
    <w:nsid w:val="00000013"/>
    <w:multiLevelType w:val="hybridMultilevel"/>
    <w:tmpl w:val="4C8C01BC"/>
    <w:lvl w:ilvl="0" w:tplc="FFFFFFFF">
      <w:start w:val="1"/>
      <w:numFmt w:val="bullet"/>
      <w:pStyle w:val="ListBullet3"/>
      <w:lvlText w:val=""/>
      <w:lvlJc w:val="left"/>
      <w:pPr>
        <w:widowControl w:val="0"/>
        <w:tabs>
          <w:tab w:val="num" w:pos="2552"/>
        </w:tabs>
        <w:autoSpaceDE w:val="0"/>
        <w:autoSpaceDN w:val="0"/>
        <w:adjustRightInd w:val="0"/>
        <w:ind w:left="2552" w:hanging="851"/>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29" w15:restartNumberingAfterBreak="0">
    <w:nsid w:val="00000014"/>
    <w:multiLevelType w:val="hybridMultilevel"/>
    <w:tmpl w:val="E8DE3816"/>
    <w:lvl w:ilvl="0" w:tplc="FFFFFFFF">
      <w:start w:val="1"/>
      <w:numFmt w:val="lowerRoman"/>
      <w:pStyle w:val="ListNumber3"/>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2"/>
        <w:szCs w:val="22"/>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2"/>
        <w:szCs w:val="22"/>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2"/>
        <w:szCs w:val="22"/>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2"/>
        <w:szCs w:val="22"/>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2"/>
        <w:szCs w:val="22"/>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2"/>
        <w:szCs w:val="22"/>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2"/>
        <w:szCs w:val="22"/>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2"/>
        <w:szCs w:val="22"/>
      </w:rPr>
    </w:lvl>
  </w:abstractNum>
  <w:abstractNum w:abstractNumId="30" w15:restartNumberingAfterBreak="0">
    <w:nsid w:val="00000015"/>
    <w:multiLevelType w:val="hybridMultilevel"/>
    <w:tmpl w:val="C1B868C2"/>
    <w:lvl w:ilvl="0" w:tplc="FFFFFFFF">
      <w:start w:val="1"/>
      <w:numFmt w:val="decimal"/>
      <w:pStyle w:val="ListNumber"/>
      <w:lvlText w:val="%1."/>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2"/>
        <w:szCs w:val="22"/>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2"/>
        <w:szCs w:val="22"/>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2"/>
        <w:szCs w:val="22"/>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2"/>
        <w:szCs w:val="22"/>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2"/>
        <w:szCs w:val="22"/>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2"/>
        <w:szCs w:val="22"/>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2"/>
        <w:szCs w:val="22"/>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2"/>
        <w:szCs w:val="22"/>
      </w:rPr>
    </w:lvl>
  </w:abstractNum>
  <w:abstractNum w:abstractNumId="31" w15:restartNumberingAfterBreak="0">
    <w:nsid w:val="00000016"/>
    <w:multiLevelType w:val="hybridMultilevel"/>
    <w:tmpl w:val="97CC014C"/>
    <w:lvl w:ilvl="0" w:tplc="FFFFFFFF">
      <w:start w:val="1"/>
      <w:numFmt w:val="bullet"/>
      <w:pStyle w:val="ListBullet4"/>
      <w:lvlText w:val=""/>
      <w:lvlJc w:val="left"/>
      <w:pPr>
        <w:widowControl w:val="0"/>
        <w:tabs>
          <w:tab w:val="num" w:pos="3402"/>
        </w:tabs>
        <w:autoSpaceDE w:val="0"/>
        <w:autoSpaceDN w:val="0"/>
        <w:adjustRightInd w:val="0"/>
        <w:ind w:left="3402" w:hanging="850"/>
      </w:pPr>
      <w:rPr>
        <w:rFonts w:ascii="Symbol" w:hAnsi="Symbol" w:cs="Symbol"/>
        <w:sz w:val="22"/>
        <w:szCs w:val="22"/>
      </w:rPr>
    </w:lvl>
    <w:lvl w:ilvl="1" w:tplc="FFFFFFFF">
      <w:start w:val="1"/>
      <w:numFmt w:val="bullet"/>
      <w:lvlText w:val="o"/>
      <w:lvlJc w:val="left"/>
      <w:pPr>
        <w:widowControl w:val="0"/>
        <w:tabs>
          <w:tab w:val="num" w:pos="1440"/>
        </w:tabs>
        <w:autoSpaceDE w:val="0"/>
        <w:autoSpaceDN w:val="0"/>
        <w:adjustRightInd w:val="0"/>
        <w:ind w:left="1440" w:hanging="360"/>
      </w:pPr>
      <w:rPr>
        <w:rFonts w:ascii="Courier New" w:hAnsi="Courier New" w:cs="Courier New"/>
        <w:sz w:val="22"/>
        <w:szCs w:val="22"/>
      </w:rPr>
    </w:lvl>
    <w:lvl w:ilvl="2" w:tplc="FFFFFFFF">
      <w:start w:val="1"/>
      <w:numFmt w:val="bullet"/>
      <w:lvlText w:val=""/>
      <w:lvlJc w:val="left"/>
      <w:pPr>
        <w:widowControl w:val="0"/>
        <w:tabs>
          <w:tab w:val="num" w:pos="2160"/>
        </w:tabs>
        <w:autoSpaceDE w:val="0"/>
        <w:autoSpaceDN w:val="0"/>
        <w:adjustRightInd w:val="0"/>
        <w:ind w:left="2160" w:hanging="360"/>
      </w:pPr>
      <w:rPr>
        <w:rFonts w:ascii="Wingdings" w:hAnsi="Wingdings" w:cs="Wingdings"/>
        <w:sz w:val="22"/>
        <w:szCs w:val="22"/>
      </w:rPr>
    </w:lvl>
    <w:lvl w:ilvl="3" w:tplc="FFFFFFFF">
      <w:start w:val="1"/>
      <w:numFmt w:val="bullet"/>
      <w:lvlText w:val=""/>
      <w:lvlJc w:val="left"/>
      <w:pPr>
        <w:widowControl w:val="0"/>
        <w:tabs>
          <w:tab w:val="num" w:pos="2880"/>
        </w:tabs>
        <w:autoSpaceDE w:val="0"/>
        <w:autoSpaceDN w:val="0"/>
        <w:adjustRightInd w:val="0"/>
        <w:ind w:left="2880" w:hanging="360"/>
      </w:pPr>
      <w:rPr>
        <w:rFonts w:ascii="Symbol" w:hAnsi="Symbol" w:cs="Symbol"/>
        <w:sz w:val="22"/>
        <w:szCs w:val="22"/>
      </w:rPr>
    </w:lvl>
    <w:lvl w:ilvl="4" w:tplc="FFFFFFFF">
      <w:start w:val="1"/>
      <w:numFmt w:val="bullet"/>
      <w:lvlText w:val="o"/>
      <w:lvlJc w:val="left"/>
      <w:pPr>
        <w:widowControl w:val="0"/>
        <w:tabs>
          <w:tab w:val="num" w:pos="3600"/>
        </w:tabs>
        <w:autoSpaceDE w:val="0"/>
        <w:autoSpaceDN w:val="0"/>
        <w:adjustRightInd w:val="0"/>
        <w:ind w:left="3600" w:hanging="360"/>
      </w:pPr>
      <w:rPr>
        <w:rFonts w:ascii="Courier New" w:hAnsi="Courier New" w:cs="Courier New"/>
        <w:sz w:val="22"/>
        <w:szCs w:val="22"/>
      </w:rPr>
    </w:lvl>
    <w:lvl w:ilvl="5" w:tplc="FFFFFFFF">
      <w:start w:val="1"/>
      <w:numFmt w:val="bullet"/>
      <w:lvlText w:val=""/>
      <w:lvlJc w:val="left"/>
      <w:pPr>
        <w:widowControl w:val="0"/>
        <w:tabs>
          <w:tab w:val="num" w:pos="4320"/>
        </w:tabs>
        <w:autoSpaceDE w:val="0"/>
        <w:autoSpaceDN w:val="0"/>
        <w:adjustRightInd w:val="0"/>
        <w:ind w:left="4320" w:hanging="360"/>
      </w:pPr>
      <w:rPr>
        <w:rFonts w:ascii="Wingdings" w:hAnsi="Wingdings" w:cs="Wingdings"/>
        <w:sz w:val="22"/>
        <w:szCs w:val="22"/>
      </w:rPr>
    </w:lvl>
    <w:lvl w:ilvl="6" w:tplc="FFFFFFFF">
      <w:start w:val="1"/>
      <w:numFmt w:val="bullet"/>
      <w:lvlText w:val=""/>
      <w:lvlJc w:val="left"/>
      <w:pPr>
        <w:widowControl w:val="0"/>
        <w:tabs>
          <w:tab w:val="num" w:pos="5040"/>
        </w:tabs>
        <w:autoSpaceDE w:val="0"/>
        <w:autoSpaceDN w:val="0"/>
        <w:adjustRightInd w:val="0"/>
        <w:ind w:left="5040" w:hanging="360"/>
      </w:pPr>
      <w:rPr>
        <w:rFonts w:ascii="Symbol" w:hAnsi="Symbol" w:cs="Symbol"/>
        <w:sz w:val="22"/>
        <w:szCs w:val="22"/>
      </w:rPr>
    </w:lvl>
    <w:lvl w:ilvl="7" w:tplc="FFFFFFFF">
      <w:start w:val="1"/>
      <w:numFmt w:val="bullet"/>
      <w:lvlText w:val="o"/>
      <w:lvlJc w:val="left"/>
      <w:pPr>
        <w:widowControl w:val="0"/>
        <w:tabs>
          <w:tab w:val="num" w:pos="5760"/>
        </w:tabs>
        <w:autoSpaceDE w:val="0"/>
        <w:autoSpaceDN w:val="0"/>
        <w:adjustRightInd w:val="0"/>
        <w:ind w:left="5760" w:hanging="360"/>
      </w:pPr>
      <w:rPr>
        <w:rFonts w:ascii="Courier New" w:hAnsi="Courier New" w:cs="Courier New"/>
        <w:sz w:val="22"/>
        <w:szCs w:val="22"/>
      </w:rPr>
    </w:lvl>
    <w:lvl w:ilvl="8" w:tplc="FFFFFFFF">
      <w:start w:val="1"/>
      <w:numFmt w:val="bullet"/>
      <w:lvlText w:val=""/>
      <w:lvlJc w:val="left"/>
      <w:pPr>
        <w:widowControl w:val="0"/>
        <w:tabs>
          <w:tab w:val="num" w:pos="6480"/>
        </w:tabs>
        <w:autoSpaceDE w:val="0"/>
        <w:autoSpaceDN w:val="0"/>
        <w:adjustRightInd w:val="0"/>
        <w:ind w:left="6480" w:hanging="360"/>
      </w:pPr>
      <w:rPr>
        <w:rFonts w:ascii="Wingdings" w:hAnsi="Wingdings" w:cs="Wingdings"/>
        <w:sz w:val="22"/>
        <w:szCs w:val="22"/>
      </w:rPr>
    </w:lvl>
  </w:abstractNum>
  <w:abstractNum w:abstractNumId="32" w15:restartNumberingAfterBreak="0">
    <w:nsid w:val="00000017"/>
    <w:multiLevelType w:val="hybridMultilevel"/>
    <w:tmpl w:val="C5C0E67E"/>
    <w:lvl w:ilvl="0" w:tplc="FFFFFFFF">
      <w:start w:val="2"/>
      <w:numFmt w:val="lowerLetter"/>
      <w:lvlText w:val="(%1)"/>
      <w:lvlJc w:val="left"/>
      <w:pPr>
        <w:widowControl w:val="0"/>
        <w:tabs>
          <w:tab w:val="num" w:pos="7885"/>
        </w:tabs>
        <w:autoSpaceDE w:val="0"/>
        <w:autoSpaceDN w:val="0"/>
        <w:adjustRightInd w:val="0"/>
        <w:ind w:left="7885" w:hanging="360"/>
      </w:pPr>
      <w:rPr>
        <w:rFonts w:ascii="Garamond MT" w:hAnsi="Garamond MT" w:cs="Garamond MT"/>
        <w:spacing w:val="0"/>
        <w:sz w:val="24"/>
        <w:szCs w:val="24"/>
      </w:rPr>
    </w:lvl>
    <w:lvl w:ilvl="1" w:tplc="FFFFFFFF">
      <w:start w:val="1"/>
      <w:numFmt w:val="lowerLetter"/>
      <w:lvlText w:val="%2."/>
      <w:lvlJc w:val="left"/>
      <w:pPr>
        <w:widowControl w:val="0"/>
        <w:tabs>
          <w:tab w:val="num" w:pos="8605"/>
        </w:tabs>
        <w:autoSpaceDE w:val="0"/>
        <w:autoSpaceDN w:val="0"/>
        <w:adjustRightInd w:val="0"/>
        <w:ind w:left="8605" w:hanging="360"/>
      </w:pPr>
      <w:rPr>
        <w:rFonts w:ascii="Garamond MT" w:hAnsi="Garamond MT" w:cs="Garamond MT"/>
        <w:spacing w:val="0"/>
        <w:sz w:val="24"/>
        <w:szCs w:val="24"/>
      </w:rPr>
    </w:lvl>
    <w:lvl w:ilvl="2" w:tplc="FFFFFFFF">
      <w:start w:val="1"/>
      <w:numFmt w:val="lowerRoman"/>
      <w:lvlText w:val="%3."/>
      <w:lvlJc w:val="right"/>
      <w:pPr>
        <w:widowControl w:val="0"/>
        <w:tabs>
          <w:tab w:val="num" w:pos="9325"/>
        </w:tabs>
        <w:autoSpaceDE w:val="0"/>
        <w:autoSpaceDN w:val="0"/>
        <w:adjustRightInd w:val="0"/>
        <w:ind w:left="9325" w:hanging="180"/>
      </w:pPr>
      <w:rPr>
        <w:rFonts w:ascii="Garamond MT" w:hAnsi="Garamond MT" w:cs="Garamond MT"/>
        <w:spacing w:val="0"/>
        <w:sz w:val="24"/>
        <w:szCs w:val="24"/>
      </w:rPr>
    </w:lvl>
    <w:lvl w:ilvl="3" w:tplc="FFFFFFFF">
      <w:start w:val="1"/>
      <w:numFmt w:val="decimal"/>
      <w:lvlText w:val="%4."/>
      <w:lvlJc w:val="left"/>
      <w:pPr>
        <w:widowControl w:val="0"/>
        <w:tabs>
          <w:tab w:val="num" w:pos="10045"/>
        </w:tabs>
        <w:autoSpaceDE w:val="0"/>
        <w:autoSpaceDN w:val="0"/>
        <w:adjustRightInd w:val="0"/>
        <w:ind w:left="10045" w:hanging="360"/>
      </w:pPr>
      <w:rPr>
        <w:rFonts w:ascii="Garamond MT" w:hAnsi="Garamond MT" w:cs="Garamond MT"/>
        <w:spacing w:val="0"/>
        <w:sz w:val="24"/>
        <w:szCs w:val="24"/>
      </w:rPr>
    </w:lvl>
    <w:lvl w:ilvl="4" w:tplc="FFFFFFFF">
      <w:start w:val="1"/>
      <w:numFmt w:val="lowerLetter"/>
      <w:lvlText w:val="%5."/>
      <w:lvlJc w:val="left"/>
      <w:pPr>
        <w:widowControl w:val="0"/>
        <w:tabs>
          <w:tab w:val="num" w:pos="851"/>
        </w:tabs>
        <w:autoSpaceDE w:val="0"/>
        <w:autoSpaceDN w:val="0"/>
        <w:adjustRightInd w:val="0"/>
        <w:ind w:left="10765" w:hanging="360"/>
      </w:pPr>
      <w:rPr>
        <w:rFonts w:ascii="Garamond MT" w:hAnsi="Garamond MT" w:cs="Garamond MT"/>
        <w:spacing w:val="0"/>
        <w:sz w:val="24"/>
        <w:szCs w:val="24"/>
      </w:rPr>
    </w:lvl>
    <w:lvl w:ilvl="5" w:tplc="FFFFFFFF">
      <w:start w:val="1"/>
      <w:numFmt w:val="lowerRoman"/>
      <w:lvlText w:val="%6."/>
      <w:lvlJc w:val="right"/>
      <w:pPr>
        <w:widowControl w:val="0"/>
        <w:tabs>
          <w:tab w:val="num" w:pos="851"/>
        </w:tabs>
        <w:autoSpaceDE w:val="0"/>
        <w:autoSpaceDN w:val="0"/>
        <w:adjustRightInd w:val="0"/>
        <w:ind w:left="11485" w:hanging="180"/>
      </w:pPr>
      <w:rPr>
        <w:rFonts w:ascii="Garamond MT" w:hAnsi="Garamond MT" w:cs="Garamond MT"/>
        <w:spacing w:val="0"/>
        <w:sz w:val="24"/>
        <w:szCs w:val="24"/>
      </w:rPr>
    </w:lvl>
    <w:lvl w:ilvl="6" w:tplc="FFFFFFFF">
      <w:start w:val="1"/>
      <w:numFmt w:val="decimal"/>
      <w:lvlText w:val="%7."/>
      <w:lvlJc w:val="left"/>
      <w:pPr>
        <w:widowControl w:val="0"/>
        <w:tabs>
          <w:tab w:val="num" w:pos="851"/>
        </w:tabs>
        <w:autoSpaceDE w:val="0"/>
        <w:autoSpaceDN w:val="0"/>
        <w:adjustRightInd w:val="0"/>
        <w:ind w:left="12205" w:hanging="360"/>
      </w:pPr>
      <w:rPr>
        <w:rFonts w:ascii="Garamond MT" w:hAnsi="Garamond MT" w:cs="Garamond MT"/>
        <w:spacing w:val="0"/>
        <w:sz w:val="24"/>
        <w:szCs w:val="24"/>
      </w:rPr>
    </w:lvl>
    <w:lvl w:ilvl="7" w:tplc="FFFFFFFF">
      <w:start w:val="1"/>
      <w:numFmt w:val="lowerLetter"/>
      <w:lvlText w:val="%8."/>
      <w:lvlJc w:val="left"/>
      <w:pPr>
        <w:widowControl w:val="0"/>
        <w:tabs>
          <w:tab w:val="num" w:pos="851"/>
        </w:tabs>
        <w:autoSpaceDE w:val="0"/>
        <w:autoSpaceDN w:val="0"/>
        <w:adjustRightInd w:val="0"/>
        <w:ind w:left="12925" w:hanging="360"/>
      </w:pPr>
      <w:rPr>
        <w:rFonts w:ascii="Garamond MT" w:hAnsi="Garamond MT" w:cs="Garamond MT"/>
        <w:spacing w:val="0"/>
        <w:sz w:val="24"/>
        <w:szCs w:val="24"/>
      </w:rPr>
    </w:lvl>
    <w:lvl w:ilvl="8" w:tplc="FFFFFFFF">
      <w:start w:val="1"/>
      <w:numFmt w:val="lowerRoman"/>
      <w:lvlText w:val="%9."/>
      <w:lvlJc w:val="right"/>
      <w:pPr>
        <w:widowControl w:val="0"/>
        <w:tabs>
          <w:tab w:val="num" w:pos="851"/>
        </w:tabs>
        <w:autoSpaceDE w:val="0"/>
        <w:autoSpaceDN w:val="0"/>
        <w:adjustRightInd w:val="0"/>
        <w:ind w:left="13645" w:hanging="180"/>
      </w:pPr>
      <w:rPr>
        <w:rFonts w:ascii="Garamond MT" w:hAnsi="Garamond MT" w:cs="Garamond MT"/>
        <w:spacing w:val="0"/>
        <w:sz w:val="24"/>
        <w:szCs w:val="24"/>
      </w:rPr>
    </w:lvl>
  </w:abstractNum>
  <w:abstractNum w:abstractNumId="33" w15:restartNumberingAfterBreak="0">
    <w:nsid w:val="00000018"/>
    <w:multiLevelType w:val="multilevel"/>
    <w:tmpl w:val="F5345274"/>
    <w:lvl w:ilvl="0">
      <w:start w:val="1"/>
      <w:numFmt w:val="none"/>
      <w:lvlRestart w:val="0"/>
      <w:pStyle w:val="CMSSchL1"/>
      <w:suff w:val="nothing"/>
      <w:lvlText w:val=""/>
      <w:lvlJc w:val="left"/>
      <w:pPr>
        <w:widowControl w:val="0"/>
        <w:autoSpaceDE w:val="0"/>
        <w:autoSpaceDN w:val="0"/>
        <w:adjustRightInd w:val="0"/>
      </w:pPr>
      <w:rPr>
        <w:rFonts w:ascii="Times New Roman" w:hAnsi="Times New Roman" w:cs="Times New Roman"/>
        <w:b/>
        <w:bCs/>
        <w:sz w:val="28"/>
        <w:szCs w:val="28"/>
      </w:rPr>
    </w:lvl>
    <w:lvl w:ilvl="1">
      <w:start w:val="1"/>
      <w:numFmt w:val="decimal"/>
      <w:pStyle w:val="CMSSchL2"/>
      <w:lvlText w:val="%2."/>
      <w:lvlJc w:val="left"/>
      <w:pPr>
        <w:widowControl w:val="0"/>
        <w:tabs>
          <w:tab w:val="num" w:pos="0"/>
        </w:tabs>
        <w:autoSpaceDE w:val="0"/>
        <w:autoSpaceDN w:val="0"/>
        <w:adjustRightInd w:val="0"/>
        <w:ind w:left="850" w:hanging="850"/>
      </w:pPr>
      <w:rPr>
        <w:rFonts w:ascii="Times New Roman" w:hAnsi="Times New Roman" w:cs="Times New Roman"/>
        <w:sz w:val="22"/>
        <w:szCs w:val="22"/>
      </w:rPr>
    </w:lvl>
    <w:lvl w:ilvl="2">
      <w:start w:val="1"/>
      <w:numFmt w:val="decimal"/>
      <w:pStyle w:val="CMSSchL3"/>
      <w:lvlText w:val="%2.%3"/>
      <w:lvlJc w:val="left"/>
      <w:pPr>
        <w:widowControl w:val="0"/>
        <w:tabs>
          <w:tab w:val="num" w:pos="850"/>
        </w:tabs>
        <w:autoSpaceDE w:val="0"/>
        <w:autoSpaceDN w:val="0"/>
        <w:adjustRightInd w:val="0"/>
        <w:ind w:left="850" w:hanging="850"/>
      </w:pPr>
      <w:rPr>
        <w:rFonts w:ascii="Times New Roman" w:hAnsi="Times New Roman" w:cs="Times New Roman"/>
        <w:sz w:val="22"/>
        <w:szCs w:val="22"/>
      </w:rPr>
    </w:lvl>
    <w:lvl w:ilvl="3">
      <w:start w:val="1"/>
      <w:numFmt w:val="decimal"/>
      <w:pStyle w:val="CMSSchL4"/>
      <w:lvlText w:val="%2.%3.%4"/>
      <w:lvlJc w:val="left"/>
      <w:pPr>
        <w:widowControl w:val="0"/>
        <w:tabs>
          <w:tab w:val="num" w:pos="0"/>
        </w:tabs>
        <w:autoSpaceDE w:val="0"/>
        <w:autoSpaceDN w:val="0"/>
        <w:adjustRightInd w:val="0"/>
        <w:ind w:left="1701" w:hanging="851"/>
      </w:pPr>
      <w:rPr>
        <w:rFonts w:ascii="Times New Roman" w:hAnsi="Times New Roman" w:cs="Times New Roman"/>
        <w:sz w:val="22"/>
        <w:szCs w:val="22"/>
      </w:rPr>
    </w:lvl>
    <w:lvl w:ilvl="4">
      <w:start w:val="1"/>
      <w:numFmt w:val="lowerLetter"/>
      <w:pStyle w:val="CMSSchL5"/>
      <w:lvlText w:val="(%5)"/>
      <w:lvlJc w:val="left"/>
      <w:pPr>
        <w:widowControl w:val="0"/>
        <w:tabs>
          <w:tab w:val="num" w:pos="0"/>
        </w:tabs>
        <w:autoSpaceDE w:val="0"/>
        <w:autoSpaceDN w:val="0"/>
        <w:adjustRightInd w:val="0"/>
        <w:ind w:left="2551" w:hanging="850"/>
      </w:pPr>
      <w:rPr>
        <w:rFonts w:ascii="Times New Roman" w:hAnsi="Times New Roman" w:cs="Times New Roman"/>
        <w:sz w:val="22"/>
        <w:szCs w:val="22"/>
      </w:rPr>
    </w:lvl>
    <w:lvl w:ilvl="5">
      <w:start w:val="1"/>
      <w:numFmt w:val="lowerRoman"/>
      <w:pStyle w:val="CMSSchL6"/>
      <w:lvlText w:val="(%6)"/>
      <w:lvlJc w:val="left"/>
      <w:pPr>
        <w:widowControl w:val="0"/>
        <w:tabs>
          <w:tab w:val="num" w:pos="0"/>
        </w:tabs>
        <w:autoSpaceDE w:val="0"/>
        <w:autoSpaceDN w:val="0"/>
        <w:adjustRightInd w:val="0"/>
        <w:ind w:left="3402" w:hanging="851"/>
      </w:pPr>
      <w:rPr>
        <w:rFonts w:ascii="Times New Roman" w:hAnsi="Times New Roman" w:cs="Times New Roman"/>
        <w:sz w:val="22"/>
        <w:szCs w:val="22"/>
      </w:rPr>
    </w:lvl>
    <w:lvl w:ilvl="6">
      <w:start w:val="1"/>
      <w:numFmt w:val="none"/>
      <w:pStyle w:val="CMSSchL7"/>
      <w:suff w:val="nothing"/>
      <w:lvlText w:val=""/>
      <w:lvlJc w:val="left"/>
      <w:pPr>
        <w:widowControl w:val="0"/>
        <w:autoSpaceDE w:val="0"/>
        <w:autoSpaceDN w:val="0"/>
        <w:adjustRightInd w:val="0"/>
        <w:ind w:left="850"/>
      </w:pPr>
      <w:rPr>
        <w:rFonts w:ascii="Times New Roman" w:hAnsi="Times New Roman" w:cs="Times New Roman"/>
        <w:sz w:val="22"/>
        <w:szCs w:val="22"/>
      </w:rPr>
    </w:lvl>
    <w:lvl w:ilvl="7">
      <w:start w:val="1"/>
      <w:numFmt w:val="lowerLetter"/>
      <w:pStyle w:val="CMSSchL8"/>
      <w:lvlText w:val="(%8)"/>
      <w:lvlJc w:val="left"/>
      <w:pPr>
        <w:widowControl w:val="0"/>
        <w:tabs>
          <w:tab w:val="num" w:pos="0"/>
        </w:tabs>
        <w:autoSpaceDE w:val="0"/>
        <w:autoSpaceDN w:val="0"/>
        <w:adjustRightInd w:val="0"/>
        <w:ind w:left="1701" w:hanging="851"/>
      </w:pPr>
      <w:rPr>
        <w:rFonts w:ascii="Times New Roman" w:hAnsi="Times New Roman" w:cs="Times New Roman"/>
        <w:sz w:val="22"/>
        <w:szCs w:val="22"/>
      </w:rPr>
    </w:lvl>
    <w:lvl w:ilvl="8">
      <w:start w:val="1"/>
      <w:numFmt w:val="lowerRoman"/>
      <w:pStyle w:val="CMSSchL9"/>
      <w:lvlText w:val="(%9)"/>
      <w:lvlJc w:val="left"/>
      <w:pPr>
        <w:widowControl w:val="0"/>
        <w:tabs>
          <w:tab w:val="num" w:pos="0"/>
        </w:tabs>
        <w:autoSpaceDE w:val="0"/>
        <w:autoSpaceDN w:val="0"/>
        <w:adjustRightInd w:val="0"/>
        <w:ind w:left="2551" w:hanging="850"/>
      </w:pPr>
      <w:rPr>
        <w:rFonts w:ascii="Times New Roman" w:hAnsi="Times New Roman" w:cs="Times New Roman"/>
        <w:sz w:val="22"/>
        <w:szCs w:val="22"/>
      </w:rPr>
    </w:lvl>
  </w:abstractNum>
  <w:abstractNum w:abstractNumId="34" w15:restartNumberingAfterBreak="0">
    <w:nsid w:val="00000019"/>
    <w:multiLevelType w:val="multilevel"/>
    <w:tmpl w:val="5EA2E3BC"/>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35" w15:restartNumberingAfterBreak="0">
    <w:nsid w:val="0A5509C8"/>
    <w:multiLevelType w:val="multilevel"/>
    <w:tmpl w:val="599E74A2"/>
    <w:lvl w:ilvl="0">
      <w:start w:val="1"/>
      <w:numFmt w:val="lowerLetter"/>
      <w:lvlText w:val="(%1)"/>
      <w:lvlJc w:val="left"/>
      <w:pPr>
        <w:tabs>
          <w:tab w:val="num" w:pos="360"/>
        </w:tabs>
        <w:ind w:left="360" w:hanging="360"/>
      </w:pPr>
      <w:rPr>
        <w:rFonts w:ascii="Times New Roman" w:hAnsi="Times New Roman" w:cs="Times New Roman"/>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0DFC26B2"/>
    <w:multiLevelType w:val="multilevel"/>
    <w:tmpl w:val="EE528828"/>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686"/>
        </w:tabs>
        <w:autoSpaceDE w:val="0"/>
        <w:autoSpaceDN w:val="0"/>
        <w:adjustRightInd w:val="0"/>
        <w:ind w:left="3686" w:hanging="850"/>
      </w:pPr>
      <w:rPr>
        <w:rFonts w:ascii="Arial" w:eastAsia="Times New Roman" w:hAnsi="Arial" w:cs="Arial"/>
        <w:color w:val="000000"/>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37" w15:restartNumberingAfterBreak="0">
    <w:nsid w:val="1C291434"/>
    <w:multiLevelType w:val="hybridMultilevel"/>
    <w:tmpl w:val="AB9AAD12"/>
    <w:lvl w:ilvl="0" w:tplc="B5A8A348">
      <w:start w:val="3"/>
      <w:numFmt w:val="lowerRoman"/>
      <w:lvlText w:val="(%1)"/>
      <w:lvlJc w:val="left"/>
      <w:pPr>
        <w:tabs>
          <w:tab w:val="num" w:pos="2705"/>
        </w:tabs>
        <w:ind w:left="2705" w:hanging="720"/>
      </w:pPr>
      <w:rPr>
        <w:rFonts w:hint="default"/>
      </w:rPr>
    </w:lvl>
    <w:lvl w:ilvl="1" w:tplc="08090019" w:tentative="1">
      <w:start w:val="1"/>
      <w:numFmt w:val="lowerLetter"/>
      <w:lvlText w:val="%2."/>
      <w:lvlJc w:val="left"/>
      <w:pPr>
        <w:tabs>
          <w:tab w:val="num" w:pos="3065"/>
        </w:tabs>
        <w:ind w:left="3065" w:hanging="360"/>
      </w:pPr>
    </w:lvl>
    <w:lvl w:ilvl="2" w:tplc="0809001B" w:tentative="1">
      <w:start w:val="1"/>
      <w:numFmt w:val="lowerRoman"/>
      <w:lvlText w:val="%3."/>
      <w:lvlJc w:val="right"/>
      <w:pPr>
        <w:tabs>
          <w:tab w:val="num" w:pos="3785"/>
        </w:tabs>
        <w:ind w:left="3785" w:hanging="180"/>
      </w:pPr>
    </w:lvl>
    <w:lvl w:ilvl="3" w:tplc="0809000F" w:tentative="1">
      <w:start w:val="1"/>
      <w:numFmt w:val="decimal"/>
      <w:lvlText w:val="%4."/>
      <w:lvlJc w:val="left"/>
      <w:pPr>
        <w:tabs>
          <w:tab w:val="num" w:pos="4505"/>
        </w:tabs>
        <w:ind w:left="4505" w:hanging="360"/>
      </w:pPr>
    </w:lvl>
    <w:lvl w:ilvl="4" w:tplc="08090019" w:tentative="1">
      <w:start w:val="1"/>
      <w:numFmt w:val="lowerLetter"/>
      <w:lvlText w:val="%5."/>
      <w:lvlJc w:val="left"/>
      <w:pPr>
        <w:tabs>
          <w:tab w:val="num" w:pos="5225"/>
        </w:tabs>
        <w:ind w:left="5225" w:hanging="360"/>
      </w:pPr>
    </w:lvl>
    <w:lvl w:ilvl="5" w:tplc="0809001B" w:tentative="1">
      <w:start w:val="1"/>
      <w:numFmt w:val="lowerRoman"/>
      <w:lvlText w:val="%6."/>
      <w:lvlJc w:val="right"/>
      <w:pPr>
        <w:tabs>
          <w:tab w:val="num" w:pos="5945"/>
        </w:tabs>
        <w:ind w:left="5945" w:hanging="180"/>
      </w:pPr>
    </w:lvl>
    <w:lvl w:ilvl="6" w:tplc="0809000F" w:tentative="1">
      <w:start w:val="1"/>
      <w:numFmt w:val="decimal"/>
      <w:lvlText w:val="%7."/>
      <w:lvlJc w:val="left"/>
      <w:pPr>
        <w:tabs>
          <w:tab w:val="num" w:pos="6665"/>
        </w:tabs>
        <w:ind w:left="6665" w:hanging="360"/>
      </w:pPr>
    </w:lvl>
    <w:lvl w:ilvl="7" w:tplc="08090019" w:tentative="1">
      <w:start w:val="1"/>
      <w:numFmt w:val="lowerLetter"/>
      <w:lvlText w:val="%8."/>
      <w:lvlJc w:val="left"/>
      <w:pPr>
        <w:tabs>
          <w:tab w:val="num" w:pos="7385"/>
        </w:tabs>
        <w:ind w:left="7385" w:hanging="360"/>
      </w:pPr>
    </w:lvl>
    <w:lvl w:ilvl="8" w:tplc="0809001B" w:tentative="1">
      <w:start w:val="1"/>
      <w:numFmt w:val="lowerRoman"/>
      <w:lvlText w:val="%9."/>
      <w:lvlJc w:val="right"/>
      <w:pPr>
        <w:tabs>
          <w:tab w:val="num" w:pos="8105"/>
        </w:tabs>
        <w:ind w:left="8105" w:hanging="180"/>
      </w:pPr>
    </w:lvl>
  </w:abstractNum>
  <w:abstractNum w:abstractNumId="38" w15:restartNumberingAfterBreak="0">
    <w:nsid w:val="24C83EAA"/>
    <w:multiLevelType w:val="multilevel"/>
    <w:tmpl w:val="85C69F74"/>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686"/>
        </w:tabs>
        <w:autoSpaceDE w:val="0"/>
        <w:autoSpaceDN w:val="0"/>
        <w:adjustRightInd w:val="0"/>
        <w:ind w:left="3686" w:hanging="850"/>
      </w:pPr>
      <w:rPr>
        <w:rFonts w:ascii="Arial" w:eastAsia="Times New Roman" w:hAnsi="Arial" w:cs="Arial"/>
        <w:color w:val="000000"/>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39" w15:restartNumberingAfterBreak="0">
    <w:nsid w:val="2DB37054"/>
    <w:multiLevelType w:val="hybridMultilevel"/>
    <w:tmpl w:val="38FC6AAA"/>
    <w:lvl w:ilvl="0" w:tplc="35B4BB5C">
      <w:start w:val="1"/>
      <w:numFmt w:val="lowerLetter"/>
      <w:lvlText w:val="(%1)"/>
      <w:lvlJc w:val="left"/>
      <w:pPr>
        <w:ind w:left="2055" w:hanging="360"/>
      </w:pPr>
      <w:rPr>
        <w:rFonts w:hint="default"/>
        <w:b w:val="0"/>
      </w:r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40" w15:restartNumberingAfterBreak="0">
    <w:nsid w:val="367B4FE7"/>
    <w:multiLevelType w:val="multilevel"/>
    <w:tmpl w:val="8D241F7E"/>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Arial" w:hAnsi="Arial" w:cs="Arial" w:hint="default"/>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b w:val="0"/>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Arial" w:hAnsi="Arial" w:cs="Arial" w:hint="default"/>
        <w:b w:val="0"/>
        <w:sz w:val="22"/>
        <w:szCs w:val="22"/>
      </w:rPr>
    </w:lvl>
    <w:lvl w:ilvl="5">
      <w:start w:val="1"/>
      <w:numFmt w:val="lowerRoman"/>
      <w:lvlText w:val="(%6)"/>
      <w:lvlJc w:val="left"/>
      <w:pPr>
        <w:widowControl w:val="0"/>
        <w:tabs>
          <w:tab w:val="num" w:pos="3119"/>
        </w:tabs>
        <w:autoSpaceDE w:val="0"/>
        <w:autoSpaceDN w:val="0"/>
        <w:adjustRightInd w:val="0"/>
        <w:ind w:left="3119"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abstractNum w:abstractNumId="41" w15:restartNumberingAfterBreak="0">
    <w:nsid w:val="4B302C54"/>
    <w:multiLevelType w:val="hybridMultilevel"/>
    <w:tmpl w:val="85F6C10A"/>
    <w:lvl w:ilvl="0" w:tplc="B64E3B4A">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6AD4D35"/>
    <w:multiLevelType w:val="hybridMultilevel"/>
    <w:tmpl w:val="0540EB68"/>
    <w:lvl w:ilvl="0" w:tplc="BD201550">
      <w:start w:val="1"/>
      <w:numFmt w:val="lowerRoman"/>
      <w:lvlText w:val="%1)"/>
      <w:lvlJc w:val="left"/>
      <w:pPr>
        <w:ind w:left="1854" w:hanging="720"/>
      </w:pPr>
      <w:rPr>
        <w:rFonts w:hint="default"/>
        <w:b/>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3" w15:restartNumberingAfterBreak="0">
    <w:nsid w:val="75F80B4D"/>
    <w:multiLevelType w:val="multilevel"/>
    <w:tmpl w:val="5EA2E3BC"/>
    <w:lvl w:ilvl="0">
      <w:start w:val="1"/>
      <w:numFmt w:val="none"/>
      <w:suff w:val="nothing"/>
      <w:lvlText w:val=""/>
      <w:lvlJc w:val="left"/>
      <w:pPr>
        <w:widowControl w:val="0"/>
        <w:autoSpaceDE w:val="0"/>
        <w:autoSpaceDN w:val="0"/>
        <w:adjustRightInd w:val="0"/>
      </w:pPr>
      <w:rPr>
        <w:rFonts w:ascii="Times New Roman" w:hAnsi="Times New Roman" w:cs="Times New Roman"/>
        <w:sz w:val="22"/>
        <w:szCs w:val="22"/>
      </w:rPr>
    </w:lvl>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sz w:val="22"/>
        <w:szCs w:val="22"/>
      </w:rPr>
    </w:lvl>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rPr>
    </w:lvl>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sz w:val="22"/>
        <w:szCs w:val="22"/>
      </w:rPr>
    </w:lvl>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sz w:val="22"/>
        <w:szCs w:val="22"/>
      </w:rPr>
    </w:lvl>
    <w:lvl w:ilvl="6">
      <w:start w:val="1"/>
      <w:numFmt w:val="none"/>
      <w:suff w:val="nothing"/>
      <w:lvlText w:val=""/>
      <w:lvlJc w:val="left"/>
      <w:pPr>
        <w:widowControl w:val="0"/>
        <w:autoSpaceDE w:val="0"/>
        <w:autoSpaceDN w:val="0"/>
        <w:adjustRightInd w:val="0"/>
        <w:ind w:left="851"/>
      </w:pPr>
      <w:rPr>
        <w:rFonts w:ascii="Times New Roman" w:hAnsi="Times New Roman" w:cs="Times New Roman"/>
        <w:sz w:val="22"/>
        <w:szCs w:val="22"/>
      </w:rPr>
    </w:lvl>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sz w:val="22"/>
        <w:szCs w:val="22"/>
      </w:rPr>
    </w:lvl>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sz w:val="22"/>
        <w:szCs w:val="22"/>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6"/>
  </w:num>
  <w:num w:numId="13">
    <w:abstractNumId w:val="15"/>
  </w:num>
  <w:num w:numId="14">
    <w:abstractNumId w:val="14"/>
  </w:num>
  <w:num w:numId="15">
    <w:abstractNumId w:val="18"/>
  </w:num>
  <w:num w:numId="16">
    <w:abstractNumId w:val="13"/>
  </w:num>
  <w:num w:numId="17">
    <w:abstractNumId w:val="12"/>
  </w:num>
  <w:num w:numId="18">
    <w:abstractNumId w:val="11"/>
  </w:num>
  <w:num w:numId="19">
    <w:abstractNumId w:val="19"/>
  </w:num>
  <w:num w:numId="20">
    <w:abstractNumId w:val="10"/>
  </w:num>
  <w:num w:numId="21">
    <w:abstractNumId w:val="20"/>
  </w:num>
  <w:num w:numId="22">
    <w:abstractNumId w:val="27"/>
  </w:num>
  <w:num w:numId="23">
    <w:abstractNumId w:val="24"/>
  </w:num>
  <w:num w:numId="24">
    <w:abstractNumId w:val="28"/>
  </w:num>
  <w:num w:numId="25">
    <w:abstractNumId w:val="31"/>
  </w:num>
  <w:num w:numId="26">
    <w:abstractNumId w:val="25"/>
  </w:num>
  <w:num w:numId="27">
    <w:abstractNumId w:val="30"/>
  </w:num>
  <w:num w:numId="28">
    <w:abstractNumId w:val="22"/>
  </w:num>
  <w:num w:numId="29">
    <w:abstractNumId w:val="29"/>
  </w:num>
  <w:num w:numId="30">
    <w:abstractNumId w:val="33"/>
  </w:num>
  <w:num w:numId="31">
    <w:abstractNumId w:val="21"/>
  </w:num>
  <w:num w:numId="32">
    <w:abstractNumId w:val="32"/>
    <w:lvlOverride w:ilvl="0">
      <w:lvl w:ilvl="0" w:tplc="FFFFFFFF">
        <w:start w:val="2"/>
        <w:numFmt w:val="lowerLetter"/>
        <w:lvlText w:val="(%1)"/>
        <w:lvlJc w:val="left"/>
        <w:pPr>
          <w:widowControl w:val="0"/>
          <w:tabs>
            <w:tab w:val="num" w:pos="7893"/>
          </w:tabs>
          <w:autoSpaceDE w:val="0"/>
          <w:autoSpaceDN w:val="0"/>
          <w:adjustRightInd w:val="0"/>
          <w:ind w:left="7893" w:hanging="360"/>
        </w:pPr>
        <w:rPr>
          <w:rFonts w:ascii="Arial" w:hAnsi="Arial" w:cs="Arial"/>
          <w:color w:val="000000"/>
          <w:spacing w:val="0"/>
          <w:sz w:val="24"/>
          <w:szCs w:val="24"/>
          <w:u w:val="none"/>
        </w:rPr>
      </w:lvl>
    </w:lvlOverride>
    <w:lvlOverride w:ilvl="1">
      <w:lvl w:ilvl="1" w:tplc="FFFFFFFF">
        <w:start w:val="1"/>
        <w:numFmt w:val="lowerLetter"/>
        <w:lvlText w:val="%2."/>
        <w:lvlJc w:val="left"/>
        <w:pPr>
          <w:widowControl w:val="0"/>
          <w:tabs>
            <w:tab w:val="num" w:pos="8613"/>
          </w:tabs>
          <w:autoSpaceDE w:val="0"/>
          <w:autoSpaceDN w:val="0"/>
          <w:adjustRightInd w:val="0"/>
          <w:ind w:left="8613" w:hanging="360"/>
        </w:pPr>
        <w:rPr>
          <w:rFonts w:ascii="Garamond MT" w:hAnsi="Garamond MT" w:cs="Garamond MT"/>
          <w:color w:val="0000FF"/>
          <w:spacing w:val="0"/>
          <w:sz w:val="24"/>
          <w:szCs w:val="24"/>
          <w:u w:val="double"/>
        </w:rPr>
      </w:lvl>
    </w:lvlOverride>
    <w:lvlOverride w:ilvl="2">
      <w:lvl w:ilvl="2" w:tplc="FFFFFFFF">
        <w:start w:val="1"/>
        <w:numFmt w:val="lowerRoman"/>
        <w:lvlText w:val="%3."/>
        <w:lvlJc w:val="right"/>
        <w:pPr>
          <w:widowControl w:val="0"/>
          <w:tabs>
            <w:tab w:val="num" w:pos="9333"/>
          </w:tabs>
          <w:autoSpaceDE w:val="0"/>
          <w:autoSpaceDN w:val="0"/>
          <w:adjustRightInd w:val="0"/>
          <w:ind w:left="9333" w:hanging="180"/>
        </w:pPr>
        <w:rPr>
          <w:rFonts w:ascii="Garamond MT" w:hAnsi="Garamond MT" w:cs="Garamond MT"/>
          <w:color w:val="0000FF"/>
          <w:spacing w:val="0"/>
          <w:sz w:val="24"/>
          <w:szCs w:val="24"/>
          <w:u w:val="double"/>
        </w:rPr>
      </w:lvl>
    </w:lvlOverride>
    <w:lvlOverride w:ilvl="3">
      <w:lvl w:ilvl="3" w:tplc="FFFFFFFF">
        <w:start w:val="1"/>
        <w:numFmt w:val="decimal"/>
        <w:lvlText w:val="%4."/>
        <w:lvlJc w:val="left"/>
        <w:pPr>
          <w:widowControl w:val="0"/>
          <w:tabs>
            <w:tab w:val="num" w:pos="10053"/>
          </w:tabs>
          <w:autoSpaceDE w:val="0"/>
          <w:autoSpaceDN w:val="0"/>
          <w:adjustRightInd w:val="0"/>
          <w:ind w:left="10053" w:hanging="360"/>
        </w:pPr>
        <w:rPr>
          <w:rFonts w:ascii="Garamond MT" w:hAnsi="Garamond MT" w:cs="Garamond MT"/>
          <w:color w:val="0000FF"/>
          <w:spacing w:val="0"/>
          <w:sz w:val="24"/>
          <w:szCs w:val="24"/>
          <w:u w:val="double"/>
        </w:rPr>
      </w:lvl>
    </w:lvlOverride>
    <w:lvlOverride w:ilvl="4">
      <w:lvl w:ilvl="4" w:tplc="FFFFFFFF">
        <w:start w:val="1"/>
        <w:numFmt w:val="lowerLetter"/>
        <w:lvlText w:val="%5."/>
        <w:lvlJc w:val="left"/>
        <w:pPr>
          <w:widowControl w:val="0"/>
          <w:tabs>
            <w:tab w:val="num" w:pos="851"/>
          </w:tabs>
          <w:autoSpaceDE w:val="0"/>
          <w:autoSpaceDN w:val="0"/>
          <w:adjustRightInd w:val="0"/>
          <w:ind w:left="10773" w:hanging="360"/>
        </w:pPr>
        <w:rPr>
          <w:rFonts w:ascii="Garamond MT" w:hAnsi="Garamond MT" w:cs="Garamond MT"/>
          <w:color w:val="0000FF"/>
          <w:spacing w:val="0"/>
          <w:sz w:val="24"/>
          <w:szCs w:val="24"/>
          <w:u w:val="double"/>
        </w:rPr>
      </w:lvl>
    </w:lvlOverride>
    <w:lvlOverride w:ilvl="5">
      <w:lvl w:ilvl="5" w:tplc="FFFFFFFF">
        <w:start w:val="1"/>
        <w:numFmt w:val="lowerRoman"/>
        <w:lvlText w:val="%6."/>
        <w:lvlJc w:val="right"/>
        <w:pPr>
          <w:widowControl w:val="0"/>
          <w:tabs>
            <w:tab w:val="num" w:pos="851"/>
          </w:tabs>
          <w:autoSpaceDE w:val="0"/>
          <w:autoSpaceDN w:val="0"/>
          <w:adjustRightInd w:val="0"/>
          <w:ind w:left="11493" w:hanging="180"/>
        </w:pPr>
        <w:rPr>
          <w:rFonts w:ascii="Garamond MT" w:hAnsi="Garamond MT" w:cs="Garamond MT"/>
          <w:color w:val="0000FF"/>
          <w:spacing w:val="0"/>
          <w:sz w:val="24"/>
          <w:szCs w:val="24"/>
          <w:u w:val="double"/>
        </w:rPr>
      </w:lvl>
    </w:lvlOverride>
    <w:lvlOverride w:ilvl="6">
      <w:lvl w:ilvl="6" w:tplc="FFFFFFFF">
        <w:start w:val="1"/>
        <w:numFmt w:val="decimal"/>
        <w:lvlText w:val="%7."/>
        <w:lvlJc w:val="left"/>
        <w:pPr>
          <w:widowControl w:val="0"/>
          <w:tabs>
            <w:tab w:val="num" w:pos="851"/>
          </w:tabs>
          <w:autoSpaceDE w:val="0"/>
          <w:autoSpaceDN w:val="0"/>
          <w:adjustRightInd w:val="0"/>
          <w:ind w:left="12213" w:hanging="360"/>
        </w:pPr>
        <w:rPr>
          <w:rFonts w:ascii="Garamond MT" w:hAnsi="Garamond MT" w:cs="Garamond MT"/>
          <w:color w:val="0000FF"/>
          <w:spacing w:val="0"/>
          <w:sz w:val="24"/>
          <w:szCs w:val="24"/>
          <w:u w:val="double"/>
        </w:rPr>
      </w:lvl>
    </w:lvlOverride>
    <w:lvlOverride w:ilvl="7">
      <w:lvl w:ilvl="7" w:tplc="FFFFFFFF">
        <w:start w:val="1"/>
        <w:numFmt w:val="lowerLetter"/>
        <w:lvlText w:val="%8."/>
        <w:lvlJc w:val="left"/>
        <w:pPr>
          <w:widowControl w:val="0"/>
          <w:tabs>
            <w:tab w:val="num" w:pos="851"/>
          </w:tabs>
          <w:autoSpaceDE w:val="0"/>
          <w:autoSpaceDN w:val="0"/>
          <w:adjustRightInd w:val="0"/>
          <w:ind w:left="12933" w:hanging="360"/>
        </w:pPr>
        <w:rPr>
          <w:rFonts w:ascii="Garamond MT" w:hAnsi="Garamond MT" w:cs="Garamond MT"/>
          <w:color w:val="0000FF"/>
          <w:spacing w:val="0"/>
          <w:sz w:val="24"/>
          <w:szCs w:val="24"/>
          <w:u w:val="double"/>
        </w:rPr>
      </w:lvl>
    </w:lvlOverride>
    <w:lvlOverride w:ilvl="8">
      <w:lvl w:ilvl="8" w:tplc="FFFFFFFF">
        <w:start w:val="1"/>
        <w:numFmt w:val="lowerRoman"/>
        <w:lvlText w:val="%9."/>
        <w:lvlJc w:val="right"/>
        <w:pPr>
          <w:widowControl w:val="0"/>
          <w:tabs>
            <w:tab w:val="num" w:pos="851"/>
          </w:tabs>
          <w:autoSpaceDE w:val="0"/>
          <w:autoSpaceDN w:val="0"/>
          <w:adjustRightInd w:val="0"/>
          <w:ind w:left="13653" w:hanging="180"/>
        </w:pPr>
        <w:rPr>
          <w:rFonts w:ascii="Garamond MT" w:hAnsi="Garamond MT" w:cs="Garamond MT"/>
          <w:color w:val="0000FF"/>
          <w:spacing w:val="0"/>
          <w:sz w:val="24"/>
          <w:szCs w:val="24"/>
          <w:u w:val="double"/>
        </w:rPr>
      </w:lvl>
    </w:lvlOverride>
  </w:num>
  <w:num w:numId="33">
    <w:abstractNumId w:val="23"/>
    <w:lvlOverride w:ilvl="0">
      <w:lvl w:ilvl="0" w:tplc="B0DC6836">
        <w:start w:val="2"/>
        <w:numFmt w:val="lowerLetter"/>
        <w:lvlText w:val="(%1)"/>
        <w:lvlJc w:val="left"/>
        <w:pPr>
          <w:widowControl w:val="0"/>
          <w:tabs>
            <w:tab w:val="num" w:pos="7889"/>
          </w:tabs>
          <w:autoSpaceDE w:val="0"/>
          <w:autoSpaceDN w:val="0"/>
          <w:adjustRightInd w:val="0"/>
          <w:ind w:left="7889" w:hanging="360"/>
        </w:pPr>
        <w:rPr>
          <w:rFonts w:ascii="Arial" w:hAnsi="Arial" w:cs="Arial"/>
          <w:color w:val="auto"/>
          <w:spacing w:val="0"/>
          <w:sz w:val="24"/>
          <w:szCs w:val="24"/>
          <w:u w:val="none"/>
        </w:rPr>
      </w:lvl>
    </w:lvlOverride>
    <w:lvlOverride w:ilvl="1">
      <w:lvl w:ilvl="1" w:tplc="FFFFFFFF">
        <w:start w:val="1"/>
        <w:numFmt w:val="lowerLetter"/>
        <w:lvlText w:val="%2."/>
        <w:lvlJc w:val="left"/>
        <w:pPr>
          <w:widowControl w:val="0"/>
          <w:tabs>
            <w:tab w:val="num" w:pos="8609"/>
          </w:tabs>
          <w:autoSpaceDE w:val="0"/>
          <w:autoSpaceDN w:val="0"/>
          <w:adjustRightInd w:val="0"/>
          <w:ind w:left="8609" w:hanging="360"/>
        </w:pPr>
        <w:rPr>
          <w:rFonts w:ascii="Garamond MT" w:hAnsi="Garamond MT" w:cs="Garamond MT"/>
          <w:color w:val="0000FF"/>
          <w:spacing w:val="0"/>
          <w:sz w:val="24"/>
          <w:szCs w:val="24"/>
          <w:u w:val="double"/>
        </w:rPr>
      </w:lvl>
    </w:lvlOverride>
    <w:lvlOverride w:ilvl="2">
      <w:lvl w:ilvl="2" w:tplc="FFFFFFFF">
        <w:start w:val="1"/>
        <w:numFmt w:val="lowerRoman"/>
        <w:lvlText w:val="%3."/>
        <w:lvlJc w:val="right"/>
        <w:pPr>
          <w:widowControl w:val="0"/>
          <w:tabs>
            <w:tab w:val="num" w:pos="8690"/>
          </w:tabs>
          <w:autoSpaceDE w:val="0"/>
          <w:autoSpaceDN w:val="0"/>
          <w:adjustRightInd w:val="0"/>
          <w:ind w:left="8690" w:hanging="180"/>
        </w:pPr>
        <w:rPr>
          <w:rFonts w:ascii="Garamond MT" w:hAnsi="Garamond MT" w:cs="Garamond MT"/>
          <w:color w:val="0000FF"/>
          <w:spacing w:val="0"/>
          <w:sz w:val="24"/>
          <w:szCs w:val="24"/>
          <w:u w:val="double"/>
        </w:rPr>
      </w:lvl>
    </w:lvlOverride>
    <w:lvlOverride w:ilvl="3">
      <w:lvl w:ilvl="3" w:tplc="FFFFFFFF">
        <w:start w:val="1"/>
        <w:numFmt w:val="decimal"/>
        <w:lvlText w:val="%4."/>
        <w:lvlJc w:val="left"/>
        <w:pPr>
          <w:widowControl w:val="0"/>
          <w:tabs>
            <w:tab w:val="num" w:pos="8870"/>
          </w:tabs>
          <w:autoSpaceDE w:val="0"/>
          <w:autoSpaceDN w:val="0"/>
          <w:adjustRightInd w:val="0"/>
          <w:ind w:left="8870" w:hanging="360"/>
        </w:pPr>
        <w:rPr>
          <w:rFonts w:ascii="Garamond MT" w:hAnsi="Garamond MT" w:cs="Garamond MT"/>
          <w:color w:val="0000FF"/>
          <w:spacing w:val="0"/>
          <w:sz w:val="24"/>
          <w:szCs w:val="24"/>
          <w:u w:val="double"/>
        </w:rPr>
      </w:lvl>
    </w:lvlOverride>
    <w:lvlOverride w:ilvl="4">
      <w:lvl w:ilvl="4" w:tplc="FFFFFFFF">
        <w:start w:val="1"/>
        <w:numFmt w:val="lowerLetter"/>
        <w:lvlText w:val="%5."/>
        <w:lvlJc w:val="left"/>
        <w:pPr>
          <w:widowControl w:val="0"/>
          <w:tabs>
            <w:tab w:val="num" w:pos="851"/>
          </w:tabs>
          <w:autoSpaceDE w:val="0"/>
          <w:autoSpaceDN w:val="0"/>
          <w:adjustRightInd w:val="0"/>
          <w:ind w:left="10769" w:hanging="360"/>
        </w:pPr>
        <w:rPr>
          <w:rFonts w:ascii="Garamond MT" w:hAnsi="Garamond MT" w:cs="Garamond MT"/>
          <w:color w:val="0000FF"/>
          <w:spacing w:val="0"/>
          <w:sz w:val="24"/>
          <w:szCs w:val="24"/>
          <w:u w:val="double"/>
        </w:rPr>
      </w:lvl>
    </w:lvlOverride>
    <w:lvlOverride w:ilvl="5">
      <w:lvl w:ilvl="5" w:tplc="FFFFFFFF">
        <w:start w:val="1"/>
        <w:numFmt w:val="lowerRoman"/>
        <w:lvlText w:val="%6."/>
        <w:lvlJc w:val="right"/>
        <w:pPr>
          <w:widowControl w:val="0"/>
          <w:tabs>
            <w:tab w:val="num" w:pos="851"/>
          </w:tabs>
          <w:autoSpaceDE w:val="0"/>
          <w:autoSpaceDN w:val="0"/>
          <w:adjustRightInd w:val="0"/>
          <w:ind w:left="11489" w:hanging="180"/>
        </w:pPr>
        <w:rPr>
          <w:rFonts w:ascii="Garamond MT" w:hAnsi="Garamond MT" w:cs="Garamond MT"/>
          <w:color w:val="0000FF"/>
          <w:spacing w:val="0"/>
          <w:sz w:val="24"/>
          <w:szCs w:val="24"/>
          <w:u w:val="double"/>
        </w:rPr>
      </w:lvl>
    </w:lvlOverride>
    <w:lvlOverride w:ilvl="6">
      <w:lvl w:ilvl="6" w:tplc="FFFFFFFF">
        <w:start w:val="1"/>
        <w:numFmt w:val="decimal"/>
        <w:lvlText w:val="%7."/>
        <w:lvlJc w:val="left"/>
        <w:pPr>
          <w:widowControl w:val="0"/>
          <w:tabs>
            <w:tab w:val="num" w:pos="851"/>
          </w:tabs>
          <w:autoSpaceDE w:val="0"/>
          <w:autoSpaceDN w:val="0"/>
          <w:adjustRightInd w:val="0"/>
          <w:ind w:left="12209" w:hanging="360"/>
        </w:pPr>
        <w:rPr>
          <w:rFonts w:ascii="Garamond MT" w:hAnsi="Garamond MT" w:cs="Garamond MT"/>
          <w:color w:val="0000FF"/>
          <w:spacing w:val="0"/>
          <w:sz w:val="24"/>
          <w:szCs w:val="24"/>
          <w:u w:val="double"/>
        </w:rPr>
      </w:lvl>
    </w:lvlOverride>
    <w:lvlOverride w:ilvl="7">
      <w:lvl w:ilvl="7" w:tplc="FFFFFFFF">
        <w:start w:val="1"/>
        <w:numFmt w:val="lowerLetter"/>
        <w:lvlText w:val="%8."/>
        <w:lvlJc w:val="left"/>
        <w:pPr>
          <w:widowControl w:val="0"/>
          <w:tabs>
            <w:tab w:val="num" w:pos="851"/>
          </w:tabs>
          <w:autoSpaceDE w:val="0"/>
          <w:autoSpaceDN w:val="0"/>
          <w:adjustRightInd w:val="0"/>
          <w:ind w:left="12929" w:hanging="360"/>
        </w:pPr>
        <w:rPr>
          <w:rFonts w:ascii="Garamond MT" w:hAnsi="Garamond MT" w:cs="Garamond MT"/>
          <w:color w:val="0000FF"/>
          <w:spacing w:val="0"/>
          <w:sz w:val="24"/>
          <w:szCs w:val="24"/>
          <w:u w:val="double"/>
        </w:rPr>
      </w:lvl>
    </w:lvlOverride>
    <w:lvlOverride w:ilvl="8">
      <w:lvl w:ilvl="8" w:tplc="FFFFFFFF">
        <w:start w:val="1"/>
        <w:numFmt w:val="lowerRoman"/>
        <w:lvlText w:val="%9."/>
        <w:lvlJc w:val="right"/>
        <w:pPr>
          <w:widowControl w:val="0"/>
          <w:tabs>
            <w:tab w:val="num" w:pos="851"/>
          </w:tabs>
          <w:autoSpaceDE w:val="0"/>
          <w:autoSpaceDN w:val="0"/>
          <w:adjustRightInd w:val="0"/>
          <w:ind w:left="13649" w:hanging="180"/>
        </w:pPr>
        <w:rPr>
          <w:rFonts w:ascii="Garamond MT" w:hAnsi="Garamond MT" w:cs="Garamond MT"/>
          <w:color w:val="0000FF"/>
          <w:spacing w:val="0"/>
          <w:sz w:val="24"/>
          <w:szCs w:val="24"/>
          <w:u w:val="double"/>
        </w:rPr>
      </w:lvl>
    </w:lvlOverride>
  </w:num>
  <w:num w:numId="34">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u w:val="non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5">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FF"/>
          <w:sz w:val="22"/>
          <w:szCs w:val="22"/>
          <w:u w:val="doubl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auto"/>
          <w:sz w:val="22"/>
          <w:szCs w:val="22"/>
          <w:u w:val="non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6">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FF"/>
          <w:sz w:val="22"/>
          <w:szCs w:val="22"/>
          <w:u w:val="doubl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00"/>
          <w:sz w:val="22"/>
          <w:szCs w:val="22"/>
          <w:u w:val="non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7">
    <w:abstractNumId w:val="20"/>
    <w:lvlOverride w:ilvl="0">
      <w:startOverride w:val="1"/>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startOverride w:val="8"/>
      <w:lvl w:ilvl="1">
        <w:start w:val="8"/>
        <w:numFmt w:val="decimal"/>
        <w:lvlText w:val="%2."/>
        <w:lvlJc w:val="left"/>
        <w:pPr>
          <w:widowControl w:val="0"/>
          <w:tabs>
            <w:tab w:val="num" w:pos="851"/>
          </w:tabs>
          <w:autoSpaceDE w:val="0"/>
          <w:autoSpaceDN w:val="0"/>
          <w:adjustRightInd w:val="0"/>
          <w:ind w:left="851" w:hanging="851"/>
        </w:pPr>
        <w:rPr>
          <w:rFonts w:ascii="Arial Bold" w:hAnsi="Arial Bold" w:cs="Arial Bold"/>
          <w:color w:val="000000"/>
          <w:sz w:val="22"/>
          <w:szCs w:val="22"/>
          <w:u w:val="none"/>
        </w:rPr>
      </w:lvl>
    </w:lvlOverride>
    <w:lvlOverride w:ilvl="2">
      <w:startOverride w:val="1"/>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startOverride w:val="1"/>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FF"/>
          <w:sz w:val="22"/>
          <w:szCs w:val="22"/>
          <w:u w:val="double"/>
        </w:rPr>
      </w:lvl>
    </w:lvlOverride>
    <w:lvlOverride w:ilvl="4">
      <w:startOverride w:val="1"/>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startOverride w:val="1"/>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startOverride w:val="1"/>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startOverride w:val="1"/>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startOverride w:val="1"/>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38">
    <w:abstractNumId w:val="26"/>
  </w:num>
  <w:num w:numId="39">
    <w:abstractNumId w:val="34"/>
  </w:num>
  <w:num w:numId="40">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Arial Bold" w:hAnsi="Arial Bold" w:cs="Arial" w:hint="default"/>
          <w:color w:val="auto"/>
          <w:sz w:val="22"/>
          <w:szCs w:val="22"/>
          <w:u w:val="non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auto"/>
          <w:sz w:val="22"/>
          <w:szCs w:val="22"/>
          <w:u w:val="none"/>
        </w:rPr>
      </w:lvl>
    </w:lvlOverride>
    <w:lvlOverride w:ilvl="4">
      <w:lvl w:ilvl="4">
        <w:start w:val="1"/>
        <w:numFmt w:val="lowerLetter"/>
        <w:lvlText w:val="(%5)"/>
        <w:lvlJc w:val="left"/>
        <w:pPr>
          <w:widowControl w:val="0"/>
          <w:tabs>
            <w:tab w:val="num" w:pos="2411"/>
          </w:tabs>
          <w:autoSpaceDE w:val="0"/>
          <w:autoSpaceDN w:val="0"/>
          <w:adjustRightInd w:val="0"/>
          <w:ind w:left="2411" w:hanging="851"/>
        </w:pPr>
        <w:rPr>
          <w:rFonts w:ascii="Times New Roman" w:hAnsi="Times New Roman" w:cs="Times New Roman"/>
          <w:color w:val="auto"/>
          <w:sz w:val="22"/>
          <w:szCs w:val="22"/>
          <w:u w:val="non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41">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701"/>
          </w:tabs>
          <w:autoSpaceDE w:val="0"/>
          <w:autoSpaceDN w:val="0"/>
          <w:adjustRightInd w:val="0"/>
          <w:ind w:left="1701" w:hanging="850"/>
        </w:pPr>
        <w:rPr>
          <w:rFonts w:ascii="Arial" w:hAnsi="Arial" w:cs="Arial"/>
          <w:color w:val="000000"/>
          <w:sz w:val="22"/>
          <w:szCs w:val="22"/>
          <w:u w:val="non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42">
    <w:abstractNumId w:val="20"/>
    <w:lvlOverride w:ilvl="0">
      <w:lvl w:ilvl="0">
        <w:start w:val="1"/>
        <w:numFmt w:val="none"/>
        <w:suff w:val="nothing"/>
        <w:lvlText w:val=""/>
        <w:lvlJc w:val="left"/>
        <w:pPr>
          <w:widowControl w:val="0"/>
          <w:autoSpaceDE w:val="0"/>
          <w:autoSpaceDN w:val="0"/>
          <w:adjustRightInd w:val="0"/>
        </w:pPr>
        <w:rPr>
          <w:rFonts w:ascii="Times New Roman" w:hAnsi="Times New Roman" w:cs="Times New Roman"/>
          <w:color w:val="0000FF"/>
          <w:sz w:val="22"/>
          <w:szCs w:val="22"/>
          <w:u w:val="double"/>
        </w:rPr>
      </w:lvl>
    </w:lvlOverride>
    <w:lvlOverride w:ilvl="1">
      <w:lvl w:ilvl="1">
        <w:start w:val="1"/>
        <w:numFmt w:val="decimal"/>
        <w:lvlText w:val="%2."/>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2">
      <w:lvl w:ilvl="2">
        <w:start w:val="1"/>
        <w:numFmt w:val="decimal"/>
        <w:lvlText w:val="%2.%3"/>
        <w:lvlJc w:val="left"/>
        <w:pPr>
          <w:widowControl w:val="0"/>
          <w:tabs>
            <w:tab w:val="num" w:pos="851"/>
          </w:tabs>
          <w:autoSpaceDE w:val="0"/>
          <w:autoSpaceDN w:val="0"/>
          <w:adjustRightInd w:val="0"/>
          <w:ind w:left="851" w:hanging="851"/>
        </w:pPr>
        <w:rPr>
          <w:rFonts w:ascii="Times New Roman" w:hAnsi="Times New Roman" w:cs="Times New Roman"/>
          <w:color w:val="0000FF"/>
          <w:sz w:val="22"/>
          <w:szCs w:val="22"/>
          <w:u w:val="double"/>
        </w:rPr>
      </w:lvl>
    </w:lvlOverride>
    <w:lvlOverride w:ilvl="3">
      <w:lvl w:ilvl="3">
        <w:start w:val="1"/>
        <w:numFmt w:val="decimal"/>
        <w:lvlText w:val="%2.%3.%4"/>
        <w:lvlJc w:val="left"/>
        <w:pPr>
          <w:widowControl w:val="0"/>
          <w:tabs>
            <w:tab w:val="num" w:pos="1560"/>
          </w:tabs>
          <w:autoSpaceDE w:val="0"/>
          <w:autoSpaceDN w:val="0"/>
          <w:adjustRightInd w:val="0"/>
          <w:ind w:left="1560" w:hanging="850"/>
        </w:pPr>
        <w:rPr>
          <w:rFonts w:ascii="Arial" w:hAnsi="Arial" w:cs="Arial"/>
          <w:color w:val="auto"/>
          <w:sz w:val="22"/>
          <w:szCs w:val="22"/>
          <w:u w:val="none"/>
        </w:rPr>
      </w:lvl>
    </w:lvlOverride>
    <w:lvlOverride w:ilvl="4">
      <w:lvl w:ilvl="4">
        <w:start w:val="1"/>
        <w:numFmt w:val="lowerLetter"/>
        <w:lvlText w:val="(%5)"/>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lvlOverride w:ilvl="5">
      <w:lvl w:ilvl="5">
        <w:start w:val="1"/>
        <w:numFmt w:val="lowerRoman"/>
        <w:lvlText w:val="(%6)"/>
        <w:lvlJc w:val="left"/>
        <w:pPr>
          <w:widowControl w:val="0"/>
          <w:tabs>
            <w:tab w:val="num" w:pos="3402"/>
          </w:tabs>
          <w:autoSpaceDE w:val="0"/>
          <w:autoSpaceDN w:val="0"/>
          <w:adjustRightInd w:val="0"/>
          <w:ind w:left="3402" w:hanging="850"/>
        </w:pPr>
        <w:rPr>
          <w:rFonts w:ascii="Times New Roman" w:hAnsi="Times New Roman" w:cs="Times New Roman"/>
          <w:color w:val="0000FF"/>
          <w:sz w:val="22"/>
          <w:szCs w:val="22"/>
          <w:u w:val="double"/>
        </w:rPr>
      </w:lvl>
    </w:lvlOverride>
    <w:lvlOverride w:ilvl="6">
      <w:lvl w:ilvl="6">
        <w:start w:val="1"/>
        <w:numFmt w:val="none"/>
        <w:suff w:val="nothing"/>
        <w:lvlText w:val=""/>
        <w:lvlJc w:val="left"/>
        <w:pPr>
          <w:widowControl w:val="0"/>
          <w:autoSpaceDE w:val="0"/>
          <w:autoSpaceDN w:val="0"/>
          <w:adjustRightInd w:val="0"/>
          <w:ind w:left="851"/>
        </w:pPr>
        <w:rPr>
          <w:rFonts w:ascii="Times New Roman" w:hAnsi="Times New Roman" w:cs="Times New Roman"/>
          <w:color w:val="0000FF"/>
          <w:sz w:val="22"/>
          <w:szCs w:val="22"/>
          <w:u w:val="double"/>
        </w:rPr>
      </w:lvl>
    </w:lvlOverride>
    <w:lvlOverride w:ilvl="7">
      <w:lvl w:ilvl="7">
        <w:start w:val="1"/>
        <w:numFmt w:val="lowerLetter"/>
        <w:lvlText w:val="(%8)"/>
        <w:lvlJc w:val="left"/>
        <w:pPr>
          <w:widowControl w:val="0"/>
          <w:tabs>
            <w:tab w:val="num" w:pos="1701"/>
          </w:tabs>
          <w:autoSpaceDE w:val="0"/>
          <w:autoSpaceDN w:val="0"/>
          <w:adjustRightInd w:val="0"/>
          <w:ind w:left="1701" w:hanging="850"/>
        </w:pPr>
        <w:rPr>
          <w:rFonts w:ascii="Times New Roman" w:hAnsi="Times New Roman" w:cs="Times New Roman"/>
          <w:color w:val="0000FF"/>
          <w:sz w:val="22"/>
          <w:szCs w:val="22"/>
          <w:u w:val="double"/>
        </w:rPr>
      </w:lvl>
    </w:lvlOverride>
    <w:lvlOverride w:ilvl="8">
      <w:lvl w:ilvl="8">
        <w:start w:val="1"/>
        <w:numFmt w:val="lowerRoman"/>
        <w:lvlText w:val="(%9)"/>
        <w:lvlJc w:val="left"/>
        <w:pPr>
          <w:widowControl w:val="0"/>
          <w:tabs>
            <w:tab w:val="num" w:pos="2552"/>
          </w:tabs>
          <w:autoSpaceDE w:val="0"/>
          <w:autoSpaceDN w:val="0"/>
          <w:adjustRightInd w:val="0"/>
          <w:ind w:left="2552" w:hanging="851"/>
        </w:pPr>
        <w:rPr>
          <w:rFonts w:ascii="Times New Roman" w:hAnsi="Times New Roman" w:cs="Times New Roman"/>
          <w:color w:val="0000FF"/>
          <w:sz w:val="22"/>
          <w:szCs w:val="22"/>
          <w:u w:val="double"/>
        </w:rPr>
      </w:lvl>
    </w:lvlOverride>
  </w:num>
  <w:num w:numId="43">
    <w:abstractNumId w:val="35"/>
  </w:num>
  <w:num w:numId="44">
    <w:abstractNumId w:val="43"/>
  </w:num>
  <w:num w:numId="45">
    <w:abstractNumId w:val="37"/>
  </w:num>
  <w:num w:numId="46">
    <w:abstractNumId w:val="42"/>
  </w:num>
  <w:num w:numId="47">
    <w:abstractNumId w:val="36"/>
  </w:num>
  <w:num w:numId="48">
    <w:abstractNumId w:val="40"/>
  </w:num>
  <w:num w:numId="49">
    <w:abstractNumId w:val="38"/>
  </w:num>
  <w:num w:numId="50">
    <w:abstractNumId w:val="41"/>
  </w:num>
  <w:num w:numId="51">
    <w:abstractNumId w:val="3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45"/>
    <w:rsid w:val="00000A98"/>
    <w:rsid w:val="000021C5"/>
    <w:rsid w:val="000048D8"/>
    <w:rsid w:val="00015E8D"/>
    <w:rsid w:val="00016B42"/>
    <w:rsid w:val="00016C4F"/>
    <w:rsid w:val="00025377"/>
    <w:rsid w:val="000341B7"/>
    <w:rsid w:val="00036A30"/>
    <w:rsid w:val="000435FF"/>
    <w:rsid w:val="00047BDA"/>
    <w:rsid w:val="000560D1"/>
    <w:rsid w:val="00056C8E"/>
    <w:rsid w:val="00056E7B"/>
    <w:rsid w:val="00057EE3"/>
    <w:rsid w:val="00065040"/>
    <w:rsid w:val="00065D73"/>
    <w:rsid w:val="00067BF0"/>
    <w:rsid w:val="00076F27"/>
    <w:rsid w:val="00081A47"/>
    <w:rsid w:val="00082BAC"/>
    <w:rsid w:val="00084A86"/>
    <w:rsid w:val="000870E1"/>
    <w:rsid w:val="00087512"/>
    <w:rsid w:val="00090DFE"/>
    <w:rsid w:val="00092DC8"/>
    <w:rsid w:val="00095F3F"/>
    <w:rsid w:val="000973E6"/>
    <w:rsid w:val="000B1017"/>
    <w:rsid w:val="000B122B"/>
    <w:rsid w:val="000B1505"/>
    <w:rsid w:val="000B4E8E"/>
    <w:rsid w:val="000C6229"/>
    <w:rsid w:val="000D3FB9"/>
    <w:rsid w:val="000D6E12"/>
    <w:rsid w:val="000E01CB"/>
    <w:rsid w:val="000E5D30"/>
    <w:rsid w:val="000E7E51"/>
    <w:rsid w:val="000F16AC"/>
    <w:rsid w:val="000F7880"/>
    <w:rsid w:val="0010051D"/>
    <w:rsid w:val="001158F6"/>
    <w:rsid w:val="0012044E"/>
    <w:rsid w:val="0012633B"/>
    <w:rsid w:val="00134532"/>
    <w:rsid w:val="001359AD"/>
    <w:rsid w:val="00136CA3"/>
    <w:rsid w:val="001415EE"/>
    <w:rsid w:val="00143DD4"/>
    <w:rsid w:val="001441BD"/>
    <w:rsid w:val="001543F3"/>
    <w:rsid w:val="001544FE"/>
    <w:rsid w:val="00157B1B"/>
    <w:rsid w:val="00160A53"/>
    <w:rsid w:val="00162358"/>
    <w:rsid w:val="001640EF"/>
    <w:rsid w:val="00170A27"/>
    <w:rsid w:val="001713F0"/>
    <w:rsid w:val="00181EC3"/>
    <w:rsid w:val="00191CE4"/>
    <w:rsid w:val="001939B4"/>
    <w:rsid w:val="00194531"/>
    <w:rsid w:val="001B1E09"/>
    <w:rsid w:val="001D1FD5"/>
    <w:rsid w:val="001D6C9A"/>
    <w:rsid w:val="001D75E4"/>
    <w:rsid w:val="001E0C92"/>
    <w:rsid w:val="001E7747"/>
    <w:rsid w:val="0020125B"/>
    <w:rsid w:val="0021534F"/>
    <w:rsid w:val="0022293E"/>
    <w:rsid w:val="0023269E"/>
    <w:rsid w:val="00235317"/>
    <w:rsid w:val="00241B9C"/>
    <w:rsid w:val="0025275F"/>
    <w:rsid w:val="00260065"/>
    <w:rsid w:val="00275316"/>
    <w:rsid w:val="00293670"/>
    <w:rsid w:val="00297481"/>
    <w:rsid w:val="002A1030"/>
    <w:rsid w:val="002B53A6"/>
    <w:rsid w:val="002C3CEB"/>
    <w:rsid w:val="002E6547"/>
    <w:rsid w:val="002E7BBA"/>
    <w:rsid w:val="0030008D"/>
    <w:rsid w:val="00312C12"/>
    <w:rsid w:val="0031313C"/>
    <w:rsid w:val="003254E1"/>
    <w:rsid w:val="003315BE"/>
    <w:rsid w:val="00334706"/>
    <w:rsid w:val="00335843"/>
    <w:rsid w:val="00342528"/>
    <w:rsid w:val="00343295"/>
    <w:rsid w:val="00346668"/>
    <w:rsid w:val="00351F14"/>
    <w:rsid w:val="0035479E"/>
    <w:rsid w:val="0036709D"/>
    <w:rsid w:val="0037528D"/>
    <w:rsid w:val="00385B97"/>
    <w:rsid w:val="003910BE"/>
    <w:rsid w:val="00391A2E"/>
    <w:rsid w:val="00395348"/>
    <w:rsid w:val="0039613F"/>
    <w:rsid w:val="003C15F4"/>
    <w:rsid w:val="003E01F3"/>
    <w:rsid w:val="003E1423"/>
    <w:rsid w:val="003E3D24"/>
    <w:rsid w:val="00400983"/>
    <w:rsid w:val="00401169"/>
    <w:rsid w:val="0041486E"/>
    <w:rsid w:val="0041721C"/>
    <w:rsid w:val="004229C8"/>
    <w:rsid w:val="00427A2C"/>
    <w:rsid w:val="00434338"/>
    <w:rsid w:val="00443940"/>
    <w:rsid w:val="00456E10"/>
    <w:rsid w:val="00474651"/>
    <w:rsid w:val="00477731"/>
    <w:rsid w:val="004821DA"/>
    <w:rsid w:val="00487A19"/>
    <w:rsid w:val="0049250C"/>
    <w:rsid w:val="004A1883"/>
    <w:rsid w:val="004A44A5"/>
    <w:rsid w:val="004C1D91"/>
    <w:rsid w:val="004C551F"/>
    <w:rsid w:val="004D034C"/>
    <w:rsid w:val="004D2AFA"/>
    <w:rsid w:val="004D392E"/>
    <w:rsid w:val="004F16BC"/>
    <w:rsid w:val="004F5239"/>
    <w:rsid w:val="005046D6"/>
    <w:rsid w:val="00504C32"/>
    <w:rsid w:val="00510A26"/>
    <w:rsid w:val="00514155"/>
    <w:rsid w:val="005343D1"/>
    <w:rsid w:val="0055211B"/>
    <w:rsid w:val="00555D43"/>
    <w:rsid w:val="00573B5F"/>
    <w:rsid w:val="00587EE0"/>
    <w:rsid w:val="005938D1"/>
    <w:rsid w:val="005951C0"/>
    <w:rsid w:val="005B0C1F"/>
    <w:rsid w:val="005B153F"/>
    <w:rsid w:val="005C1E60"/>
    <w:rsid w:val="005C1FF4"/>
    <w:rsid w:val="005D5173"/>
    <w:rsid w:val="00601295"/>
    <w:rsid w:val="00606401"/>
    <w:rsid w:val="00606573"/>
    <w:rsid w:val="0061702D"/>
    <w:rsid w:val="00626CCB"/>
    <w:rsid w:val="006409A7"/>
    <w:rsid w:val="00640DE5"/>
    <w:rsid w:val="00645DE0"/>
    <w:rsid w:val="006527F8"/>
    <w:rsid w:val="006757F3"/>
    <w:rsid w:val="00676058"/>
    <w:rsid w:val="0067710D"/>
    <w:rsid w:val="00690442"/>
    <w:rsid w:val="00693986"/>
    <w:rsid w:val="00693E79"/>
    <w:rsid w:val="00695762"/>
    <w:rsid w:val="006A06C6"/>
    <w:rsid w:val="006A0C23"/>
    <w:rsid w:val="006A53E5"/>
    <w:rsid w:val="006B2077"/>
    <w:rsid w:val="006B550B"/>
    <w:rsid w:val="006C2D7C"/>
    <w:rsid w:val="006C7446"/>
    <w:rsid w:val="006C757F"/>
    <w:rsid w:val="006D1A1F"/>
    <w:rsid w:val="006E1D9E"/>
    <w:rsid w:val="006E218E"/>
    <w:rsid w:val="006E31CF"/>
    <w:rsid w:val="006E69BF"/>
    <w:rsid w:val="006F41E0"/>
    <w:rsid w:val="007061EC"/>
    <w:rsid w:val="007262AB"/>
    <w:rsid w:val="00726EE0"/>
    <w:rsid w:val="00730BE6"/>
    <w:rsid w:val="00741D40"/>
    <w:rsid w:val="00756B5D"/>
    <w:rsid w:val="007579B5"/>
    <w:rsid w:val="007625B1"/>
    <w:rsid w:val="00765BC0"/>
    <w:rsid w:val="007679BC"/>
    <w:rsid w:val="00770704"/>
    <w:rsid w:val="00771D6C"/>
    <w:rsid w:val="007757C8"/>
    <w:rsid w:val="00775906"/>
    <w:rsid w:val="007764D0"/>
    <w:rsid w:val="00782AC1"/>
    <w:rsid w:val="00785AFB"/>
    <w:rsid w:val="00791F3B"/>
    <w:rsid w:val="00791FE3"/>
    <w:rsid w:val="007A05BA"/>
    <w:rsid w:val="007A529A"/>
    <w:rsid w:val="007A7545"/>
    <w:rsid w:val="007B1DDD"/>
    <w:rsid w:val="007B6664"/>
    <w:rsid w:val="007D0A71"/>
    <w:rsid w:val="007D1D47"/>
    <w:rsid w:val="007D4164"/>
    <w:rsid w:val="007D44FD"/>
    <w:rsid w:val="007D4642"/>
    <w:rsid w:val="007D7E9C"/>
    <w:rsid w:val="007E1619"/>
    <w:rsid w:val="007E3BFB"/>
    <w:rsid w:val="007E5CDB"/>
    <w:rsid w:val="007E6B3A"/>
    <w:rsid w:val="007F431C"/>
    <w:rsid w:val="0080543B"/>
    <w:rsid w:val="00810C0A"/>
    <w:rsid w:val="008309FD"/>
    <w:rsid w:val="00841276"/>
    <w:rsid w:val="0085055A"/>
    <w:rsid w:val="008642C2"/>
    <w:rsid w:val="00872DDD"/>
    <w:rsid w:val="00874CC1"/>
    <w:rsid w:val="00876661"/>
    <w:rsid w:val="00876BD3"/>
    <w:rsid w:val="00882684"/>
    <w:rsid w:val="00895E6B"/>
    <w:rsid w:val="008A780E"/>
    <w:rsid w:val="008B1C2C"/>
    <w:rsid w:val="008B26E5"/>
    <w:rsid w:val="008B340E"/>
    <w:rsid w:val="008B6833"/>
    <w:rsid w:val="008B6F40"/>
    <w:rsid w:val="008C5CB3"/>
    <w:rsid w:val="008C6A5B"/>
    <w:rsid w:val="008D123B"/>
    <w:rsid w:val="008D3994"/>
    <w:rsid w:val="008E0D82"/>
    <w:rsid w:val="008E2CB4"/>
    <w:rsid w:val="008F6273"/>
    <w:rsid w:val="00901D56"/>
    <w:rsid w:val="009039D6"/>
    <w:rsid w:val="00910F84"/>
    <w:rsid w:val="0091782C"/>
    <w:rsid w:val="00923B18"/>
    <w:rsid w:val="009248D5"/>
    <w:rsid w:val="00927F16"/>
    <w:rsid w:val="00935FBE"/>
    <w:rsid w:val="00946123"/>
    <w:rsid w:val="0098048E"/>
    <w:rsid w:val="00983FD7"/>
    <w:rsid w:val="0098679B"/>
    <w:rsid w:val="009976C4"/>
    <w:rsid w:val="009C33CB"/>
    <w:rsid w:val="009D08F0"/>
    <w:rsid w:val="009D71BB"/>
    <w:rsid w:val="009D78AA"/>
    <w:rsid w:val="009E5D88"/>
    <w:rsid w:val="009E5EDB"/>
    <w:rsid w:val="009F688D"/>
    <w:rsid w:val="00A00BDC"/>
    <w:rsid w:val="00A03964"/>
    <w:rsid w:val="00A1775E"/>
    <w:rsid w:val="00A201E2"/>
    <w:rsid w:val="00A224A9"/>
    <w:rsid w:val="00A35DBD"/>
    <w:rsid w:val="00A421FF"/>
    <w:rsid w:val="00A5083E"/>
    <w:rsid w:val="00A66855"/>
    <w:rsid w:val="00A73919"/>
    <w:rsid w:val="00A80009"/>
    <w:rsid w:val="00A8502D"/>
    <w:rsid w:val="00A920A4"/>
    <w:rsid w:val="00A92C2C"/>
    <w:rsid w:val="00A93263"/>
    <w:rsid w:val="00A94FC9"/>
    <w:rsid w:val="00AA3F7D"/>
    <w:rsid w:val="00AB531C"/>
    <w:rsid w:val="00AB575E"/>
    <w:rsid w:val="00AB7863"/>
    <w:rsid w:val="00AD507B"/>
    <w:rsid w:val="00AD7265"/>
    <w:rsid w:val="00AD7CDD"/>
    <w:rsid w:val="00AE06A8"/>
    <w:rsid w:val="00AE1026"/>
    <w:rsid w:val="00AE2153"/>
    <w:rsid w:val="00AF1CF5"/>
    <w:rsid w:val="00B05ED7"/>
    <w:rsid w:val="00B077C1"/>
    <w:rsid w:val="00B103C6"/>
    <w:rsid w:val="00B12E0E"/>
    <w:rsid w:val="00B13058"/>
    <w:rsid w:val="00B174ED"/>
    <w:rsid w:val="00B243A8"/>
    <w:rsid w:val="00B367EB"/>
    <w:rsid w:val="00B438D2"/>
    <w:rsid w:val="00B56045"/>
    <w:rsid w:val="00B77B5D"/>
    <w:rsid w:val="00B811A7"/>
    <w:rsid w:val="00B82057"/>
    <w:rsid w:val="00B82836"/>
    <w:rsid w:val="00B85A8B"/>
    <w:rsid w:val="00B86BCA"/>
    <w:rsid w:val="00B90270"/>
    <w:rsid w:val="00B91162"/>
    <w:rsid w:val="00B914D6"/>
    <w:rsid w:val="00B92329"/>
    <w:rsid w:val="00BA0765"/>
    <w:rsid w:val="00BA554E"/>
    <w:rsid w:val="00BB4568"/>
    <w:rsid w:val="00BB7ADE"/>
    <w:rsid w:val="00BD4E4C"/>
    <w:rsid w:val="00BD748F"/>
    <w:rsid w:val="00BD7DA0"/>
    <w:rsid w:val="00BE22DC"/>
    <w:rsid w:val="00BE36A7"/>
    <w:rsid w:val="00BE6A8C"/>
    <w:rsid w:val="00BF6B66"/>
    <w:rsid w:val="00C01371"/>
    <w:rsid w:val="00C02421"/>
    <w:rsid w:val="00C0567F"/>
    <w:rsid w:val="00C068C1"/>
    <w:rsid w:val="00C11426"/>
    <w:rsid w:val="00C14D75"/>
    <w:rsid w:val="00C17216"/>
    <w:rsid w:val="00C20464"/>
    <w:rsid w:val="00C205E7"/>
    <w:rsid w:val="00C24511"/>
    <w:rsid w:val="00C25422"/>
    <w:rsid w:val="00C30BE1"/>
    <w:rsid w:val="00C3395C"/>
    <w:rsid w:val="00C515C6"/>
    <w:rsid w:val="00C55C97"/>
    <w:rsid w:val="00C5694C"/>
    <w:rsid w:val="00C641D8"/>
    <w:rsid w:val="00C6730C"/>
    <w:rsid w:val="00C822D0"/>
    <w:rsid w:val="00CA0BD5"/>
    <w:rsid w:val="00CA2C17"/>
    <w:rsid w:val="00CA4E15"/>
    <w:rsid w:val="00CA7162"/>
    <w:rsid w:val="00CB2C05"/>
    <w:rsid w:val="00CB3B9B"/>
    <w:rsid w:val="00CC17A7"/>
    <w:rsid w:val="00CC3501"/>
    <w:rsid w:val="00CC5091"/>
    <w:rsid w:val="00CC6242"/>
    <w:rsid w:val="00CC6933"/>
    <w:rsid w:val="00CD16C9"/>
    <w:rsid w:val="00D004F4"/>
    <w:rsid w:val="00D01B6D"/>
    <w:rsid w:val="00D0309A"/>
    <w:rsid w:val="00D11AE9"/>
    <w:rsid w:val="00D16435"/>
    <w:rsid w:val="00D166D9"/>
    <w:rsid w:val="00D17383"/>
    <w:rsid w:val="00D21402"/>
    <w:rsid w:val="00D2473A"/>
    <w:rsid w:val="00D36B72"/>
    <w:rsid w:val="00D3746C"/>
    <w:rsid w:val="00D42AC2"/>
    <w:rsid w:val="00D45D01"/>
    <w:rsid w:val="00D474D0"/>
    <w:rsid w:val="00D47F2A"/>
    <w:rsid w:val="00D56E8E"/>
    <w:rsid w:val="00D57453"/>
    <w:rsid w:val="00D63BB0"/>
    <w:rsid w:val="00D64121"/>
    <w:rsid w:val="00D66DFA"/>
    <w:rsid w:val="00D73D81"/>
    <w:rsid w:val="00D8213A"/>
    <w:rsid w:val="00D823CE"/>
    <w:rsid w:val="00D86C56"/>
    <w:rsid w:val="00D93194"/>
    <w:rsid w:val="00D95FA5"/>
    <w:rsid w:val="00DA03B9"/>
    <w:rsid w:val="00DC67F1"/>
    <w:rsid w:val="00DE2B51"/>
    <w:rsid w:val="00DE58E2"/>
    <w:rsid w:val="00DE6187"/>
    <w:rsid w:val="00DF23EB"/>
    <w:rsid w:val="00DF5230"/>
    <w:rsid w:val="00E0469D"/>
    <w:rsid w:val="00E05020"/>
    <w:rsid w:val="00E20028"/>
    <w:rsid w:val="00E23C64"/>
    <w:rsid w:val="00E44AC8"/>
    <w:rsid w:val="00E53A22"/>
    <w:rsid w:val="00E62AE0"/>
    <w:rsid w:val="00E62F8C"/>
    <w:rsid w:val="00E63ECA"/>
    <w:rsid w:val="00E66E2A"/>
    <w:rsid w:val="00E70780"/>
    <w:rsid w:val="00E758ED"/>
    <w:rsid w:val="00E841B7"/>
    <w:rsid w:val="00EC1307"/>
    <w:rsid w:val="00EC305C"/>
    <w:rsid w:val="00ED24BA"/>
    <w:rsid w:val="00ED4369"/>
    <w:rsid w:val="00EE5DE4"/>
    <w:rsid w:val="00EE753B"/>
    <w:rsid w:val="00EF56E2"/>
    <w:rsid w:val="00F00DA2"/>
    <w:rsid w:val="00F03ADC"/>
    <w:rsid w:val="00F05914"/>
    <w:rsid w:val="00F0610F"/>
    <w:rsid w:val="00F06EFE"/>
    <w:rsid w:val="00F12211"/>
    <w:rsid w:val="00F21EDE"/>
    <w:rsid w:val="00F34B29"/>
    <w:rsid w:val="00F34C3B"/>
    <w:rsid w:val="00F356FC"/>
    <w:rsid w:val="00F40472"/>
    <w:rsid w:val="00F5187A"/>
    <w:rsid w:val="00F53856"/>
    <w:rsid w:val="00F641E3"/>
    <w:rsid w:val="00F657C0"/>
    <w:rsid w:val="00F71C7F"/>
    <w:rsid w:val="00F8552E"/>
    <w:rsid w:val="00F9551A"/>
    <w:rsid w:val="00FA0D3D"/>
    <w:rsid w:val="00FA3E96"/>
    <w:rsid w:val="00FA5403"/>
    <w:rsid w:val="00FB1A6E"/>
    <w:rsid w:val="00FB3970"/>
    <w:rsid w:val="00FC1C7C"/>
    <w:rsid w:val="00FC358D"/>
    <w:rsid w:val="00FC489D"/>
    <w:rsid w:val="00FD4201"/>
    <w:rsid w:val="00FD4BBB"/>
    <w:rsid w:val="00FD6AAC"/>
    <w:rsid w:val="00FE2225"/>
    <w:rsid w:val="00FE2E1D"/>
    <w:rsid w:val="00FE4833"/>
    <w:rsid w:val="00FF0D28"/>
    <w:rsid w:val="00FF4647"/>
    <w:rsid w:val="01170058"/>
    <w:rsid w:val="02366007"/>
    <w:rsid w:val="023D46CD"/>
    <w:rsid w:val="02E81D1F"/>
    <w:rsid w:val="032E4307"/>
    <w:rsid w:val="03AFAF27"/>
    <w:rsid w:val="04848347"/>
    <w:rsid w:val="0651B6DA"/>
    <w:rsid w:val="0742B746"/>
    <w:rsid w:val="08CA1B0A"/>
    <w:rsid w:val="08CA73F5"/>
    <w:rsid w:val="09E5FA71"/>
    <w:rsid w:val="0A4CCF7E"/>
    <w:rsid w:val="0A983B2A"/>
    <w:rsid w:val="0AC46CBD"/>
    <w:rsid w:val="0CAD2D5D"/>
    <w:rsid w:val="0F07FA04"/>
    <w:rsid w:val="0F14E30F"/>
    <w:rsid w:val="0F3723A7"/>
    <w:rsid w:val="0F46B25E"/>
    <w:rsid w:val="0F52205A"/>
    <w:rsid w:val="0FD5F667"/>
    <w:rsid w:val="104678B9"/>
    <w:rsid w:val="10650B3D"/>
    <w:rsid w:val="13814C3C"/>
    <w:rsid w:val="1399CE09"/>
    <w:rsid w:val="1424F8F4"/>
    <w:rsid w:val="1482E56F"/>
    <w:rsid w:val="15203A9A"/>
    <w:rsid w:val="15DC592F"/>
    <w:rsid w:val="17937CC2"/>
    <w:rsid w:val="17A5BE8A"/>
    <w:rsid w:val="18032664"/>
    <w:rsid w:val="185F9F42"/>
    <w:rsid w:val="190CC4C3"/>
    <w:rsid w:val="1BEE97BF"/>
    <w:rsid w:val="1DC31E87"/>
    <w:rsid w:val="1E1CED94"/>
    <w:rsid w:val="1FFD8C9E"/>
    <w:rsid w:val="20A58F81"/>
    <w:rsid w:val="21C57AA1"/>
    <w:rsid w:val="21F55321"/>
    <w:rsid w:val="2469ADD7"/>
    <w:rsid w:val="24841C2C"/>
    <w:rsid w:val="249A7497"/>
    <w:rsid w:val="24C61153"/>
    <w:rsid w:val="261FEC8D"/>
    <w:rsid w:val="2667CEAB"/>
    <w:rsid w:val="28B2D70D"/>
    <w:rsid w:val="2989D09E"/>
    <w:rsid w:val="29935B58"/>
    <w:rsid w:val="2A63EA94"/>
    <w:rsid w:val="2A7C3C68"/>
    <w:rsid w:val="2C517FC5"/>
    <w:rsid w:val="2CB4973F"/>
    <w:rsid w:val="2CDEF978"/>
    <w:rsid w:val="2DBFBB2C"/>
    <w:rsid w:val="2E45CBDC"/>
    <w:rsid w:val="2F37120E"/>
    <w:rsid w:val="2FD39C84"/>
    <w:rsid w:val="31A8B000"/>
    <w:rsid w:val="325D77F9"/>
    <w:rsid w:val="3400C712"/>
    <w:rsid w:val="35524CDB"/>
    <w:rsid w:val="376E82BB"/>
    <w:rsid w:val="377B94AA"/>
    <w:rsid w:val="38B3E8D3"/>
    <w:rsid w:val="38C6935A"/>
    <w:rsid w:val="3AF4A333"/>
    <w:rsid w:val="3B0155AE"/>
    <w:rsid w:val="3CC07D0E"/>
    <w:rsid w:val="3F0BFB4A"/>
    <w:rsid w:val="408CBC0B"/>
    <w:rsid w:val="412E7C97"/>
    <w:rsid w:val="43064075"/>
    <w:rsid w:val="4317B8B5"/>
    <w:rsid w:val="443AC7CE"/>
    <w:rsid w:val="44A30CF5"/>
    <w:rsid w:val="455E590B"/>
    <w:rsid w:val="457B5026"/>
    <w:rsid w:val="45C15E20"/>
    <w:rsid w:val="464842AA"/>
    <w:rsid w:val="4657F45C"/>
    <w:rsid w:val="472F3838"/>
    <w:rsid w:val="47FFA588"/>
    <w:rsid w:val="4841C89E"/>
    <w:rsid w:val="4ACEC3E3"/>
    <w:rsid w:val="4BC46AAF"/>
    <w:rsid w:val="4C874779"/>
    <w:rsid w:val="4DBA51E0"/>
    <w:rsid w:val="4EC86BD9"/>
    <w:rsid w:val="4F612F8E"/>
    <w:rsid w:val="4FF737DC"/>
    <w:rsid w:val="5203F5F7"/>
    <w:rsid w:val="5298D050"/>
    <w:rsid w:val="52B82325"/>
    <w:rsid w:val="54222666"/>
    <w:rsid w:val="545C7DCC"/>
    <w:rsid w:val="54AE1D06"/>
    <w:rsid w:val="5505F72E"/>
    <w:rsid w:val="5586F134"/>
    <w:rsid w:val="55B65906"/>
    <w:rsid w:val="55F90A9E"/>
    <w:rsid w:val="5609639E"/>
    <w:rsid w:val="56CE4B9F"/>
    <w:rsid w:val="56F23D0E"/>
    <w:rsid w:val="573C5A0E"/>
    <w:rsid w:val="586232F6"/>
    <w:rsid w:val="59C7BEA0"/>
    <w:rsid w:val="5B501D88"/>
    <w:rsid w:val="5BC9E22E"/>
    <w:rsid w:val="5BD0BD1A"/>
    <w:rsid w:val="5C568CAF"/>
    <w:rsid w:val="5D217CD9"/>
    <w:rsid w:val="5D79679C"/>
    <w:rsid w:val="5D8A096F"/>
    <w:rsid w:val="5E28D5B0"/>
    <w:rsid w:val="607B3D63"/>
    <w:rsid w:val="608ECF08"/>
    <w:rsid w:val="61600733"/>
    <w:rsid w:val="6245DA7B"/>
    <w:rsid w:val="62B5D474"/>
    <w:rsid w:val="6340CDC4"/>
    <w:rsid w:val="685EF811"/>
    <w:rsid w:val="6937A6D9"/>
    <w:rsid w:val="6A2B4F84"/>
    <w:rsid w:val="6AF0F3DD"/>
    <w:rsid w:val="6B1336BA"/>
    <w:rsid w:val="6C06DF63"/>
    <w:rsid w:val="6C92EA61"/>
    <w:rsid w:val="6D1F67F5"/>
    <w:rsid w:val="6D4B04B1"/>
    <w:rsid w:val="6D68E7D3"/>
    <w:rsid w:val="6D71766E"/>
    <w:rsid w:val="6D970591"/>
    <w:rsid w:val="6DA8017D"/>
    <w:rsid w:val="6E0EFD03"/>
    <w:rsid w:val="6E82523A"/>
    <w:rsid w:val="6F5A2A49"/>
    <w:rsid w:val="6FAB9493"/>
    <w:rsid w:val="705794D2"/>
    <w:rsid w:val="71944E66"/>
    <w:rsid w:val="7290CEEC"/>
    <w:rsid w:val="73EB99D5"/>
    <w:rsid w:val="7425ECCC"/>
    <w:rsid w:val="769FD87E"/>
    <w:rsid w:val="782A23F2"/>
    <w:rsid w:val="7B3D954B"/>
    <w:rsid w:val="7BAB339E"/>
    <w:rsid w:val="7CB2F3EF"/>
    <w:rsid w:val="7D190C7D"/>
    <w:rsid w:val="7FB3CBC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8193"/>
    <o:shapelayout v:ext="edit">
      <o:idmap v:ext="edit" data="1"/>
    </o:shapelayout>
  </w:shapeDefaults>
  <w:decimalSymbol w:val="."/>
  <w:listSeparator w:val=","/>
  <w14:docId w14:val="7849D775"/>
  <w15:chartTrackingRefBased/>
  <w15:docId w15:val="{1C87C1F1-28E4-493E-9C06-C05932C81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Z_hanging_1,h1"/>
    <w:basedOn w:val="Normal"/>
    <w:next w:val="Heading2"/>
    <w:link w:val="Heading1Char"/>
    <w:qFormat/>
    <w:rsid w:val="00B56045"/>
    <w:pPr>
      <w:widowControl w:val="0"/>
      <w:tabs>
        <w:tab w:val="left" w:pos="1701"/>
      </w:tabs>
      <w:autoSpaceDE w:val="0"/>
      <w:autoSpaceDN w:val="0"/>
      <w:adjustRightInd w:val="0"/>
      <w:spacing w:after="240" w:line="240" w:lineRule="auto"/>
      <w:ind w:left="1702" w:hanging="851"/>
      <w:outlineLvl w:val="0"/>
    </w:pPr>
    <w:rPr>
      <w:rFonts w:ascii="Times New Roman" w:eastAsia="Times New Roman" w:hAnsi="Times New Roman" w:cs="Times New Roman"/>
      <w:lang w:eastAsia="en-GB"/>
    </w:rPr>
  </w:style>
  <w:style w:type="paragraph" w:styleId="Heading2">
    <w:name w:val="heading 2"/>
    <w:aliases w:val="Z_hanging_2,h2"/>
    <w:basedOn w:val="Normal"/>
    <w:next w:val="Heading3"/>
    <w:link w:val="Heading2Char"/>
    <w:qFormat/>
    <w:rsid w:val="00B56045"/>
    <w:pPr>
      <w:widowControl w:val="0"/>
      <w:tabs>
        <w:tab w:val="left" w:pos="2552"/>
      </w:tabs>
      <w:autoSpaceDE w:val="0"/>
      <w:autoSpaceDN w:val="0"/>
      <w:adjustRightInd w:val="0"/>
      <w:spacing w:after="240" w:line="240" w:lineRule="auto"/>
      <w:ind w:left="2552" w:hanging="851"/>
      <w:outlineLvl w:val="1"/>
    </w:pPr>
    <w:rPr>
      <w:rFonts w:ascii="Times New Roman" w:eastAsia="Times New Roman" w:hAnsi="Times New Roman" w:cs="Times New Roman"/>
      <w:lang w:eastAsia="en-GB"/>
    </w:rPr>
  </w:style>
  <w:style w:type="paragraph" w:styleId="Heading3">
    <w:name w:val="heading 3"/>
    <w:aliases w:val="Z_hanging_3,h3"/>
    <w:basedOn w:val="Normal"/>
    <w:link w:val="Heading3Char"/>
    <w:qFormat/>
    <w:rsid w:val="00B56045"/>
    <w:pPr>
      <w:widowControl w:val="0"/>
      <w:tabs>
        <w:tab w:val="left" w:pos="3402"/>
      </w:tabs>
      <w:autoSpaceDE w:val="0"/>
      <w:autoSpaceDN w:val="0"/>
      <w:adjustRightInd w:val="0"/>
      <w:spacing w:after="240" w:line="240" w:lineRule="auto"/>
      <w:ind w:left="3403" w:hanging="851"/>
      <w:outlineLvl w:val="2"/>
    </w:pPr>
    <w:rPr>
      <w:rFonts w:ascii="Times New Roman" w:eastAsia="Times New Roman" w:hAnsi="Times New Roman" w:cs="Times New Roman"/>
      <w:lang w:eastAsia="en-GB"/>
    </w:rPr>
  </w:style>
  <w:style w:type="paragraph" w:styleId="Heading4">
    <w:name w:val="heading 4"/>
    <w:aliases w:val="Z_hanging_4,h4"/>
    <w:basedOn w:val="Normal"/>
    <w:link w:val="Heading4Char"/>
    <w:qFormat/>
    <w:rsid w:val="00B56045"/>
    <w:pPr>
      <w:widowControl w:val="0"/>
      <w:tabs>
        <w:tab w:val="left" w:pos="4253"/>
      </w:tabs>
      <w:autoSpaceDE w:val="0"/>
      <w:autoSpaceDN w:val="0"/>
      <w:adjustRightInd w:val="0"/>
      <w:spacing w:after="240" w:line="240" w:lineRule="auto"/>
      <w:ind w:left="4253" w:hanging="851"/>
      <w:outlineLvl w:val="3"/>
    </w:pPr>
    <w:rPr>
      <w:rFonts w:ascii="Times New Roman" w:eastAsia="Times New Roman" w:hAnsi="Times New Roman" w:cs="Times New Roman"/>
      <w:lang w:eastAsia="en-GB"/>
    </w:rPr>
  </w:style>
  <w:style w:type="paragraph" w:styleId="Heading5">
    <w:name w:val="heading 5"/>
    <w:aliases w:val="Z_hanging_5,h5"/>
    <w:basedOn w:val="Normal"/>
    <w:link w:val="Heading5Char"/>
    <w:qFormat/>
    <w:rsid w:val="00B56045"/>
    <w:pPr>
      <w:widowControl w:val="0"/>
      <w:tabs>
        <w:tab w:val="left" w:pos="5103"/>
      </w:tabs>
      <w:autoSpaceDE w:val="0"/>
      <w:autoSpaceDN w:val="0"/>
      <w:adjustRightInd w:val="0"/>
      <w:spacing w:after="240" w:line="240" w:lineRule="auto"/>
      <w:ind w:left="5104" w:hanging="851"/>
      <w:outlineLvl w:val="4"/>
    </w:pPr>
    <w:rPr>
      <w:rFonts w:ascii="Times New Roman" w:eastAsia="Times New Roman" w:hAnsi="Times New Roman" w:cs="Times New Roman"/>
      <w:lang w:eastAsia="en-GB"/>
    </w:rPr>
  </w:style>
  <w:style w:type="paragraph" w:styleId="Heading6">
    <w:name w:val="heading 6"/>
    <w:aliases w:val="h6"/>
    <w:basedOn w:val="Normal"/>
    <w:link w:val="Heading6Char"/>
    <w:qFormat/>
    <w:rsid w:val="00B56045"/>
    <w:pPr>
      <w:widowControl w:val="0"/>
      <w:numPr>
        <w:ilvl w:val="5"/>
        <w:numId w:val="4"/>
      </w:numPr>
      <w:tabs>
        <w:tab w:val="clear" w:pos="1209"/>
        <w:tab w:val="num" w:pos="1492"/>
        <w:tab w:val="num" w:pos="3402"/>
      </w:tabs>
      <w:autoSpaceDE w:val="0"/>
      <w:autoSpaceDN w:val="0"/>
      <w:adjustRightInd w:val="0"/>
      <w:spacing w:after="240" w:line="240" w:lineRule="auto"/>
      <w:ind w:left="3403" w:hanging="851"/>
      <w:outlineLvl w:val="5"/>
    </w:pPr>
    <w:rPr>
      <w:rFonts w:ascii="Times New Roman" w:eastAsia="Times New Roman" w:hAnsi="Times New Roman" w:cs="Times New Roman"/>
      <w:lang w:eastAsia="en-GB"/>
    </w:rPr>
  </w:style>
  <w:style w:type="paragraph" w:styleId="Heading7">
    <w:name w:val="heading 7"/>
    <w:aliases w:val="h7"/>
    <w:basedOn w:val="Normal"/>
    <w:link w:val="Heading7Char"/>
    <w:qFormat/>
    <w:rsid w:val="00B56045"/>
    <w:pPr>
      <w:widowControl w:val="0"/>
      <w:numPr>
        <w:ilvl w:val="6"/>
        <w:numId w:val="5"/>
      </w:numPr>
      <w:tabs>
        <w:tab w:val="clear" w:pos="1492"/>
        <w:tab w:val="num" w:pos="360"/>
      </w:tabs>
      <w:autoSpaceDE w:val="0"/>
      <w:autoSpaceDN w:val="0"/>
      <w:adjustRightInd w:val="0"/>
      <w:spacing w:after="240" w:line="240" w:lineRule="auto"/>
      <w:ind w:left="851" w:firstLine="0"/>
      <w:outlineLvl w:val="6"/>
    </w:pPr>
    <w:rPr>
      <w:rFonts w:ascii="Times New Roman" w:eastAsia="Times New Roman" w:hAnsi="Times New Roman" w:cs="Times New Roman"/>
      <w:lang w:eastAsia="en-GB"/>
    </w:rPr>
  </w:style>
  <w:style w:type="paragraph" w:styleId="Heading8">
    <w:name w:val="heading 8"/>
    <w:aliases w:val="h8"/>
    <w:basedOn w:val="Normal"/>
    <w:link w:val="Heading8Char"/>
    <w:qFormat/>
    <w:rsid w:val="00B56045"/>
    <w:pPr>
      <w:widowControl w:val="0"/>
      <w:numPr>
        <w:ilvl w:val="7"/>
        <w:numId w:val="6"/>
      </w:numPr>
      <w:tabs>
        <w:tab w:val="clear" w:pos="360"/>
        <w:tab w:val="num" w:pos="643"/>
        <w:tab w:val="num" w:pos="1701"/>
      </w:tabs>
      <w:autoSpaceDE w:val="0"/>
      <w:autoSpaceDN w:val="0"/>
      <w:adjustRightInd w:val="0"/>
      <w:spacing w:after="240" w:line="240" w:lineRule="auto"/>
      <w:ind w:left="1702" w:hanging="851"/>
      <w:outlineLvl w:val="7"/>
    </w:pPr>
    <w:rPr>
      <w:rFonts w:ascii="Times New Roman" w:eastAsia="Times New Roman" w:hAnsi="Times New Roman" w:cs="Times New Roman"/>
      <w:lang w:eastAsia="en-GB"/>
    </w:rPr>
  </w:style>
  <w:style w:type="paragraph" w:styleId="Heading9">
    <w:name w:val="heading 9"/>
    <w:aliases w:val="h9"/>
    <w:basedOn w:val="Normal"/>
    <w:link w:val="Heading9Char"/>
    <w:qFormat/>
    <w:rsid w:val="00B56045"/>
    <w:pPr>
      <w:widowControl w:val="0"/>
      <w:numPr>
        <w:ilvl w:val="8"/>
        <w:numId w:val="7"/>
      </w:numPr>
      <w:tabs>
        <w:tab w:val="clear" w:pos="643"/>
        <w:tab w:val="num" w:pos="926"/>
        <w:tab w:val="num" w:pos="2552"/>
      </w:tabs>
      <w:autoSpaceDE w:val="0"/>
      <w:autoSpaceDN w:val="0"/>
      <w:adjustRightInd w:val="0"/>
      <w:spacing w:after="240" w:line="240" w:lineRule="auto"/>
      <w:ind w:left="2552" w:hanging="851"/>
      <w:outlineLvl w:val="8"/>
    </w:pPr>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Z_hanging_1 Char,h1 Char"/>
    <w:basedOn w:val="DefaultParagraphFont"/>
    <w:link w:val="Heading1"/>
    <w:rsid w:val="00B56045"/>
    <w:rPr>
      <w:rFonts w:ascii="Times New Roman" w:eastAsia="Times New Roman" w:hAnsi="Times New Roman" w:cs="Times New Roman"/>
      <w:lang w:eastAsia="en-GB"/>
    </w:rPr>
  </w:style>
  <w:style w:type="character" w:customStyle="1" w:styleId="Heading2Char">
    <w:name w:val="Heading 2 Char"/>
    <w:aliases w:val="Z_hanging_2 Char,h2 Char"/>
    <w:basedOn w:val="DefaultParagraphFont"/>
    <w:link w:val="Heading2"/>
    <w:rsid w:val="00B56045"/>
    <w:rPr>
      <w:rFonts w:ascii="Times New Roman" w:eastAsia="Times New Roman" w:hAnsi="Times New Roman" w:cs="Times New Roman"/>
      <w:lang w:eastAsia="en-GB"/>
    </w:rPr>
  </w:style>
  <w:style w:type="character" w:customStyle="1" w:styleId="Heading3Char">
    <w:name w:val="Heading 3 Char"/>
    <w:aliases w:val="Z_hanging_3 Char,h3 Char"/>
    <w:basedOn w:val="DefaultParagraphFont"/>
    <w:link w:val="Heading3"/>
    <w:rsid w:val="00B56045"/>
    <w:rPr>
      <w:rFonts w:ascii="Times New Roman" w:eastAsia="Times New Roman" w:hAnsi="Times New Roman" w:cs="Times New Roman"/>
      <w:lang w:eastAsia="en-GB"/>
    </w:rPr>
  </w:style>
  <w:style w:type="character" w:customStyle="1" w:styleId="Heading4Char">
    <w:name w:val="Heading 4 Char"/>
    <w:aliases w:val="Z_hanging_4 Char,h4 Char"/>
    <w:basedOn w:val="DefaultParagraphFont"/>
    <w:link w:val="Heading4"/>
    <w:rsid w:val="00B56045"/>
    <w:rPr>
      <w:rFonts w:ascii="Times New Roman" w:eastAsia="Times New Roman" w:hAnsi="Times New Roman" w:cs="Times New Roman"/>
      <w:lang w:eastAsia="en-GB"/>
    </w:rPr>
  </w:style>
  <w:style w:type="character" w:customStyle="1" w:styleId="Heading5Char">
    <w:name w:val="Heading 5 Char"/>
    <w:aliases w:val="Z_hanging_5 Char,h5 Char"/>
    <w:basedOn w:val="DefaultParagraphFont"/>
    <w:link w:val="Heading5"/>
    <w:rsid w:val="00B56045"/>
    <w:rPr>
      <w:rFonts w:ascii="Times New Roman" w:eastAsia="Times New Roman" w:hAnsi="Times New Roman" w:cs="Times New Roman"/>
      <w:lang w:eastAsia="en-GB"/>
    </w:rPr>
  </w:style>
  <w:style w:type="character" w:customStyle="1" w:styleId="Heading6Char">
    <w:name w:val="Heading 6 Char"/>
    <w:aliases w:val="h6 Char"/>
    <w:basedOn w:val="DefaultParagraphFont"/>
    <w:link w:val="Heading6"/>
    <w:rsid w:val="00B56045"/>
    <w:rPr>
      <w:rFonts w:ascii="Times New Roman" w:eastAsia="Times New Roman" w:hAnsi="Times New Roman" w:cs="Times New Roman"/>
      <w:lang w:eastAsia="en-GB"/>
    </w:rPr>
  </w:style>
  <w:style w:type="character" w:customStyle="1" w:styleId="Heading7Char">
    <w:name w:val="Heading 7 Char"/>
    <w:aliases w:val="h7 Char"/>
    <w:basedOn w:val="DefaultParagraphFont"/>
    <w:link w:val="Heading7"/>
    <w:rsid w:val="00B56045"/>
    <w:rPr>
      <w:rFonts w:ascii="Times New Roman" w:eastAsia="Times New Roman" w:hAnsi="Times New Roman" w:cs="Times New Roman"/>
      <w:lang w:eastAsia="en-GB"/>
    </w:rPr>
  </w:style>
  <w:style w:type="character" w:customStyle="1" w:styleId="Heading8Char">
    <w:name w:val="Heading 8 Char"/>
    <w:aliases w:val="h8 Char"/>
    <w:basedOn w:val="DefaultParagraphFont"/>
    <w:link w:val="Heading8"/>
    <w:rsid w:val="00B56045"/>
    <w:rPr>
      <w:rFonts w:ascii="Times New Roman" w:eastAsia="Times New Roman" w:hAnsi="Times New Roman" w:cs="Times New Roman"/>
      <w:lang w:eastAsia="en-GB"/>
    </w:rPr>
  </w:style>
  <w:style w:type="character" w:customStyle="1" w:styleId="Heading9Char">
    <w:name w:val="Heading 9 Char"/>
    <w:aliases w:val="h9 Char"/>
    <w:basedOn w:val="DefaultParagraphFont"/>
    <w:link w:val="Heading9"/>
    <w:rsid w:val="00B56045"/>
    <w:rPr>
      <w:rFonts w:ascii="Times New Roman" w:eastAsia="Times New Roman" w:hAnsi="Times New Roman" w:cs="Times New Roman"/>
      <w:lang w:eastAsia="en-GB"/>
    </w:rPr>
  </w:style>
  <w:style w:type="paragraph" w:customStyle="1" w:styleId="AddressInfo">
    <w:name w:val="AddressInfo"/>
    <w:basedOn w:val="Normal"/>
    <w:rsid w:val="00B56045"/>
    <w:pPr>
      <w:widowControl w:val="0"/>
      <w:tabs>
        <w:tab w:val="left" w:pos="284"/>
        <w:tab w:val="left" w:pos="454"/>
        <w:tab w:val="left" w:pos="624"/>
        <w:tab w:val="left" w:pos="794"/>
        <w:tab w:val="left" w:pos="964"/>
        <w:tab w:val="left" w:pos="1134"/>
      </w:tabs>
      <w:autoSpaceDE w:val="0"/>
      <w:autoSpaceDN w:val="0"/>
      <w:adjustRightInd w:val="0"/>
      <w:spacing w:after="0" w:line="264" w:lineRule="auto"/>
    </w:pPr>
    <w:rPr>
      <w:rFonts w:ascii="Arial" w:eastAsia="Times New Roman" w:hAnsi="Arial" w:cs="Arial"/>
      <w:noProof/>
      <w:sz w:val="17"/>
      <w:szCs w:val="17"/>
      <w:lang w:eastAsia="en-GB"/>
    </w:rPr>
  </w:style>
  <w:style w:type="paragraph" w:customStyle="1" w:styleId="AddressInfoBold">
    <w:name w:val="AddressInfo Bold"/>
    <w:basedOn w:val="Normal"/>
    <w:rsid w:val="00B56045"/>
    <w:pPr>
      <w:widowControl w:val="0"/>
      <w:autoSpaceDE w:val="0"/>
      <w:autoSpaceDN w:val="0"/>
      <w:adjustRightInd w:val="0"/>
      <w:spacing w:after="0" w:line="240" w:lineRule="auto"/>
    </w:pPr>
    <w:rPr>
      <w:rFonts w:ascii="Arial" w:eastAsia="Times New Roman" w:hAnsi="Arial" w:cs="Arial"/>
      <w:b/>
      <w:bCs/>
      <w:noProof/>
      <w:sz w:val="17"/>
      <w:szCs w:val="17"/>
      <w:lang w:eastAsia="en-GB"/>
    </w:rPr>
  </w:style>
  <w:style w:type="paragraph" w:styleId="BlockText">
    <w:name w:val="Block Text"/>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styleId="BodyText">
    <w:name w:val="Body Text"/>
    <w:basedOn w:val="Normal"/>
    <w:link w:val="BodyTextChar"/>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character" w:customStyle="1" w:styleId="BodyTextChar">
    <w:name w:val="Body Text Char"/>
    <w:basedOn w:val="DefaultParagraphFont"/>
    <w:link w:val="BodyText"/>
    <w:rsid w:val="00B56045"/>
    <w:rPr>
      <w:rFonts w:ascii="Times New Roman" w:eastAsia="Times New Roman" w:hAnsi="Times New Roman" w:cs="Times New Roman"/>
      <w:lang w:eastAsia="en-GB"/>
    </w:rPr>
  </w:style>
  <w:style w:type="paragraph" w:styleId="BodyText2">
    <w:name w:val="Body Text 2"/>
    <w:aliases w:val="bt2"/>
    <w:basedOn w:val="Normal"/>
    <w:link w:val="BodyText2Char"/>
    <w:rsid w:val="00B56045"/>
    <w:pPr>
      <w:widowControl w:val="0"/>
      <w:autoSpaceDE w:val="0"/>
      <w:autoSpaceDN w:val="0"/>
      <w:adjustRightInd w:val="0"/>
      <w:spacing w:after="240" w:line="480" w:lineRule="auto"/>
    </w:pPr>
    <w:rPr>
      <w:rFonts w:ascii="Times New Roman" w:eastAsia="Times New Roman" w:hAnsi="Times New Roman" w:cs="Times New Roman"/>
      <w:lang w:eastAsia="en-GB"/>
    </w:rPr>
  </w:style>
  <w:style w:type="character" w:customStyle="1" w:styleId="BodyText2Char">
    <w:name w:val="Body Text 2 Char"/>
    <w:aliases w:val="bt2 Char"/>
    <w:basedOn w:val="DefaultParagraphFont"/>
    <w:link w:val="BodyText2"/>
    <w:rsid w:val="00B56045"/>
    <w:rPr>
      <w:rFonts w:ascii="Times New Roman" w:eastAsia="Times New Roman" w:hAnsi="Times New Roman" w:cs="Times New Roman"/>
      <w:lang w:eastAsia="en-GB"/>
    </w:rPr>
  </w:style>
  <w:style w:type="paragraph" w:styleId="BodyText3">
    <w:name w:val="Body Text 3"/>
    <w:basedOn w:val="Normal"/>
    <w:link w:val="BodyText3Char"/>
    <w:rsid w:val="00B56045"/>
    <w:pPr>
      <w:widowControl w:val="0"/>
      <w:autoSpaceDE w:val="0"/>
      <w:autoSpaceDN w:val="0"/>
      <w:adjustRightInd w:val="0"/>
      <w:spacing w:after="240" w:line="360" w:lineRule="auto"/>
    </w:pPr>
    <w:rPr>
      <w:rFonts w:ascii="Times New Roman" w:eastAsia="Times New Roman" w:hAnsi="Times New Roman" w:cs="Times New Roman"/>
      <w:lang w:eastAsia="en-GB"/>
    </w:rPr>
  </w:style>
  <w:style w:type="character" w:customStyle="1" w:styleId="BodyText3Char">
    <w:name w:val="Body Text 3 Char"/>
    <w:basedOn w:val="DefaultParagraphFont"/>
    <w:link w:val="BodyText3"/>
    <w:rsid w:val="00B56045"/>
    <w:rPr>
      <w:rFonts w:ascii="Times New Roman" w:eastAsia="Times New Roman" w:hAnsi="Times New Roman" w:cs="Times New Roman"/>
      <w:lang w:eastAsia="en-GB"/>
    </w:rPr>
  </w:style>
  <w:style w:type="paragraph" w:customStyle="1" w:styleId="BodyTextBold">
    <w:name w:val="Body Text Bold"/>
    <w:basedOn w:val="BodyText"/>
    <w:rsid w:val="00B56045"/>
    <w:rPr>
      <w:b/>
      <w:bCs/>
    </w:rPr>
  </w:style>
  <w:style w:type="paragraph" w:styleId="BodyTextFirstIndent">
    <w:name w:val="Body Text First Indent"/>
    <w:aliases w:val="btfi"/>
    <w:basedOn w:val="Normal"/>
    <w:link w:val="BodyTextFirstIndentChar"/>
    <w:rsid w:val="00B56045"/>
    <w:pPr>
      <w:widowControl w:val="0"/>
      <w:autoSpaceDE w:val="0"/>
      <w:autoSpaceDN w:val="0"/>
      <w:adjustRightInd w:val="0"/>
      <w:spacing w:after="240" w:line="240" w:lineRule="auto"/>
      <w:ind w:firstLine="851"/>
    </w:pPr>
    <w:rPr>
      <w:rFonts w:ascii="Times New Roman" w:eastAsia="Times New Roman" w:hAnsi="Times New Roman" w:cs="Times New Roman"/>
      <w:lang w:eastAsia="en-GB"/>
    </w:rPr>
  </w:style>
  <w:style w:type="character" w:customStyle="1" w:styleId="BodyTextFirstIndentChar">
    <w:name w:val="Body Text First Indent Char"/>
    <w:aliases w:val="btfi Char"/>
    <w:basedOn w:val="BodyTextChar"/>
    <w:link w:val="BodyTextFirstIndent"/>
    <w:rsid w:val="00B56045"/>
    <w:rPr>
      <w:rFonts w:ascii="Times New Roman" w:eastAsia="Times New Roman" w:hAnsi="Times New Roman" w:cs="Times New Roman"/>
      <w:lang w:eastAsia="en-GB"/>
    </w:rPr>
  </w:style>
  <w:style w:type="paragraph" w:styleId="BodyTextIndent">
    <w:name w:val="Body Text Indent"/>
    <w:aliases w:val="bti"/>
    <w:basedOn w:val="Normal"/>
    <w:link w:val="BodyTextIndentChar"/>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character" w:customStyle="1" w:styleId="BodyTextIndentChar">
    <w:name w:val="Body Text Indent Char"/>
    <w:aliases w:val="bti Char"/>
    <w:basedOn w:val="DefaultParagraphFont"/>
    <w:link w:val="BodyTextIndent"/>
    <w:rsid w:val="00B56045"/>
    <w:rPr>
      <w:rFonts w:ascii="Times New Roman" w:eastAsia="Times New Roman" w:hAnsi="Times New Roman" w:cs="Times New Roman"/>
      <w:lang w:eastAsia="en-GB"/>
    </w:rPr>
  </w:style>
  <w:style w:type="paragraph" w:styleId="BodyTextFirstIndent2">
    <w:name w:val="Body Text First Indent 2"/>
    <w:basedOn w:val="Normal"/>
    <w:link w:val="BodyTextFirstIndent2Char"/>
    <w:rsid w:val="00B56045"/>
    <w:pPr>
      <w:widowControl w:val="0"/>
      <w:autoSpaceDE w:val="0"/>
      <w:autoSpaceDN w:val="0"/>
      <w:adjustRightInd w:val="0"/>
      <w:spacing w:after="240" w:line="240" w:lineRule="auto"/>
      <w:ind w:firstLine="851"/>
    </w:pPr>
    <w:rPr>
      <w:rFonts w:ascii="Times New Roman" w:eastAsia="Times New Roman" w:hAnsi="Times New Roman" w:cs="Times New Roman"/>
      <w:lang w:eastAsia="en-GB"/>
    </w:rPr>
  </w:style>
  <w:style w:type="character" w:customStyle="1" w:styleId="BodyTextFirstIndent2Char">
    <w:name w:val="Body Text First Indent 2 Char"/>
    <w:basedOn w:val="BodyTextIndentChar"/>
    <w:link w:val="BodyTextFirstIndent2"/>
    <w:rsid w:val="00B56045"/>
    <w:rPr>
      <w:rFonts w:ascii="Times New Roman" w:eastAsia="Times New Roman" w:hAnsi="Times New Roman" w:cs="Times New Roman"/>
      <w:lang w:eastAsia="en-GB"/>
    </w:rPr>
  </w:style>
  <w:style w:type="paragraph" w:styleId="BodyTextIndent2">
    <w:name w:val="Body Text Indent 2"/>
    <w:aliases w:val="bti2"/>
    <w:basedOn w:val="Normal"/>
    <w:link w:val="BodyTextIndent2Char"/>
    <w:rsid w:val="00B56045"/>
    <w:pPr>
      <w:widowControl w:val="0"/>
      <w:autoSpaceDE w:val="0"/>
      <w:autoSpaceDN w:val="0"/>
      <w:adjustRightInd w:val="0"/>
      <w:spacing w:after="240" w:line="480" w:lineRule="auto"/>
      <w:ind w:left="851"/>
    </w:pPr>
    <w:rPr>
      <w:rFonts w:ascii="Times New Roman" w:eastAsia="Times New Roman" w:hAnsi="Times New Roman" w:cs="Times New Roman"/>
      <w:lang w:eastAsia="en-GB"/>
    </w:rPr>
  </w:style>
  <w:style w:type="character" w:customStyle="1" w:styleId="BodyTextIndent2Char">
    <w:name w:val="Body Text Indent 2 Char"/>
    <w:aliases w:val="bti2 Char"/>
    <w:basedOn w:val="DefaultParagraphFont"/>
    <w:link w:val="BodyTextIndent2"/>
    <w:rsid w:val="00B56045"/>
    <w:rPr>
      <w:rFonts w:ascii="Times New Roman" w:eastAsia="Times New Roman" w:hAnsi="Times New Roman" w:cs="Times New Roman"/>
      <w:lang w:eastAsia="en-GB"/>
    </w:rPr>
  </w:style>
  <w:style w:type="paragraph" w:styleId="BodyTextIndent3">
    <w:name w:val="Body Text Indent 3"/>
    <w:aliases w:val="bti3"/>
    <w:basedOn w:val="Normal"/>
    <w:link w:val="BodyTextIndent3Char"/>
    <w:rsid w:val="00B56045"/>
    <w:pPr>
      <w:widowControl w:val="0"/>
      <w:autoSpaceDE w:val="0"/>
      <w:autoSpaceDN w:val="0"/>
      <w:adjustRightInd w:val="0"/>
      <w:spacing w:after="240" w:line="360" w:lineRule="auto"/>
      <w:ind w:left="851"/>
    </w:pPr>
    <w:rPr>
      <w:rFonts w:ascii="Times New Roman" w:eastAsia="Times New Roman" w:hAnsi="Times New Roman" w:cs="Times New Roman"/>
      <w:lang w:eastAsia="en-GB"/>
    </w:rPr>
  </w:style>
  <w:style w:type="character" w:customStyle="1" w:styleId="BodyTextIndent3Char">
    <w:name w:val="Body Text Indent 3 Char"/>
    <w:aliases w:val="bti3 Char"/>
    <w:basedOn w:val="DefaultParagraphFont"/>
    <w:link w:val="BodyTextIndent3"/>
    <w:rsid w:val="00B56045"/>
    <w:rPr>
      <w:rFonts w:ascii="Times New Roman" w:eastAsia="Times New Roman" w:hAnsi="Times New Roman" w:cs="Times New Roman"/>
      <w:lang w:eastAsia="en-GB"/>
    </w:rPr>
  </w:style>
  <w:style w:type="paragraph" w:styleId="Caption">
    <w:name w:val="caption"/>
    <w:basedOn w:val="Normal"/>
    <w:next w:val="Normal"/>
    <w:qFormat/>
    <w:rsid w:val="00B56045"/>
    <w:pPr>
      <w:widowControl w:val="0"/>
      <w:autoSpaceDE w:val="0"/>
      <w:autoSpaceDN w:val="0"/>
      <w:adjustRightInd w:val="0"/>
      <w:spacing w:before="120" w:after="120" w:line="240" w:lineRule="auto"/>
    </w:pPr>
    <w:rPr>
      <w:rFonts w:ascii="Times New Roman" w:eastAsia="Times New Roman" w:hAnsi="Times New Roman" w:cs="Times New Roman"/>
      <w:b/>
      <w:bCs/>
      <w:lang w:eastAsia="en-GB"/>
    </w:rPr>
  </w:style>
  <w:style w:type="paragraph" w:styleId="Closing">
    <w:name w:val="Closing"/>
    <w:basedOn w:val="Normal"/>
    <w:link w:val="Closing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ClosingChar">
    <w:name w:val="Closing Char"/>
    <w:basedOn w:val="DefaultParagraphFont"/>
    <w:link w:val="Closing"/>
    <w:rsid w:val="00B56045"/>
    <w:rPr>
      <w:rFonts w:ascii="Times New Roman" w:eastAsia="Times New Roman" w:hAnsi="Times New Roman" w:cs="Times New Roman"/>
      <w:lang w:eastAsia="en-GB"/>
    </w:rPr>
  </w:style>
  <w:style w:type="paragraph" w:customStyle="1" w:styleId="CMSHeadL1">
    <w:name w:val="CMS Head L1"/>
    <w:basedOn w:val="Normal"/>
    <w:next w:val="CMSHeadL2"/>
    <w:rsid w:val="00B56045"/>
    <w:pPr>
      <w:pageBreakBefore/>
      <w:widowControl w:val="0"/>
      <w:tabs>
        <w:tab w:val="num" w:pos="360"/>
      </w:tabs>
      <w:autoSpaceDE w:val="0"/>
      <w:autoSpaceDN w:val="0"/>
      <w:adjustRightInd w:val="0"/>
      <w:spacing w:before="240" w:after="240" w:line="240" w:lineRule="auto"/>
      <w:jc w:val="center"/>
      <w:outlineLvl w:val="0"/>
    </w:pPr>
    <w:rPr>
      <w:rFonts w:ascii="Times New Roman" w:eastAsia="Times New Roman" w:hAnsi="Times New Roman" w:cs="Times New Roman"/>
      <w:b/>
      <w:bCs/>
      <w:sz w:val="28"/>
      <w:szCs w:val="28"/>
      <w:lang w:eastAsia="en-GB"/>
    </w:rPr>
  </w:style>
  <w:style w:type="paragraph" w:customStyle="1" w:styleId="CMSHeadL2">
    <w:name w:val="CMS Head L2"/>
    <w:basedOn w:val="Normal"/>
    <w:next w:val="CMSHeadL3"/>
    <w:rsid w:val="00B56045"/>
    <w:pPr>
      <w:keepNext/>
      <w:keepLines/>
      <w:widowControl w:val="0"/>
      <w:numPr>
        <w:ilvl w:val="1"/>
        <w:numId w:val="1"/>
      </w:numPr>
      <w:tabs>
        <w:tab w:val="clear" w:pos="360"/>
        <w:tab w:val="num" w:pos="643"/>
        <w:tab w:val="num" w:pos="850"/>
      </w:tabs>
      <w:autoSpaceDE w:val="0"/>
      <w:autoSpaceDN w:val="0"/>
      <w:adjustRightInd w:val="0"/>
      <w:spacing w:before="240" w:after="240" w:line="240" w:lineRule="auto"/>
      <w:ind w:left="851" w:hanging="851"/>
      <w:outlineLvl w:val="1"/>
    </w:pPr>
    <w:rPr>
      <w:rFonts w:ascii="Times New Roman" w:eastAsia="Times New Roman" w:hAnsi="Times New Roman" w:cs="Times New Roman"/>
      <w:b/>
      <w:bCs/>
      <w:lang w:eastAsia="en-GB"/>
    </w:rPr>
  </w:style>
  <w:style w:type="paragraph" w:customStyle="1" w:styleId="CMSHeadL3">
    <w:name w:val="CMS Head L3"/>
    <w:basedOn w:val="Normal"/>
    <w:rsid w:val="00B56045"/>
    <w:pPr>
      <w:widowControl w:val="0"/>
      <w:numPr>
        <w:ilvl w:val="2"/>
        <w:numId w:val="2"/>
      </w:numPr>
      <w:tabs>
        <w:tab w:val="clear" w:pos="643"/>
        <w:tab w:val="num" w:pos="850"/>
      </w:tabs>
      <w:autoSpaceDE w:val="0"/>
      <w:autoSpaceDN w:val="0"/>
      <w:adjustRightInd w:val="0"/>
      <w:spacing w:after="240" w:line="240" w:lineRule="auto"/>
      <w:ind w:left="851" w:hanging="851"/>
      <w:outlineLvl w:val="2"/>
    </w:pPr>
    <w:rPr>
      <w:rFonts w:ascii="Times New Roman" w:eastAsia="Times New Roman" w:hAnsi="Times New Roman" w:cs="Times New Roman"/>
      <w:lang w:eastAsia="en-GB"/>
    </w:rPr>
  </w:style>
  <w:style w:type="paragraph" w:customStyle="1" w:styleId="CMSHeadL4">
    <w:name w:val="CMS Head L4"/>
    <w:basedOn w:val="Normal"/>
    <w:rsid w:val="00B56045"/>
    <w:pPr>
      <w:widowControl w:val="0"/>
      <w:numPr>
        <w:ilvl w:val="3"/>
        <w:numId w:val="3"/>
      </w:numPr>
      <w:tabs>
        <w:tab w:val="clear" w:pos="926"/>
        <w:tab w:val="num" w:pos="1209"/>
        <w:tab w:val="num" w:pos="1701"/>
      </w:tabs>
      <w:autoSpaceDE w:val="0"/>
      <w:autoSpaceDN w:val="0"/>
      <w:adjustRightInd w:val="0"/>
      <w:spacing w:after="240" w:line="240" w:lineRule="auto"/>
      <w:ind w:left="1702" w:hanging="851"/>
      <w:outlineLvl w:val="3"/>
    </w:pPr>
    <w:rPr>
      <w:rFonts w:ascii="Times New Roman" w:eastAsia="Times New Roman" w:hAnsi="Times New Roman" w:cs="Times New Roman"/>
      <w:lang w:eastAsia="en-GB"/>
    </w:rPr>
  </w:style>
  <w:style w:type="paragraph" w:customStyle="1" w:styleId="CMSHeadL5">
    <w:name w:val="CMS Head L5"/>
    <w:basedOn w:val="Normal"/>
    <w:rsid w:val="00B56045"/>
    <w:pPr>
      <w:widowControl w:val="0"/>
      <w:numPr>
        <w:ilvl w:val="4"/>
        <w:numId w:val="4"/>
      </w:numPr>
      <w:tabs>
        <w:tab w:val="clear" w:pos="1209"/>
        <w:tab w:val="num" w:pos="1492"/>
        <w:tab w:val="num" w:pos="2551"/>
      </w:tabs>
      <w:autoSpaceDE w:val="0"/>
      <w:autoSpaceDN w:val="0"/>
      <w:adjustRightInd w:val="0"/>
      <w:spacing w:after="240" w:line="240" w:lineRule="auto"/>
      <w:ind w:left="2552" w:hanging="851"/>
      <w:outlineLvl w:val="4"/>
    </w:pPr>
    <w:rPr>
      <w:rFonts w:ascii="Times New Roman" w:eastAsia="Times New Roman" w:hAnsi="Times New Roman" w:cs="Times New Roman"/>
      <w:lang w:eastAsia="en-GB"/>
    </w:rPr>
  </w:style>
  <w:style w:type="paragraph" w:customStyle="1" w:styleId="CMSHeadL6">
    <w:name w:val="CMS Head L6"/>
    <w:basedOn w:val="Normal"/>
    <w:rsid w:val="00B56045"/>
    <w:pPr>
      <w:widowControl w:val="0"/>
      <w:numPr>
        <w:ilvl w:val="5"/>
        <w:numId w:val="5"/>
      </w:numPr>
      <w:tabs>
        <w:tab w:val="clear" w:pos="1492"/>
        <w:tab w:val="num" w:pos="360"/>
        <w:tab w:val="num" w:pos="3402"/>
      </w:tabs>
      <w:autoSpaceDE w:val="0"/>
      <w:autoSpaceDN w:val="0"/>
      <w:adjustRightInd w:val="0"/>
      <w:spacing w:after="240" w:line="240" w:lineRule="auto"/>
      <w:ind w:left="3403" w:hanging="851"/>
      <w:outlineLvl w:val="5"/>
    </w:pPr>
    <w:rPr>
      <w:rFonts w:ascii="Times New Roman" w:eastAsia="Times New Roman" w:hAnsi="Times New Roman" w:cs="Times New Roman"/>
      <w:lang w:eastAsia="en-GB"/>
    </w:rPr>
  </w:style>
  <w:style w:type="paragraph" w:customStyle="1" w:styleId="CMSHeadL7">
    <w:name w:val="CMS Head L7"/>
    <w:basedOn w:val="Normal"/>
    <w:rsid w:val="00B56045"/>
    <w:pPr>
      <w:widowControl w:val="0"/>
      <w:numPr>
        <w:ilvl w:val="6"/>
        <w:numId w:val="6"/>
      </w:numPr>
      <w:tabs>
        <w:tab w:val="clear" w:pos="360"/>
        <w:tab w:val="num" w:pos="643"/>
      </w:tabs>
      <w:autoSpaceDE w:val="0"/>
      <w:autoSpaceDN w:val="0"/>
      <w:adjustRightInd w:val="0"/>
      <w:spacing w:after="240" w:line="240" w:lineRule="auto"/>
      <w:ind w:left="851" w:firstLine="0"/>
      <w:outlineLvl w:val="6"/>
    </w:pPr>
    <w:rPr>
      <w:rFonts w:ascii="Times New Roman" w:eastAsia="Times New Roman" w:hAnsi="Times New Roman" w:cs="Times New Roman"/>
      <w:lang w:eastAsia="en-GB"/>
    </w:rPr>
  </w:style>
  <w:style w:type="paragraph" w:customStyle="1" w:styleId="CMSHeadL8">
    <w:name w:val="CMS Head L8"/>
    <w:basedOn w:val="Normal"/>
    <w:rsid w:val="00B56045"/>
    <w:pPr>
      <w:widowControl w:val="0"/>
      <w:numPr>
        <w:ilvl w:val="7"/>
        <w:numId w:val="7"/>
      </w:numPr>
      <w:tabs>
        <w:tab w:val="clear" w:pos="643"/>
        <w:tab w:val="num" w:pos="926"/>
        <w:tab w:val="num" w:pos="1701"/>
      </w:tabs>
      <w:autoSpaceDE w:val="0"/>
      <w:autoSpaceDN w:val="0"/>
      <w:adjustRightInd w:val="0"/>
      <w:spacing w:after="240" w:line="240" w:lineRule="auto"/>
      <w:ind w:left="1702" w:hanging="851"/>
      <w:outlineLvl w:val="7"/>
    </w:pPr>
    <w:rPr>
      <w:rFonts w:ascii="Times New Roman" w:eastAsia="Times New Roman" w:hAnsi="Times New Roman" w:cs="Times New Roman"/>
      <w:lang w:eastAsia="en-GB"/>
    </w:rPr>
  </w:style>
  <w:style w:type="paragraph" w:customStyle="1" w:styleId="CMSHeadL9">
    <w:name w:val="CMS Head L9"/>
    <w:basedOn w:val="Normal"/>
    <w:rsid w:val="00B56045"/>
    <w:pPr>
      <w:widowControl w:val="0"/>
      <w:numPr>
        <w:ilvl w:val="8"/>
        <w:numId w:val="8"/>
      </w:numPr>
      <w:tabs>
        <w:tab w:val="clear" w:pos="926"/>
        <w:tab w:val="num" w:pos="851"/>
        <w:tab w:val="num" w:pos="2552"/>
      </w:tabs>
      <w:autoSpaceDE w:val="0"/>
      <w:autoSpaceDN w:val="0"/>
      <w:adjustRightInd w:val="0"/>
      <w:spacing w:after="240" w:line="240" w:lineRule="auto"/>
      <w:ind w:left="2552" w:firstLine="0"/>
      <w:outlineLvl w:val="8"/>
    </w:pPr>
    <w:rPr>
      <w:rFonts w:ascii="Times New Roman" w:eastAsia="Times New Roman" w:hAnsi="Times New Roman" w:cs="Times New Roman"/>
      <w:lang w:eastAsia="en-GB"/>
    </w:rPr>
  </w:style>
  <w:style w:type="paragraph" w:customStyle="1" w:styleId="CMSIndentL3">
    <w:name w:val="CMS Indent L3"/>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paragraph" w:customStyle="1" w:styleId="CMSIndentL4">
    <w:name w:val="CMS Indent L4"/>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customStyle="1" w:styleId="CMSIndentL5">
    <w:name w:val="CMS Indent L5"/>
    <w:basedOn w:val="Normal"/>
    <w:rsid w:val="00B56045"/>
    <w:pPr>
      <w:widowControl w:val="0"/>
      <w:autoSpaceDE w:val="0"/>
      <w:autoSpaceDN w:val="0"/>
      <w:adjustRightInd w:val="0"/>
      <w:spacing w:after="240" w:line="240" w:lineRule="auto"/>
      <w:ind w:left="2552"/>
    </w:pPr>
    <w:rPr>
      <w:rFonts w:ascii="Times New Roman" w:eastAsia="Times New Roman" w:hAnsi="Times New Roman" w:cs="Times New Roman"/>
      <w:lang w:eastAsia="en-GB"/>
    </w:rPr>
  </w:style>
  <w:style w:type="paragraph" w:customStyle="1" w:styleId="CMSIndentL6">
    <w:name w:val="CMS Indent L6"/>
    <w:basedOn w:val="Normal"/>
    <w:rsid w:val="00B56045"/>
    <w:pPr>
      <w:widowControl w:val="0"/>
      <w:autoSpaceDE w:val="0"/>
      <w:autoSpaceDN w:val="0"/>
      <w:adjustRightInd w:val="0"/>
      <w:spacing w:after="240" w:line="240" w:lineRule="auto"/>
      <w:ind w:left="3402"/>
    </w:pPr>
    <w:rPr>
      <w:rFonts w:ascii="Times New Roman" w:eastAsia="Times New Roman" w:hAnsi="Times New Roman" w:cs="Times New Roman"/>
      <w:lang w:eastAsia="en-GB"/>
    </w:rPr>
  </w:style>
  <w:style w:type="paragraph" w:customStyle="1" w:styleId="CMSNormalHighlight">
    <w:name w:val="CMS Normal Highlight"/>
    <w:basedOn w:val="Normal"/>
    <w:next w:val="Normal"/>
    <w:rsid w:val="00B56045"/>
    <w:pPr>
      <w:widowControl w:val="0"/>
      <w:shd w:val="clear" w:color="auto" w:fill="00FF00"/>
      <w:autoSpaceDE w:val="0"/>
      <w:autoSpaceDN w:val="0"/>
      <w:adjustRightInd w:val="0"/>
      <w:spacing w:before="240" w:after="240" w:line="240" w:lineRule="auto"/>
    </w:pPr>
    <w:rPr>
      <w:rFonts w:ascii="Times New Roman" w:eastAsia="Times New Roman" w:hAnsi="Times New Roman" w:cs="Times New Roman"/>
      <w:b/>
      <w:bCs/>
      <w:color w:val="000000"/>
      <w:lang w:eastAsia="en-GB"/>
    </w:rPr>
  </w:style>
  <w:style w:type="paragraph" w:customStyle="1" w:styleId="CMSSchL1">
    <w:name w:val="CMS Sch L1"/>
    <w:basedOn w:val="Normal"/>
    <w:next w:val="CMSSchPart"/>
    <w:rsid w:val="00B56045"/>
    <w:pPr>
      <w:keepNext/>
      <w:pageBreakBefore/>
      <w:numPr>
        <w:numId w:val="30"/>
      </w:numPr>
      <w:tabs>
        <w:tab w:val="num" w:pos="0"/>
      </w:tabs>
      <w:spacing w:before="240" w:after="240" w:line="240" w:lineRule="auto"/>
      <w:jc w:val="center"/>
      <w:outlineLvl w:val="0"/>
    </w:pPr>
    <w:rPr>
      <w:rFonts w:ascii="Times New Roman" w:eastAsia="Times New Roman" w:hAnsi="Times New Roman" w:cs="Times New Roman"/>
      <w:b/>
      <w:bCs/>
      <w:sz w:val="28"/>
      <w:szCs w:val="28"/>
      <w:lang w:eastAsia="en-GB"/>
    </w:rPr>
  </w:style>
  <w:style w:type="paragraph" w:customStyle="1" w:styleId="CMSSchPart">
    <w:name w:val="CMS Sch Part"/>
    <w:basedOn w:val="Normal"/>
    <w:next w:val="CMSSchL2"/>
    <w:rsid w:val="00B56045"/>
    <w:pPr>
      <w:widowControl w:val="0"/>
      <w:autoSpaceDE w:val="0"/>
      <w:autoSpaceDN w:val="0"/>
      <w:adjustRightInd w:val="0"/>
      <w:spacing w:after="240" w:line="240" w:lineRule="auto"/>
      <w:jc w:val="center"/>
      <w:outlineLvl w:val="0"/>
    </w:pPr>
    <w:rPr>
      <w:rFonts w:ascii="Times New Roman" w:eastAsia="Times New Roman" w:hAnsi="Times New Roman" w:cs="Times New Roman"/>
      <w:b/>
      <w:bCs/>
      <w:lang w:eastAsia="en-GB"/>
    </w:rPr>
  </w:style>
  <w:style w:type="paragraph" w:customStyle="1" w:styleId="CMSSchL2">
    <w:name w:val="CMS Sch L2"/>
    <w:basedOn w:val="Normal"/>
    <w:next w:val="CMSSchL3"/>
    <w:rsid w:val="00B56045"/>
    <w:pPr>
      <w:numPr>
        <w:ilvl w:val="1"/>
        <w:numId w:val="30"/>
      </w:numPr>
      <w:spacing w:before="240" w:after="240" w:line="240" w:lineRule="auto"/>
      <w:ind w:left="851" w:hanging="851"/>
      <w:outlineLvl w:val="1"/>
    </w:pPr>
    <w:rPr>
      <w:rFonts w:ascii="Times New Roman" w:eastAsia="Times New Roman" w:hAnsi="Times New Roman" w:cs="Times New Roman"/>
      <w:lang w:eastAsia="en-GB"/>
    </w:rPr>
  </w:style>
  <w:style w:type="paragraph" w:customStyle="1" w:styleId="CMSSchL3">
    <w:name w:val="CMS Sch L3"/>
    <w:basedOn w:val="Normal"/>
    <w:rsid w:val="00B56045"/>
    <w:pPr>
      <w:numPr>
        <w:ilvl w:val="2"/>
        <w:numId w:val="30"/>
      </w:numPr>
      <w:tabs>
        <w:tab w:val="clear" w:pos="850"/>
        <w:tab w:val="num" w:pos="0"/>
      </w:tabs>
      <w:spacing w:after="240" w:line="240" w:lineRule="auto"/>
      <w:ind w:left="851" w:hanging="851"/>
      <w:outlineLvl w:val="2"/>
    </w:pPr>
    <w:rPr>
      <w:rFonts w:ascii="Times New Roman" w:eastAsia="Times New Roman" w:hAnsi="Times New Roman" w:cs="Times New Roman"/>
      <w:lang w:eastAsia="en-GB"/>
    </w:rPr>
  </w:style>
  <w:style w:type="paragraph" w:customStyle="1" w:styleId="CMSSchL4">
    <w:name w:val="CMS Sch L4"/>
    <w:basedOn w:val="Normal"/>
    <w:rsid w:val="00B56045"/>
    <w:pPr>
      <w:numPr>
        <w:ilvl w:val="3"/>
        <w:numId w:val="30"/>
      </w:numPr>
      <w:tabs>
        <w:tab w:val="left" w:pos="1701"/>
      </w:tabs>
      <w:spacing w:after="240" w:line="240" w:lineRule="auto"/>
      <w:ind w:left="1702" w:firstLine="0"/>
      <w:outlineLvl w:val="3"/>
    </w:pPr>
    <w:rPr>
      <w:rFonts w:ascii="Times New Roman" w:eastAsia="Times New Roman" w:hAnsi="Times New Roman" w:cs="Times New Roman"/>
      <w:lang w:eastAsia="en-GB"/>
    </w:rPr>
  </w:style>
  <w:style w:type="paragraph" w:customStyle="1" w:styleId="CMSSchL5">
    <w:name w:val="CMS Sch L5"/>
    <w:basedOn w:val="Normal"/>
    <w:rsid w:val="00B56045"/>
    <w:pPr>
      <w:numPr>
        <w:ilvl w:val="4"/>
        <w:numId w:val="30"/>
      </w:numPr>
      <w:tabs>
        <w:tab w:val="left" w:pos="2552"/>
      </w:tabs>
      <w:spacing w:after="240" w:line="240" w:lineRule="auto"/>
      <w:ind w:left="2552" w:hanging="851"/>
      <w:outlineLvl w:val="4"/>
    </w:pPr>
    <w:rPr>
      <w:rFonts w:ascii="Times New Roman" w:eastAsia="Times New Roman" w:hAnsi="Times New Roman" w:cs="Times New Roman"/>
      <w:lang w:eastAsia="en-GB"/>
    </w:rPr>
  </w:style>
  <w:style w:type="paragraph" w:customStyle="1" w:styleId="CMSSchL6">
    <w:name w:val="CMS Sch L6"/>
    <w:basedOn w:val="Normal"/>
    <w:rsid w:val="00B56045"/>
    <w:pPr>
      <w:numPr>
        <w:ilvl w:val="5"/>
        <w:numId w:val="30"/>
      </w:numPr>
      <w:spacing w:after="240" w:line="240" w:lineRule="auto"/>
      <w:ind w:left="3403" w:firstLine="0"/>
      <w:outlineLvl w:val="5"/>
    </w:pPr>
    <w:rPr>
      <w:rFonts w:ascii="Times New Roman" w:eastAsia="Times New Roman" w:hAnsi="Times New Roman" w:cs="Times New Roman"/>
      <w:lang w:eastAsia="en-GB"/>
    </w:rPr>
  </w:style>
  <w:style w:type="paragraph" w:customStyle="1" w:styleId="CMSSchL7">
    <w:name w:val="CMS Sch L7"/>
    <w:basedOn w:val="Normal"/>
    <w:rsid w:val="00B56045"/>
    <w:pPr>
      <w:numPr>
        <w:ilvl w:val="6"/>
        <w:numId w:val="30"/>
      </w:numPr>
      <w:tabs>
        <w:tab w:val="num" w:pos="0"/>
      </w:tabs>
      <w:spacing w:after="240" w:line="240" w:lineRule="auto"/>
      <w:ind w:left="851"/>
      <w:outlineLvl w:val="6"/>
    </w:pPr>
    <w:rPr>
      <w:rFonts w:ascii="Times New Roman" w:eastAsia="Times New Roman" w:hAnsi="Times New Roman" w:cs="Times New Roman"/>
      <w:lang w:eastAsia="en-GB"/>
    </w:rPr>
  </w:style>
  <w:style w:type="paragraph" w:customStyle="1" w:styleId="CMSSchL8">
    <w:name w:val="CMS Sch L8"/>
    <w:basedOn w:val="Normal"/>
    <w:rsid w:val="00B56045"/>
    <w:pPr>
      <w:numPr>
        <w:ilvl w:val="7"/>
        <w:numId w:val="30"/>
      </w:numPr>
      <w:spacing w:after="240" w:line="240" w:lineRule="auto"/>
      <w:ind w:left="1702" w:firstLine="0"/>
      <w:outlineLvl w:val="7"/>
    </w:pPr>
    <w:rPr>
      <w:rFonts w:ascii="Times New Roman" w:eastAsia="Times New Roman" w:hAnsi="Times New Roman" w:cs="Times New Roman"/>
      <w:lang w:eastAsia="en-GB"/>
    </w:rPr>
  </w:style>
  <w:style w:type="paragraph" w:customStyle="1" w:styleId="CMSSchL9">
    <w:name w:val="CMS Sch L9"/>
    <w:basedOn w:val="Normal"/>
    <w:rsid w:val="00B56045"/>
    <w:pPr>
      <w:numPr>
        <w:ilvl w:val="8"/>
        <w:numId w:val="30"/>
      </w:numPr>
      <w:spacing w:after="240" w:line="240" w:lineRule="auto"/>
      <w:ind w:left="2552" w:hanging="851"/>
      <w:outlineLvl w:val="8"/>
    </w:pPr>
    <w:rPr>
      <w:rFonts w:ascii="Times New Roman" w:eastAsia="Times New Roman" w:hAnsi="Times New Roman" w:cs="Times New Roman"/>
      <w:lang w:eastAsia="en-GB"/>
    </w:rPr>
  </w:style>
  <w:style w:type="paragraph" w:customStyle="1" w:styleId="CMSUnnumbered">
    <w:name w:val="CMS Unnumbered"/>
    <w:basedOn w:val="Normal"/>
    <w:rsid w:val="00B56045"/>
    <w:pPr>
      <w:keepNext/>
      <w:keepLines/>
      <w:widowControl w:val="0"/>
      <w:autoSpaceDE w:val="0"/>
      <w:autoSpaceDN w:val="0"/>
      <w:adjustRightInd w:val="0"/>
      <w:spacing w:after="240" w:line="240" w:lineRule="auto"/>
      <w:ind w:left="851"/>
    </w:pPr>
    <w:rPr>
      <w:rFonts w:ascii="Times New Roman" w:eastAsia="Times New Roman" w:hAnsi="Times New Roman" w:cs="Times New Roman"/>
      <w:b/>
      <w:bCs/>
      <w:i/>
      <w:iCs/>
      <w:lang w:eastAsia="en-GB"/>
    </w:rPr>
  </w:style>
  <w:style w:type="paragraph" w:customStyle="1" w:styleId="CMSFooter">
    <w:name w:val="CMSFooter"/>
    <w:basedOn w:val="Footer"/>
    <w:rsid w:val="00B56045"/>
    <w:pPr>
      <w:spacing w:before="90" w:line="180" w:lineRule="exact"/>
    </w:pPr>
    <w:rPr>
      <w:rFonts w:ascii="Arial" w:hAnsi="Arial" w:cs="Arial"/>
      <w:noProof/>
      <w:sz w:val="13"/>
      <w:szCs w:val="13"/>
    </w:rPr>
  </w:style>
  <w:style w:type="paragraph" w:styleId="Footer">
    <w:name w:val="footer"/>
    <w:basedOn w:val="Normal"/>
    <w:link w:val="FooterChar"/>
    <w:rsid w:val="00B56045"/>
    <w:pPr>
      <w:widowControl w:val="0"/>
      <w:autoSpaceDE w:val="0"/>
      <w:autoSpaceDN w:val="0"/>
      <w:adjustRightInd w:val="0"/>
      <w:spacing w:after="0" w:line="240" w:lineRule="auto"/>
    </w:pPr>
    <w:rPr>
      <w:rFonts w:ascii="Times New Roman" w:eastAsia="Times New Roman" w:hAnsi="Times New Roman" w:cs="Times New Roman"/>
      <w:sz w:val="20"/>
      <w:szCs w:val="20"/>
      <w:lang w:eastAsia="en-GB"/>
    </w:rPr>
  </w:style>
  <w:style w:type="character" w:customStyle="1" w:styleId="FooterChar">
    <w:name w:val="Footer Char"/>
    <w:basedOn w:val="DefaultParagraphFont"/>
    <w:link w:val="Footer"/>
    <w:rsid w:val="00B56045"/>
    <w:rPr>
      <w:rFonts w:ascii="Times New Roman" w:eastAsia="Times New Roman" w:hAnsi="Times New Roman" w:cs="Times New Roman"/>
      <w:sz w:val="20"/>
      <w:szCs w:val="20"/>
      <w:lang w:eastAsia="en-GB"/>
    </w:rPr>
  </w:style>
  <w:style w:type="paragraph" w:customStyle="1" w:styleId="CMSFooterBold">
    <w:name w:val="CMSFooter Bold"/>
    <w:basedOn w:val="Footer"/>
    <w:rsid w:val="00B56045"/>
    <w:pPr>
      <w:spacing w:before="90" w:line="180" w:lineRule="exact"/>
    </w:pPr>
    <w:rPr>
      <w:rFonts w:ascii="Arial" w:hAnsi="Arial" w:cs="Arial"/>
      <w:b/>
      <w:bCs/>
      <w:noProof/>
      <w:sz w:val="13"/>
      <w:szCs w:val="13"/>
    </w:rPr>
  </w:style>
  <w:style w:type="character" w:styleId="CommentReference">
    <w:name w:val="annotation reference"/>
    <w:rsid w:val="00B56045"/>
    <w:rPr>
      <w:sz w:val="16"/>
      <w:szCs w:val="16"/>
    </w:rPr>
  </w:style>
  <w:style w:type="paragraph" w:styleId="CommentText">
    <w:name w:val="annotation text"/>
    <w:basedOn w:val="Normal"/>
    <w:next w:val="AddressInfo"/>
    <w:link w:val="CommentTextChar"/>
    <w:rsid w:val="00B56045"/>
    <w:pPr>
      <w:autoSpaceDE w:val="0"/>
      <w:autoSpaceDN w:val="0"/>
      <w:adjustRightInd w:val="0"/>
      <w:spacing w:after="0" w:line="240" w:lineRule="auto"/>
    </w:pPr>
    <w:rPr>
      <w:rFonts w:ascii="Times New Roman" w:eastAsia="Times New Roman" w:hAnsi="Times New Roman" w:cs="Times New Roman"/>
      <w:sz w:val="20"/>
      <w:szCs w:val="20"/>
      <w:lang w:val="en-US" w:eastAsia="en-GB"/>
    </w:rPr>
  </w:style>
  <w:style w:type="character" w:customStyle="1" w:styleId="CommentTextChar">
    <w:name w:val="Comment Text Char"/>
    <w:basedOn w:val="DefaultParagraphFont"/>
    <w:link w:val="CommentText"/>
    <w:rsid w:val="00B56045"/>
    <w:rPr>
      <w:rFonts w:ascii="Times New Roman" w:eastAsia="Times New Roman" w:hAnsi="Times New Roman" w:cs="Times New Roman"/>
      <w:sz w:val="20"/>
      <w:szCs w:val="20"/>
      <w:lang w:val="en-US" w:eastAsia="en-GB"/>
    </w:rPr>
  </w:style>
  <w:style w:type="paragraph" w:styleId="Date">
    <w:name w:val="Date"/>
    <w:aliases w:val="d"/>
    <w:basedOn w:val="Normal"/>
    <w:next w:val="Normal"/>
    <w:link w:val="Date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DateChar">
    <w:name w:val="Date Char"/>
    <w:aliases w:val="d Char"/>
    <w:basedOn w:val="DefaultParagraphFont"/>
    <w:link w:val="Date"/>
    <w:rsid w:val="00B56045"/>
    <w:rPr>
      <w:rFonts w:ascii="Times New Roman" w:eastAsia="Times New Roman" w:hAnsi="Times New Roman" w:cs="Times New Roman"/>
      <w:lang w:eastAsia="en-GB"/>
    </w:rPr>
  </w:style>
  <w:style w:type="paragraph" w:customStyle="1" w:styleId="Disclaimer">
    <w:name w:val="Disclaimer"/>
    <w:basedOn w:val="Normal"/>
    <w:rsid w:val="00B56045"/>
    <w:pPr>
      <w:widowControl w:val="0"/>
      <w:autoSpaceDE w:val="0"/>
      <w:autoSpaceDN w:val="0"/>
      <w:adjustRightInd w:val="0"/>
      <w:spacing w:before="180" w:after="0" w:line="180" w:lineRule="exact"/>
    </w:pPr>
    <w:rPr>
      <w:rFonts w:ascii="Arial" w:eastAsia="Times New Roman" w:hAnsi="Arial" w:cs="Arial"/>
      <w:b/>
      <w:bCs/>
      <w:sz w:val="17"/>
      <w:szCs w:val="17"/>
      <w:lang w:eastAsia="en-GB"/>
    </w:rPr>
  </w:style>
  <w:style w:type="paragraph" w:styleId="DocumentMap">
    <w:name w:val="Document Map"/>
    <w:basedOn w:val="Normal"/>
    <w:link w:val="DocumentMapChar"/>
    <w:hidden/>
    <w:rsid w:val="00B56045"/>
    <w:pPr>
      <w:widowControl w:val="0"/>
      <w:shd w:val="clear" w:color="auto" w:fill="000080"/>
      <w:autoSpaceDE w:val="0"/>
      <w:autoSpaceDN w:val="0"/>
      <w:adjustRightInd w:val="0"/>
      <w:spacing w:after="0" w:line="240" w:lineRule="auto"/>
    </w:pPr>
    <w:rPr>
      <w:rFonts w:ascii="Tahoma" w:eastAsia="Times New Roman" w:hAnsi="Tahoma" w:cs="Tahoma"/>
      <w:lang w:eastAsia="en-GB"/>
    </w:rPr>
  </w:style>
  <w:style w:type="character" w:customStyle="1" w:styleId="DocumentMapChar">
    <w:name w:val="Document Map Char"/>
    <w:basedOn w:val="DefaultParagraphFont"/>
    <w:link w:val="DocumentMap"/>
    <w:rsid w:val="00B56045"/>
    <w:rPr>
      <w:rFonts w:ascii="Tahoma" w:eastAsia="Times New Roman" w:hAnsi="Tahoma" w:cs="Tahoma"/>
      <w:shd w:val="clear" w:color="auto" w:fill="000080"/>
      <w:lang w:eastAsia="en-GB"/>
    </w:rPr>
  </w:style>
  <w:style w:type="paragraph" w:styleId="E-mailSignature">
    <w:name w:val="E-mail Signature"/>
    <w:basedOn w:val="Normal"/>
    <w:link w:val="E-mailSignature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E-mailSignatureChar">
    <w:name w:val="E-mail Signature Char"/>
    <w:basedOn w:val="DefaultParagraphFont"/>
    <w:link w:val="E-mailSignature"/>
    <w:rsid w:val="00B56045"/>
    <w:rPr>
      <w:rFonts w:ascii="Times New Roman" w:eastAsia="Times New Roman" w:hAnsi="Times New Roman" w:cs="Times New Roman"/>
      <w:lang w:eastAsia="en-GB"/>
    </w:rPr>
  </w:style>
  <w:style w:type="character" w:styleId="Emphasis">
    <w:name w:val="Emphasis"/>
    <w:qFormat/>
    <w:rsid w:val="00B56045"/>
    <w:rPr>
      <w:rFonts w:ascii="Times New Roman" w:hAnsi="Times New Roman" w:cs="Times New Roman"/>
      <w:i/>
      <w:iCs/>
      <w:sz w:val="22"/>
      <w:szCs w:val="22"/>
      <w:lang w:val="en-GB"/>
    </w:rPr>
  </w:style>
  <w:style w:type="character" w:styleId="EndnoteReference">
    <w:name w:val="endnote reference"/>
    <w:hidden/>
    <w:rsid w:val="00B56045"/>
    <w:rPr>
      <w:rFonts w:ascii="Times New Roman" w:hAnsi="Times New Roman" w:cs="Times New Roman"/>
      <w:sz w:val="18"/>
      <w:szCs w:val="18"/>
      <w:vertAlign w:val="superscript"/>
      <w:lang w:val="en-GB"/>
    </w:rPr>
  </w:style>
  <w:style w:type="paragraph" w:styleId="EndnoteText">
    <w:name w:val="endnote text"/>
    <w:basedOn w:val="Normal"/>
    <w:link w:val="EndnoteTextChar"/>
    <w:hidden/>
    <w:rsid w:val="00B56045"/>
    <w:pPr>
      <w:widowControl w:val="0"/>
      <w:autoSpaceDE w:val="0"/>
      <w:autoSpaceDN w:val="0"/>
      <w:adjustRightInd w:val="0"/>
      <w:spacing w:after="0" w:line="240" w:lineRule="auto"/>
    </w:pPr>
    <w:rPr>
      <w:rFonts w:ascii="Times New Roman" w:eastAsia="Times New Roman" w:hAnsi="Times New Roman" w:cs="Times New Roman"/>
      <w:sz w:val="18"/>
      <w:szCs w:val="18"/>
      <w:lang w:eastAsia="en-GB"/>
    </w:rPr>
  </w:style>
  <w:style w:type="character" w:customStyle="1" w:styleId="EndnoteTextChar">
    <w:name w:val="Endnote Text Char"/>
    <w:basedOn w:val="DefaultParagraphFont"/>
    <w:link w:val="EndnoteText"/>
    <w:rsid w:val="00B56045"/>
    <w:rPr>
      <w:rFonts w:ascii="Times New Roman" w:eastAsia="Times New Roman" w:hAnsi="Times New Roman" w:cs="Times New Roman"/>
      <w:sz w:val="18"/>
      <w:szCs w:val="18"/>
      <w:lang w:eastAsia="en-GB"/>
    </w:rPr>
  </w:style>
  <w:style w:type="paragraph" w:styleId="EnvelopeAddress">
    <w:name w:val="envelope address"/>
    <w:basedOn w:val="Normal"/>
    <w:rsid w:val="00B56045"/>
    <w:pPr>
      <w:framePr w:w="7920" w:h="1980" w:hRule="exact" w:hSpace="180" w:wrap="auto" w:hAnchor="page" w:xAlign="center" w:yAlign="bottom"/>
      <w:widowControl w:val="0"/>
      <w:autoSpaceDE w:val="0"/>
      <w:autoSpaceDN w:val="0"/>
      <w:adjustRightInd w:val="0"/>
      <w:spacing w:after="0" w:line="240" w:lineRule="auto"/>
      <w:ind w:left="2880"/>
    </w:pPr>
    <w:rPr>
      <w:rFonts w:ascii="Times New Roman" w:eastAsia="Times New Roman" w:hAnsi="Times New Roman" w:cs="Times New Roman"/>
      <w:lang w:eastAsia="en-GB"/>
    </w:rPr>
  </w:style>
  <w:style w:type="paragraph" w:styleId="EnvelopeReturn">
    <w:name w:val="envelope return"/>
    <w:basedOn w:val="Normal"/>
    <w:rsid w:val="00B56045"/>
    <w:pPr>
      <w:widowControl w:val="0"/>
      <w:autoSpaceDE w:val="0"/>
      <w:autoSpaceDN w:val="0"/>
      <w:adjustRightInd w:val="0"/>
      <w:spacing w:after="0" w:line="240" w:lineRule="auto"/>
    </w:pPr>
    <w:rPr>
      <w:rFonts w:ascii="Times New Roman" w:eastAsia="Times New Roman" w:hAnsi="Times New Roman" w:cs="Times New Roman"/>
      <w:sz w:val="18"/>
      <w:szCs w:val="18"/>
      <w:lang w:eastAsia="en-GB"/>
    </w:rPr>
  </w:style>
  <w:style w:type="paragraph" w:customStyle="1" w:styleId="FAX">
    <w:name w:val="FAX"/>
    <w:basedOn w:val="Normal"/>
    <w:rsid w:val="00B56045"/>
    <w:pPr>
      <w:widowControl w:val="0"/>
      <w:autoSpaceDE w:val="0"/>
      <w:autoSpaceDN w:val="0"/>
      <w:adjustRightInd w:val="0"/>
      <w:spacing w:after="0" w:line="240" w:lineRule="auto"/>
    </w:pPr>
    <w:rPr>
      <w:rFonts w:ascii="Arial" w:eastAsia="Times New Roman" w:hAnsi="Arial" w:cs="Arial"/>
      <w:b/>
      <w:bCs/>
      <w:noProof/>
      <w:sz w:val="44"/>
      <w:szCs w:val="44"/>
      <w:lang w:eastAsia="en-GB"/>
    </w:rPr>
  </w:style>
  <w:style w:type="paragraph" w:customStyle="1" w:styleId="faxno">
    <w:name w:val="fax no"/>
    <w:basedOn w:val="Normal"/>
    <w:rsid w:val="00B56045"/>
    <w:pPr>
      <w:widowControl w:val="0"/>
      <w:autoSpaceDE w:val="0"/>
      <w:autoSpaceDN w:val="0"/>
      <w:adjustRightInd w:val="0"/>
      <w:spacing w:before="40" w:after="0" w:line="240" w:lineRule="auto"/>
    </w:pPr>
    <w:rPr>
      <w:rFonts w:ascii="Arial" w:eastAsia="Times New Roman" w:hAnsi="Arial" w:cs="Arial"/>
      <w:noProof/>
      <w:sz w:val="36"/>
      <w:szCs w:val="36"/>
      <w:lang w:eastAsia="en-GB"/>
    </w:rPr>
  </w:style>
  <w:style w:type="character" w:styleId="FollowedHyperlink">
    <w:name w:val="FollowedHyperlink"/>
    <w:rsid w:val="00B56045"/>
    <w:rPr>
      <w:rFonts w:ascii="Times New Roman" w:hAnsi="Times New Roman" w:cs="Times New Roman"/>
      <w:color w:val="800080"/>
      <w:sz w:val="22"/>
      <w:szCs w:val="22"/>
      <w:u w:val="single"/>
      <w:lang w:val="en-GB"/>
    </w:rPr>
  </w:style>
  <w:style w:type="character" w:styleId="FootnoteReference">
    <w:name w:val="footnote reference"/>
    <w:hidden/>
    <w:rsid w:val="00B56045"/>
    <w:rPr>
      <w:rFonts w:ascii="Times New Roman" w:hAnsi="Times New Roman" w:cs="Times New Roman"/>
      <w:sz w:val="18"/>
      <w:szCs w:val="18"/>
      <w:vertAlign w:val="superscript"/>
      <w:lang w:val="en-GB"/>
    </w:rPr>
  </w:style>
  <w:style w:type="paragraph" w:styleId="FootnoteText">
    <w:name w:val="footnote text"/>
    <w:aliases w:val="Car"/>
    <w:basedOn w:val="Normal"/>
    <w:link w:val="FootnoteTextChar"/>
    <w:hidden/>
    <w:rsid w:val="00B56045"/>
    <w:pPr>
      <w:widowControl w:val="0"/>
      <w:autoSpaceDE w:val="0"/>
      <w:autoSpaceDN w:val="0"/>
      <w:adjustRightInd w:val="0"/>
      <w:spacing w:after="0" w:line="240" w:lineRule="auto"/>
    </w:pPr>
    <w:rPr>
      <w:rFonts w:ascii="Times New Roman" w:eastAsia="Times New Roman" w:hAnsi="Times New Roman" w:cs="Times New Roman"/>
      <w:sz w:val="18"/>
      <w:szCs w:val="18"/>
      <w:lang w:eastAsia="en-GB"/>
    </w:rPr>
  </w:style>
  <w:style w:type="character" w:customStyle="1" w:styleId="FootnoteTextChar">
    <w:name w:val="Footnote Text Char"/>
    <w:aliases w:val="Car Char"/>
    <w:basedOn w:val="DefaultParagraphFont"/>
    <w:link w:val="FootnoteText"/>
    <w:rsid w:val="00B56045"/>
    <w:rPr>
      <w:rFonts w:ascii="Times New Roman" w:eastAsia="Times New Roman" w:hAnsi="Times New Roman" w:cs="Times New Roman"/>
      <w:sz w:val="18"/>
      <w:szCs w:val="18"/>
      <w:lang w:eastAsia="en-GB"/>
    </w:rPr>
  </w:style>
  <w:style w:type="paragraph" w:styleId="Header">
    <w:name w:val="header"/>
    <w:basedOn w:val="Normal"/>
    <w:link w:val="Header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HeaderChar">
    <w:name w:val="Header Char"/>
    <w:basedOn w:val="DefaultParagraphFont"/>
    <w:link w:val="Header"/>
    <w:rsid w:val="00B56045"/>
    <w:rPr>
      <w:rFonts w:ascii="Times New Roman" w:eastAsia="Times New Roman" w:hAnsi="Times New Roman" w:cs="Times New Roman"/>
      <w:lang w:eastAsia="en-GB"/>
    </w:rPr>
  </w:style>
  <w:style w:type="paragraph" w:customStyle="1" w:styleId="Hidden">
    <w:name w:val="Hidden"/>
    <w:basedOn w:val="Normal"/>
    <w:next w:val="Normal"/>
    <w:rsid w:val="00B56045"/>
    <w:pPr>
      <w:widowControl w:val="0"/>
      <w:autoSpaceDE w:val="0"/>
      <w:autoSpaceDN w:val="0"/>
      <w:adjustRightInd w:val="0"/>
      <w:spacing w:after="0" w:line="240" w:lineRule="auto"/>
    </w:pPr>
    <w:rPr>
      <w:rFonts w:ascii="Times New Roman" w:eastAsia="Times New Roman" w:hAnsi="Times New Roman" w:cs="Times New Roman"/>
      <w:vanish/>
      <w:color w:val="FF0000"/>
      <w:lang w:eastAsia="en-GB"/>
    </w:rPr>
  </w:style>
  <w:style w:type="character" w:styleId="HTMLAcronym">
    <w:name w:val="HTML Acronym"/>
    <w:rsid w:val="00B56045"/>
    <w:rPr>
      <w:rFonts w:ascii="Times New Roman" w:hAnsi="Times New Roman" w:cs="Times New Roman"/>
      <w:sz w:val="22"/>
      <w:szCs w:val="22"/>
      <w:lang w:val="en-GB"/>
    </w:rPr>
  </w:style>
  <w:style w:type="paragraph" w:styleId="HTMLAddress">
    <w:name w:val="HTML Address"/>
    <w:basedOn w:val="Normal"/>
    <w:link w:val="HTMLAddressChar"/>
    <w:rsid w:val="00B56045"/>
    <w:pPr>
      <w:widowControl w:val="0"/>
      <w:autoSpaceDE w:val="0"/>
      <w:autoSpaceDN w:val="0"/>
      <w:adjustRightInd w:val="0"/>
      <w:spacing w:after="0" w:line="240" w:lineRule="auto"/>
    </w:pPr>
    <w:rPr>
      <w:rFonts w:ascii="Times New Roman" w:eastAsia="Times New Roman" w:hAnsi="Times New Roman" w:cs="Times New Roman"/>
      <w:i/>
      <w:iCs/>
      <w:lang w:eastAsia="en-GB"/>
    </w:rPr>
  </w:style>
  <w:style w:type="character" w:customStyle="1" w:styleId="HTMLAddressChar">
    <w:name w:val="HTML Address Char"/>
    <w:basedOn w:val="DefaultParagraphFont"/>
    <w:link w:val="HTMLAddress"/>
    <w:rsid w:val="00B56045"/>
    <w:rPr>
      <w:rFonts w:ascii="Times New Roman" w:eastAsia="Times New Roman" w:hAnsi="Times New Roman" w:cs="Times New Roman"/>
      <w:i/>
      <w:iCs/>
      <w:lang w:eastAsia="en-GB"/>
    </w:rPr>
  </w:style>
  <w:style w:type="character" w:styleId="HTMLCite">
    <w:name w:val="HTML Cite"/>
    <w:rsid w:val="00B56045"/>
    <w:rPr>
      <w:rFonts w:ascii="Times New Roman" w:hAnsi="Times New Roman" w:cs="Times New Roman"/>
      <w:i/>
      <w:iCs/>
      <w:sz w:val="22"/>
      <w:szCs w:val="22"/>
      <w:lang w:val="en-GB"/>
    </w:rPr>
  </w:style>
  <w:style w:type="character" w:styleId="HTMLCode">
    <w:name w:val="HTML Code"/>
    <w:rsid w:val="00B56045"/>
    <w:rPr>
      <w:rFonts w:ascii="Courier New" w:hAnsi="Courier New" w:cs="Courier New"/>
      <w:sz w:val="20"/>
      <w:szCs w:val="20"/>
      <w:lang w:val="en-GB"/>
    </w:rPr>
  </w:style>
  <w:style w:type="character" w:styleId="HTMLDefinition">
    <w:name w:val="HTML Definition"/>
    <w:rsid w:val="00B56045"/>
    <w:rPr>
      <w:rFonts w:ascii="Times New Roman" w:hAnsi="Times New Roman" w:cs="Times New Roman"/>
      <w:i/>
      <w:iCs/>
      <w:sz w:val="22"/>
      <w:szCs w:val="22"/>
      <w:lang w:val="en-GB"/>
    </w:rPr>
  </w:style>
  <w:style w:type="character" w:styleId="HTMLKeyboard">
    <w:name w:val="HTML Keyboard"/>
    <w:rsid w:val="00B56045"/>
    <w:rPr>
      <w:rFonts w:ascii="Courier New" w:hAnsi="Courier New" w:cs="Courier New"/>
      <w:sz w:val="20"/>
      <w:szCs w:val="20"/>
      <w:lang w:val="en-GB"/>
    </w:rPr>
  </w:style>
  <w:style w:type="paragraph" w:styleId="HTMLPreformatted">
    <w:name w:val="HTML Preformatted"/>
    <w:basedOn w:val="Normal"/>
    <w:link w:val="HTMLPreformattedChar"/>
    <w:rsid w:val="00B56045"/>
    <w:pPr>
      <w:widowControl w:val="0"/>
      <w:autoSpaceDE w:val="0"/>
      <w:autoSpaceDN w:val="0"/>
      <w:adjustRightInd w:val="0"/>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rsid w:val="00B56045"/>
    <w:rPr>
      <w:rFonts w:ascii="Courier New" w:eastAsia="Times New Roman" w:hAnsi="Courier New" w:cs="Courier New"/>
      <w:sz w:val="20"/>
      <w:szCs w:val="20"/>
      <w:lang w:eastAsia="en-GB"/>
    </w:rPr>
  </w:style>
  <w:style w:type="character" w:styleId="HTMLSample">
    <w:name w:val="HTML Sample"/>
    <w:rsid w:val="00B56045"/>
    <w:rPr>
      <w:rFonts w:ascii="Courier New" w:hAnsi="Courier New" w:cs="Courier New"/>
      <w:sz w:val="22"/>
      <w:szCs w:val="22"/>
      <w:lang w:val="en-GB"/>
    </w:rPr>
  </w:style>
  <w:style w:type="character" w:styleId="HTMLTypewriter">
    <w:name w:val="HTML Typewriter"/>
    <w:rsid w:val="00B56045"/>
    <w:rPr>
      <w:rFonts w:ascii="Courier New" w:hAnsi="Courier New" w:cs="Courier New"/>
      <w:sz w:val="20"/>
      <w:szCs w:val="20"/>
      <w:lang w:val="en-GB"/>
    </w:rPr>
  </w:style>
  <w:style w:type="character" w:styleId="HTMLVariable">
    <w:name w:val="HTML Variable"/>
    <w:rsid w:val="00B56045"/>
    <w:rPr>
      <w:rFonts w:ascii="Times New Roman" w:hAnsi="Times New Roman" w:cs="Times New Roman"/>
      <w:i/>
      <w:iCs/>
      <w:sz w:val="22"/>
      <w:szCs w:val="22"/>
      <w:lang w:val="en-GB"/>
    </w:rPr>
  </w:style>
  <w:style w:type="character" w:styleId="Hyperlink">
    <w:name w:val="Hyperlink"/>
    <w:rsid w:val="00B56045"/>
    <w:rPr>
      <w:rFonts w:ascii="Times New Roman" w:hAnsi="Times New Roman" w:cs="Times New Roman"/>
      <w:color w:val="0000FF"/>
      <w:sz w:val="22"/>
      <w:szCs w:val="22"/>
      <w:u w:val="single"/>
      <w:lang w:val="en-GB"/>
    </w:rPr>
  </w:style>
  <w:style w:type="paragraph" w:styleId="Index1">
    <w:name w:val="index 1"/>
    <w:basedOn w:val="Normal"/>
    <w:next w:val="Normal"/>
    <w:hidden/>
    <w:rsid w:val="00B56045"/>
    <w:pPr>
      <w:widowControl w:val="0"/>
      <w:autoSpaceDE w:val="0"/>
      <w:autoSpaceDN w:val="0"/>
      <w:adjustRightInd w:val="0"/>
      <w:spacing w:after="0" w:line="240" w:lineRule="auto"/>
      <w:ind w:left="220" w:hanging="220"/>
    </w:pPr>
    <w:rPr>
      <w:rFonts w:ascii="Times New Roman" w:eastAsia="Times New Roman" w:hAnsi="Times New Roman" w:cs="Times New Roman"/>
      <w:lang w:eastAsia="en-GB"/>
    </w:rPr>
  </w:style>
  <w:style w:type="paragraph" w:styleId="Index2">
    <w:name w:val="index 2"/>
    <w:basedOn w:val="Normal"/>
    <w:next w:val="Normal"/>
    <w:hidden/>
    <w:rsid w:val="00B56045"/>
    <w:pPr>
      <w:widowControl w:val="0"/>
      <w:autoSpaceDE w:val="0"/>
      <w:autoSpaceDN w:val="0"/>
      <w:adjustRightInd w:val="0"/>
      <w:spacing w:after="0" w:line="240" w:lineRule="auto"/>
      <w:ind w:left="440" w:hanging="220"/>
    </w:pPr>
    <w:rPr>
      <w:rFonts w:ascii="Times New Roman" w:eastAsia="Times New Roman" w:hAnsi="Times New Roman" w:cs="Times New Roman"/>
      <w:lang w:eastAsia="en-GB"/>
    </w:rPr>
  </w:style>
  <w:style w:type="paragraph" w:styleId="Index3">
    <w:name w:val="index 3"/>
    <w:basedOn w:val="Normal"/>
    <w:next w:val="Normal"/>
    <w:hidden/>
    <w:rsid w:val="00B56045"/>
    <w:pPr>
      <w:widowControl w:val="0"/>
      <w:autoSpaceDE w:val="0"/>
      <w:autoSpaceDN w:val="0"/>
      <w:adjustRightInd w:val="0"/>
      <w:spacing w:after="0" w:line="240" w:lineRule="auto"/>
      <w:ind w:left="660" w:hanging="220"/>
    </w:pPr>
    <w:rPr>
      <w:rFonts w:ascii="Times New Roman" w:eastAsia="Times New Roman" w:hAnsi="Times New Roman" w:cs="Times New Roman"/>
      <w:lang w:eastAsia="en-GB"/>
    </w:rPr>
  </w:style>
  <w:style w:type="paragraph" w:styleId="Index4">
    <w:name w:val="index 4"/>
    <w:basedOn w:val="Normal"/>
    <w:next w:val="Normal"/>
    <w:hidden/>
    <w:rsid w:val="00B56045"/>
    <w:pPr>
      <w:widowControl w:val="0"/>
      <w:autoSpaceDE w:val="0"/>
      <w:autoSpaceDN w:val="0"/>
      <w:adjustRightInd w:val="0"/>
      <w:spacing w:after="0" w:line="240" w:lineRule="auto"/>
      <w:ind w:left="880" w:hanging="220"/>
    </w:pPr>
    <w:rPr>
      <w:rFonts w:ascii="Times New Roman" w:eastAsia="Times New Roman" w:hAnsi="Times New Roman" w:cs="Times New Roman"/>
      <w:lang w:eastAsia="en-GB"/>
    </w:rPr>
  </w:style>
  <w:style w:type="paragraph" w:styleId="Index5">
    <w:name w:val="index 5"/>
    <w:basedOn w:val="Normal"/>
    <w:next w:val="Normal"/>
    <w:hidden/>
    <w:rsid w:val="00B56045"/>
    <w:pPr>
      <w:widowControl w:val="0"/>
      <w:autoSpaceDE w:val="0"/>
      <w:autoSpaceDN w:val="0"/>
      <w:adjustRightInd w:val="0"/>
      <w:spacing w:after="0" w:line="240" w:lineRule="auto"/>
      <w:ind w:left="1100" w:hanging="220"/>
    </w:pPr>
    <w:rPr>
      <w:rFonts w:ascii="Times New Roman" w:eastAsia="Times New Roman" w:hAnsi="Times New Roman" w:cs="Times New Roman"/>
      <w:lang w:eastAsia="en-GB"/>
    </w:rPr>
  </w:style>
  <w:style w:type="paragraph" w:styleId="Index6">
    <w:name w:val="index 6"/>
    <w:basedOn w:val="Normal"/>
    <w:next w:val="Normal"/>
    <w:hidden/>
    <w:rsid w:val="00B56045"/>
    <w:pPr>
      <w:widowControl w:val="0"/>
      <w:autoSpaceDE w:val="0"/>
      <w:autoSpaceDN w:val="0"/>
      <w:adjustRightInd w:val="0"/>
      <w:spacing w:after="0" w:line="240" w:lineRule="auto"/>
      <w:ind w:left="1320" w:hanging="220"/>
    </w:pPr>
    <w:rPr>
      <w:rFonts w:ascii="Times New Roman" w:eastAsia="Times New Roman" w:hAnsi="Times New Roman" w:cs="Times New Roman"/>
      <w:lang w:eastAsia="en-GB"/>
    </w:rPr>
  </w:style>
  <w:style w:type="paragraph" w:styleId="Index7">
    <w:name w:val="index 7"/>
    <w:basedOn w:val="Normal"/>
    <w:next w:val="Normal"/>
    <w:hidden/>
    <w:rsid w:val="00B56045"/>
    <w:pPr>
      <w:widowControl w:val="0"/>
      <w:autoSpaceDE w:val="0"/>
      <w:autoSpaceDN w:val="0"/>
      <w:adjustRightInd w:val="0"/>
      <w:spacing w:after="0" w:line="240" w:lineRule="auto"/>
      <w:ind w:left="1540" w:hanging="220"/>
    </w:pPr>
    <w:rPr>
      <w:rFonts w:ascii="Times New Roman" w:eastAsia="Times New Roman" w:hAnsi="Times New Roman" w:cs="Times New Roman"/>
      <w:lang w:eastAsia="en-GB"/>
    </w:rPr>
  </w:style>
  <w:style w:type="paragraph" w:styleId="Index8">
    <w:name w:val="index 8"/>
    <w:basedOn w:val="Normal"/>
    <w:next w:val="Normal"/>
    <w:hidden/>
    <w:rsid w:val="00B56045"/>
    <w:pPr>
      <w:widowControl w:val="0"/>
      <w:autoSpaceDE w:val="0"/>
      <w:autoSpaceDN w:val="0"/>
      <w:adjustRightInd w:val="0"/>
      <w:spacing w:after="0" w:line="240" w:lineRule="auto"/>
      <w:ind w:left="1760" w:hanging="220"/>
    </w:pPr>
    <w:rPr>
      <w:rFonts w:ascii="Times New Roman" w:eastAsia="Times New Roman" w:hAnsi="Times New Roman" w:cs="Times New Roman"/>
      <w:lang w:eastAsia="en-GB"/>
    </w:rPr>
  </w:style>
  <w:style w:type="paragraph" w:styleId="Index9">
    <w:name w:val="index 9"/>
    <w:basedOn w:val="Normal"/>
    <w:next w:val="Normal"/>
    <w:hidden/>
    <w:rsid w:val="00B56045"/>
    <w:pPr>
      <w:widowControl w:val="0"/>
      <w:autoSpaceDE w:val="0"/>
      <w:autoSpaceDN w:val="0"/>
      <w:adjustRightInd w:val="0"/>
      <w:spacing w:after="0" w:line="240" w:lineRule="auto"/>
      <w:ind w:left="1980" w:hanging="220"/>
    </w:pPr>
    <w:rPr>
      <w:rFonts w:ascii="Times New Roman" w:eastAsia="Times New Roman" w:hAnsi="Times New Roman" w:cs="Times New Roman"/>
      <w:lang w:eastAsia="en-GB"/>
    </w:rPr>
  </w:style>
  <w:style w:type="paragraph" w:styleId="IndexHeading">
    <w:name w:val="index heading"/>
    <w:basedOn w:val="Normal"/>
    <w:next w:val="Index1"/>
    <w:hidden/>
    <w:rsid w:val="00B56045"/>
    <w:pPr>
      <w:widowControl w:val="0"/>
      <w:autoSpaceDE w:val="0"/>
      <w:autoSpaceDN w:val="0"/>
      <w:adjustRightInd w:val="0"/>
      <w:spacing w:after="0" w:line="240" w:lineRule="auto"/>
    </w:pPr>
    <w:rPr>
      <w:rFonts w:ascii="Arial" w:eastAsia="Times New Roman" w:hAnsi="Arial" w:cs="Arial"/>
      <w:b/>
      <w:bCs/>
      <w:lang w:eastAsia="en-GB"/>
    </w:rPr>
  </w:style>
  <w:style w:type="paragraph" w:customStyle="1" w:styleId="InvisibleText">
    <w:name w:val="Invisible Text"/>
    <w:basedOn w:val="Normal"/>
    <w:next w:val="Normal"/>
    <w:rsid w:val="00B56045"/>
    <w:pPr>
      <w:widowControl w:val="0"/>
      <w:autoSpaceDE w:val="0"/>
      <w:autoSpaceDN w:val="0"/>
      <w:adjustRightInd w:val="0"/>
      <w:spacing w:after="0" w:line="240" w:lineRule="auto"/>
    </w:pPr>
    <w:rPr>
      <w:rFonts w:ascii="Times New Roman" w:eastAsia="Times New Roman" w:hAnsi="Times New Roman" w:cs="Times New Roman"/>
      <w:vanish/>
      <w:color w:val="FFFFFF"/>
      <w:lang w:eastAsia="en-GB"/>
    </w:rPr>
  </w:style>
  <w:style w:type="character" w:customStyle="1" w:styleId="invisiblechar">
    <w:name w:val="invisiblechar"/>
    <w:rsid w:val="00B56045"/>
    <w:rPr>
      <w:rFonts w:ascii="Times New Roman" w:hAnsi="Times New Roman" w:cs="Times New Roman"/>
      <w:vanish/>
      <w:color w:val="FFFFFF"/>
      <w:sz w:val="22"/>
      <w:szCs w:val="22"/>
      <w:lang w:val="en-GB"/>
    </w:rPr>
  </w:style>
  <w:style w:type="character" w:styleId="LineNumber">
    <w:name w:val="line number"/>
    <w:rsid w:val="00B56045"/>
    <w:rPr>
      <w:rFonts w:ascii="Times New Roman" w:hAnsi="Times New Roman" w:cs="Times New Roman"/>
      <w:sz w:val="22"/>
      <w:szCs w:val="22"/>
      <w:lang w:val="en-GB"/>
    </w:rPr>
  </w:style>
  <w:style w:type="paragraph" w:styleId="List">
    <w:name w:val="List"/>
    <w:basedOn w:val="Normal"/>
    <w:rsid w:val="00B56045"/>
    <w:pPr>
      <w:widowControl w:val="0"/>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styleId="List2">
    <w:name w:val="List 2"/>
    <w:basedOn w:val="Normal"/>
    <w:rsid w:val="00B56045"/>
    <w:pPr>
      <w:widowControl w:val="0"/>
      <w:autoSpaceDE w:val="0"/>
      <w:autoSpaceDN w:val="0"/>
      <w:adjustRightInd w:val="0"/>
      <w:spacing w:after="240" w:line="240" w:lineRule="auto"/>
      <w:ind w:left="1702" w:hanging="851"/>
    </w:pPr>
    <w:rPr>
      <w:rFonts w:ascii="Times New Roman" w:eastAsia="Times New Roman" w:hAnsi="Times New Roman" w:cs="Times New Roman"/>
      <w:lang w:eastAsia="en-GB"/>
    </w:rPr>
  </w:style>
  <w:style w:type="paragraph" w:styleId="List3">
    <w:name w:val="List 3"/>
    <w:basedOn w:val="Normal"/>
    <w:rsid w:val="00B56045"/>
    <w:pPr>
      <w:widowControl w:val="0"/>
      <w:autoSpaceDE w:val="0"/>
      <w:autoSpaceDN w:val="0"/>
      <w:adjustRightInd w:val="0"/>
      <w:spacing w:after="240" w:line="240" w:lineRule="auto"/>
      <w:ind w:left="2552" w:hanging="851"/>
    </w:pPr>
    <w:rPr>
      <w:rFonts w:ascii="Times New Roman" w:eastAsia="Times New Roman" w:hAnsi="Times New Roman" w:cs="Times New Roman"/>
      <w:lang w:eastAsia="en-GB"/>
    </w:rPr>
  </w:style>
  <w:style w:type="paragraph" w:styleId="List4">
    <w:name w:val="List 4"/>
    <w:basedOn w:val="Normal"/>
    <w:rsid w:val="00B56045"/>
    <w:pPr>
      <w:widowControl w:val="0"/>
      <w:autoSpaceDE w:val="0"/>
      <w:autoSpaceDN w:val="0"/>
      <w:adjustRightInd w:val="0"/>
      <w:spacing w:after="240" w:line="240" w:lineRule="auto"/>
      <w:ind w:left="3403" w:hanging="851"/>
    </w:pPr>
    <w:rPr>
      <w:rFonts w:ascii="Times New Roman" w:eastAsia="Times New Roman" w:hAnsi="Times New Roman" w:cs="Times New Roman"/>
      <w:lang w:eastAsia="en-GB"/>
    </w:rPr>
  </w:style>
  <w:style w:type="paragraph" w:styleId="List5">
    <w:name w:val="List 5"/>
    <w:basedOn w:val="Normal"/>
    <w:rsid w:val="00B56045"/>
    <w:pPr>
      <w:widowControl w:val="0"/>
      <w:autoSpaceDE w:val="0"/>
      <w:autoSpaceDN w:val="0"/>
      <w:adjustRightInd w:val="0"/>
      <w:spacing w:after="240" w:line="240" w:lineRule="auto"/>
      <w:ind w:left="4253" w:hanging="851"/>
    </w:pPr>
    <w:rPr>
      <w:rFonts w:ascii="Times New Roman" w:eastAsia="Times New Roman" w:hAnsi="Times New Roman" w:cs="Times New Roman"/>
      <w:lang w:eastAsia="en-GB"/>
    </w:rPr>
  </w:style>
  <w:style w:type="paragraph" w:styleId="ListBullet">
    <w:name w:val="List Bullet"/>
    <w:aliases w:val="lb"/>
    <w:basedOn w:val="Normal"/>
    <w:rsid w:val="00B56045"/>
    <w:pPr>
      <w:numPr>
        <w:numId w:val="22"/>
      </w:numPr>
      <w:spacing w:after="240" w:line="240" w:lineRule="auto"/>
    </w:pPr>
    <w:rPr>
      <w:rFonts w:ascii="Times New Roman" w:eastAsia="Times New Roman" w:hAnsi="Times New Roman" w:cs="Times New Roman"/>
      <w:lang w:eastAsia="en-GB"/>
    </w:rPr>
  </w:style>
  <w:style w:type="paragraph" w:styleId="ListBullet2">
    <w:name w:val="List Bullet 2"/>
    <w:aliases w:val="lb2"/>
    <w:basedOn w:val="Normal"/>
    <w:rsid w:val="00B56045"/>
    <w:pPr>
      <w:numPr>
        <w:numId w:val="23"/>
      </w:numPr>
      <w:spacing w:after="240" w:line="240" w:lineRule="auto"/>
      <w:ind w:left="1702" w:hanging="851"/>
    </w:pPr>
    <w:rPr>
      <w:rFonts w:ascii="Times New Roman" w:eastAsia="Times New Roman" w:hAnsi="Times New Roman" w:cs="Times New Roman"/>
      <w:lang w:eastAsia="en-GB"/>
    </w:rPr>
  </w:style>
  <w:style w:type="paragraph" w:styleId="ListBullet3">
    <w:name w:val="List Bullet 3"/>
    <w:aliases w:val="lb3"/>
    <w:basedOn w:val="Normal"/>
    <w:rsid w:val="00B56045"/>
    <w:pPr>
      <w:numPr>
        <w:numId w:val="24"/>
      </w:numPr>
      <w:spacing w:after="240" w:line="240" w:lineRule="auto"/>
    </w:pPr>
    <w:rPr>
      <w:rFonts w:ascii="Times New Roman" w:eastAsia="Times New Roman" w:hAnsi="Times New Roman" w:cs="Times New Roman"/>
      <w:lang w:eastAsia="en-GB"/>
    </w:rPr>
  </w:style>
  <w:style w:type="paragraph" w:styleId="ListBullet4">
    <w:name w:val="List Bullet 4"/>
    <w:aliases w:val="lb4"/>
    <w:basedOn w:val="Normal"/>
    <w:rsid w:val="00B56045"/>
    <w:pPr>
      <w:numPr>
        <w:numId w:val="25"/>
      </w:numPr>
      <w:spacing w:after="240" w:line="240" w:lineRule="auto"/>
      <w:ind w:left="3403" w:hanging="851"/>
    </w:pPr>
    <w:rPr>
      <w:rFonts w:ascii="Times New Roman" w:eastAsia="Times New Roman" w:hAnsi="Times New Roman" w:cs="Times New Roman"/>
      <w:lang w:eastAsia="en-GB"/>
    </w:rPr>
  </w:style>
  <w:style w:type="paragraph" w:styleId="ListBullet5">
    <w:name w:val="List Bullet 5"/>
    <w:aliases w:val="lb5"/>
    <w:basedOn w:val="Normal"/>
    <w:rsid w:val="00B56045"/>
    <w:pPr>
      <w:numPr>
        <w:numId w:val="26"/>
      </w:numPr>
      <w:spacing w:after="240" w:line="240" w:lineRule="auto"/>
    </w:pPr>
    <w:rPr>
      <w:rFonts w:ascii="Times New Roman" w:eastAsia="Times New Roman" w:hAnsi="Times New Roman" w:cs="Times New Roman"/>
      <w:lang w:eastAsia="en-GB"/>
    </w:rPr>
  </w:style>
  <w:style w:type="paragraph" w:styleId="ListContinue">
    <w:name w:val="List Continue"/>
    <w:basedOn w:val="Normal"/>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paragraph" w:styleId="ListContinue2">
    <w:name w:val="List Continue 2"/>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paragraph" w:styleId="ListContinue3">
    <w:name w:val="List Continue 3"/>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styleId="ListContinue4">
    <w:name w:val="List Continue 4"/>
    <w:basedOn w:val="Normal"/>
    <w:rsid w:val="00B56045"/>
    <w:pPr>
      <w:widowControl w:val="0"/>
      <w:autoSpaceDE w:val="0"/>
      <w:autoSpaceDN w:val="0"/>
      <w:adjustRightInd w:val="0"/>
      <w:spacing w:after="240" w:line="240" w:lineRule="auto"/>
      <w:ind w:left="2552"/>
    </w:pPr>
    <w:rPr>
      <w:rFonts w:ascii="Times New Roman" w:eastAsia="Times New Roman" w:hAnsi="Times New Roman" w:cs="Times New Roman"/>
      <w:lang w:eastAsia="en-GB"/>
    </w:rPr>
  </w:style>
  <w:style w:type="paragraph" w:styleId="ListContinue5">
    <w:name w:val="List Continue 5"/>
    <w:basedOn w:val="Normal"/>
    <w:rsid w:val="00B56045"/>
    <w:pPr>
      <w:widowControl w:val="0"/>
      <w:autoSpaceDE w:val="0"/>
      <w:autoSpaceDN w:val="0"/>
      <w:adjustRightInd w:val="0"/>
      <w:spacing w:after="240" w:line="240" w:lineRule="auto"/>
      <w:ind w:left="3402"/>
    </w:pPr>
    <w:rPr>
      <w:rFonts w:ascii="Times New Roman" w:eastAsia="Times New Roman" w:hAnsi="Times New Roman" w:cs="Times New Roman"/>
      <w:lang w:eastAsia="en-GB"/>
    </w:rPr>
  </w:style>
  <w:style w:type="paragraph" w:styleId="ListNumber">
    <w:name w:val="List Number"/>
    <w:aliases w:val="ln"/>
    <w:basedOn w:val="Normal"/>
    <w:rsid w:val="00B56045"/>
    <w:pPr>
      <w:numPr>
        <w:numId w:val="27"/>
      </w:numPr>
      <w:spacing w:after="240" w:line="240" w:lineRule="auto"/>
    </w:pPr>
    <w:rPr>
      <w:rFonts w:ascii="Times New Roman" w:eastAsia="Times New Roman" w:hAnsi="Times New Roman" w:cs="Times New Roman"/>
      <w:lang w:eastAsia="en-GB"/>
    </w:rPr>
  </w:style>
  <w:style w:type="paragraph" w:styleId="ListNumber2">
    <w:name w:val="List Number 2"/>
    <w:aliases w:val="ln2"/>
    <w:basedOn w:val="Normal"/>
    <w:rsid w:val="00B56045"/>
    <w:pPr>
      <w:numPr>
        <w:numId w:val="28"/>
      </w:numPr>
      <w:spacing w:after="240" w:line="240" w:lineRule="auto"/>
    </w:pPr>
    <w:rPr>
      <w:rFonts w:ascii="Times New Roman" w:eastAsia="Times New Roman" w:hAnsi="Times New Roman" w:cs="Times New Roman"/>
      <w:lang w:eastAsia="en-GB"/>
    </w:rPr>
  </w:style>
  <w:style w:type="paragraph" w:styleId="ListNumber3">
    <w:name w:val="List Number 3"/>
    <w:aliases w:val="ln3"/>
    <w:basedOn w:val="Normal"/>
    <w:rsid w:val="00B56045"/>
    <w:pPr>
      <w:numPr>
        <w:numId w:val="29"/>
      </w:numPr>
      <w:spacing w:after="240" w:line="240" w:lineRule="auto"/>
    </w:pPr>
    <w:rPr>
      <w:rFonts w:ascii="Times New Roman" w:eastAsia="Times New Roman" w:hAnsi="Times New Roman" w:cs="Times New Roman"/>
      <w:lang w:eastAsia="en-GB"/>
    </w:rPr>
  </w:style>
  <w:style w:type="paragraph" w:styleId="ListNumber4">
    <w:name w:val="List Number 4"/>
    <w:aliases w:val="ln4"/>
    <w:basedOn w:val="Normal"/>
    <w:rsid w:val="00B56045"/>
    <w:pPr>
      <w:widowControl w:val="0"/>
      <w:numPr>
        <w:numId w:val="9"/>
      </w:numPr>
      <w:tabs>
        <w:tab w:val="clear" w:pos="1209"/>
        <w:tab w:val="num" w:pos="0"/>
        <w:tab w:val="num" w:pos="851"/>
        <w:tab w:val="num" w:pos="926"/>
      </w:tabs>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styleId="ListNumber5">
    <w:name w:val="List Number 5"/>
    <w:aliases w:val="ln5"/>
    <w:basedOn w:val="Normal"/>
    <w:rsid w:val="00B56045"/>
    <w:pPr>
      <w:widowControl w:val="0"/>
      <w:numPr>
        <w:numId w:val="10"/>
      </w:numPr>
      <w:tabs>
        <w:tab w:val="clear" w:pos="1492"/>
        <w:tab w:val="num" w:pos="0"/>
        <w:tab w:val="left" w:pos="851"/>
        <w:tab w:val="num" w:pos="926"/>
      </w:tabs>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customStyle="1" w:styleId="ListNumberMinimal">
    <w:name w:val="List Number Minimal"/>
    <w:basedOn w:val="ListNumber"/>
    <w:rsid w:val="00B56045"/>
    <w:pPr>
      <w:numPr>
        <w:numId w:val="0"/>
      </w:numPr>
      <w:tabs>
        <w:tab w:val="num" w:pos="851"/>
      </w:tabs>
      <w:ind w:left="851" w:hanging="851"/>
    </w:pPr>
  </w:style>
  <w:style w:type="paragraph" w:customStyle="1" w:styleId="LogoCaption">
    <w:name w:val="Logo Caption"/>
    <w:basedOn w:val="Header"/>
    <w:next w:val="Normal"/>
    <w:rsid w:val="00B56045"/>
    <w:rPr>
      <w:sz w:val="13"/>
      <w:szCs w:val="13"/>
    </w:rPr>
  </w:style>
  <w:style w:type="paragraph" w:styleId="MacroText">
    <w:name w:val="macro"/>
    <w:link w:val="MacroTextChar"/>
    <w:hidden/>
    <w:rsid w:val="00B56045"/>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88" w:lineRule="auto"/>
    </w:pPr>
    <w:rPr>
      <w:rFonts w:ascii="Courier New" w:eastAsia="Times New Roman" w:hAnsi="Courier New" w:cs="Courier New"/>
      <w:spacing w:val="2"/>
      <w:lang w:eastAsia="en-GB"/>
    </w:rPr>
  </w:style>
  <w:style w:type="character" w:customStyle="1" w:styleId="MacroTextChar">
    <w:name w:val="Macro Text Char"/>
    <w:basedOn w:val="DefaultParagraphFont"/>
    <w:link w:val="MacroText"/>
    <w:rsid w:val="00B56045"/>
    <w:rPr>
      <w:rFonts w:ascii="Courier New" w:eastAsia="Times New Roman" w:hAnsi="Courier New" w:cs="Courier New"/>
      <w:spacing w:val="2"/>
      <w:lang w:eastAsia="en-GB"/>
    </w:rPr>
  </w:style>
  <w:style w:type="paragraph" w:styleId="MessageHeader">
    <w:name w:val="Message Header"/>
    <w:basedOn w:val="Normal"/>
    <w:link w:val="MessageHeaderChar"/>
    <w:rsid w:val="00B56045"/>
    <w:pPr>
      <w:widowControl w:val="0"/>
      <w:pBdr>
        <w:top w:val="single" w:sz="6" w:space="1" w:color="000000"/>
        <w:left w:val="single" w:sz="6" w:space="1" w:color="000000"/>
        <w:bottom w:val="single" w:sz="6" w:space="1" w:color="000000"/>
        <w:right w:val="single" w:sz="6" w:space="1" w:color="000000"/>
      </w:pBdr>
      <w:shd w:val="pct20" w:color="auto" w:fill="auto"/>
      <w:autoSpaceDE w:val="0"/>
      <w:autoSpaceDN w:val="0"/>
      <w:adjustRightInd w:val="0"/>
      <w:spacing w:after="0" w:line="240" w:lineRule="auto"/>
      <w:ind w:left="1134" w:hanging="1134"/>
    </w:pPr>
    <w:rPr>
      <w:rFonts w:ascii="Arial" w:eastAsia="Times New Roman" w:hAnsi="Arial" w:cs="Arial"/>
      <w:lang w:eastAsia="en-GB"/>
    </w:rPr>
  </w:style>
  <w:style w:type="character" w:customStyle="1" w:styleId="MessageHeaderChar">
    <w:name w:val="Message Header Char"/>
    <w:basedOn w:val="DefaultParagraphFont"/>
    <w:link w:val="MessageHeader"/>
    <w:rsid w:val="00B56045"/>
    <w:rPr>
      <w:rFonts w:ascii="Arial" w:eastAsia="Times New Roman" w:hAnsi="Arial" w:cs="Arial"/>
      <w:shd w:val="pct20" w:color="auto" w:fill="auto"/>
      <w:lang w:eastAsia="en-GB"/>
    </w:rPr>
  </w:style>
  <w:style w:type="paragraph" w:customStyle="1" w:styleId="MinimalSpacer">
    <w:name w:val="MinimalSpacer"/>
    <w:basedOn w:val="Normal"/>
    <w:rsid w:val="00B56045"/>
    <w:pPr>
      <w:widowControl w:val="0"/>
      <w:autoSpaceDE w:val="0"/>
      <w:autoSpaceDN w:val="0"/>
      <w:adjustRightInd w:val="0"/>
      <w:spacing w:after="0" w:line="240" w:lineRule="auto"/>
    </w:pPr>
    <w:rPr>
      <w:rFonts w:ascii="Times New Roman" w:eastAsia="Times New Roman" w:hAnsi="Times New Roman" w:cs="Times New Roman"/>
      <w:sz w:val="2"/>
      <w:szCs w:val="2"/>
      <w:lang w:eastAsia="en-GB"/>
    </w:rPr>
  </w:style>
  <w:style w:type="paragraph" w:customStyle="1" w:styleId="NormalWeb">
    <w:name w:val="Normal(Web)"/>
    <w:basedOn w:val="Normal"/>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paragraph" w:customStyle="1" w:styleId="Normal20">
    <w:name w:val="Normal 20"/>
    <w:basedOn w:val="Normal"/>
    <w:rsid w:val="00B56045"/>
    <w:pPr>
      <w:widowControl w:val="0"/>
      <w:autoSpaceDE w:val="0"/>
      <w:autoSpaceDN w:val="0"/>
      <w:adjustRightInd w:val="0"/>
      <w:spacing w:after="0" w:line="240" w:lineRule="auto"/>
    </w:pPr>
    <w:rPr>
      <w:rFonts w:ascii="Times New Roman" w:eastAsia="Times New Roman" w:hAnsi="Times New Roman" w:cs="Times New Roman"/>
      <w:sz w:val="40"/>
      <w:szCs w:val="40"/>
      <w:lang w:eastAsia="en-GB"/>
    </w:rPr>
  </w:style>
  <w:style w:type="paragraph" w:styleId="NormalIndent">
    <w:name w:val="Normal Indent"/>
    <w:basedOn w:val="Normal"/>
    <w:rsid w:val="00B56045"/>
    <w:pPr>
      <w:widowControl w:val="0"/>
      <w:autoSpaceDE w:val="0"/>
      <w:autoSpaceDN w:val="0"/>
      <w:adjustRightInd w:val="0"/>
      <w:spacing w:after="0" w:line="240" w:lineRule="auto"/>
      <w:ind w:left="851"/>
    </w:pPr>
    <w:rPr>
      <w:rFonts w:ascii="Times New Roman" w:eastAsia="Times New Roman" w:hAnsi="Times New Roman" w:cs="Times New Roman"/>
      <w:lang w:eastAsia="en-GB"/>
    </w:rPr>
  </w:style>
  <w:style w:type="paragraph" w:customStyle="1" w:styleId="NormalSingleLine">
    <w:name w:val="Normal Single Line"/>
    <w:basedOn w:val="Normal"/>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paragraph" w:customStyle="1" w:styleId="NormalBold">
    <w:name w:val="NormalBold"/>
    <w:basedOn w:val="Normal"/>
    <w:rsid w:val="00B56045"/>
    <w:pPr>
      <w:widowControl w:val="0"/>
      <w:autoSpaceDE w:val="0"/>
      <w:autoSpaceDN w:val="0"/>
      <w:adjustRightInd w:val="0"/>
      <w:spacing w:after="0" w:line="240" w:lineRule="auto"/>
    </w:pPr>
    <w:rPr>
      <w:rFonts w:ascii="Times New Roman" w:eastAsia="Times New Roman" w:hAnsi="Times New Roman" w:cs="Times New Roman"/>
      <w:b/>
      <w:bCs/>
      <w:lang w:eastAsia="en-GB"/>
    </w:rPr>
  </w:style>
  <w:style w:type="paragraph" w:styleId="NoteHeading">
    <w:name w:val="Note Heading"/>
    <w:basedOn w:val="Normal"/>
    <w:next w:val="Normal"/>
    <w:link w:val="NoteHeadingChar"/>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character" w:customStyle="1" w:styleId="NoteHeadingChar">
    <w:name w:val="Note Heading Char"/>
    <w:basedOn w:val="DefaultParagraphFont"/>
    <w:link w:val="NoteHeading"/>
    <w:rsid w:val="00B56045"/>
    <w:rPr>
      <w:rFonts w:ascii="Times New Roman" w:eastAsia="Times New Roman" w:hAnsi="Times New Roman" w:cs="Times New Roman"/>
      <w:lang w:eastAsia="en-GB"/>
    </w:rPr>
  </w:style>
  <w:style w:type="character" w:styleId="PageNumber">
    <w:name w:val="page number"/>
    <w:rsid w:val="00B56045"/>
    <w:rPr>
      <w:rFonts w:ascii="Times New Roman" w:hAnsi="Times New Roman" w:cs="Times New Roman"/>
      <w:sz w:val="22"/>
      <w:szCs w:val="22"/>
      <w:lang w:val="en-GB"/>
    </w:rPr>
  </w:style>
  <w:style w:type="paragraph" w:customStyle="1" w:styleId="clauseindent">
    <w:name w:val="clauseindent"/>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lang w:eastAsia="en-GB"/>
    </w:rPr>
  </w:style>
  <w:style w:type="paragraph" w:styleId="PlainText">
    <w:name w:val="Plain Text"/>
    <w:basedOn w:val="Normal"/>
    <w:link w:val="PlainTextChar"/>
    <w:rsid w:val="00B56045"/>
    <w:pPr>
      <w:widowControl w:val="0"/>
      <w:autoSpaceDE w:val="0"/>
      <w:autoSpaceDN w:val="0"/>
      <w:adjustRightInd w:val="0"/>
      <w:spacing w:after="0" w:line="240" w:lineRule="auto"/>
    </w:pPr>
    <w:rPr>
      <w:rFonts w:ascii="Courier New" w:eastAsia="Times New Roman" w:hAnsi="Courier New" w:cs="Courier New"/>
      <w:sz w:val="20"/>
      <w:szCs w:val="20"/>
      <w:lang w:eastAsia="en-GB"/>
    </w:rPr>
  </w:style>
  <w:style w:type="character" w:customStyle="1" w:styleId="PlainTextChar">
    <w:name w:val="Plain Text Char"/>
    <w:basedOn w:val="DefaultParagraphFont"/>
    <w:link w:val="PlainText"/>
    <w:rsid w:val="00B56045"/>
    <w:rPr>
      <w:rFonts w:ascii="Courier New" w:eastAsia="Times New Roman" w:hAnsi="Courier New" w:cs="Courier New"/>
      <w:sz w:val="20"/>
      <w:szCs w:val="20"/>
      <w:lang w:eastAsia="en-GB"/>
    </w:rPr>
  </w:style>
  <w:style w:type="paragraph" w:styleId="Salutation">
    <w:name w:val="Salutation"/>
    <w:basedOn w:val="Normal"/>
    <w:next w:val="Normal"/>
    <w:link w:val="SalutationChar"/>
    <w:rsid w:val="00B56045"/>
    <w:pPr>
      <w:widowControl w:val="0"/>
      <w:autoSpaceDE w:val="0"/>
      <w:autoSpaceDN w:val="0"/>
      <w:adjustRightInd w:val="0"/>
      <w:spacing w:after="0" w:line="240" w:lineRule="auto"/>
    </w:pPr>
    <w:rPr>
      <w:rFonts w:ascii="Times New Roman" w:eastAsia="Times New Roman" w:hAnsi="Times New Roman" w:cs="Times New Roman"/>
      <w:lang w:eastAsia="en-GB"/>
    </w:rPr>
  </w:style>
  <w:style w:type="character" w:customStyle="1" w:styleId="SalutationChar">
    <w:name w:val="Salutation Char"/>
    <w:basedOn w:val="DefaultParagraphFont"/>
    <w:link w:val="Salutation"/>
    <w:rsid w:val="00B56045"/>
    <w:rPr>
      <w:rFonts w:ascii="Times New Roman" w:eastAsia="Times New Roman" w:hAnsi="Times New Roman" w:cs="Times New Roman"/>
      <w:lang w:eastAsia="en-GB"/>
    </w:rPr>
  </w:style>
  <w:style w:type="paragraph" w:styleId="Signature">
    <w:name w:val="Signature"/>
    <w:aliases w:val="sig"/>
    <w:basedOn w:val="Normal"/>
    <w:link w:val="SignatureChar"/>
    <w:rsid w:val="00B56045"/>
    <w:pPr>
      <w:widowControl w:val="0"/>
      <w:autoSpaceDE w:val="0"/>
      <w:autoSpaceDN w:val="0"/>
      <w:adjustRightInd w:val="0"/>
      <w:spacing w:after="240" w:line="240" w:lineRule="auto"/>
    </w:pPr>
    <w:rPr>
      <w:rFonts w:ascii="Times New Roman" w:eastAsia="Times New Roman" w:hAnsi="Times New Roman" w:cs="Times New Roman"/>
      <w:lang w:eastAsia="en-GB"/>
    </w:rPr>
  </w:style>
  <w:style w:type="character" w:customStyle="1" w:styleId="SignatureChar">
    <w:name w:val="Signature Char"/>
    <w:aliases w:val="sig Char"/>
    <w:basedOn w:val="DefaultParagraphFont"/>
    <w:link w:val="Signature"/>
    <w:rsid w:val="00B56045"/>
    <w:rPr>
      <w:rFonts w:ascii="Times New Roman" w:eastAsia="Times New Roman" w:hAnsi="Times New Roman" w:cs="Times New Roman"/>
      <w:lang w:eastAsia="en-GB"/>
    </w:rPr>
  </w:style>
  <w:style w:type="character" w:styleId="Strong">
    <w:name w:val="Strong"/>
    <w:qFormat/>
    <w:rsid w:val="00B56045"/>
    <w:rPr>
      <w:rFonts w:ascii="Times New Roman" w:hAnsi="Times New Roman" w:cs="Times New Roman"/>
      <w:b/>
      <w:bCs/>
      <w:sz w:val="22"/>
      <w:szCs w:val="22"/>
      <w:lang w:val="en-GB"/>
    </w:rPr>
  </w:style>
  <w:style w:type="paragraph" w:styleId="Subtitle">
    <w:name w:val="Subtitle"/>
    <w:aliases w:val="sub"/>
    <w:basedOn w:val="Normal"/>
    <w:link w:val="SubtitleChar"/>
    <w:qFormat/>
    <w:rsid w:val="00B56045"/>
    <w:pPr>
      <w:widowControl w:val="0"/>
      <w:autoSpaceDE w:val="0"/>
      <w:autoSpaceDN w:val="0"/>
      <w:adjustRightInd w:val="0"/>
      <w:spacing w:after="240" w:line="240" w:lineRule="auto"/>
      <w:jc w:val="center"/>
    </w:pPr>
    <w:rPr>
      <w:rFonts w:ascii="Times New Roman" w:eastAsia="Times New Roman" w:hAnsi="Times New Roman" w:cs="Times New Roman"/>
      <w:b/>
      <w:bCs/>
      <w:lang w:eastAsia="en-GB"/>
    </w:rPr>
  </w:style>
  <w:style w:type="character" w:customStyle="1" w:styleId="SubtitleChar">
    <w:name w:val="Subtitle Char"/>
    <w:aliases w:val="sub Char"/>
    <w:basedOn w:val="DefaultParagraphFont"/>
    <w:link w:val="Subtitle"/>
    <w:rsid w:val="00B56045"/>
    <w:rPr>
      <w:rFonts w:ascii="Times New Roman" w:eastAsia="Times New Roman" w:hAnsi="Times New Roman" w:cs="Times New Roman"/>
      <w:b/>
      <w:bCs/>
      <w:lang w:eastAsia="en-GB"/>
    </w:rPr>
  </w:style>
  <w:style w:type="paragraph" w:customStyle="1" w:styleId="TableofAuthorities1">
    <w:name w:val="Table of Authorities1"/>
    <w:basedOn w:val="Normal"/>
    <w:next w:val="Normal"/>
    <w:hidden/>
    <w:rsid w:val="00B56045"/>
    <w:pPr>
      <w:widowControl w:val="0"/>
      <w:autoSpaceDE w:val="0"/>
      <w:autoSpaceDN w:val="0"/>
      <w:adjustRightInd w:val="0"/>
      <w:spacing w:after="0" w:line="240" w:lineRule="auto"/>
      <w:ind w:left="851" w:hanging="851"/>
    </w:pPr>
    <w:rPr>
      <w:rFonts w:ascii="Times New Roman" w:eastAsia="Times New Roman" w:hAnsi="Times New Roman" w:cs="Times New Roman"/>
      <w:lang w:eastAsia="en-GB"/>
    </w:rPr>
  </w:style>
  <w:style w:type="paragraph" w:styleId="TableofFigures">
    <w:name w:val="table of figures"/>
    <w:basedOn w:val="Normal"/>
    <w:next w:val="Normal"/>
    <w:hidden/>
    <w:rsid w:val="00B56045"/>
    <w:pPr>
      <w:widowControl w:val="0"/>
      <w:autoSpaceDE w:val="0"/>
      <w:autoSpaceDN w:val="0"/>
      <w:adjustRightInd w:val="0"/>
      <w:spacing w:after="0" w:line="240" w:lineRule="auto"/>
      <w:ind w:left="851" w:hanging="851"/>
    </w:pPr>
    <w:rPr>
      <w:rFonts w:ascii="Times New Roman" w:eastAsia="Times New Roman" w:hAnsi="Times New Roman" w:cs="Times New Roman"/>
      <w:lang w:eastAsia="en-GB"/>
    </w:rPr>
  </w:style>
  <w:style w:type="paragraph" w:styleId="Title">
    <w:name w:val="Title"/>
    <w:aliases w:val="t"/>
    <w:basedOn w:val="Normal"/>
    <w:link w:val="TitleChar"/>
    <w:qFormat/>
    <w:rsid w:val="00B56045"/>
    <w:pPr>
      <w:widowControl w:val="0"/>
      <w:autoSpaceDE w:val="0"/>
      <w:autoSpaceDN w:val="0"/>
      <w:adjustRightInd w:val="0"/>
      <w:spacing w:before="240" w:after="240" w:line="240" w:lineRule="auto"/>
      <w:jc w:val="center"/>
    </w:pPr>
    <w:rPr>
      <w:rFonts w:ascii="Times New Roman" w:eastAsia="Times New Roman" w:hAnsi="Times New Roman" w:cs="Times New Roman"/>
      <w:b/>
      <w:bCs/>
      <w:kern w:val="28"/>
      <w:sz w:val="28"/>
      <w:szCs w:val="28"/>
      <w:lang w:eastAsia="en-GB"/>
    </w:rPr>
  </w:style>
  <w:style w:type="character" w:customStyle="1" w:styleId="TitleChar">
    <w:name w:val="Title Char"/>
    <w:aliases w:val="t Char"/>
    <w:basedOn w:val="DefaultParagraphFont"/>
    <w:link w:val="Title"/>
    <w:rsid w:val="00B56045"/>
    <w:rPr>
      <w:rFonts w:ascii="Times New Roman" w:eastAsia="Times New Roman" w:hAnsi="Times New Roman" w:cs="Times New Roman"/>
      <w:b/>
      <w:bCs/>
      <w:kern w:val="28"/>
      <w:sz w:val="28"/>
      <w:szCs w:val="28"/>
      <w:lang w:eastAsia="en-GB"/>
    </w:rPr>
  </w:style>
  <w:style w:type="paragraph" w:styleId="TOAHeading">
    <w:name w:val="toa heading"/>
    <w:basedOn w:val="Normal"/>
    <w:next w:val="Normal"/>
    <w:hidden/>
    <w:rsid w:val="00B56045"/>
    <w:pPr>
      <w:widowControl w:val="0"/>
      <w:autoSpaceDE w:val="0"/>
      <w:autoSpaceDN w:val="0"/>
      <w:adjustRightInd w:val="0"/>
      <w:spacing w:after="240" w:line="240" w:lineRule="auto"/>
    </w:pPr>
    <w:rPr>
      <w:rFonts w:ascii="Times New Roman" w:eastAsia="Times New Roman" w:hAnsi="Times New Roman" w:cs="Times New Roman"/>
      <w:b/>
      <w:bCs/>
      <w:lang w:eastAsia="en-GB"/>
    </w:rPr>
  </w:style>
  <w:style w:type="paragraph" w:styleId="TOC1">
    <w:name w:val="toc 1"/>
    <w:basedOn w:val="Normal"/>
    <w:next w:val="TOC2"/>
    <w:hidden/>
    <w:rsid w:val="00B56045"/>
    <w:pPr>
      <w:widowControl w:val="0"/>
      <w:tabs>
        <w:tab w:val="right" w:leader="dot" w:pos="9356"/>
      </w:tabs>
      <w:autoSpaceDE w:val="0"/>
      <w:autoSpaceDN w:val="0"/>
      <w:adjustRightInd w:val="0"/>
      <w:spacing w:before="240" w:after="240" w:line="240" w:lineRule="auto"/>
      <w:ind w:left="851" w:right="851" w:hanging="851"/>
    </w:pPr>
    <w:rPr>
      <w:rFonts w:ascii="Times New Roman" w:eastAsia="Times New Roman" w:hAnsi="Times New Roman" w:cs="Times New Roman"/>
      <w:lang w:eastAsia="en-GB"/>
    </w:rPr>
  </w:style>
  <w:style w:type="paragraph" w:styleId="TOC2">
    <w:name w:val="toc 2"/>
    <w:basedOn w:val="Normal"/>
    <w:next w:val="TOC3"/>
    <w:hidden/>
    <w:rsid w:val="00B56045"/>
    <w:pPr>
      <w:widowControl w:val="0"/>
      <w:tabs>
        <w:tab w:val="right" w:leader="dot" w:pos="9356"/>
      </w:tabs>
      <w:autoSpaceDE w:val="0"/>
      <w:autoSpaceDN w:val="0"/>
      <w:adjustRightInd w:val="0"/>
      <w:spacing w:after="60" w:line="240" w:lineRule="auto"/>
      <w:ind w:left="851" w:right="851" w:hanging="851"/>
    </w:pPr>
    <w:rPr>
      <w:rFonts w:ascii="Times New Roman" w:eastAsia="Times New Roman" w:hAnsi="Times New Roman" w:cs="Times New Roman"/>
      <w:lang w:eastAsia="en-GB"/>
    </w:rPr>
  </w:style>
  <w:style w:type="paragraph" w:styleId="TOC3">
    <w:name w:val="toc 3"/>
    <w:basedOn w:val="Normal"/>
    <w:hidden/>
    <w:rsid w:val="00B56045"/>
    <w:pPr>
      <w:widowControl w:val="0"/>
      <w:tabs>
        <w:tab w:val="right" w:leader="dot" w:pos="9356"/>
      </w:tabs>
      <w:autoSpaceDE w:val="0"/>
      <w:autoSpaceDN w:val="0"/>
      <w:adjustRightInd w:val="0"/>
      <w:spacing w:after="60" w:line="240" w:lineRule="auto"/>
      <w:ind w:left="1702" w:right="851" w:hanging="851"/>
    </w:pPr>
    <w:rPr>
      <w:rFonts w:ascii="Times New Roman" w:eastAsia="Times New Roman" w:hAnsi="Times New Roman" w:cs="Times New Roman"/>
      <w:lang w:eastAsia="en-GB"/>
    </w:rPr>
  </w:style>
  <w:style w:type="paragraph" w:styleId="TOC4">
    <w:name w:val="toc 4"/>
    <w:basedOn w:val="Normal"/>
    <w:hidden/>
    <w:rsid w:val="00B56045"/>
    <w:pPr>
      <w:widowControl w:val="0"/>
      <w:tabs>
        <w:tab w:val="right" w:leader="dot" w:pos="9356"/>
      </w:tabs>
      <w:autoSpaceDE w:val="0"/>
      <w:autoSpaceDN w:val="0"/>
      <w:adjustRightInd w:val="0"/>
      <w:spacing w:after="60" w:line="240" w:lineRule="auto"/>
      <w:ind w:left="1702" w:right="851" w:hanging="851"/>
    </w:pPr>
    <w:rPr>
      <w:rFonts w:ascii="Times New Roman" w:eastAsia="Times New Roman" w:hAnsi="Times New Roman" w:cs="Times New Roman"/>
      <w:lang w:eastAsia="en-GB"/>
    </w:rPr>
  </w:style>
  <w:style w:type="paragraph" w:styleId="TOC5">
    <w:name w:val="toc 5"/>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6">
    <w:name w:val="toc 6"/>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7">
    <w:name w:val="toc 7"/>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8">
    <w:name w:val="toc 8"/>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styleId="TOC9">
    <w:name w:val="toc 9"/>
    <w:basedOn w:val="Normal"/>
    <w:next w:val="Normal"/>
    <w:hidden/>
    <w:rsid w:val="00B56045"/>
    <w:pPr>
      <w:widowControl w:val="0"/>
      <w:tabs>
        <w:tab w:val="right" w:leader="dot" w:pos="9356"/>
      </w:tabs>
      <w:autoSpaceDE w:val="0"/>
      <w:autoSpaceDN w:val="0"/>
      <w:adjustRightInd w:val="0"/>
      <w:spacing w:after="0" w:line="240" w:lineRule="auto"/>
      <w:ind w:left="1702" w:right="851" w:hanging="851"/>
    </w:pPr>
    <w:rPr>
      <w:rFonts w:ascii="Times New Roman" w:eastAsia="Times New Roman" w:hAnsi="Times New Roman" w:cs="Times New Roman"/>
      <w:lang w:eastAsia="en-GB"/>
    </w:rPr>
  </w:style>
  <w:style w:type="paragraph" w:customStyle="1" w:styleId="TOCTitle">
    <w:name w:val="TOC Title"/>
    <w:basedOn w:val="Normal"/>
    <w:rsid w:val="00B56045"/>
    <w:pPr>
      <w:keepLines/>
      <w:widowControl w:val="0"/>
      <w:autoSpaceDE w:val="0"/>
      <w:autoSpaceDN w:val="0"/>
      <w:adjustRightInd w:val="0"/>
      <w:spacing w:before="240" w:after="240" w:line="240" w:lineRule="auto"/>
      <w:jc w:val="center"/>
    </w:pPr>
    <w:rPr>
      <w:rFonts w:ascii="Times New Roman" w:eastAsia="Times New Roman" w:hAnsi="Times New Roman" w:cs="Times New Roman"/>
      <w:b/>
      <w:bCs/>
      <w:sz w:val="28"/>
      <w:szCs w:val="28"/>
      <w:lang w:eastAsia="en-GB"/>
    </w:rPr>
  </w:style>
  <w:style w:type="paragraph" w:customStyle="1" w:styleId="Zhanging">
    <w:name w:val="Z_hanging"/>
    <w:aliases w:val="hm"/>
    <w:basedOn w:val="Normal"/>
    <w:rsid w:val="00B56045"/>
    <w:pPr>
      <w:widowControl w:val="0"/>
      <w:tabs>
        <w:tab w:val="left" w:pos="851"/>
      </w:tabs>
      <w:autoSpaceDE w:val="0"/>
      <w:autoSpaceDN w:val="0"/>
      <w:adjustRightInd w:val="0"/>
      <w:spacing w:after="240" w:line="240" w:lineRule="auto"/>
      <w:ind w:left="851" w:hanging="851"/>
    </w:pPr>
    <w:rPr>
      <w:rFonts w:ascii="Times New Roman" w:eastAsia="Times New Roman" w:hAnsi="Times New Roman" w:cs="Times New Roman"/>
      <w:lang w:eastAsia="en-GB"/>
    </w:rPr>
  </w:style>
  <w:style w:type="paragraph" w:customStyle="1" w:styleId="Definition">
    <w:name w:val="Definition"/>
    <w:basedOn w:val="Normal"/>
    <w:rsid w:val="00B56045"/>
    <w:pPr>
      <w:widowControl w:val="0"/>
      <w:autoSpaceDE w:val="0"/>
      <w:autoSpaceDN w:val="0"/>
      <w:adjustRightInd w:val="0"/>
      <w:spacing w:after="240" w:line="240" w:lineRule="auto"/>
      <w:ind w:left="851"/>
    </w:pPr>
    <w:rPr>
      <w:rFonts w:ascii="Times New Roman" w:eastAsia="Times New Roman" w:hAnsi="Times New Roman" w:cs="Times New Roman"/>
      <w:b/>
      <w:bCs/>
      <w:lang w:eastAsia="en-GB"/>
    </w:rPr>
  </w:style>
  <w:style w:type="paragraph" w:customStyle="1" w:styleId="HeadMinimalSpacer">
    <w:name w:val="Head Minimal Spacer"/>
    <w:basedOn w:val="Header"/>
    <w:rsid w:val="00B56045"/>
    <w:rPr>
      <w:color w:val="FFFFFF"/>
      <w:sz w:val="2"/>
      <w:szCs w:val="2"/>
    </w:rPr>
  </w:style>
  <w:style w:type="paragraph" w:customStyle="1" w:styleId="subclauseindent">
    <w:name w:val="subclauseindent"/>
    <w:basedOn w:val="Normal"/>
    <w:rsid w:val="00B56045"/>
    <w:pPr>
      <w:widowControl w:val="0"/>
      <w:autoSpaceDE w:val="0"/>
      <w:autoSpaceDN w:val="0"/>
      <w:adjustRightInd w:val="0"/>
      <w:spacing w:after="240" w:line="240" w:lineRule="auto"/>
      <w:ind w:left="1701"/>
    </w:pPr>
    <w:rPr>
      <w:rFonts w:ascii="Times New Roman" w:eastAsia="Times New Roman" w:hAnsi="Times New Roman" w:cs="Times New Roman"/>
      <w:lang w:eastAsia="en-GB"/>
    </w:rPr>
  </w:style>
  <w:style w:type="paragraph" w:customStyle="1" w:styleId="subsubclauseindent">
    <w:name w:val="subsubclauseindent"/>
    <w:basedOn w:val="Normal"/>
    <w:rsid w:val="00B56045"/>
    <w:pPr>
      <w:widowControl w:val="0"/>
      <w:autoSpaceDE w:val="0"/>
      <w:autoSpaceDN w:val="0"/>
      <w:adjustRightInd w:val="0"/>
      <w:spacing w:after="240" w:line="240" w:lineRule="auto"/>
      <w:ind w:left="2552"/>
    </w:pPr>
    <w:rPr>
      <w:rFonts w:ascii="Times New Roman" w:eastAsia="Times New Roman" w:hAnsi="Times New Roman" w:cs="Times New Roman"/>
      <w:lang w:eastAsia="en-GB"/>
    </w:rPr>
  </w:style>
  <w:style w:type="paragraph" w:customStyle="1" w:styleId="Unnumbered">
    <w:name w:val="Unnumbered"/>
    <w:basedOn w:val="Normal"/>
    <w:rsid w:val="00B56045"/>
    <w:pPr>
      <w:keepNext/>
      <w:widowControl w:val="0"/>
      <w:autoSpaceDE w:val="0"/>
      <w:autoSpaceDN w:val="0"/>
      <w:adjustRightInd w:val="0"/>
      <w:spacing w:after="240" w:line="240" w:lineRule="auto"/>
      <w:ind w:left="851"/>
    </w:pPr>
    <w:rPr>
      <w:rFonts w:ascii="Times New Roman" w:eastAsia="Times New Roman" w:hAnsi="Times New Roman" w:cs="Times New Roman"/>
      <w:b/>
      <w:bCs/>
      <w:i/>
      <w:iCs/>
      <w:lang w:eastAsia="en-GB"/>
    </w:rPr>
  </w:style>
  <w:style w:type="paragraph" w:customStyle="1" w:styleId="Schedule">
    <w:name w:val="Schedule"/>
    <w:basedOn w:val="Normal"/>
    <w:next w:val="Normal"/>
    <w:rsid w:val="00B56045"/>
    <w:pPr>
      <w:widowControl w:val="0"/>
      <w:autoSpaceDE w:val="0"/>
      <w:autoSpaceDN w:val="0"/>
      <w:adjustRightInd w:val="0"/>
      <w:spacing w:after="240" w:line="240" w:lineRule="auto"/>
      <w:jc w:val="center"/>
    </w:pPr>
    <w:rPr>
      <w:rFonts w:ascii="Times New Roman" w:eastAsia="Times New Roman" w:hAnsi="Times New Roman" w:cs="Times New Roman"/>
      <w:b/>
      <w:bCs/>
      <w:lang w:eastAsia="en-GB"/>
    </w:rPr>
  </w:style>
  <w:style w:type="character" w:customStyle="1" w:styleId="DeltaViewInsertion">
    <w:name w:val="DeltaView Insertion"/>
    <w:rsid w:val="00B56045"/>
    <w:rPr>
      <w:color w:val="0000FF"/>
      <w:u w:val="double"/>
    </w:rPr>
  </w:style>
  <w:style w:type="character" w:customStyle="1" w:styleId="DeltaViewMoveDestination">
    <w:name w:val="DeltaView Move Destination"/>
    <w:rsid w:val="00B56045"/>
    <w:rPr>
      <w:color w:val="00C000"/>
      <w:u w:val="double"/>
    </w:rPr>
  </w:style>
  <w:style w:type="paragraph" w:styleId="BalloonText">
    <w:name w:val="Balloon Text"/>
    <w:basedOn w:val="Normal"/>
    <w:link w:val="BalloonTextChar"/>
    <w:hidden/>
    <w:rsid w:val="00B56045"/>
    <w:pPr>
      <w:widowControl w:val="0"/>
      <w:autoSpaceDE w:val="0"/>
      <w:autoSpaceDN w:val="0"/>
      <w:adjustRightInd w:val="0"/>
      <w:spacing w:after="0" w:line="240" w:lineRule="auto"/>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rsid w:val="00B56045"/>
    <w:rPr>
      <w:rFonts w:ascii="Tahoma" w:eastAsia="Times New Roman" w:hAnsi="Tahoma" w:cs="Tahoma"/>
      <w:sz w:val="16"/>
      <w:szCs w:val="16"/>
      <w:lang w:eastAsia="en-GB"/>
    </w:rPr>
  </w:style>
  <w:style w:type="paragraph" w:styleId="CommentSubject">
    <w:name w:val="annotation subject"/>
    <w:basedOn w:val="CommentText"/>
    <w:next w:val="CommentText"/>
    <w:link w:val="CommentSubjectChar"/>
    <w:hidden/>
    <w:rsid w:val="00B56045"/>
    <w:pPr>
      <w:widowControl w:val="0"/>
    </w:pPr>
    <w:rPr>
      <w:b/>
      <w:bCs/>
      <w:lang w:val="en-GB"/>
    </w:rPr>
  </w:style>
  <w:style w:type="character" w:customStyle="1" w:styleId="CommentSubjectChar">
    <w:name w:val="Comment Subject Char"/>
    <w:basedOn w:val="CommentTextChar"/>
    <w:link w:val="CommentSubject"/>
    <w:rsid w:val="00B56045"/>
    <w:rPr>
      <w:rFonts w:ascii="Times New Roman" w:eastAsia="Times New Roman" w:hAnsi="Times New Roman" w:cs="Times New Roman"/>
      <w:b/>
      <w:bCs/>
      <w:sz w:val="20"/>
      <w:szCs w:val="20"/>
      <w:lang w:val="en-US" w:eastAsia="en-GB"/>
    </w:rPr>
  </w:style>
  <w:style w:type="paragraph" w:customStyle="1" w:styleId="DeltaViewTableHeading">
    <w:name w:val="DeltaView Table Heading"/>
    <w:basedOn w:val="Normal"/>
    <w:rsid w:val="00B56045"/>
    <w:pPr>
      <w:autoSpaceDE w:val="0"/>
      <w:autoSpaceDN w:val="0"/>
      <w:adjustRightInd w:val="0"/>
      <w:spacing w:after="120" w:line="240" w:lineRule="auto"/>
    </w:pPr>
    <w:rPr>
      <w:rFonts w:ascii="Arial" w:eastAsia="Times New Roman" w:hAnsi="Arial" w:cs="Arial"/>
      <w:b/>
      <w:bCs/>
      <w:sz w:val="24"/>
      <w:szCs w:val="24"/>
      <w:lang w:val="en-US" w:eastAsia="en-GB"/>
    </w:rPr>
  </w:style>
  <w:style w:type="paragraph" w:customStyle="1" w:styleId="DeltaViewTableBody">
    <w:name w:val="DeltaView Table Body"/>
    <w:basedOn w:val="Normal"/>
    <w:rsid w:val="00B56045"/>
    <w:pPr>
      <w:autoSpaceDE w:val="0"/>
      <w:autoSpaceDN w:val="0"/>
      <w:adjustRightInd w:val="0"/>
      <w:spacing w:after="0" w:line="240" w:lineRule="auto"/>
    </w:pPr>
    <w:rPr>
      <w:rFonts w:ascii="Arial" w:eastAsia="Times New Roman" w:hAnsi="Arial" w:cs="Arial"/>
      <w:sz w:val="24"/>
      <w:szCs w:val="24"/>
      <w:lang w:val="en-US" w:eastAsia="en-GB"/>
    </w:rPr>
  </w:style>
  <w:style w:type="paragraph" w:customStyle="1" w:styleId="DeltaViewAnnounce">
    <w:name w:val="DeltaView Announce"/>
    <w:rsid w:val="00B56045"/>
    <w:pPr>
      <w:autoSpaceDE w:val="0"/>
      <w:autoSpaceDN w:val="0"/>
      <w:adjustRightInd w:val="0"/>
      <w:spacing w:before="100" w:beforeAutospacing="1" w:after="100" w:afterAutospacing="1" w:line="240" w:lineRule="auto"/>
    </w:pPr>
    <w:rPr>
      <w:rFonts w:ascii="Arial" w:eastAsia="Times New Roman" w:hAnsi="Arial" w:cs="Arial"/>
      <w:sz w:val="24"/>
      <w:szCs w:val="24"/>
      <w:lang w:eastAsia="en-GB"/>
    </w:rPr>
  </w:style>
  <w:style w:type="character" w:customStyle="1" w:styleId="DeltaViewDeletion">
    <w:name w:val="DeltaView Deletion"/>
    <w:rsid w:val="00B56045"/>
    <w:rPr>
      <w:strike/>
      <w:color w:val="FF0000"/>
    </w:rPr>
  </w:style>
  <w:style w:type="character" w:customStyle="1" w:styleId="DeltaViewMoveSource">
    <w:name w:val="DeltaView Move Source"/>
    <w:rsid w:val="00B56045"/>
    <w:rPr>
      <w:strike/>
      <w:color w:val="00C000"/>
    </w:rPr>
  </w:style>
  <w:style w:type="character" w:customStyle="1" w:styleId="DeltaViewChangeNumber">
    <w:name w:val="DeltaView Change Number"/>
    <w:rsid w:val="00B56045"/>
    <w:rPr>
      <w:color w:val="000000"/>
      <w:vertAlign w:val="superscript"/>
    </w:rPr>
  </w:style>
  <w:style w:type="character" w:customStyle="1" w:styleId="DeltaViewDelimiter">
    <w:name w:val="DeltaView Delimiter"/>
    <w:rsid w:val="00B56045"/>
  </w:style>
  <w:style w:type="character" w:customStyle="1" w:styleId="DeltaViewFormatChange">
    <w:name w:val="DeltaView Format Change"/>
    <w:rsid w:val="00B56045"/>
    <w:rPr>
      <w:color w:val="000000"/>
    </w:rPr>
  </w:style>
  <w:style w:type="character" w:customStyle="1" w:styleId="DeltaViewMovedDeletion">
    <w:name w:val="DeltaView Moved Deletion"/>
    <w:rsid w:val="00B56045"/>
    <w:rPr>
      <w:strike/>
      <w:color w:val="C08080"/>
    </w:rPr>
  </w:style>
  <w:style w:type="character" w:customStyle="1" w:styleId="DeltaViewComment">
    <w:name w:val="DeltaView Comment"/>
    <w:rsid w:val="00B56045"/>
    <w:rPr>
      <w:color w:val="000000"/>
    </w:rPr>
  </w:style>
  <w:style w:type="character" w:customStyle="1" w:styleId="DeltaViewStyleChangeText">
    <w:name w:val="DeltaView Style Change Text"/>
    <w:rsid w:val="00B56045"/>
    <w:rPr>
      <w:color w:val="000000"/>
      <w:u w:val="double"/>
    </w:rPr>
  </w:style>
  <w:style w:type="character" w:customStyle="1" w:styleId="DeltaViewStyleChangeLabel">
    <w:name w:val="DeltaView Style Change Label"/>
    <w:rsid w:val="00B56045"/>
    <w:rPr>
      <w:color w:val="000000"/>
    </w:rPr>
  </w:style>
  <w:style w:type="character" w:customStyle="1" w:styleId="DeltaViewInsertedComment">
    <w:name w:val="DeltaView Inserted Comment"/>
    <w:rsid w:val="00B56045"/>
    <w:rPr>
      <w:color w:val="0000FF"/>
      <w:u w:val="double"/>
    </w:rPr>
  </w:style>
  <w:style w:type="character" w:customStyle="1" w:styleId="DeltaViewDeletedComment">
    <w:name w:val="DeltaView Deleted Comment"/>
    <w:rsid w:val="00B56045"/>
    <w:rPr>
      <w:strike/>
      <w:color w:val="FF0000"/>
    </w:rPr>
  </w:style>
  <w:style w:type="paragraph" w:styleId="ListParagraph">
    <w:name w:val="List Paragraph"/>
    <w:basedOn w:val="Normal"/>
    <w:uiPriority w:val="34"/>
    <w:qFormat/>
    <w:rsid w:val="00B56045"/>
    <w:pPr>
      <w:widowControl w:val="0"/>
      <w:autoSpaceDE w:val="0"/>
      <w:autoSpaceDN w:val="0"/>
      <w:adjustRightInd w:val="0"/>
      <w:spacing w:after="0" w:line="240" w:lineRule="auto"/>
      <w:ind w:left="720"/>
    </w:pPr>
    <w:rPr>
      <w:rFonts w:ascii="Times New Roman" w:eastAsia="Times New Roman" w:hAnsi="Times New Roman" w:cs="Times New Roman"/>
      <w:lang w:eastAsia="en-GB"/>
    </w:rPr>
  </w:style>
  <w:style w:type="paragraph" w:customStyle="1" w:styleId="paragraph">
    <w:name w:val="paragraph"/>
    <w:basedOn w:val="Normal"/>
    <w:rsid w:val="001D6C9A"/>
    <w:pPr>
      <w:spacing w:after="0" w:line="240" w:lineRule="auto"/>
    </w:pPr>
    <w:rPr>
      <w:rFonts w:ascii="Calibri" w:hAnsi="Calibri" w:cs="Calibri"/>
      <w:lang w:eastAsia="en-GB"/>
    </w:rPr>
  </w:style>
  <w:style w:type="character" w:customStyle="1" w:styleId="normaltextrun1">
    <w:name w:val="normaltextrun1"/>
    <w:basedOn w:val="DefaultParagraphFont"/>
    <w:rsid w:val="001D6C9A"/>
  </w:style>
  <w:style w:type="character" w:customStyle="1" w:styleId="eop">
    <w:name w:val="eop"/>
    <w:basedOn w:val="DefaultParagraphFont"/>
    <w:rsid w:val="001D6C9A"/>
  </w:style>
  <w:style w:type="paragraph" w:styleId="Revision">
    <w:name w:val="Revision"/>
    <w:hidden/>
    <w:uiPriority w:val="99"/>
    <w:semiHidden/>
    <w:rsid w:val="000253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308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4.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8-02T15:29:43.933"/>
    </inkml:context>
    <inkml:brush xml:id="br0">
      <inkml:brushProperty name="width" value="0.05" units="cm"/>
      <inkml:brushProperty name="height" value="0.05" units="cm"/>
      <inkml:brushProperty name="color" value="#E71224"/>
      <inkml:brushProperty name="ignorePressure" value="1"/>
    </inkml:brush>
  </inkml:definitions>
  <inkml:trace contextRef="#ctx0" brushRef="#br0">2061 18</inkml:trace>
  <inkml:trace contextRef="#ctx0" brushRef="#br0" timeOffset="617.15">2061 18</inkml:trace>
  <inkml:trace contextRef="#ctx0" brushRef="#br0" timeOffset="1202.83">1 1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8-02T15:29:29.030"/>
    </inkml:context>
    <inkml:brush xml:id="br0">
      <inkml:brushProperty name="width" value="0.05" units="cm"/>
      <inkml:brushProperty name="height" value="0.05" units="cm"/>
      <inkml:brushProperty name="color" value="#E71224"/>
      <inkml:brushProperty name="ignorePressure" value="1"/>
    </inkml:brush>
  </inkml:definitions>
  <inkml:trace contextRef="#ctx0" brushRef="#br0">849 98,'0'1,"0"0,1 1,-1-1,0 0,1 1,-1-1,1 0,0 0,-1 0,1 1,0-1,0 0,0 0,0 0,0 0,0 0,0 0,0-1,0 1,0 0,0 0,0-1,1 1,-1-1,2 1,38 10,-31-8,22 4,-2 1,1-1,0-2,44 2,532-7,-263-1,-187 11,-11-1,268 10,614-20,-767-18,-7 0,-183 19,-10 0,99-10,159-31,66 36,-218 7,1379-2,-1136-19,-314 2,-58 9,50-3,271-9,-172 13,199-4,3308 12,-3600 0,143 19,-198-12,0 0,0 3,73 30,-89-29,0 1,-1 1,0 0,22 21,71 76,21 47,-123-144,24 25,-1 2,33 50,-48-63,46 50,-49-61,-2 1,0 1,-1 0,-1 1,22 43,-8 9,22 83,-44-128,-1-1,-1 2,1 38,-7 85,-1-45,4-41,1-30,-2 0,-7 56,6-81,-1-1,0 1,-1 0,0-1,-1 0,0 1,0-1,-1-1,0 1,-1-1,0 0,0 0,-12 12,0-4,-6 6,-30 21,44-36,0 0,-1-2,0 1,0-1,0-1,-19 5,-32 2,0-2,-110 0,136-8,-843 3,478-6,397 2,-103-1,0 5,-111 19,-166 17,157-21,-317 17,-2-28,530-8,-534-2,-259 4,578 7,-121 1,-178 14,349 4,-31 3,-1687 51,278-83,1491-5,1-6,-152-35,184 29,-100 1,60 7,-530-28,-337 39,961-3,-1-2,-64-15,56 8,31 5,0 0,1-2,0 0,1-2,0 0,0-1,-28-22,30 19,0 0,2-1,0-1,0 0,2-1,0-1,1 0,1-1,0 0,2 0,0-1,1-1,1 1,1-1,-4-29,-1-27,4 0,5-155,4 117,1 89,0-1,2 1,1 1,1-1,1 1,16-31,-1-5,-15 41,1 0,1 0,0 0,17-20,58-68,2-2,-26 29,-35 49,-2-2,26-45,16-45,-51 90,1 1,32-47,-38 66,0 1,1 0,1 0,0 2,0-1,1 2,25-17,-22 18,0 0,0 1,0 1,1 0,0 1,1 1,-1 1,1 0,0 1,0 1,0 1,0 1,35 3,-51-3,0 1,-1-1,1 0,-1 1,1-1,0 1,-1-1,1 1,-1 0,1 0,-1 0,0-1,1 2,-1-1,0 0,1 0,-1 0,0 0,0 1,0-1,0 1,1 2,2 7</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C63D4E-C56F-4BB1-9C48-03511FC421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1A97E7-21D5-43A0-8A49-31888C7CD635}">
  <ds:schemaRefs>
    <ds:schemaRef ds:uri="http://schemas.microsoft.com/sharepoint/v3/contenttype/forms"/>
  </ds:schemaRefs>
</ds:datastoreItem>
</file>

<file path=customXml/itemProps3.xml><?xml version="1.0" encoding="utf-8"?>
<ds:datastoreItem xmlns:ds="http://schemas.openxmlformats.org/officeDocument/2006/customXml" ds:itemID="{4C7EED10-F3CD-479A-B1A3-35412560DF9D}">
  <ds:schemaRefs>
    <ds:schemaRef ds:uri="http://schemas.openxmlformats.org/officeDocument/2006/bibliography"/>
  </ds:schemaRefs>
</ds:datastoreItem>
</file>

<file path=customXml/itemProps4.xml><?xml version="1.0" encoding="utf-8"?>
<ds:datastoreItem xmlns:ds="http://schemas.openxmlformats.org/officeDocument/2006/customXml" ds:itemID="{1A1ADF07-D799-4DD1-9E63-9289F4CBF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70</Pages>
  <Words>26349</Words>
  <Characters>150190</Characters>
  <Application>Microsoft Office Word</Application>
  <DocSecurity>0</DocSecurity>
  <Lines>1251</Lines>
  <Paragraphs>352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Trodden(ESO), Louise</dc:creator>
  <cp:keywords/>
  <dc:description/>
  <cp:lastModifiedBy>Akhtar (ESO), Shazia</cp:lastModifiedBy>
  <cp:revision>12</cp:revision>
  <dcterms:created xsi:type="dcterms:W3CDTF">2021-11-01T09:49:00Z</dcterms:created>
  <dcterms:modified xsi:type="dcterms:W3CDTF">2021-11-01T12:23:00Z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