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8293D8" w14:textId="2DF3DDA1" w:rsidR="005079E0" w:rsidRDefault="005079E0" w:rsidP="00784486">
      <w:pPr>
        <w:pStyle w:val="Header"/>
        <w:spacing w:before="0" w:after="0"/>
        <w:ind w:left="-284"/>
        <w:rPr>
          <w:rFonts w:cs="Arial"/>
        </w:rPr>
      </w:pPr>
    </w:p>
    <w:p w14:paraId="7F8A2D85" w14:textId="77777777" w:rsidR="0083034E" w:rsidRPr="00EB32BB" w:rsidRDefault="0083034E" w:rsidP="00784486">
      <w:pPr>
        <w:pStyle w:val="Header"/>
        <w:spacing w:before="0" w:after="0"/>
        <w:ind w:left="-284"/>
        <w:rPr>
          <w:rFonts w:cs="Arial"/>
        </w:rPr>
      </w:pPr>
    </w:p>
    <w:tbl>
      <w:tblPr>
        <w:tblW w:w="10134" w:type="dxa"/>
        <w:shd w:val="clear" w:color="auto" w:fill="CCE0DA"/>
        <w:tblLayout w:type="fixed"/>
        <w:tblCellMar>
          <w:left w:w="0" w:type="dxa"/>
          <w:right w:w="0" w:type="dxa"/>
        </w:tblCellMar>
        <w:tblLook w:val="01E0" w:firstRow="1" w:lastRow="1" w:firstColumn="1" w:lastColumn="1" w:noHBand="0" w:noVBand="0"/>
      </w:tblPr>
      <w:tblGrid>
        <w:gridCol w:w="7235"/>
        <w:gridCol w:w="2899"/>
      </w:tblGrid>
      <w:tr w:rsidR="006F19E3" w:rsidRPr="00EB32BB" w14:paraId="6DF0FF7D" w14:textId="77777777" w:rsidTr="00B96175">
        <w:trPr>
          <w:trHeight w:val="826"/>
        </w:trPr>
        <w:tc>
          <w:tcPr>
            <w:tcW w:w="7235" w:type="dxa"/>
            <w:tcBorders>
              <w:top w:val="single" w:sz="4" w:space="0" w:color="4A8958"/>
              <w:left w:val="single" w:sz="4" w:space="0" w:color="4A8958"/>
              <w:bottom w:val="single" w:sz="4" w:space="0" w:color="4A8958"/>
              <w:right w:val="single" w:sz="4" w:space="0" w:color="4A8958"/>
            </w:tcBorders>
            <w:shd w:val="clear" w:color="auto" w:fill="00B274"/>
          </w:tcPr>
          <w:p w14:paraId="596E7B44" w14:textId="77777777" w:rsidR="006F19E3" w:rsidRPr="00F20FAB" w:rsidRDefault="00260604" w:rsidP="00B96175">
            <w:pPr>
              <w:tabs>
                <w:tab w:val="left" w:pos="2901"/>
              </w:tabs>
              <w:spacing w:before="240" w:after="240"/>
              <w:ind w:left="113"/>
              <w:rPr>
                <w:rFonts w:cs="Arial"/>
                <w:b/>
                <w:color w:val="FFFFFF"/>
                <w:sz w:val="28"/>
                <w:szCs w:val="28"/>
              </w:rPr>
            </w:pPr>
            <w:r>
              <w:rPr>
                <w:rFonts w:cs="Arial"/>
                <w:b/>
                <w:color w:val="FFFFFF"/>
                <w:sz w:val="28"/>
                <w:szCs w:val="28"/>
              </w:rPr>
              <w:t>Alternative Request</w:t>
            </w:r>
            <w:r w:rsidR="00E941E4">
              <w:rPr>
                <w:rFonts w:cs="Arial"/>
                <w:b/>
                <w:color w:val="FFFFFF"/>
                <w:sz w:val="28"/>
                <w:szCs w:val="28"/>
              </w:rPr>
              <w:t xml:space="preserve"> Proposal Form</w:t>
            </w:r>
            <w:r w:rsidR="006F19E3">
              <w:rPr>
                <w:rFonts w:cs="Arial"/>
                <w:b/>
                <w:color w:val="FFFFFF"/>
                <w:sz w:val="28"/>
                <w:szCs w:val="28"/>
              </w:rPr>
              <w:tab/>
            </w:r>
          </w:p>
        </w:tc>
        <w:tc>
          <w:tcPr>
            <w:tcW w:w="2899" w:type="dxa"/>
            <w:tcBorders>
              <w:top w:val="single" w:sz="4" w:space="0" w:color="4A8958"/>
              <w:left w:val="single" w:sz="4" w:space="0" w:color="4A8958"/>
              <w:bottom w:val="single" w:sz="4" w:space="0" w:color="4A8958"/>
              <w:right w:val="single" w:sz="4" w:space="0" w:color="4A8958"/>
            </w:tcBorders>
            <w:shd w:val="clear" w:color="auto" w:fill="00B274"/>
          </w:tcPr>
          <w:p w14:paraId="7E7BC993" w14:textId="77777777" w:rsidR="006F19E3" w:rsidRPr="00EB32BB" w:rsidRDefault="006F19E3" w:rsidP="00B96175">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5AC9187C" w14:textId="77777777" w:rsidTr="00B96175">
        <w:trPr>
          <w:trHeight w:val="2977"/>
        </w:trPr>
        <w:tc>
          <w:tcPr>
            <w:tcW w:w="7235" w:type="dxa"/>
            <w:tcBorders>
              <w:top w:val="single" w:sz="4" w:space="0" w:color="4A8958"/>
              <w:left w:val="single" w:sz="4" w:space="0" w:color="4A8958"/>
              <w:bottom w:val="single" w:sz="4" w:space="0" w:color="4A8958"/>
              <w:right w:val="single" w:sz="4" w:space="0" w:color="4A8958"/>
            </w:tcBorders>
            <w:shd w:val="clear" w:color="auto" w:fill="auto"/>
          </w:tcPr>
          <w:p w14:paraId="51865E9D" w14:textId="77777777" w:rsidR="00D3408B" w:rsidRPr="00D3408B" w:rsidRDefault="00D3408B" w:rsidP="00B96175">
            <w:pPr>
              <w:ind w:left="113" w:right="113"/>
              <w:rPr>
                <w:rFonts w:cs="Arial"/>
                <w:color w:val="008576"/>
                <w:sz w:val="144"/>
                <w:szCs w:val="80"/>
              </w:rPr>
            </w:pPr>
            <w:r w:rsidRPr="00D3408B">
              <w:rPr>
                <w:sz w:val="24"/>
              </w:rPr>
              <w:t xml:space="preserve">Modification potential alternative submitted to: </w:t>
            </w:r>
            <w:r w:rsidRPr="00D3408B">
              <w:rPr>
                <w:i/>
                <w:color w:val="00B274"/>
                <w:sz w:val="24"/>
              </w:rPr>
              <w:t>(complete modification number this alternative is being submitted to)</w:t>
            </w:r>
          </w:p>
          <w:p w14:paraId="2AE87EC9" w14:textId="77777777" w:rsidR="00D3408B" w:rsidRPr="00D3408B" w:rsidRDefault="00D3408B" w:rsidP="00B96175">
            <w:pPr>
              <w:ind w:left="113" w:right="113"/>
              <w:rPr>
                <w:rFonts w:cs="Arial"/>
                <w:color w:val="008576"/>
                <w:sz w:val="32"/>
                <w:szCs w:val="80"/>
              </w:rPr>
            </w:pPr>
          </w:p>
          <w:p w14:paraId="34549F04" w14:textId="2EB5603C" w:rsidR="006F19E3" w:rsidRPr="00EB32BB" w:rsidRDefault="00426EF0" w:rsidP="00B96175">
            <w:pPr>
              <w:ind w:left="113" w:right="113"/>
              <w:rPr>
                <w:rFonts w:cs="Arial"/>
                <w:i/>
                <w:color w:val="00B274"/>
                <w:sz w:val="24"/>
              </w:rPr>
            </w:pPr>
            <w:r>
              <w:rPr>
                <w:rFonts w:cs="Arial"/>
                <w:color w:val="008576"/>
                <w:sz w:val="80"/>
                <w:szCs w:val="80"/>
              </w:rPr>
              <w:t>GC</w:t>
            </w:r>
            <w:r w:rsidR="00E860E9">
              <w:rPr>
                <w:rFonts w:cs="Arial"/>
                <w:color w:val="008576"/>
                <w:sz w:val="80"/>
                <w:szCs w:val="80"/>
              </w:rPr>
              <w:t>0107/0113</w:t>
            </w:r>
            <w:r w:rsidR="006F19E3" w:rsidRPr="00EB32BB">
              <w:rPr>
                <w:rFonts w:cs="Arial"/>
                <w:color w:val="008576"/>
                <w:sz w:val="80"/>
                <w:szCs w:val="80"/>
              </w:rPr>
              <w:t>:</w:t>
            </w:r>
          </w:p>
          <w:p w14:paraId="2D65268F" w14:textId="15AF7200" w:rsidR="00984599" w:rsidRDefault="006F19E3" w:rsidP="00B96175">
            <w:pPr>
              <w:ind w:left="113" w:right="113"/>
              <w:rPr>
                <w:rFonts w:cs="Arial"/>
                <w:color w:val="008000"/>
                <w:sz w:val="48"/>
                <w:szCs w:val="48"/>
              </w:rPr>
            </w:pPr>
            <w:r w:rsidRPr="00EB32BB">
              <w:rPr>
                <w:rFonts w:cs="Arial"/>
                <w:color w:val="008000"/>
                <w:sz w:val="48"/>
                <w:szCs w:val="48"/>
              </w:rPr>
              <w:t>Mod Title</w:t>
            </w:r>
            <w:r w:rsidR="00984599">
              <w:rPr>
                <w:rFonts w:cs="Arial"/>
                <w:color w:val="008000"/>
                <w:sz w:val="48"/>
                <w:szCs w:val="48"/>
              </w:rPr>
              <w:t xml:space="preserve">: </w:t>
            </w:r>
            <w:r w:rsidR="00984599">
              <w:t xml:space="preserve"> </w:t>
            </w:r>
            <w:r w:rsidR="00E860E9" w:rsidRPr="0070029A">
              <w:rPr>
                <w:rFonts w:eastAsia="Arial"/>
                <w:spacing w:val="-1"/>
                <w:sz w:val="28"/>
              </w:rPr>
              <w:t>The open, transparent, non-discriminatory and timely publication of the generic and/ or P</w:t>
            </w:r>
            <w:r w:rsidR="00E860E9">
              <w:rPr>
                <w:rFonts w:eastAsia="Arial"/>
                <w:spacing w:val="-1"/>
                <w:sz w:val="28"/>
              </w:rPr>
              <w:t xml:space="preserve">ower </w:t>
            </w:r>
            <w:r w:rsidR="00E860E9" w:rsidRPr="0070029A">
              <w:rPr>
                <w:rFonts w:eastAsia="Arial"/>
                <w:spacing w:val="-1"/>
                <w:sz w:val="28"/>
              </w:rPr>
              <w:t>G</w:t>
            </w:r>
            <w:r w:rsidR="00E860E9">
              <w:rPr>
                <w:rFonts w:eastAsia="Arial"/>
                <w:spacing w:val="-1"/>
                <w:sz w:val="28"/>
              </w:rPr>
              <w:t xml:space="preserve">enerating </w:t>
            </w:r>
            <w:r w:rsidR="00E860E9" w:rsidRPr="0070029A">
              <w:rPr>
                <w:rFonts w:eastAsia="Arial"/>
                <w:spacing w:val="-1"/>
                <w:sz w:val="28"/>
              </w:rPr>
              <w:t>M</w:t>
            </w:r>
            <w:r w:rsidR="00E860E9">
              <w:rPr>
                <w:rFonts w:eastAsia="Arial"/>
                <w:spacing w:val="-1"/>
                <w:sz w:val="28"/>
              </w:rPr>
              <w:t>odule</w:t>
            </w:r>
            <w:r w:rsidR="00E860E9" w:rsidRPr="0070029A">
              <w:rPr>
                <w:rFonts w:eastAsia="Arial"/>
                <w:spacing w:val="-1"/>
                <w:sz w:val="28"/>
              </w:rPr>
              <w:t xml:space="preserve"> specific values required to be specified by the relevant TSO(s) and / or relevant system operator et al., in accordance with the R</w:t>
            </w:r>
            <w:r w:rsidR="00E860E9">
              <w:rPr>
                <w:rFonts w:eastAsia="Arial"/>
                <w:spacing w:val="-1"/>
                <w:sz w:val="28"/>
              </w:rPr>
              <w:t xml:space="preserve">equirements </w:t>
            </w:r>
            <w:r w:rsidR="00E860E9" w:rsidRPr="0070029A">
              <w:rPr>
                <w:rFonts w:eastAsia="Arial"/>
                <w:spacing w:val="-1"/>
                <w:sz w:val="28"/>
              </w:rPr>
              <w:t>f</w:t>
            </w:r>
            <w:r w:rsidR="00E860E9">
              <w:rPr>
                <w:rFonts w:eastAsia="Arial"/>
                <w:spacing w:val="-1"/>
                <w:sz w:val="28"/>
              </w:rPr>
              <w:t xml:space="preserve">or </w:t>
            </w:r>
            <w:r w:rsidR="00E860E9" w:rsidRPr="0070029A">
              <w:rPr>
                <w:rFonts w:eastAsia="Arial"/>
                <w:spacing w:val="-1"/>
                <w:sz w:val="28"/>
              </w:rPr>
              <w:t>G</w:t>
            </w:r>
            <w:r w:rsidR="00E860E9">
              <w:rPr>
                <w:rFonts w:eastAsia="Arial"/>
                <w:spacing w:val="-1"/>
                <w:sz w:val="28"/>
              </w:rPr>
              <w:t xml:space="preserve">enerators (GC107) and </w:t>
            </w:r>
            <w:r w:rsidR="00E860E9" w:rsidRPr="0070029A">
              <w:rPr>
                <w:rFonts w:eastAsia="Arial"/>
                <w:spacing w:val="-1"/>
                <w:sz w:val="28"/>
              </w:rPr>
              <w:t>D</w:t>
            </w:r>
            <w:r w:rsidR="00E860E9">
              <w:rPr>
                <w:rFonts w:eastAsia="Arial"/>
                <w:spacing w:val="-1"/>
                <w:sz w:val="28"/>
              </w:rPr>
              <w:t xml:space="preserve">emand </w:t>
            </w:r>
            <w:r w:rsidR="00E860E9" w:rsidRPr="0070029A">
              <w:rPr>
                <w:rFonts w:eastAsia="Arial"/>
                <w:spacing w:val="-1"/>
                <w:sz w:val="28"/>
              </w:rPr>
              <w:t>C</w:t>
            </w:r>
            <w:r w:rsidR="00E860E9">
              <w:rPr>
                <w:rFonts w:eastAsia="Arial"/>
                <w:spacing w:val="-1"/>
                <w:sz w:val="28"/>
              </w:rPr>
              <w:t xml:space="preserve">onnection </w:t>
            </w:r>
            <w:r w:rsidR="00E860E9" w:rsidRPr="0070029A">
              <w:rPr>
                <w:rFonts w:eastAsia="Arial"/>
                <w:spacing w:val="-1"/>
                <w:sz w:val="28"/>
              </w:rPr>
              <w:t>C</w:t>
            </w:r>
            <w:r w:rsidR="00E860E9">
              <w:rPr>
                <w:rFonts w:eastAsia="Arial"/>
                <w:spacing w:val="-1"/>
                <w:sz w:val="28"/>
              </w:rPr>
              <w:t>onditions (GC113)</w:t>
            </w:r>
          </w:p>
          <w:p w14:paraId="1C850814" w14:textId="77777777" w:rsidR="00513032" w:rsidRPr="00EB32BB" w:rsidRDefault="00513032" w:rsidP="00B96175">
            <w:pPr>
              <w:ind w:left="113" w:right="113"/>
              <w:rPr>
                <w:rFonts w:cs="Arial"/>
                <w:i/>
                <w:color w:val="00B274"/>
                <w:sz w:val="24"/>
              </w:rPr>
            </w:pPr>
          </w:p>
        </w:tc>
        <w:tc>
          <w:tcPr>
            <w:tcW w:w="2899" w:type="dxa"/>
            <w:tcBorders>
              <w:top w:val="single" w:sz="4" w:space="0" w:color="4A8958"/>
              <w:left w:val="single" w:sz="4" w:space="0" w:color="FFFFFF"/>
              <w:bottom w:val="single" w:sz="4" w:space="0" w:color="4A8958"/>
              <w:right w:val="single" w:sz="4" w:space="0" w:color="4A8958"/>
            </w:tcBorders>
            <w:shd w:val="clear" w:color="auto" w:fill="auto"/>
          </w:tcPr>
          <w:p w14:paraId="3693AFB9" w14:textId="1567BBB7" w:rsidR="006F19E3" w:rsidRPr="00EB32BB" w:rsidRDefault="003214D0" w:rsidP="00B96175">
            <w:pPr>
              <w:spacing w:line="240" w:lineRule="auto"/>
              <w:ind w:left="28" w:right="28"/>
              <w:rPr>
                <w:rFonts w:cs="Arial"/>
                <w:color w:val="008576"/>
                <w:szCs w:val="20"/>
              </w:rPr>
            </w:pPr>
            <w:r>
              <w:rPr>
                <w:noProof/>
              </w:rPr>
              <mc:AlternateContent>
                <mc:Choice Requires="wpg">
                  <w:drawing>
                    <wp:anchor distT="0" distB="0" distL="114300" distR="114300" simplePos="0" relativeHeight="251658240" behindDoc="0" locked="0" layoutInCell="1" allowOverlap="1" wp14:anchorId="5178AADD" wp14:editId="73656F32">
                      <wp:simplePos x="0" y="0"/>
                      <wp:positionH relativeFrom="column">
                        <wp:posOffset>299085</wp:posOffset>
                      </wp:positionH>
                      <wp:positionV relativeFrom="paragraph">
                        <wp:posOffset>31115</wp:posOffset>
                      </wp:positionV>
                      <wp:extent cx="1414145" cy="925195"/>
                      <wp:effectExtent l="12700" t="8255" r="11430" b="19050"/>
                      <wp:wrapNone/>
                      <wp:docPr id="7"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4145" cy="925195"/>
                                <a:chOff x="8480" y="2368"/>
                                <a:chExt cx="2227" cy="1203"/>
                              </a:xfrm>
                            </wpg:grpSpPr>
                            <wpg:grpSp>
                              <wpg:cNvPr id="8" name="Group 20"/>
                              <wpg:cNvGrpSpPr>
                                <a:grpSpLocks/>
                              </wpg:cNvGrpSpPr>
                              <wpg:grpSpPr bwMode="auto">
                                <a:xfrm>
                                  <a:off x="8480" y="2368"/>
                                  <a:ext cx="2227" cy="510"/>
                                  <a:chOff x="10780" y="10951"/>
                                  <a:chExt cx="133" cy="28"/>
                                </a:xfrm>
                              </wpg:grpSpPr>
                              <wps:wsp>
                                <wps:cNvPr id="9" name="AutoShape 21"/>
                                <wps:cNvSpPr>
                                  <a:spLocks noChangeArrowheads="1"/>
                                </wps:cNvSpPr>
                                <wps:spPr bwMode="auto">
                                  <a:xfrm>
                                    <a:off x="10780" y="10951"/>
                                    <a:ext cx="33" cy="29"/>
                                  </a:xfrm>
                                  <a:prstGeom prst="roundRect">
                                    <a:avLst>
                                      <a:gd name="adj" fmla="val 16667"/>
                                    </a:avLst>
                                  </a:prstGeom>
                                  <a:solidFill>
                                    <a:srgbClr val="00B050"/>
                                  </a:solidFill>
                                  <a:ln w="9525" algn="in">
                                    <a:solidFill>
                                      <a:srgbClr val="000000"/>
                                    </a:solidFill>
                                    <a:round/>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12AA7F23" w14:textId="77777777" w:rsidR="00571088" w:rsidRPr="00514809" w:rsidRDefault="00571088" w:rsidP="00513032">
                                      <w:pPr>
                                        <w:widowControl w:val="0"/>
                                        <w:spacing w:line="239" w:lineRule="auto"/>
                                        <w:jc w:val="center"/>
                                        <w:rPr>
                                          <w:rFonts w:ascii="Arial Rounded MT Bold" w:hAnsi="Arial Rounded MT Bold" w:cs="Arial"/>
                                          <w:color w:val="FFFFFF"/>
                                          <w:sz w:val="16"/>
                                          <w:szCs w:val="16"/>
                                        </w:rPr>
                                      </w:pPr>
                                      <w:r w:rsidRPr="00514809">
                                        <w:rPr>
                                          <w:rFonts w:ascii="Arial Rounded MT Bold" w:hAnsi="Arial Rounded MT Bold" w:cs="Arial"/>
                                          <w:color w:val="FFFFFF"/>
                                          <w:sz w:val="16"/>
                                          <w:szCs w:val="16"/>
                                        </w:rPr>
                                        <w:t>01</w:t>
                                      </w:r>
                                    </w:p>
                                  </w:txbxContent>
                                </wps:txbx>
                                <wps:bodyPr rot="0" vert="horz" wrap="square" lIns="36576" tIns="36576" rIns="36576" bIns="36576" anchor="t" anchorCtr="0" upright="1">
                                  <a:noAutofit/>
                                </wps:bodyPr>
                              </wps:wsp>
                              <wps:wsp>
                                <wps:cNvPr id="10" name="AutoShape 22"/>
                                <wps:cNvSpPr>
                                  <a:spLocks noChangeArrowheads="1"/>
                                </wps:cNvSpPr>
                                <wps:spPr bwMode="auto">
                                  <a:xfrm>
                                    <a:off x="10816" y="10951"/>
                                    <a:ext cx="97" cy="29"/>
                                  </a:xfrm>
                                  <a:prstGeom prst="roundRect">
                                    <a:avLst>
                                      <a:gd name="adj" fmla="val 16667"/>
                                    </a:avLst>
                                  </a:prstGeom>
                                  <a:solidFill>
                                    <a:srgbClr val="00B050"/>
                                  </a:solidFill>
                                  <a:ln w="9525" algn="in">
                                    <a:solidFill>
                                      <a:srgbClr val="000000"/>
                                    </a:solidFill>
                                    <a:round/>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66FCDE3E" w14:textId="77777777" w:rsidR="00571088" w:rsidRPr="00514809" w:rsidRDefault="00571088" w:rsidP="00513032">
                                      <w:pPr>
                                        <w:widowControl w:val="0"/>
                                        <w:spacing w:before="0" w:after="0" w:line="237" w:lineRule="auto"/>
                                        <w:jc w:val="center"/>
                                        <w:rPr>
                                          <w:rFonts w:ascii="Arial Rounded MT Bold" w:hAnsi="Arial Rounded MT Bold" w:cs="Arial"/>
                                          <w:color w:val="FFFFFF"/>
                                          <w:sz w:val="16"/>
                                        </w:rPr>
                                      </w:pPr>
                                      <w:r>
                                        <w:rPr>
                                          <w:rFonts w:ascii="Arial Rounded MT Bold" w:hAnsi="Arial Rounded MT Bold" w:cs="Arial Rounded MT Bold"/>
                                          <w:color w:val="FFFFFF"/>
                                          <w:sz w:val="16"/>
                                          <w:szCs w:val="16"/>
                                        </w:rPr>
                                        <w:t>Proposed Alternative</w:t>
                                      </w:r>
                                    </w:p>
                                  </w:txbxContent>
                                </wps:txbx>
                                <wps:bodyPr rot="0" vert="horz" wrap="square" lIns="0" tIns="0" rIns="0" bIns="0" anchor="t" anchorCtr="0" upright="1">
                                  <a:noAutofit/>
                                </wps:bodyPr>
                              </wps:wsp>
                            </wpg:grpSp>
                            <wpg:grpSp>
                              <wpg:cNvPr id="11" name="Group 23"/>
                              <wpg:cNvGrpSpPr>
                                <a:grpSpLocks/>
                              </wpg:cNvGrpSpPr>
                              <wpg:grpSpPr bwMode="auto">
                                <a:xfrm>
                                  <a:off x="8480" y="3061"/>
                                  <a:ext cx="2227" cy="510"/>
                                  <a:chOff x="10780" y="10951"/>
                                  <a:chExt cx="133" cy="28"/>
                                </a:xfrm>
                              </wpg:grpSpPr>
                              <wps:wsp>
                                <wps:cNvPr id="12" name="AutoShape 24"/>
                                <wps:cNvSpPr>
                                  <a:spLocks noChangeArrowheads="1"/>
                                </wps:cNvSpPr>
                                <wps:spPr bwMode="auto">
                                  <a:xfrm>
                                    <a:off x="10780" y="10951"/>
                                    <a:ext cx="33" cy="29"/>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00B050"/>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6B5E12E7" w14:textId="77777777" w:rsidR="00571088" w:rsidRPr="000C616A" w:rsidRDefault="00571088" w:rsidP="00513032">
                                      <w:pPr>
                                        <w:widowControl w:val="0"/>
                                        <w:spacing w:line="239" w:lineRule="auto"/>
                                        <w:jc w:val="center"/>
                                        <w:rPr>
                                          <w:rFonts w:ascii="Arial Rounded MT Bold" w:hAnsi="Arial Rounded MT Bold" w:cs="Arial"/>
                                          <w:sz w:val="16"/>
                                          <w:szCs w:val="16"/>
                                        </w:rPr>
                                      </w:pPr>
                                      <w:r w:rsidRPr="000C616A">
                                        <w:rPr>
                                          <w:rFonts w:ascii="Arial Rounded MT Bold" w:hAnsi="Arial Rounded MT Bold" w:cs="Arial"/>
                                          <w:sz w:val="16"/>
                                          <w:szCs w:val="16"/>
                                        </w:rPr>
                                        <w:t>02</w:t>
                                      </w:r>
                                    </w:p>
                                  </w:txbxContent>
                                </wps:txbx>
                                <wps:bodyPr rot="0" vert="horz" wrap="square" lIns="36576" tIns="36576" rIns="36576" bIns="36576" anchor="t" anchorCtr="0" upright="1">
                                  <a:noAutofit/>
                                </wps:bodyPr>
                              </wps:wsp>
                              <wps:wsp>
                                <wps:cNvPr id="13" name="AutoShape 25"/>
                                <wps:cNvSpPr>
                                  <a:spLocks noChangeArrowheads="1"/>
                                </wps:cNvSpPr>
                                <wps:spPr bwMode="auto">
                                  <a:xfrm>
                                    <a:off x="10816" y="10951"/>
                                    <a:ext cx="97" cy="29"/>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3696F172" w14:textId="77777777" w:rsidR="00571088" w:rsidRPr="000C616A" w:rsidRDefault="00571088" w:rsidP="00513032">
                                      <w:pPr>
                                        <w:widowControl w:val="0"/>
                                        <w:spacing w:before="0" w:after="0" w:line="240" w:lineRule="auto"/>
                                        <w:jc w:val="center"/>
                                        <w:rPr>
                                          <w:rFonts w:ascii="Arial Rounded MT Bold" w:hAnsi="Arial Rounded MT Bold" w:cs="Arial Rounded MT Bold"/>
                                          <w:sz w:val="16"/>
                                          <w:szCs w:val="16"/>
                                        </w:rPr>
                                      </w:pPr>
                                      <w:r>
                                        <w:rPr>
                                          <w:rFonts w:ascii="Arial Rounded MT Bold" w:hAnsi="Arial Rounded MT Bold" w:cs="Arial Rounded MT Bold"/>
                                          <w:sz w:val="16"/>
                                          <w:szCs w:val="16"/>
                                        </w:rPr>
                                        <w:t xml:space="preserve">Proposed </w:t>
                                      </w:r>
                                      <w:r w:rsidRPr="000C616A">
                                        <w:rPr>
                                          <w:rFonts w:ascii="Arial Rounded MT Bold" w:hAnsi="Arial Rounded MT Bold" w:cs="Arial Rounded MT Bold"/>
                                          <w:sz w:val="16"/>
                                          <w:szCs w:val="16"/>
                                        </w:rPr>
                                        <w:t>Workgroup</w:t>
                                      </w:r>
                                    </w:p>
                                    <w:p w14:paraId="57B97EB9" w14:textId="77777777" w:rsidR="00571088" w:rsidRPr="000C616A" w:rsidRDefault="00571088" w:rsidP="00513032">
                                      <w:pPr>
                                        <w:widowControl w:val="0"/>
                                        <w:spacing w:before="0" w:after="0" w:line="240" w:lineRule="auto"/>
                                        <w:jc w:val="center"/>
                                        <w:rPr>
                                          <w:rFonts w:ascii="Arial Rounded MT Bold" w:hAnsi="Arial Rounded MT Bold" w:cs="Arial Rounded MT Bold"/>
                                          <w:sz w:val="16"/>
                                          <w:szCs w:val="16"/>
                                        </w:rPr>
                                      </w:pPr>
                                      <w:r>
                                        <w:rPr>
                                          <w:rFonts w:ascii="Arial Rounded MT Bold" w:hAnsi="Arial Rounded MT Bold" w:cs="Arial Rounded MT Bold"/>
                                          <w:sz w:val="16"/>
                                          <w:szCs w:val="16"/>
                                        </w:rPr>
                                        <w:t>Alternative</w:t>
                                      </w:r>
                                    </w:p>
                                  </w:txbxContent>
                                </wps:txbx>
                                <wps:bodyPr rot="0" vert="horz" wrap="square" lIns="36576" tIns="0" rIns="36576"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178AADD" id="Group 22" o:spid="_x0000_s1026" style="position:absolute;left:0;text-align:left;margin-left:23.55pt;margin-top:2.45pt;width:111.35pt;height:72.85pt;z-index:251658240" coordorigin="8480,2368" coordsize="2227,1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">
                      <v:group id="Group 20" o:spid="_x0000_s1027" style="position:absolute;left:8480;top:2368;width:2227;height:510" coordorigin="10780,10951" coordsize="13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oundrect id="AutoShape 21" o:spid="_x0000_s1028" style="position:absolute;left:10780;top:10951;width:33;height: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" fillcolor="#00b050" insetpen="t">
                          <v:shadow color="#ccc"/>
                          <v:textbox inset="2.88pt,2.88pt,2.88pt,2.88pt">
                            <w:txbxContent>
                              <w:p w14:paraId="12AA7F23" w14:textId="77777777" w:rsidR="00571088" w:rsidRPr="00514809" w:rsidRDefault="00571088" w:rsidP="00513032">
                                <w:pPr>
                                  <w:widowControl w:val="0"/>
                                  <w:spacing w:line="239" w:lineRule="auto"/>
                                  <w:jc w:val="center"/>
                                  <w:rPr>
                                    <w:rFonts w:ascii="Arial Rounded MT Bold" w:hAnsi="Arial Rounded MT Bold" w:cs="Arial"/>
                                    <w:color w:val="FFFFFF"/>
                                    <w:sz w:val="16"/>
                                    <w:szCs w:val="16"/>
                                  </w:rPr>
                                </w:pPr>
                                <w:r w:rsidRPr="00514809">
                                  <w:rPr>
                                    <w:rFonts w:ascii="Arial Rounded MT Bold" w:hAnsi="Arial Rounded MT Bold" w:cs="Arial"/>
                                    <w:color w:val="FFFFFF"/>
                                    <w:sz w:val="16"/>
                                    <w:szCs w:val="16"/>
                                  </w:rPr>
                                  <w:t>01</w:t>
                                </w:r>
                              </w:p>
                            </w:txbxContent>
                          </v:textbox>
                        </v:roundrect>
                        <v:roundrect id="AutoShape 22" o:spid="_x0000_s1029" style="position:absolute;left:10816;top:10951;width:97;height: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" fillcolor="#00b050" insetpen="t">
                          <v:shadow color="#ccc"/>
                          <v:textbox inset="0,0,0,0">
                            <w:txbxContent>
                              <w:p w14:paraId="66FCDE3E" w14:textId="77777777" w:rsidR="00571088" w:rsidRPr="00514809" w:rsidRDefault="00571088" w:rsidP="00513032">
                                <w:pPr>
                                  <w:widowControl w:val="0"/>
                                  <w:spacing w:before="0" w:after="0" w:line="237" w:lineRule="auto"/>
                                  <w:jc w:val="center"/>
                                  <w:rPr>
                                    <w:rFonts w:ascii="Arial Rounded MT Bold" w:hAnsi="Arial Rounded MT Bold" w:cs="Arial"/>
                                    <w:color w:val="FFFFFF"/>
                                    <w:sz w:val="16"/>
                                  </w:rPr>
                                </w:pPr>
                                <w:r>
                                  <w:rPr>
                                    <w:rFonts w:ascii="Arial Rounded MT Bold" w:hAnsi="Arial Rounded MT Bold" w:cs="Arial Rounded MT Bold"/>
                                    <w:color w:val="FFFFFF"/>
                                    <w:sz w:val="16"/>
                                    <w:szCs w:val="16"/>
                                  </w:rPr>
                                  <w:t>Proposed Alternative</w:t>
                                </w:r>
                              </w:p>
                            </w:txbxContent>
                          </v:textbox>
                        </v:roundrect>
                      </v:group>
                      <v:group id="Group 23" o:spid="_x0000_s1030" style="position:absolute;left:8480;top:3061;width:2227;height:510" coordorigin="10780,10951" coordsize="13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oundrect id="AutoShape 24" o:spid="_x0000_s1031" style="position:absolute;left:10780;top:10951;width:33;height: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" filled="f" fillcolor="#00b050" insetpen="t">
                          <v:shadow color="#ccc"/>
                          <v:textbox inset="2.88pt,2.88pt,2.88pt,2.88pt">
                            <w:txbxContent>
                              <w:p w14:paraId="6B5E12E7" w14:textId="77777777" w:rsidR="00571088" w:rsidRPr="000C616A" w:rsidRDefault="00571088" w:rsidP="00513032">
                                <w:pPr>
                                  <w:widowControl w:val="0"/>
                                  <w:spacing w:line="239" w:lineRule="auto"/>
                                  <w:jc w:val="center"/>
                                  <w:rPr>
                                    <w:rFonts w:ascii="Arial Rounded MT Bold" w:hAnsi="Arial Rounded MT Bold" w:cs="Arial"/>
                                    <w:sz w:val="16"/>
                                    <w:szCs w:val="16"/>
                                  </w:rPr>
                                </w:pPr>
                                <w:r w:rsidRPr="000C616A">
                                  <w:rPr>
                                    <w:rFonts w:ascii="Arial Rounded MT Bold" w:hAnsi="Arial Rounded MT Bold" w:cs="Arial"/>
                                    <w:sz w:val="16"/>
                                    <w:szCs w:val="16"/>
                                  </w:rPr>
                                  <w:t>02</w:t>
                                </w:r>
                              </w:p>
                            </w:txbxContent>
                          </v:textbox>
                        </v:roundrect>
                        <v:roundrect id="AutoShape 25" o:spid="_x0000_s1032" style="position:absolute;left:10816;top:10951;width:97;height:29;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" filled="f" insetpen="t">
                          <v:shadow color="#ccc"/>
                          <v:textbox inset="2.88pt,0,2.88pt,0">
                            <w:txbxContent>
                              <w:p w14:paraId="3696F172" w14:textId="77777777" w:rsidR="00571088" w:rsidRPr="000C616A" w:rsidRDefault="00571088" w:rsidP="00513032">
                                <w:pPr>
                                  <w:widowControl w:val="0"/>
                                  <w:spacing w:before="0" w:after="0" w:line="240" w:lineRule="auto"/>
                                  <w:jc w:val="center"/>
                                  <w:rPr>
                                    <w:rFonts w:ascii="Arial Rounded MT Bold" w:hAnsi="Arial Rounded MT Bold" w:cs="Arial Rounded MT Bold"/>
                                    <w:sz w:val="16"/>
                                    <w:szCs w:val="16"/>
                                  </w:rPr>
                                </w:pPr>
                                <w:r>
                                  <w:rPr>
                                    <w:rFonts w:ascii="Arial Rounded MT Bold" w:hAnsi="Arial Rounded MT Bold" w:cs="Arial Rounded MT Bold"/>
                                    <w:sz w:val="16"/>
                                    <w:szCs w:val="16"/>
                                  </w:rPr>
                                  <w:t xml:space="preserve">Proposed </w:t>
                                </w:r>
                                <w:r w:rsidRPr="000C616A">
                                  <w:rPr>
                                    <w:rFonts w:ascii="Arial Rounded MT Bold" w:hAnsi="Arial Rounded MT Bold" w:cs="Arial Rounded MT Bold"/>
                                    <w:sz w:val="16"/>
                                    <w:szCs w:val="16"/>
                                  </w:rPr>
                                  <w:t>Workgroup</w:t>
                                </w:r>
                              </w:p>
                              <w:p w14:paraId="57B97EB9" w14:textId="77777777" w:rsidR="00571088" w:rsidRPr="000C616A" w:rsidRDefault="00571088" w:rsidP="00513032">
                                <w:pPr>
                                  <w:widowControl w:val="0"/>
                                  <w:spacing w:before="0" w:after="0" w:line="240" w:lineRule="auto"/>
                                  <w:jc w:val="center"/>
                                  <w:rPr>
                                    <w:rFonts w:ascii="Arial Rounded MT Bold" w:hAnsi="Arial Rounded MT Bold" w:cs="Arial Rounded MT Bold"/>
                                    <w:sz w:val="16"/>
                                    <w:szCs w:val="16"/>
                                  </w:rPr>
                                </w:pPr>
                                <w:r>
                                  <w:rPr>
                                    <w:rFonts w:ascii="Arial Rounded MT Bold" w:hAnsi="Arial Rounded MT Bold" w:cs="Arial Rounded MT Bold"/>
                                    <w:sz w:val="16"/>
                                    <w:szCs w:val="16"/>
                                  </w:rPr>
                                  <w:t>Alternative</w:t>
                                </w:r>
                              </w:p>
                            </w:txbxContent>
                          </v:textbox>
                        </v:roundrect>
                      </v:group>
                    </v:group>
                  </w:pict>
                </mc:Fallback>
              </mc:AlternateContent>
            </w:r>
          </w:p>
        </w:tc>
      </w:tr>
      <w:tr w:rsidR="006F19E3" w:rsidRPr="00EB32BB" w14:paraId="46056A16" w14:textId="77777777" w:rsidTr="00B96175">
        <w:trPr>
          <w:trHeight w:val="792"/>
        </w:trPr>
        <w:tc>
          <w:tcPr>
            <w:tcW w:w="10134" w:type="dxa"/>
            <w:gridSpan w:val="2"/>
            <w:tcBorders>
              <w:top w:val="single" w:sz="4" w:space="0" w:color="4A8958"/>
              <w:left w:val="single" w:sz="4" w:space="0" w:color="4A8958"/>
              <w:bottom w:val="single" w:sz="4" w:space="0" w:color="4A8958"/>
              <w:right w:val="single" w:sz="4" w:space="0" w:color="4A8958"/>
            </w:tcBorders>
            <w:shd w:val="clear" w:color="auto" w:fill="auto"/>
          </w:tcPr>
          <w:p w14:paraId="6FBD2370" w14:textId="327375FD" w:rsidR="006F19E3" w:rsidRPr="00973F1B" w:rsidRDefault="006F19E3" w:rsidP="00B96175">
            <w:pPr>
              <w:pStyle w:val="BodyText2"/>
              <w:ind w:left="113" w:right="113"/>
              <w:rPr>
                <w:rFonts w:cs="Arial"/>
                <w:i/>
                <w:color w:val="00B274"/>
                <w:sz w:val="24"/>
              </w:rPr>
            </w:pPr>
            <w:r w:rsidRPr="00973F1B">
              <w:rPr>
                <w:rFonts w:cs="Arial"/>
                <w:b/>
                <w:sz w:val="24"/>
              </w:rPr>
              <w:t xml:space="preserve">Purpose of </w:t>
            </w:r>
            <w:r w:rsidR="00D3408B">
              <w:rPr>
                <w:rFonts w:cs="Arial"/>
                <w:b/>
                <w:sz w:val="24"/>
              </w:rPr>
              <w:t>Alternative</w:t>
            </w:r>
            <w:r w:rsidRPr="00973F1B">
              <w:rPr>
                <w:rFonts w:cs="Arial"/>
                <w:b/>
                <w:sz w:val="24"/>
              </w:rPr>
              <w:t>:</w:t>
            </w:r>
            <w:r w:rsidRPr="00973F1B">
              <w:rPr>
                <w:rFonts w:cs="Arial"/>
                <w:i/>
                <w:color w:val="00B274"/>
                <w:sz w:val="24"/>
              </w:rPr>
              <w:t xml:space="preserve"> </w:t>
            </w:r>
            <w:r w:rsidR="0005170D" w:rsidRPr="00973F1B">
              <w:rPr>
                <w:sz w:val="24"/>
              </w:rPr>
              <w:t xml:space="preserve"> </w:t>
            </w:r>
            <w:r w:rsidR="004501E0" w:rsidRPr="00973F1B">
              <w:rPr>
                <w:sz w:val="24"/>
              </w:rPr>
              <w:t xml:space="preserve"> </w:t>
            </w:r>
            <w:r w:rsidR="00375A92" w:rsidRPr="00973F1B">
              <w:rPr>
                <w:sz w:val="24"/>
              </w:rPr>
              <w:t xml:space="preserve"> </w:t>
            </w:r>
            <w:r w:rsidR="00E860E9">
              <w:rPr>
                <w:sz w:val="24"/>
              </w:rPr>
              <w:t xml:space="preserve">This alternative is to limit </w:t>
            </w:r>
            <w:r w:rsidR="00525D9C">
              <w:rPr>
                <w:sz w:val="24"/>
              </w:rPr>
              <w:t>the application of the modification to CUSC parties</w:t>
            </w:r>
            <w:r w:rsidR="003214D0">
              <w:rPr>
                <w:sz w:val="24"/>
              </w:rPr>
              <w:t xml:space="preserve">. </w:t>
            </w:r>
            <w:r w:rsidR="00E860E9">
              <w:rPr>
                <w:sz w:val="24"/>
              </w:rPr>
              <w:t xml:space="preserve"> Analysis undertaken in the workgroup</w:t>
            </w:r>
            <w:r w:rsidR="00B63EFC">
              <w:rPr>
                <w:sz w:val="24"/>
              </w:rPr>
              <w:t xml:space="preserve"> (for generation)</w:t>
            </w:r>
            <w:r w:rsidR="00E860E9">
              <w:rPr>
                <w:sz w:val="24"/>
              </w:rPr>
              <w:t xml:space="preserve"> has shown that </w:t>
            </w:r>
            <w:r w:rsidR="003214D0">
              <w:rPr>
                <w:sz w:val="24"/>
              </w:rPr>
              <w:t xml:space="preserve">for DNO connected customers (without CUSC </w:t>
            </w:r>
            <w:r w:rsidR="00435451">
              <w:rPr>
                <w:sz w:val="24"/>
              </w:rPr>
              <w:t xml:space="preserve">or other NGESO bilateral </w:t>
            </w:r>
            <w:r w:rsidR="003214D0">
              <w:rPr>
                <w:sz w:val="24"/>
              </w:rPr>
              <w:t xml:space="preserve">contracts) </w:t>
            </w:r>
            <w:r w:rsidR="00E860E9">
              <w:rPr>
                <w:sz w:val="24"/>
              </w:rPr>
              <w:t>the range of such parameters is limited and of uncertain</w:t>
            </w:r>
            <w:r w:rsidR="003214D0">
              <w:rPr>
                <w:sz w:val="24"/>
              </w:rPr>
              <w:t xml:space="preserve"> (</w:t>
            </w:r>
            <w:r w:rsidR="00E860E9">
              <w:rPr>
                <w:sz w:val="24"/>
              </w:rPr>
              <w:t>and likely low value</w:t>
            </w:r>
            <w:r w:rsidR="003214D0">
              <w:rPr>
                <w:sz w:val="24"/>
              </w:rPr>
              <w:t>)</w:t>
            </w:r>
            <w:r w:rsidR="00E860E9">
              <w:rPr>
                <w:sz w:val="24"/>
              </w:rPr>
              <w:t xml:space="preserve"> to stakeholder in general</w:t>
            </w:r>
            <w:r w:rsidR="00375A92" w:rsidRPr="00973F1B">
              <w:rPr>
                <w:sz w:val="24"/>
              </w:rPr>
              <w:t xml:space="preserve">.  </w:t>
            </w:r>
          </w:p>
        </w:tc>
      </w:tr>
      <w:tr w:rsidR="00D3408B" w:rsidRPr="00EB32BB" w14:paraId="0DAFB8AA" w14:textId="77777777" w:rsidTr="00B96175">
        <w:trPr>
          <w:trHeight w:val="899"/>
        </w:trPr>
        <w:tc>
          <w:tcPr>
            <w:tcW w:w="10134" w:type="dxa"/>
            <w:gridSpan w:val="2"/>
            <w:tcBorders>
              <w:top w:val="single" w:sz="4" w:space="0" w:color="4A8958"/>
              <w:left w:val="single" w:sz="4" w:space="0" w:color="4A8958"/>
              <w:bottom w:val="single" w:sz="4" w:space="0" w:color="4A8958"/>
              <w:right w:val="single" w:sz="4" w:space="0" w:color="4A8958"/>
            </w:tcBorders>
            <w:shd w:val="clear" w:color="auto" w:fill="auto"/>
            <w:vAlign w:val="center"/>
          </w:tcPr>
          <w:p w14:paraId="58C3A522" w14:textId="06F820FF" w:rsidR="00D3408B" w:rsidRDefault="00D3408B" w:rsidP="00B96175">
            <w:pPr>
              <w:rPr>
                <w:rFonts w:cs="Arial"/>
                <w:b/>
                <w:i/>
                <w:sz w:val="24"/>
              </w:rPr>
            </w:pPr>
            <w:r>
              <w:rPr>
                <w:rFonts w:cs="Arial"/>
                <w:b/>
                <w:i/>
                <w:sz w:val="24"/>
              </w:rPr>
              <w:t xml:space="preserve">Date submitted to Code Administrator: </w:t>
            </w:r>
            <w:r w:rsidR="00E860E9">
              <w:rPr>
                <w:rFonts w:cs="Arial"/>
                <w:b/>
                <w:i/>
                <w:sz w:val="24"/>
              </w:rPr>
              <w:t>2</w:t>
            </w:r>
            <w:r w:rsidR="000E2644">
              <w:rPr>
                <w:rFonts w:cs="Arial"/>
                <w:b/>
                <w:i/>
                <w:sz w:val="24"/>
              </w:rPr>
              <w:t>7</w:t>
            </w:r>
            <w:r w:rsidR="00E860E9">
              <w:rPr>
                <w:rFonts w:cs="Arial"/>
                <w:b/>
                <w:i/>
                <w:sz w:val="24"/>
              </w:rPr>
              <w:t xml:space="preserve"> June 2019</w:t>
            </w:r>
          </w:p>
          <w:p w14:paraId="64A2ECB4" w14:textId="77777777" w:rsidR="00D3408B" w:rsidRDefault="00D3408B" w:rsidP="00B96175">
            <w:pPr>
              <w:rPr>
                <w:rFonts w:cs="Arial"/>
                <w:b/>
                <w:i/>
                <w:sz w:val="24"/>
              </w:rPr>
            </w:pPr>
          </w:p>
          <w:p w14:paraId="595FB00C" w14:textId="02769E24" w:rsidR="00D3408B" w:rsidRPr="005B2E94" w:rsidRDefault="00D3408B" w:rsidP="00B96175">
            <w:pPr>
              <w:rPr>
                <w:rFonts w:cs="Arial"/>
                <w:b/>
                <w:i/>
                <w:color w:val="FF0000"/>
                <w:sz w:val="24"/>
              </w:rPr>
            </w:pPr>
            <w:r>
              <w:rPr>
                <w:rFonts w:cs="Arial"/>
                <w:b/>
                <w:i/>
                <w:sz w:val="24"/>
              </w:rPr>
              <w:t xml:space="preserve">You are: A Workgroup member </w:t>
            </w:r>
          </w:p>
          <w:p w14:paraId="46F1A376" w14:textId="77777777" w:rsidR="00D3408B" w:rsidRDefault="00D3408B" w:rsidP="00B96175">
            <w:pPr>
              <w:rPr>
                <w:rFonts w:cs="Arial"/>
                <w:b/>
                <w:i/>
                <w:sz w:val="24"/>
              </w:rPr>
            </w:pPr>
          </w:p>
          <w:p w14:paraId="3F18BD4F" w14:textId="77777777" w:rsidR="00D3408B" w:rsidRDefault="00D3408B" w:rsidP="00B96175">
            <w:pPr>
              <w:rPr>
                <w:rFonts w:cs="Arial"/>
                <w:b/>
                <w:i/>
                <w:sz w:val="24"/>
              </w:rPr>
            </w:pPr>
            <w:r>
              <w:rPr>
                <w:rFonts w:cs="Arial"/>
                <w:b/>
                <w:i/>
                <w:sz w:val="24"/>
              </w:rPr>
              <w:t xml:space="preserve">Workgroup vote outcome: Formal alternative/not alternative </w:t>
            </w:r>
          </w:p>
          <w:p w14:paraId="33235891" w14:textId="77777777" w:rsidR="00D3408B" w:rsidRDefault="00D3408B" w:rsidP="00B96175">
            <w:pPr>
              <w:rPr>
                <w:rFonts w:cs="Arial"/>
                <w:b/>
                <w:i/>
                <w:color w:val="FF0000"/>
                <w:sz w:val="24"/>
              </w:rPr>
            </w:pPr>
          </w:p>
          <w:p w14:paraId="6E09767C" w14:textId="77777777" w:rsidR="00D3408B" w:rsidRPr="00D3408B" w:rsidRDefault="00D3408B" w:rsidP="00B96175">
            <w:pPr>
              <w:rPr>
                <w:rFonts w:cs="Arial"/>
                <w:i/>
                <w:color w:val="00B274"/>
                <w:sz w:val="24"/>
                <w:szCs w:val="22"/>
              </w:rPr>
            </w:pPr>
            <w:r w:rsidRPr="00D3408B">
              <w:rPr>
                <w:rFonts w:cs="Arial"/>
                <w:i/>
                <w:color w:val="00B274"/>
                <w:szCs w:val="22"/>
              </w:rPr>
              <w:t>(</w:t>
            </w:r>
            <w:r w:rsidRPr="00D3408B">
              <w:rPr>
                <w:rFonts w:cs="Arial"/>
                <w:i/>
                <w:color w:val="00B274"/>
                <w:sz w:val="24"/>
                <w:szCs w:val="22"/>
              </w:rPr>
              <w:t>Should your potential alternative become a formal alternative it will be allocated a reference)</w:t>
            </w:r>
          </w:p>
          <w:p w14:paraId="7C135BA5" w14:textId="77777777" w:rsidR="00D3408B" w:rsidRPr="00973F1B" w:rsidRDefault="00D3408B" w:rsidP="00B96175">
            <w:pPr>
              <w:pStyle w:val="BodyText3"/>
              <w:ind w:left="113" w:right="113"/>
              <w:rPr>
                <w:rFonts w:cs="Arial"/>
                <w:szCs w:val="24"/>
              </w:rPr>
            </w:pPr>
          </w:p>
        </w:tc>
      </w:tr>
    </w:tbl>
    <w:p w14:paraId="294BFEA4" w14:textId="7BB11B12" w:rsidR="005079E0" w:rsidRPr="00EB32BB" w:rsidRDefault="003214D0" w:rsidP="005B378E">
      <w:pPr>
        <w:rPr>
          <w:rFonts w:cs="Arial"/>
        </w:rPr>
      </w:pPr>
      <w:r>
        <w:rPr>
          <w:noProof/>
        </w:rPr>
        <mc:AlternateContent>
          <mc:Choice Requires="wps">
            <w:drawing>
              <wp:anchor distT="0" distB="0" distL="114300" distR="114300" simplePos="0" relativeHeight="251657216" behindDoc="0" locked="0" layoutInCell="1" allowOverlap="1" wp14:anchorId="1D3FD028" wp14:editId="61FB2B18">
                <wp:simplePos x="0" y="0"/>
                <wp:positionH relativeFrom="column">
                  <wp:posOffset>-589915</wp:posOffset>
                </wp:positionH>
                <wp:positionV relativeFrom="paragraph">
                  <wp:posOffset>8601075</wp:posOffset>
                </wp:positionV>
                <wp:extent cx="6617970" cy="1229360"/>
                <wp:effectExtent l="0" t="0" r="0" b="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7970" cy="122936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txbx>
                        <w:txbxContent>
                          <w:p w14:paraId="57C5BF4D" w14:textId="77777777" w:rsidR="00571088" w:rsidRPr="0095148B" w:rsidRDefault="00571088" w:rsidP="0095148B">
                            <w:pPr>
                              <w:pStyle w:val="BodyText"/>
                              <w:spacing w:after="60" w:line="240" w:lineRule="auto"/>
                              <w:ind w:right="-57"/>
                              <w:rPr>
                                <w:rFonts w:cs="Arial"/>
                                <w:b/>
                                <w:i/>
                                <w:color w:val="00B274"/>
                                <w:sz w:val="16"/>
                                <w:szCs w:val="20"/>
                              </w:rPr>
                            </w:pPr>
                            <w:r w:rsidRPr="0095148B">
                              <w:rPr>
                                <w:rFonts w:cs="Arial"/>
                                <w:b/>
                                <w:i/>
                                <w:color w:val="00B274"/>
                                <w:sz w:val="16"/>
                                <w:szCs w:val="20"/>
                                <w:u w:val="single"/>
                              </w:rPr>
                              <w:t xml:space="preserve">Guidance on the use of this Template: </w:t>
                            </w:r>
                            <w:r w:rsidRPr="0095148B">
                              <w:rPr>
                                <w:rFonts w:cs="Arial"/>
                                <w:i/>
                                <w:color w:val="00B274"/>
                                <w:sz w:val="16"/>
                                <w:szCs w:val="20"/>
                              </w:rPr>
                              <w:t xml:space="preserve">Please complete all sections unless specifically marked for the </w:t>
                            </w:r>
                            <w:r w:rsidRPr="00D3408B">
                              <w:rPr>
                                <w:rFonts w:cs="Arial"/>
                                <w:b/>
                                <w:i/>
                                <w:color w:val="00B274"/>
                                <w:sz w:val="16"/>
                                <w:szCs w:val="20"/>
                              </w:rPr>
                              <w:t xml:space="preserve">Code </w:t>
                            </w:r>
                            <w:r w:rsidRPr="0095148B">
                              <w:rPr>
                                <w:rFonts w:cs="Arial"/>
                                <w:b/>
                                <w:i/>
                                <w:color w:val="00B274"/>
                                <w:sz w:val="16"/>
                                <w:szCs w:val="20"/>
                              </w:rPr>
                              <w:t>Administrator.</w:t>
                            </w:r>
                            <w:r w:rsidRPr="0095148B">
                              <w:rPr>
                                <w:rFonts w:cs="Arial"/>
                                <w:i/>
                                <w:color w:val="00B274"/>
                                <w:sz w:val="16"/>
                                <w:szCs w:val="20"/>
                              </w:rPr>
                              <w:t xml:space="preserve"> Green italic text is provided as guidance and should be removed before submission.</w:t>
                            </w:r>
                            <w:r>
                              <w:rPr>
                                <w:rFonts w:cs="Arial"/>
                                <w:i/>
                                <w:color w:val="00B274"/>
                                <w:sz w:val="16"/>
                                <w:szCs w:val="20"/>
                              </w:rPr>
                              <w:t xml:space="preserve"> </w:t>
                            </w:r>
                            <w:r w:rsidRPr="0095148B">
                              <w:rPr>
                                <w:rFonts w:cs="Arial"/>
                                <w:i/>
                                <w:color w:val="00B274"/>
                                <w:sz w:val="16"/>
                                <w:szCs w:val="20"/>
                                <w:u w:val="single"/>
                              </w:rPr>
                              <w:t>Contact us:</w:t>
                            </w:r>
                            <w:r w:rsidRPr="0095148B">
                              <w:rPr>
                                <w:rFonts w:cs="Arial"/>
                                <w:i/>
                                <w:color w:val="00B274"/>
                                <w:sz w:val="16"/>
                                <w:szCs w:val="20"/>
                              </w:rPr>
                              <w:t xml:space="preserve"> </w:t>
                            </w:r>
                            <w:r w:rsidRPr="0095148B">
                              <w:rPr>
                                <w:rFonts w:cs="Arial"/>
                                <w:b/>
                                <w:i/>
                                <w:color w:val="00B274"/>
                                <w:sz w:val="16"/>
                                <w:szCs w:val="20"/>
                              </w:rPr>
                              <w:t xml:space="preserve">The Code Administrator is available to help and support the drafting of any </w:t>
                            </w:r>
                            <w:r>
                              <w:rPr>
                                <w:rFonts w:cs="Arial"/>
                                <w:b/>
                                <w:i/>
                                <w:color w:val="00B274"/>
                                <w:sz w:val="16"/>
                                <w:szCs w:val="20"/>
                              </w:rPr>
                              <w:t xml:space="preserve">Alternative </w:t>
                            </w:r>
                            <w:r w:rsidRPr="0095148B">
                              <w:rPr>
                                <w:rFonts w:cs="Arial"/>
                                <w:b/>
                                <w:i/>
                                <w:color w:val="00B274"/>
                                <w:sz w:val="16"/>
                                <w:szCs w:val="20"/>
                              </w:rPr>
                              <w:t xml:space="preserve">modifications, including guidance on completion of this template and the wider modification process. </w:t>
                            </w:r>
                            <w:r>
                              <w:rPr>
                                <w:rFonts w:cs="Arial"/>
                                <w:b/>
                                <w:i/>
                                <w:color w:val="00B274"/>
                                <w:sz w:val="16"/>
                                <w:szCs w:val="20"/>
                              </w:rPr>
                              <w:t xml:space="preserve"> If you require any </w:t>
                            </w:r>
                            <w:r w:rsidRPr="0095148B">
                              <w:rPr>
                                <w:rFonts w:cs="Arial"/>
                                <w:b/>
                                <w:i/>
                                <w:color w:val="00B274"/>
                                <w:sz w:val="16"/>
                                <w:szCs w:val="20"/>
                              </w:rPr>
                              <w:t>advice on how to fill in this form ple</w:t>
                            </w:r>
                            <w:r>
                              <w:rPr>
                                <w:rFonts w:cs="Arial"/>
                                <w:b/>
                                <w:i/>
                                <w:color w:val="00B274"/>
                                <w:sz w:val="16"/>
                                <w:szCs w:val="20"/>
                              </w:rPr>
                              <w:t xml:space="preserve">ase contact the Panel Secretary </w:t>
                            </w:r>
                            <w:r w:rsidRPr="0095148B">
                              <w:rPr>
                                <w:rFonts w:cs="Arial"/>
                                <w:b/>
                                <w:i/>
                                <w:color w:val="00B274"/>
                                <w:sz w:val="16"/>
                                <w:szCs w:val="20"/>
                              </w:rPr>
                              <w:t xml:space="preserve">e-mail: </w:t>
                            </w:r>
                            <w:hyperlink r:id="rId8" w:history="1">
                              <w:r w:rsidRPr="006634DA">
                                <w:rPr>
                                  <w:rStyle w:val="Hyperlink"/>
                                  <w:rFonts w:cs="Arial"/>
                                  <w:sz w:val="16"/>
                                  <w:szCs w:val="20"/>
                                </w:rPr>
                                <w:t>grid.code@nationalgrid.com</w:t>
                              </w:r>
                            </w:hyperlink>
                            <w:r w:rsidRPr="0095148B">
                              <w:rPr>
                                <w:rFonts w:cs="Arial"/>
                                <w:b/>
                                <w:i/>
                                <w:color w:val="00B274"/>
                                <w:sz w:val="16"/>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D3FD028" id="_x0000_t202" coordsize="21600,21600" o:spt="202" path="m,l,21600r21600,l21600,xe">
                <v:stroke joinstyle="miter"/>
                <v:path gradientshapeok="t" o:connecttype="rect"/>
              </v:shapetype>
              <v:shape id="Text Box 11" o:spid="_x0000_s1033" type="#_x0000_t202" style="position:absolute;margin-left:-46.45pt;margin-top:677.25pt;width:521.1pt;height:9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" filled="f" stroked="f">
                <v:textbox>
                  <w:txbxContent>
                    <w:p w14:paraId="57C5BF4D" w14:textId="77777777" w:rsidR="00571088" w:rsidRPr="0095148B" w:rsidRDefault="00571088" w:rsidP="0095148B">
                      <w:pPr>
                        <w:pStyle w:val="BodyText"/>
                        <w:spacing w:after="60" w:line="240" w:lineRule="auto"/>
                        <w:ind w:right="-57"/>
                        <w:rPr>
                          <w:rFonts w:cs="Arial"/>
                          <w:b/>
                          <w:i/>
                          <w:color w:val="00B274"/>
                          <w:sz w:val="16"/>
                          <w:szCs w:val="20"/>
                        </w:rPr>
                      </w:pPr>
                      <w:r w:rsidRPr="0095148B">
                        <w:rPr>
                          <w:rFonts w:cs="Arial"/>
                          <w:b/>
                          <w:i/>
                          <w:color w:val="00B274"/>
                          <w:sz w:val="16"/>
                          <w:szCs w:val="20"/>
                          <w:u w:val="single"/>
                        </w:rPr>
                        <w:t xml:space="preserve">Guidance on the use of this Template: </w:t>
                      </w:r>
                      <w:r w:rsidRPr="0095148B">
                        <w:rPr>
                          <w:rFonts w:cs="Arial"/>
                          <w:i/>
                          <w:color w:val="00B274"/>
                          <w:sz w:val="16"/>
                          <w:szCs w:val="20"/>
                        </w:rPr>
                        <w:t xml:space="preserve">Please complete all sections unless specifically marked for the </w:t>
                      </w:r>
                      <w:r w:rsidRPr="00D3408B">
                        <w:rPr>
                          <w:rFonts w:cs="Arial"/>
                          <w:b/>
                          <w:i/>
                          <w:color w:val="00B274"/>
                          <w:sz w:val="16"/>
                          <w:szCs w:val="20"/>
                        </w:rPr>
                        <w:t xml:space="preserve">Code </w:t>
                      </w:r>
                      <w:r w:rsidRPr="0095148B">
                        <w:rPr>
                          <w:rFonts w:cs="Arial"/>
                          <w:b/>
                          <w:i/>
                          <w:color w:val="00B274"/>
                          <w:sz w:val="16"/>
                          <w:szCs w:val="20"/>
                        </w:rPr>
                        <w:t>Administrator.</w:t>
                      </w:r>
                      <w:r w:rsidRPr="0095148B">
                        <w:rPr>
                          <w:rFonts w:cs="Arial"/>
                          <w:i/>
                          <w:color w:val="00B274"/>
                          <w:sz w:val="16"/>
                          <w:szCs w:val="20"/>
                        </w:rPr>
                        <w:t xml:space="preserve"> Green italic text is provided as guidance and should be removed before submission.</w:t>
                      </w:r>
                      <w:r>
                        <w:rPr>
                          <w:rFonts w:cs="Arial"/>
                          <w:i/>
                          <w:color w:val="00B274"/>
                          <w:sz w:val="16"/>
                          <w:szCs w:val="20"/>
                        </w:rPr>
                        <w:t xml:space="preserve"> </w:t>
                      </w:r>
                      <w:r w:rsidRPr="0095148B">
                        <w:rPr>
                          <w:rFonts w:cs="Arial"/>
                          <w:i/>
                          <w:color w:val="00B274"/>
                          <w:sz w:val="16"/>
                          <w:szCs w:val="20"/>
                          <w:u w:val="single"/>
                        </w:rPr>
                        <w:t>Contact us:</w:t>
                      </w:r>
                      <w:r w:rsidRPr="0095148B">
                        <w:rPr>
                          <w:rFonts w:cs="Arial"/>
                          <w:i/>
                          <w:color w:val="00B274"/>
                          <w:sz w:val="16"/>
                          <w:szCs w:val="20"/>
                        </w:rPr>
                        <w:t xml:space="preserve"> </w:t>
                      </w:r>
                      <w:r w:rsidRPr="0095148B">
                        <w:rPr>
                          <w:rFonts w:cs="Arial"/>
                          <w:b/>
                          <w:i/>
                          <w:color w:val="00B274"/>
                          <w:sz w:val="16"/>
                          <w:szCs w:val="20"/>
                        </w:rPr>
                        <w:t xml:space="preserve">The Code Administrator is available to help and support the drafting of any </w:t>
                      </w:r>
                      <w:r>
                        <w:rPr>
                          <w:rFonts w:cs="Arial"/>
                          <w:b/>
                          <w:i/>
                          <w:color w:val="00B274"/>
                          <w:sz w:val="16"/>
                          <w:szCs w:val="20"/>
                        </w:rPr>
                        <w:t xml:space="preserve">Alternative </w:t>
                      </w:r>
                      <w:r w:rsidRPr="0095148B">
                        <w:rPr>
                          <w:rFonts w:cs="Arial"/>
                          <w:b/>
                          <w:i/>
                          <w:color w:val="00B274"/>
                          <w:sz w:val="16"/>
                          <w:szCs w:val="20"/>
                        </w:rPr>
                        <w:t xml:space="preserve">modifications, including guidance on completion of this template and the wider modification process. </w:t>
                      </w:r>
                      <w:r>
                        <w:rPr>
                          <w:rFonts w:cs="Arial"/>
                          <w:b/>
                          <w:i/>
                          <w:color w:val="00B274"/>
                          <w:sz w:val="16"/>
                          <w:szCs w:val="20"/>
                        </w:rPr>
                        <w:t xml:space="preserve"> If you require any </w:t>
                      </w:r>
                      <w:r w:rsidRPr="0095148B">
                        <w:rPr>
                          <w:rFonts w:cs="Arial"/>
                          <w:b/>
                          <w:i/>
                          <w:color w:val="00B274"/>
                          <w:sz w:val="16"/>
                          <w:szCs w:val="20"/>
                        </w:rPr>
                        <w:t>advice on how to fill in this form ple</w:t>
                      </w:r>
                      <w:r>
                        <w:rPr>
                          <w:rFonts w:cs="Arial"/>
                          <w:b/>
                          <w:i/>
                          <w:color w:val="00B274"/>
                          <w:sz w:val="16"/>
                          <w:szCs w:val="20"/>
                        </w:rPr>
                        <w:t xml:space="preserve">ase contact the Panel Secretary </w:t>
                      </w:r>
                      <w:r w:rsidRPr="0095148B">
                        <w:rPr>
                          <w:rFonts w:cs="Arial"/>
                          <w:b/>
                          <w:i/>
                          <w:color w:val="00B274"/>
                          <w:sz w:val="16"/>
                          <w:szCs w:val="20"/>
                        </w:rPr>
                        <w:t xml:space="preserve">e-mail: </w:t>
                      </w:r>
                      <w:hyperlink r:id="rId9" w:history="1">
                        <w:r w:rsidRPr="006634DA">
                          <w:rPr>
                            <w:rStyle w:val="Hyperlink"/>
                            <w:rFonts w:cs="Arial"/>
                            <w:sz w:val="16"/>
                            <w:szCs w:val="20"/>
                          </w:rPr>
                          <w:t>grid.code@nationalgrid.com</w:t>
                        </w:r>
                      </w:hyperlink>
                      <w:r w:rsidRPr="0095148B">
                        <w:rPr>
                          <w:rFonts w:cs="Arial"/>
                          <w:b/>
                          <w:i/>
                          <w:color w:val="00B274"/>
                          <w:sz w:val="16"/>
                          <w:szCs w:val="20"/>
                        </w:rPr>
                        <w:t xml:space="preserve">  </w:t>
                      </w:r>
                    </w:p>
                  </w:txbxContent>
                </v:textbox>
              </v:shape>
            </w:pict>
          </mc:Fallback>
        </mc:AlternateContent>
      </w:r>
    </w:p>
    <w:tbl>
      <w:tblPr>
        <w:tblW w:w="10207" w:type="dxa"/>
        <w:tblInd w:w="-176" w:type="dxa"/>
        <w:tblLayout w:type="fixed"/>
        <w:tblLook w:val="04A0" w:firstRow="1" w:lastRow="0" w:firstColumn="1" w:lastColumn="0" w:noHBand="0" w:noVBand="1"/>
      </w:tblPr>
      <w:tblGrid>
        <w:gridCol w:w="7939"/>
        <w:gridCol w:w="2268"/>
      </w:tblGrid>
      <w:tr w:rsidR="00F10E14" w:rsidRPr="00EB32BB" w14:paraId="7BC2CBE7"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6374ABD9" w14:textId="77777777" w:rsidR="00F10E14" w:rsidRPr="00EB32BB" w:rsidRDefault="00F10E14" w:rsidP="004D430C">
            <w:pPr>
              <w:pStyle w:val="Contents01"/>
              <w:ind w:right="198"/>
              <w:rPr>
                <w:noProof/>
              </w:rPr>
            </w:pPr>
            <w:r w:rsidRPr="00EB32BB">
              <w:rPr>
                <w:noProof/>
              </w:rPr>
              <w:lastRenderedPageBreak/>
              <w:t>Contents</w:t>
            </w:r>
          </w:p>
          <w:p w14:paraId="0DF18E9C" w14:textId="77777777" w:rsidR="00B96175" w:rsidRPr="00043E54" w:rsidRDefault="00F10E14" w:rsidP="00B96175">
            <w:pPr>
              <w:pStyle w:val="TOC1"/>
              <w:framePr w:wrap="around"/>
              <w:rPr>
                <w:rFonts w:ascii="Calibri" w:hAnsi="Calibri"/>
                <w:color w:val="auto"/>
                <w:sz w:val="22"/>
                <w:szCs w:val="22"/>
              </w:rPr>
            </w:pPr>
            <w:r w:rsidRPr="00EB32BB">
              <w:fldChar w:fldCharType="begin"/>
            </w:r>
            <w:r w:rsidRPr="00EB32BB">
              <w:instrText xml:space="preserve"> TOC \o "1-1" </w:instrText>
            </w:r>
            <w:r w:rsidRPr="00EB32BB">
              <w:fldChar w:fldCharType="separate"/>
            </w:r>
            <w:r w:rsidR="00B96175">
              <w:t>1</w:t>
            </w:r>
            <w:r w:rsidR="00B96175" w:rsidRPr="00043E54">
              <w:rPr>
                <w:rFonts w:ascii="Calibri" w:hAnsi="Calibri"/>
                <w:color w:val="auto"/>
                <w:sz w:val="22"/>
                <w:szCs w:val="22"/>
              </w:rPr>
              <w:tab/>
            </w:r>
            <w:r w:rsidR="00B96175">
              <w:t>Alternative proposed solution for workgroup review</w:t>
            </w:r>
            <w:r w:rsidR="00B96175">
              <w:tab/>
            </w:r>
            <w:r w:rsidR="00B96175">
              <w:fldChar w:fldCharType="begin"/>
            </w:r>
            <w:r w:rsidR="00B96175">
              <w:instrText xml:space="preserve"> PAGEREF _Toc529781578 \h </w:instrText>
            </w:r>
            <w:r w:rsidR="00B96175">
              <w:fldChar w:fldCharType="separate"/>
            </w:r>
            <w:r w:rsidR="00B96175">
              <w:t>2</w:t>
            </w:r>
            <w:r w:rsidR="00B96175">
              <w:fldChar w:fldCharType="end"/>
            </w:r>
          </w:p>
          <w:p w14:paraId="06F8A3EF" w14:textId="77777777" w:rsidR="00B96175" w:rsidRPr="00043E54" w:rsidRDefault="00B96175" w:rsidP="00B96175">
            <w:pPr>
              <w:pStyle w:val="TOC1"/>
              <w:framePr w:wrap="around"/>
              <w:rPr>
                <w:rFonts w:ascii="Calibri" w:hAnsi="Calibri"/>
                <w:color w:val="auto"/>
                <w:sz w:val="22"/>
                <w:szCs w:val="22"/>
              </w:rPr>
            </w:pPr>
            <w:r>
              <w:t>2</w:t>
            </w:r>
            <w:r w:rsidRPr="00043E54">
              <w:rPr>
                <w:rFonts w:ascii="Calibri" w:hAnsi="Calibri"/>
                <w:color w:val="auto"/>
                <w:sz w:val="22"/>
                <w:szCs w:val="22"/>
              </w:rPr>
              <w:tab/>
            </w:r>
            <w:r>
              <w:t>Difference between this proposal and Original</w:t>
            </w:r>
            <w:r>
              <w:tab/>
            </w:r>
            <w:r>
              <w:fldChar w:fldCharType="begin"/>
            </w:r>
            <w:r>
              <w:instrText xml:space="preserve"> PAGEREF _Toc529781579 \h </w:instrText>
            </w:r>
            <w:r>
              <w:fldChar w:fldCharType="separate"/>
            </w:r>
            <w:r>
              <w:t>2</w:t>
            </w:r>
            <w:r>
              <w:fldChar w:fldCharType="end"/>
            </w:r>
          </w:p>
          <w:p w14:paraId="0BB5B037" w14:textId="77777777" w:rsidR="00B96175" w:rsidRPr="00043E54" w:rsidRDefault="00B96175" w:rsidP="00B96175">
            <w:pPr>
              <w:pStyle w:val="TOC1"/>
              <w:framePr w:wrap="around"/>
              <w:rPr>
                <w:rFonts w:ascii="Calibri" w:hAnsi="Calibri"/>
                <w:color w:val="auto"/>
                <w:sz w:val="22"/>
                <w:szCs w:val="22"/>
              </w:rPr>
            </w:pPr>
            <w:r>
              <w:t>3</w:t>
            </w:r>
            <w:r w:rsidRPr="00043E54">
              <w:rPr>
                <w:rFonts w:ascii="Calibri" w:hAnsi="Calibri"/>
                <w:color w:val="auto"/>
                <w:sz w:val="22"/>
                <w:szCs w:val="22"/>
              </w:rPr>
              <w:tab/>
            </w:r>
            <w:r>
              <w:t>Justification for alternative proposal against Grid Code   objectives</w:t>
            </w:r>
            <w:r>
              <w:tab/>
            </w:r>
            <w:r>
              <w:fldChar w:fldCharType="begin"/>
            </w:r>
            <w:r>
              <w:instrText xml:space="preserve"> PAGEREF _Toc529781580 \h </w:instrText>
            </w:r>
            <w:r>
              <w:fldChar w:fldCharType="separate"/>
            </w:r>
            <w:r>
              <w:t>3</w:t>
            </w:r>
            <w:r>
              <w:fldChar w:fldCharType="end"/>
            </w:r>
          </w:p>
          <w:p w14:paraId="5435DDC9" w14:textId="77777777" w:rsidR="00B96175" w:rsidRPr="00043E54" w:rsidRDefault="00B96175" w:rsidP="00B96175">
            <w:pPr>
              <w:pStyle w:val="TOC1"/>
              <w:framePr w:wrap="around"/>
              <w:rPr>
                <w:rFonts w:ascii="Calibri" w:hAnsi="Calibri"/>
                <w:color w:val="auto"/>
                <w:sz w:val="22"/>
                <w:szCs w:val="22"/>
              </w:rPr>
            </w:pPr>
            <w:r>
              <w:t>4</w:t>
            </w:r>
            <w:r w:rsidRPr="00043E54">
              <w:rPr>
                <w:rFonts w:ascii="Calibri" w:hAnsi="Calibri"/>
                <w:color w:val="auto"/>
                <w:sz w:val="22"/>
                <w:szCs w:val="22"/>
              </w:rPr>
              <w:tab/>
            </w:r>
            <w:r>
              <w:t>Impacts and Other Considerations</w:t>
            </w:r>
            <w:r>
              <w:tab/>
            </w:r>
            <w:r>
              <w:fldChar w:fldCharType="begin"/>
            </w:r>
            <w:r>
              <w:instrText xml:space="preserve"> PAGEREF _Toc529781581 \h </w:instrText>
            </w:r>
            <w:r>
              <w:fldChar w:fldCharType="separate"/>
            </w:r>
            <w:r>
              <w:t>4</w:t>
            </w:r>
            <w:r>
              <w:fldChar w:fldCharType="end"/>
            </w:r>
          </w:p>
          <w:p w14:paraId="318A3D84" w14:textId="77777777" w:rsidR="00B96175" w:rsidRPr="00043E54" w:rsidRDefault="00B96175" w:rsidP="00B96175">
            <w:pPr>
              <w:pStyle w:val="TOC1"/>
              <w:framePr w:wrap="around"/>
              <w:rPr>
                <w:rFonts w:ascii="Calibri" w:hAnsi="Calibri"/>
                <w:color w:val="auto"/>
                <w:sz w:val="22"/>
                <w:szCs w:val="22"/>
              </w:rPr>
            </w:pPr>
            <w:r>
              <w:t>5</w:t>
            </w:r>
            <w:r w:rsidRPr="00043E54">
              <w:rPr>
                <w:rFonts w:ascii="Calibri" w:hAnsi="Calibri"/>
                <w:color w:val="auto"/>
                <w:sz w:val="22"/>
                <w:szCs w:val="22"/>
              </w:rPr>
              <w:tab/>
            </w:r>
            <w:r>
              <w:t>Implementation</w:t>
            </w:r>
            <w:r>
              <w:tab/>
            </w:r>
            <w:r>
              <w:fldChar w:fldCharType="begin"/>
            </w:r>
            <w:r>
              <w:instrText xml:space="preserve"> PAGEREF _Toc529781582 \h </w:instrText>
            </w:r>
            <w:r>
              <w:fldChar w:fldCharType="separate"/>
            </w:r>
            <w:r>
              <w:t>4</w:t>
            </w:r>
            <w:r>
              <w:fldChar w:fldCharType="end"/>
            </w:r>
          </w:p>
          <w:p w14:paraId="1F66AE19" w14:textId="77777777" w:rsidR="00B96175" w:rsidRPr="00043E54" w:rsidRDefault="00B96175" w:rsidP="00B96175">
            <w:pPr>
              <w:pStyle w:val="TOC1"/>
              <w:framePr w:wrap="around"/>
              <w:rPr>
                <w:rFonts w:ascii="Calibri" w:hAnsi="Calibri"/>
                <w:color w:val="auto"/>
                <w:sz w:val="22"/>
                <w:szCs w:val="22"/>
              </w:rPr>
            </w:pPr>
            <w:r>
              <w:t>6</w:t>
            </w:r>
            <w:r w:rsidRPr="00043E54">
              <w:rPr>
                <w:rFonts w:ascii="Calibri" w:hAnsi="Calibri"/>
                <w:color w:val="auto"/>
                <w:sz w:val="22"/>
                <w:szCs w:val="22"/>
              </w:rPr>
              <w:tab/>
            </w:r>
            <w:r>
              <w:t>Legal Text</w:t>
            </w:r>
            <w:r>
              <w:tab/>
            </w:r>
            <w:r>
              <w:fldChar w:fldCharType="begin"/>
            </w:r>
            <w:r>
              <w:instrText xml:space="preserve"> PAGEREF _Toc529781583 \h </w:instrText>
            </w:r>
            <w:r>
              <w:fldChar w:fldCharType="separate"/>
            </w:r>
            <w:r>
              <w:t>4</w:t>
            </w:r>
            <w:r>
              <w:fldChar w:fldCharType="end"/>
            </w:r>
          </w:p>
          <w:p w14:paraId="4131B0F3" w14:textId="77777777" w:rsidR="008F48D5" w:rsidRPr="00EB32BB" w:rsidRDefault="00F10E14" w:rsidP="00571088">
            <w:pPr>
              <w:pStyle w:val="TOCMOD"/>
              <w:framePr w:wrap="around"/>
              <w:rPr>
                <w:rFonts w:cs="Arial"/>
              </w:rPr>
            </w:pPr>
            <w:r w:rsidRPr="00EB32BB">
              <w:rPr>
                <w:rFonts w:cs="Arial"/>
              </w:rPr>
              <w:fldChar w:fldCharType="end"/>
            </w: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2A5E3923" w14:textId="137929CF" w:rsidR="00F10E14" w:rsidRPr="00EB32BB" w:rsidRDefault="003214D0" w:rsidP="00291083">
            <w:pPr>
              <w:pStyle w:val="BodyText"/>
              <w:spacing w:before="60" w:after="60" w:line="240" w:lineRule="auto"/>
              <w:rPr>
                <w:rFonts w:cs="Arial"/>
                <w:szCs w:val="20"/>
              </w:rPr>
            </w:pPr>
            <w:r w:rsidRPr="00AF30A5">
              <w:rPr>
                <w:rFonts w:cs="Arial"/>
                <w:noProof/>
                <w:szCs w:val="20"/>
              </w:rPr>
              <w:drawing>
                <wp:inline distT="0" distB="0" distL="0" distR="0" wp14:anchorId="748EA630" wp14:editId="0DDDDD22">
                  <wp:extent cx="285750" cy="285750"/>
                  <wp:effectExtent l="0" t="0" r="0" b="0"/>
                  <wp:docPr id="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Any questions?</w:t>
            </w:r>
          </w:p>
        </w:tc>
      </w:tr>
      <w:tr w:rsidR="00F10E14" w:rsidRPr="00EB32BB" w14:paraId="42029F75"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B15551A"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C6EADC5" w14:textId="77777777" w:rsidR="00F10E14" w:rsidRPr="00EB32BB" w:rsidRDefault="00F10E14" w:rsidP="00A81AA5">
            <w:pPr>
              <w:spacing w:before="60" w:after="60" w:line="240" w:lineRule="auto"/>
              <w:rPr>
                <w:rFonts w:cs="Arial"/>
                <w:color w:val="008576"/>
                <w:szCs w:val="20"/>
              </w:rPr>
            </w:pPr>
            <w:r w:rsidRPr="00EB32BB">
              <w:rPr>
                <w:rFonts w:cs="Arial"/>
                <w:color w:val="008576"/>
                <w:szCs w:val="20"/>
              </w:rPr>
              <w:t>Contact:</w:t>
            </w:r>
          </w:p>
          <w:p w14:paraId="3D0D4AFD" w14:textId="77777777" w:rsidR="00F10E14" w:rsidRPr="00EB32BB" w:rsidRDefault="00F10E14" w:rsidP="00A81AA5">
            <w:pPr>
              <w:pStyle w:val="BodyText"/>
              <w:spacing w:before="60" w:after="60" w:line="240" w:lineRule="auto"/>
              <w:rPr>
                <w:rFonts w:cs="Arial"/>
                <w:color w:val="008576"/>
                <w:szCs w:val="20"/>
              </w:rPr>
            </w:pPr>
            <w:r w:rsidRPr="00EB32BB">
              <w:rPr>
                <w:rFonts w:cs="Arial"/>
                <w:b/>
                <w:color w:val="008576"/>
                <w:szCs w:val="20"/>
              </w:rPr>
              <w:t>Code Administrator</w:t>
            </w:r>
          </w:p>
        </w:tc>
      </w:tr>
      <w:tr w:rsidR="00F10E14" w:rsidRPr="00EB32BB" w14:paraId="39EE2765"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9AC1348"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596CB1CF" w14:textId="3F9A12A2" w:rsidR="00F10E14" w:rsidRPr="00EB32BB" w:rsidRDefault="003214D0" w:rsidP="005B0B30">
            <w:pPr>
              <w:pStyle w:val="BodyText"/>
              <w:spacing w:before="60" w:after="60" w:line="240" w:lineRule="auto"/>
              <w:rPr>
                <w:rFonts w:cs="Arial"/>
                <w:color w:val="008576"/>
                <w:szCs w:val="20"/>
              </w:rPr>
            </w:pPr>
            <w:r w:rsidRPr="00AF30A5">
              <w:rPr>
                <w:rFonts w:cs="Arial"/>
                <w:b/>
                <w:noProof/>
                <w:color w:val="008576"/>
                <w:szCs w:val="20"/>
              </w:rPr>
              <w:drawing>
                <wp:inline distT="0" distB="0" distL="0" distR="0" wp14:anchorId="1F8A7AB2" wp14:editId="32AD5B73">
                  <wp:extent cx="285750" cy="285750"/>
                  <wp:effectExtent l="0" t="0" r="0" b="0"/>
                  <wp:docPr id="2" name="Picture 11"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5B0B30">
              <w:rPr>
                <w:rFonts w:cs="Arial"/>
                <w:b/>
                <w:color w:val="008576"/>
                <w:szCs w:val="20"/>
                <w:lang w:val="en-US"/>
              </w:rPr>
              <w:t>email address</w:t>
            </w:r>
          </w:p>
        </w:tc>
      </w:tr>
      <w:tr w:rsidR="00F10E14" w:rsidRPr="00EB32BB" w14:paraId="01FE7B3B"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006A1554"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0C0DD82" w14:textId="46B85587" w:rsidR="00F10E14" w:rsidRPr="00EB32BB" w:rsidRDefault="003214D0" w:rsidP="005B0B30">
            <w:pPr>
              <w:pStyle w:val="BodyText"/>
              <w:spacing w:before="60" w:after="60" w:line="240" w:lineRule="auto"/>
              <w:rPr>
                <w:rFonts w:cs="Arial"/>
                <w:color w:val="008576"/>
                <w:szCs w:val="20"/>
              </w:rPr>
            </w:pPr>
            <w:r w:rsidRPr="00AF30A5">
              <w:rPr>
                <w:rFonts w:cs="Arial"/>
                <w:b/>
                <w:noProof/>
                <w:color w:val="008576"/>
                <w:szCs w:val="20"/>
              </w:rPr>
              <w:drawing>
                <wp:inline distT="0" distB="0" distL="0" distR="0" wp14:anchorId="1E91D0DD" wp14:editId="73134E86">
                  <wp:extent cx="285750" cy="285750"/>
                  <wp:effectExtent l="0" t="0" r="0" b="0"/>
                  <wp:docPr id="3" name="Picture 12"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5B0B30">
              <w:rPr>
                <w:rFonts w:cs="Arial"/>
                <w:b/>
                <w:color w:val="008576"/>
                <w:szCs w:val="20"/>
              </w:rPr>
              <w:t>telephone</w:t>
            </w:r>
          </w:p>
        </w:tc>
      </w:tr>
      <w:tr w:rsidR="00F10E14" w:rsidRPr="00EB32BB" w14:paraId="14DE8AF1"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ACA2B7C"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58F30337" w14:textId="77777777" w:rsidR="00F10E14" w:rsidRPr="007D7515" w:rsidRDefault="00DE7DE5" w:rsidP="00A81AA5">
            <w:pPr>
              <w:spacing w:before="60" w:after="60" w:line="240" w:lineRule="auto"/>
              <w:rPr>
                <w:rFonts w:cs="Arial"/>
                <w:b/>
                <w:color w:val="008576"/>
                <w:szCs w:val="20"/>
              </w:rPr>
            </w:pPr>
            <w:r>
              <w:rPr>
                <w:rFonts w:cs="Arial"/>
                <w:b/>
                <w:color w:val="008576"/>
                <w:szCs w:val="20"/>
              </w:rPr>
              <w:t xml:space="preserve">Alternative </w:t>
            </w:r>
            <w:r w:rsidR="00F10E14" w:rsidRPr="007D7515">
              <w:rPr>
                <w:rFonts w:cs="Arial"/>
                <w:b/>
                <w:color w:val="008576"/>
                <w:szCs w:val="20"/>
              </w:rPr>
              <w:t>Proposer</w:t>
            </w:r>
            <w:r>
              <w:rPr>
                <w:rFonts w:cs="Arial"/>
                <w:b/>
                <w:color w:val="008576"/>
                <w:szCs w:val="20"/>
              </w:rPr>
              <w:t>(s)</w:t>
            </w:r>
            <w:r w:rsidR="00F10E14" w:rsidRPr="007D7515">
              <w:rPr>
                <w:rFonts w:cs="Arial"/>
                <w:b/>
                <w:color w:val="008576"/>
                <w:szCs w:val="20"/>
              </w:rPr>
              <w:t>:</w:t>
            </w:r>
          </w:p>
          <w:p w14:paraId="7DCF4D89" w14:textId="66EC2B0A" w:rsidR="00F10E14" w:rsidRPr="00EB32BB" w:rsidRDefault="006D42E4" w:rsidP="00A81AA5">
            <w:pPr>
              <w:spacing w:before="60" w:after="60" w:line="240" w:lineRule="auto"/>
              <w:rPr>
                <w:rFonts w:cs="Arial"/>
                <w:b/>
                <w:color w:val="008576"/>
                <w:szCs w:val="20"/>
              </w:rPr>
            </w:pPr>
            <w:r>
              <w:rPr>
                <w:rFonts w:cs="Arial"/>
                <w:b/>
                <w:color w:val="008576"/>
                <w:szCs w:val="20"/>
              </w:rPr>
              <w:t>Mike Kay</w:t>
            </w:r>
          </w:p>
        </w:tc>
      </w:tr>
      <w:tr w:rsidR="00F10E14" w:rsidRPr="00EB32BB" w14:paraId="4328F36E"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3884F0EE"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5F1BA8D6" w14:textId="5671BD7D" w:rsidR="00F10E14" w:rsidRPr="00EB32BB" w:rsidRDefault="003214D0" w:rsidP="00A81AA5">
            <w:pPr>
              <w:pStyle w:val="BodyText"/>
              <w:spacing w:before="60" w:after="60" w:line="240" w:lineRule="auto"/>
              <w:rPr>
                <w:rFonts w:cs="Arial"/>
                <w:b/>
                <w:color w:val="008576"/>
                <w:szCs w:val="20"/>
              </w:rPr>
            </w:pPr>
            <w:r w:rsidRPr="00AF30A5">
              <w:rPr>
                <w:rFonts w:cs="Arial"/>
                <w:b/>
                <w:noProof/>
                <w:color w:val="008576"/>
                <w:szCs w:val="20"/>
              </w:rPr>
              <w:drawing>
                <wp:inline distT="0" distB="0" distL="0" distR="0" wp14:anchorId="5B066BBA" wp14:editId="49F428B4">
                  <wp:extent cx="285750" cy="285750"/>
                  <wp:effectExtent l="0" t="0" r="0" b="0"/>
                  <wp:docPr id="4" name="Picture 4" descr="Description: Description: email_us_go_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6D42E4">
              <w:rPr>
                <w:rFonts w:cs="Arial"/>
                <w:b/>
                <w:color w:val="008576"/>
                <w:szCs w:val="20"/>
              </w:rPr>
              <w:t>mikekay@p2analysis.co.uk</w:t>
            </w:r>
          </w:p>
        </w:tc>
      </w:tr>
      <w:tr w:rsidR="00F10E14" w:rsidRPr="00EB32BB" w14:paraId="5D7CC51A"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50FAD10"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56EFA15" w14:textId="59BAA63A" w:rsidR="00F10E14" w:rsidRPr="00EB32BB" w:rsidRDefault="003214D0" w:rsidP="00A81AA5">
            <w:pPr>
              <w:pStyle w:val="BodyText"/>
              <w:spacing w:before="60" w:after="60" w:line="240" w:lineRule="auto"/>
              <w:rPr>
                <w:rFonts w:cs="Arial"/>
                <w:color w:val="008576"/>
                <w:szCs w:val="20"/>
              </w:rPr>
            </w:pPr>
            <w:r w:rsidRPr="00AF30A5">
              <w:rPr>
                <w:rFonts w:cs="Arial"/>
                <w:b/>
                <w:noProof/>
                <w:color w:val="008576"/>
                <w:szCs w:val="20"/>
              </w:rPr>
              <w:drawing>
                <wp:inline distT="0" distB="0" distL="0" distR="0" wp14:anchorId="205F9650" wp14:editId="6D150055">
                  <wp:extent cx="285750" cy="285750"/>
                  <wp:effectExtent l="0" t="0" r="0" b="0"/>
                  <wp:docPr id="5" name="Picture 29" descr="Description: Description: call_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inline>
              </w:drawing>
            </w:r>
            <w:r w:rsidR="00F10E14" w:rsidRPr="00EB32BB">
              <w:rPr>
                <w:rFonts w:cs="Arial"/>
                <w:b/>
                <w:color w:val="008576"/>
                <w:szCs w:val="20"/>
              </w:rPr>
              <w:t xml:space="preserve"> telephone</w:t>
            </w:r>
          </w:p>
        </w:tc>
      </w:tr>
      <w:tr w:rsidR="007D7515" w:rsidRPr="00EB32BB" w14:paraId="70A05C21"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16A26F9B" w14:textId="77777777" w:rsidR="007D7515" w:rsidRPr="00EB32BB" w:rsidRDefault="007D7515" w:rsidP="004A3386">
            <w:pPr>
              <w:pStyle w:val="BodyText"/>
              <w:rPr>
                <w:rFonts w:cs="Arial"/>
                <w:b/>
                <w:bCs/>
                <w:noProof/>
                <w:color w:val="00B274"/>
                <w:szCs w:val="32"/>
              </w:rPr>
            </w:pPr>
          </w:p>
        </w:tc>
      </w:tr>
      <w:tr w:rsidR="007D7515" w:rsidRPr="00EB32BB" w14:paraId="10D7C9DC"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52FB617D" w14:textId="77777777" w:rsidR="007D7515" w:rsidRPr="00EB32BB" w:rsidRDefault="007D7515" w:rsidP="004A3386">
            <w:pPr>
              <w:pStyle w:val="BodyText"/>
              <w:rPr>
                <w:rFonts w:cs="Arial"/>
                <w:b/>
                <w:bCs/>
                <w:noProof/>
                <w:color w:val="00B274"/>
                <w:szCs w:val="32"/>
              </w:rPr>
            </w:pPr>
          </w:p>
        </w:tc>
      </w:tr>
      <w:tr w:rsidR="007D7515" w:rsidRPr="00EB32BB" w14:paraId="44738D5F" w14:textId="77777777" w:rsidTr="004D430C">
        <w:trPr>
          <w:gridAfter w:val="1"/>
          <w:wAfter w:w="2268" w:type="dxa"/>
          <w:trHeight w:val="628"/>
        </w:trPr>
        <w:tc>
          <w:tcPr>
            <w:tcW w:w="7939" w:type="dxa"/>
            <w:vMerge/>
            <w:tcBorders>
              <w:left w:val="single" w:sz="4" w:space="0" w:color="4A8958"/>
              <w:bottom w:val="single" w:sz="4" w:space="0" w:color="4A8958"/>
              <w:right w:val="single" w:sz="4" w:space="0" w:color="4A8958"/>
            </w:tcBorders>
            <w:shd w:val="clear" w:color="auto" w:fill="auto"/>
          </w:tcPr>
          <w:p w14:paraId="4167C168" w14:textId="77777777" w:rsidR="007D7515" w:rsidRPr="00EB32BB" w:rsidRDefault="007D7515" w:rsidP="004A3386">
            <w:pPr>
              <w:pStyle w:val="BodyText"/>
              <w:rPr>
                <w:rFonts w:cs="Arial"/>
                <w:b/>
                <w:bCs/>
                <w:noProof/>
                <w:color w:val="00B274"/>
                <w:szCs w:val="32"/>
              </w:rPr>
            </w:pPr>
          </w:p>
        </w:tc>
      </w:tr>
      <w:tr w:rsidR="007D7515" w:rsidRPr="00EB32BB" w14:paraId="37C07B9F"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20034024" w14:textId="77777777" w:rsidR="007D7515" w:rsidRPr="00EB32BB" w:rsidRDefault="007D7515" w:rsidP="004A3386">
            <w:pPr>
              <w:pStyle w:val="BodyText"/>
              <w:spacing w:line="240" w:lineRule="auto"/>
              <w:rPr>
                <w:rFonts w:cs="Arial"/>
                <w:szCs w:val="20"/>
              </w:rPr>
            </w:pPr>
          </w:p>
        </w:tc>
      </w:tr>
      <w:tr w:rsidR="007D7515" w:rsidRPr="00EB32BB" w14:paraId="0DE67F33"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6E5354BB" w14:textId="77777777" w:rsidR="007D7515" w:rsidRPr="00EB32BB" w:rsidRDefault="007D7515" w:rsidP="004A3386">
            <w:pPr>
              <w:pStyle w:val="BodyText"/>
              <w:spacing w:line="240" w:lineRule="auto"/>
              <w:rPr>
                <w:rFonts w:cs="Arial"/>
                <w:szCs w:val="20"/>
              </w:rPr>
            </w:pPr>
          </w:p>
        </w:tc>
      </w:tr>
      <w:tr w:rsidR="007D7515" w:rsidRPr="00EB32BB" w14:paraId="4ECA5530"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5EAA8557" w14:textId="77777777" w:rsidR="007D7515" w:rsidRPr="00EB32BB" w:rsidRDefault="007D7515" w:rsidP="004A3386">
            <w:pPr>
              <w:pStyle w:val="BodyText"/>
              <w:spacing w:line="240" w:lineRule="auto"/>
              <w:rPr>
                <w:rFonts w:cs="Arial"/>
                <w:szCs w:val="20"/>
              </w:rPr>
            </w:pPr>
          </w:p>
        </w:tc>
      </w:tr>
    </w:tbl>
    <w:p w14:paraId="4332F292" w14:textId="77777777" w:rsidR="00571088" w:rsidRDefault="00571088" w:rsidP="00571088">
      <w:pPr>
        <w:pStyle w:val="Heading1"/>
      </w:pPr>
      <w:bookmarkStart w:id="0" w:name="_Toc490041464"/>
      <w:bookmarkStart w:id="1" w:name="_Toc529781578"/>
      <w:r>
        <w:t>Alternative proposed solution for workgroup review</w:t>
      </w:r>
      <w:bookmarkEnd w:id="0"/>
      <w:bookmarkEnd w:id="1"/>
      <w:r>
        <w:t xml:space="preserve"> </w:t>
      </w:r>
    </w:p>
    <w:p w14:paraId="1490A69B" w14:textId="77777777" w:rsidR="00DE6A97" w:rsidRDefault="007D7515" w:rsidP="00143041">
      <w:pPr>
        <w:rPr>
          <w:rFonts w:cs="Arial"/>
          <w:i/>
          <w:color w:val="00B274"/>
          <w:sz w:val="24"/>
        </w:rPr>
      </w:pPr>
      <w:r w:rsidRPr="00DC21C8">
        <w:rPr>
          <w:rFonts w:cs="Arial"/>
          <w:b/>
          <w:i/>
          <w:color w:val="00B274"/>
          <w:sz w:val="24"/>
        </w:rPr>
        <w:t xml:space="preserve">Mandatory for the </w:t>
      </w:r>
      <w:r w:rsidR="00571088">
        <w:rPr>
          <w:rFonts w:cs="Arial"/>
          <w:b/>
          <w:i/>
          <w:color w:val="00B274"/>
          <w:sz w:val="24"/>
        </w:rPr>
        <w:t xml:space="preserve">Alternative </w:t>
      </w:r>
      <w:r w:rsidRPr="00DC21C8">
        <w:rPr>
          <w:rFonts w:cs="Arial"/>
          <w:b/>
          <w:i/>
          <w:color w:val="00B274"/>
          <w:sz w:val="24"/>
        </w:rPr>
        <w:t>Proposer to complete</w:t>
      </w:r>
      <w:r w:rsidRPr="00DC21C8">
        <w:rPr>
          <w:rFonts w:cs="Arial"/>
          <w:i/>
          <w:color w:val="00B274"/>
          <w:sz w:val="24"/>
        </w:rPr>
        <w:t xml:space="preserve"> </w:t>
      </w:r>
      <w:r w:rsidR="00C730A2" w:rsidRPr="00DC21C8">
        <w:rPr>
          <w:rFonts w:cs="Arial"/>
          <w:i/>
          <w:color w:val="00B274"/>
          <w:sz w:val="24"/>
        </w:rPr>
        <w:t xml:space="preserve">Please </w:t>
      </w:r>
      <w:r w:rsidR="00571088">
        <w:rPr>
          <w:rFonts w:cs="Arial"/>
          <w:i/>
          <w:color w:val="00B274"/>
          <w:sz w:val="24"/>
        </w:rPr>
        <w:t>outline your proposed alternative to the modification defect outlined within the Original Proposal</w:t>
      </w:r>
    </w:p>
    <w:p w14:paraId="7B0584D2" w14:textId="671418DC" w:rsidR="00536EDD" w:rsidRDefault="00E860E9" w:rsidP="00143041">
      <w:pPr>
        <w:rPr>
          <w:rFonts w:cs="Arial"/>
          <w:sz w:val="24"/>
        </w:rPr>
      </w:pPr>
      <w:r>
        <w:rPr>
          <w:rFonts w:cs="Arial"/>
          <w:sz w:val="24"/>
        </w:rPr>
        <w:t xml:space="preserve">The original proposal envisages </w:t>
      </w:r>
      <w:r w:rsidR="0014194D">
        <w:rPr>
          <w:rFonts w:cs="Arial"/>
          <w:sz w:val="24"/>
        </w:rPr>
        <w:t xml:space="preserve">that it will be applied to all generation in GB.  At the time the modification was formulated, </w:t>
      </w:r>
      <w:r w:rsidR="001E52AC">
        <w:rPr>
          <w:rFonts w:cs="Arial"/>
          <w:sz w:val="24"/>
        </w:rPr>
        <w:t xml:space="preserve">NG and the DNOs had not published the revised Grid Code and G99.  Now that G99 has been published, all the data that </w:t>
      </w:r>
      <w:r w:rsidR="0087650F">
        <w:rPr>
          <w:rFonts w:cs="Arial"/>
          <w:sz w:val="24"/>
        </w:rPr>
        <w:t xml:space="preserve">stakeholders need is contained therein.  The active DER Technical Forum meetings </w:t>
      </w:r>
      <w:r w:rsidR="00C77438">
        <w:rPr>
          <w:rFonts w:cs="Arial"/>
          <w:sz w:val="24"/>
        </w:rPr>
        <w:t>that the ENA is running is proving to be a</w:t>
      </w:r>
      <w:r w:rsidR="00536EDD">
        <w:rPr>
          <w:rFonts w:cs="Arial"/>
          <w:sz w:val="24"/>
        </w:rPr>
        <w:t>n</w:t>
      </w:r>
      <w:r w:rsidR="00C77438">
        <w:rPr>
          <w:rFonts w:cs="Arial"/>
          <w:sz w:val="24"/>
        </w:rPr>
        <w:t xml:space="preserve"> effective way for stakeholders to </w:t>
      </w:r>
      <w:r w:rsidR="00536EDD">
        <w:rPr>
          <w:rFonts w:cs="Arial"/>
          <w:sz w:val="24"/>
        </w:rPr>
        <w:t>understand the range etc of values in G99.</w:t>
      </w:r>
    </w:p>
    <w:p w14:paraId="0C543A70" w14:textId="3352096C" w:rsidR="00571088" w:rsidRPr="00571088" w:rsidRDefault="00536EDD" w:rsidP="00143041">
      <w:pPr>
        <w:rPr>
          <w:sz w:val="24"/>
        </w:rPr>
      </w:pPr>
      <w:proofErr w:type="gramStart"/>
      <w:r>
        <w:rPr>
          <w:rFonts w:cs="Arial"/>
          <w:sz w:val="24"/>
        </w:rPr>
        <w:t>Also</w:t>
      </w:r>
      <w:proofErr w:type="gramEnd"/>
      <w:r>
        <w:rPr>
          <w:rFonts w:cs="Arial"/>
          <w:sz w:val="24"/>
        </w:rPr>
        <w:t xml:space="preserve"> f</w:t>
      </w:r>
      <w:r w:rsidR="00E860E9">
        <w:rPr>
          <w:rFonts w:cs="Arial"/>
          <w:sz w:val="24"/>
        </w:rPr>
        <w:t xml:space="preserve">or </w:t>
      </w:r>
      <w:r w:rsidR="00B63EFC">
        <w:rPr>
          <w:rFonts w:cs="Arial"/>
          <w:sz w:val="24"/>
        </w:rPr>
        <w:t>distribution connected customers there are very few site specific values to be agreed that do not already fall within the ranges established in the D Code, and G99.  The administration overhead in tracking these and determining if the</w:t>
      </w:r>
      <w:r w:rsidR="00585FE9">
        <w:rPr>
          <w:rFonts w:cs="Arial"/>
          <w:sz w:val="24"/>
        </w:rPr>
        <w:t>y</w:t>
      </w:r>
      <w:r w:rsidR="00B63EFC">
        <w:rPr>
          <w:rFonts w:cs="Arial"/>
          <w:sz w:val="24"/>
        </w:rPr>
        <w:t xml:space="preserve"> need to be published etc is not trivial; the value in publishing any non-standard values etc has not been sufficiently demonstrated to justify the administration.</w:t>
      </w:r>
    </w:p>
    <w:p w14:paraId="1652A206" w14:textId="77777777" w:rsidR="00571088" w:rsidRPr="009D00BD" w:rsidRDefault="00571088" w:rsidP="00571088">
      <w:pPr>
        <w:pStyle w:val="Heading1"/>
      </w:pPr>
      <w:bookmarkStart w:id="2" w:name="_Toc490041465"/>
      <w:bookmarkStart w:id="3" w:name="_Toc529781579"/>
      <w:r>
        <w:lastRenderedPageBreak/>
        <w:t>Difference between this proposal and Original</w:t>
      </w:r>
      <w:bookmarkEnd w:id="2"/>
      <w:bookmarkEnd w:id="3"/>
      <w:r>
        <w:t xml:space="preserve"> </w:t>
      </w:r>
    </w:p>
    <w:p w14:paraId="7B1E70A8" w14:textId="77777777" w:rsidR="00571088" w:rsidRPr="00571088" w:rsidRDefault="00571088" w:rsidP="00571088">
      <w:pPr>
        <w:rPr>
          <w:i/>
          <w:color w:val="00B274"/>
          <w:sz w:val="24"/>
        </w:rPr>
      </w:pPr>
      <w:r>
        <w:rPr>
          <w:rFonts w:cs="Arial"/>
          <w:b/>
          <w:i/>
          <w:color w:val="00B274"/>
          <w:sz w:val="24"/>
        </w:rPr>
        <w:t xml:space="preserve">Mandatory for the Alternative Proposer to </w:t>
      </w:r>
      <w:r w:rsidRPr="00571088">
        <w:rPr>
          <w:rFonts w:cs="Arial"/>
          <w:b/>
          <w:i/>
          <w:color w:val="00B274"/>
          <w:sz w:val="24"/>
        </w:rPr>
        <w:t xml:space="preserve">complete. </w:t>
      </w:r>
      <w:r w:rsidRPr="00571088">
        <w:rPr>
          <w:i/>
          <w:color w:val="00B274"/>
          <w:sz w:val="24"/>
        </w:rPr>
        <w:t>Please provide as much information as possible as to why this proposed solution is different to the Original solution proposed</w:t>
      </w:r>
    </w:p>
    <w:p w14:paraId="59D4CAE0" w14:textId="6DB2FBAF" w:rsidR="000E2E73" w:rsidRPr="00571088" w:rsidRDefault="00B63EFC" w:rsidP="00571088">
      <w:pPr>
        <w:pStyle w:val="ListBullet2"/>
        <w:numPr>
          <w:ilvl w:val="0"/>
          <w:numId w:val="0"/>
        </w:numPr>
        <w:rPr>
          <w:sz w:val="24"/>
        </w:rPr>
      </w:pPr>
      <w:r>
        <w:rPr>
          <w:sz w:val="24"/>
        </w:rPr>
        <w:t xml:space="preserve">This </w:t>
      </w:r>
      <w:r w:rsidR="005D510C">
        <w:rPr>
          <w:sz w:val="24"/>
        </w:rPr>
        <w:t xml:space="preserve">alternative would restrict the application of the </w:t>
      </w:r>
      <w:r w:rsidR="000D785A">
        <w:rPr>
          <w:sz w:val="24"/>
        </w:rPr>
        <w:t>modification to those parties with a CUSC contract</w:t>
      </w:r>
      <w:r w:rsidR="00585FE9">
        <w:rPr>
          <w:sz w:val="24"/>
        </w:rPr>
        <w:t xml:space="preserve"> or other NGESO bilateral contracts</w:t>
      </w:r>
      <w:r>
        <w:rPr>
          <w:sz w:val="24"/>
        </w:rPr>
        <w:t>.</w:t>
      </w:r>
    </w:p>
    <w:p w14:paraId="37B1F583" w14:textId="1ED47AC1" w:rsidR="002110D7" w:rsidRPr="005E5EC5" w:rsidRDefault="00695272" w:rsidP="00695272">
      <w:pPr>
        <w:rPr>
          <w:rFonts w:cs="Arial"/>
          <w:i/>
          <w:color w:val="00B274"/>
          <w:sz w:val="24"/>
        </w:rPr>
      </w:pPr>
      <w:r w:rsidRPr="00695272">
        <w:rPr>
          <w:rFonts w:cs="Arial"/>
          <w:i/>
          <w:color w:val="00B274"/>
          <w:sz w:val="24"/>
        </w:rPr>
        <w:t xml:space="preserve"> </w:t>
      </w:r>
    </w:p>
    <w:p w14:paraId="41247FE0" w14:textId="77777777" w:rsidR="00571088" w:rsidRPr="00571088" w:rsidRDefault="00571088" w:rsidP="00571088">
      <w:pPr>
        <w:pStyle w:val="Heading1"/>
        <w:rPr>
          <w:szCs w:val="22"/>
        </w:rPr>
      </w:pPr>
      <w:bookmarkStart w:id="4" w:name="_Toc490041466"/>
      <w:bookmarkStart w:id="5" w:name="_Toc529781580"/>
      <w:r w:rsidRPr="00571088">
        <w:rPr>
          <w:szCs w:val="22"/>
        </w:rPr>
        <w:t>Justification for alternative proposal against Grid Code objectives</w:t>
      </w:r>
      <w:bookmarkEnd w:id="4"/>
      <w:bookmarkEnd w:id="5"/>
    </w:p>
    <w:p w14:paraId="304A93AF" w14:textId="77777777" w:rsidR="00571088" w:rsidRPr="00442ABD" w:rsidRDefault="00F10BBE" w:rsidP="00571088">
      <w:pPr>
        <w:rPr>
          <w:color w:val="FF0000"/>
        </w:rPr>
      </w:pPr>
      <w:r w:rsidRPr="005C7151">
        <w:rPr>
          <w:rFonts w:cs="Arial"/>
          <w:b/>
          <w:i/>
          <w:color w:val="00B274"/>
          <w:sz w:val="24"/>
        </w:rPr>
        <w:t xml:space="preserve">Mandatory for the </w:t>
      </w:r>
      <w:r w:rsidR="00571088">
        <w:rPr>
          <w:rFonts w:cs="Arial"/>
          <w:b/>
          <w:i/>
          <w:color w:val="00B274"/>
          <w:sz w:val="24"/>
        </w:rPr>
        <w:t xml:space="preserve">Alternative </w:t>
      </w:r>
      <w:r w:rsidRPr="005C7151">
        <w:rPr>
          <w:rFonts w:cs="Arial"/>
          <w:b/>
          <w:i/>
          <w:color w:val="00B274"/>
          <w:sz w:val="24"/>
        </w:rPr>
        <w:t>Proposer to complete.</w:t>
      </w:r>
      <w:r>
        <w:rPr>
          <w:rFonts w:cs="Arial"/>
          <w:b/>
          <w:i/>
          <w:color w:val="00B274"/>
          <w:sz w:val="24"/>
        </w:rPr>
        <w:t xml:space="preserve"> </w:t>
      </w:r>
      <w:r w:rsidRPr="005E5EC5">
        <w:rPr>
          <w:rFonts w:cs="Arial"/>
          <w:color w:val="00B274"/>
          <w:sz w:val="24"/>
        </w:rPr>
        <w:t xml:space="preserve">Please delete the </w:t>
      </w:r>
      <w:r w:rsidR="00327D6F">
        <w:rPr>
          <w:rFonts w:cs="Arial"/>
          <w:color w:val="00B274"/>
          <w:sz w:val="24"/>
        </w:rPr>
        <w:t>Grid Code</w:t>
      </w:r>
      <w:r w:rsidRPr="005E5EC5">
        <w:rPr>
          <w:rFonts w:cs="Arial"/>
          <w:color w:val="00B274"/>
          <w:sz w:val="24"/>
        </w:rPr>
        <w:t xml:space="preserve"> Objectives</w:t>
      </w:r>
      <w:r w:rsidR="00E54E4A">
        <w:rPr>
          <w:rFonts w:cs="Arial"/>
          <w:color w:val="00B274"/>
          <w:sz w:val="24"/>
        </w:rPr>
        <w:t xml:space="preserve"> that are</w:t>
      </w:r>
      <w:r w:rsidRPr="00F10BBE">
        <w:rPr>
          <w:rFonts w:cs="Arial"/>
          <w:color w:val="00B274"/>
          <w:sz w:val="24"/>
        </w:rPr>
        <w:t xml:space="preserve"> not applicable. </w:t>
      </w:r>
      <w:r w:rsidR="00571088">
        <w:rPr>
          <w:rFonts w:cs="Arial"/>
          <w:color w:val="00B274"/>
          <w:sz w:val="24"/>
        </w:rPr>
        <w:t xml:space="preserve"> </w:t>
      </w:r>
    </w:p>
    <w:p w14:paraId="38107C36" w14:textId="77777777" w:rsidR="00F10BBE" w:rsidRPr="00F772A7" w:rsidRDefault="00F10BBE" w:rsidP="005E5EC5"/>
    <w:tbl>
      <w:tblPr>
        <w:tblW w:w="9650" w:type="dxa"/>
        <w:tblInd w:w="-142"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6904"/>
        <w:gridCol w:w="2746"/>
      </w:tblGrid>
      <w:tr w:rsidR="00263600" w:rsidRPr="00EB32BB" w14:paraId="42D4D97A" w14:textId="77777777" w:rsidTr="008F3C84">
        <w:trPr>
          <w:trHeight w:hRule="exact" w:val="561"/>
        </w:trPr>
        <w:tc>
          <w:tcPr>
            <w:tcW w:w="9650" w:type="dxa"/>
            <w:gridSpan w:val="2"/>
            <w:tcBorders>
              <w:left w:val="single" w:sz="8" w:space="0" w:color="CCE0DA"/>
              <w:bottom w:val="single" w:sz="8" w:space="0" w:color="CCE0DA"/>
              <w:right w:val="single" w:sz="8" w:space="0" w:color="CCE0DA"/>
            </w:tcBorders>
            <w:shd w:val="clear" w:color="auto" w:fill="CCE0DA"/>
            <w:vAlign w:val="center"/>
          </w:tcPr>
          <w:p w14:paraId="6B7A0313" w14:textId="77777777" w:rsidR="00263600" w:rsidRPr="008F3C84" w:rsidRDefault="00263600" w:rsidP="00006FAF">
            <w:pPr>
              <w:pStyle w:val="TableHeading"/>
              <w:rPr>
                <w:rFonts w:cs="Arial"/>
                <w:sz w:val="28"/>
                <w:szCs w:val="28"/>
              </w:rPr>
            </w:pPr>
            <w:r w:rsidRPr="008F3C84">
              <w:rPr>
                <w:rFonts w:cs="Arial"/>
                <w:sz w:val="28"/>
                <w:szCs w:val="28"/>
              </w:rPr>
              <w:t>Impact of the modifica</w:t>
            </w:r>
            <w:r w:rsidR="008B3B3C" w:rsidRPr="008F3C84">
              <w:rPr>
                <w:rFonts w:cs="Arial"/>
                <w:sz w:val="28"/>
                <w:szCs w:val="28"/>
              </w:rPr>
              <w:t>tion on the</w:t>
            </w:r>
            <w:r w:rsidR="00006FAF" w:rsidRPr="008F3C84">
              <w:rPr>
                <w:rFonts w:cs="Arial"/>
                <w:sz w:val="28"/>
                <w:szCs w:val="28"/>
              </w:rPr>
              <w:t xml:space="preserve"> Applicable </w:t>
            </w:r>
            <w:r w:rsidR="00327D6F">
              <w:rPr>
                <w:rFonts w:cs="Arial"/>
                <w:sz w:val="28"/>
                <w:szCs w:val="28"/>
              </w:rPr>
              <w:t>Grid Code</w:t>
            </w:r>
            <w:r w:rsidRPr="008F3C84">
              <w:rPr>
                <w:rFonts w:cs="Arial"/>
                <w:sz w:val="28"/>
                <w:szCs w:val="28"/>
              </w:rPr>
              <w:t xml:space="preserve"> Objectives:</w:t>
            </w:r>
          </w:p>
        </w:tc>
      </w:tr>
      <w:tr w:rsidR="00263600" w:rsidRPr="00EB32BB" w14:paraId="346BD0C9" w14:textId="77777777" w:rsidTr="005851D2">
        <w:trPr>
          <w:trHeight w:val="397"/>
        </w:trPr>
        <w:tc>
          <w:tcPr>
            <w:tcW w:w="6904" w:type="dxa"/>
            <w:tcBorders>
              <w:top w:val="single" w:sz="8" w:space="0" w:color="CCE0DA"/>
              <w:left w:val="single" w:sz="8" w:space="0" w:color="CCE0DA"/>
              <w:bottom w:val="single" w:sz="8" w:space="0" w:color="CCE0DA"/>
            </w:tcBorders>
          </w:tcPr>
          <w:p w14:paraId="7AA7F49C" w14:textId="77777777" w:rsidR="00263600" w:rsidRPr="00D227E1" w:rsidRDefault="00263600" w:rsidP="00C867BC">
            <w:pPr>
              <w:ind w:left="113" w:right="113"/>
              <w:rPr>
                <w:rFonts w:cs="Arial"/>
                <w:sz w:val="24"/>
              </w:rPr>
            </w:pPr>
            <w:r w:rsidRPr="00D227E1">
              <w:rPr>
                <w:sz w:val="24"/>
              </w:rPr>
              <w:t>Relevant Objective</w:t>
            </w:r>
          </w:p>
        </w:tc>
        <w:tc>
          <w:tcPr>
            <w:tcW w:w="2746" w:type="dxa"/>
            <w:tcBorders>
              <w:top w:val="single" w:sz="8" w:space="0" w:color="CCE0DA"/>
            </w:tcBorders>
          </w:tcPr>
          <w:p w14:paraId="185FF5F7" w14:textId="77777777" w:rsidR="00263600" w:rsidRPr="00D227E1" w:rsidRDefault="00263600" w:rsidP="00C867BC">
            <w:pPr>
              <w:ind w:left="113" w:right="113"/>
              <w:rPr>
                <w:sz w:val="24"/>
              </w:rPr>
            </w:pPr>
            <w:r w:rsidRPr="00D227E1">
              <w:rPr>
                <w:sz w:val="24"/>
              </w:rPr>
              <w:t>Identified impact</w:t>
            </w:r>
          </w:p>
        </w:tc>
      </w:tr>
      <w:tr w:rsidR="00263600" w:rsidRPr="00EB32BB" w14:paraId="0DA6FF25" w14:textId="77777777" w:rsidTr="005851D2">
        <w:trPr>
          <w:trHeight w:val="397"/>
        </w:trPr>
        <w:tc>
          <w:tcPr>
            <w:tcW w:w="6904" w:type="dxa"/>
            <w:tcBorders>
              <w:left w:val="single" w:sz="8" w:space="0" w:color="CCE0DA"/>
              <w:bottom w:val="single" w:sz="8" w:space="0" w:color="CCE0DA"/>
            </w:tcBorders>
          </w:tcPr>
          <w:p w14:paraId="27357082" w14:textId="77777777" w:rsidR="00263600" w:rsidRPr="00D227E1" w:rsidRDefault="00907AC1" w:rsidP="00C867BC">
            <w:pPr>
              <w:pStyle w:val="Tablebodycopy"/>
              <w:ind w:left="453" w:right="238" w:hanging="340"/>
              <w:rPr>
                <w:rFonts w:cs="Arial"/>
                <w:sz w:val="24"/>
              </w:rPr>
            </w:pPr>
            <w:r w:rsidRPr="00D227E1">
              <w:rPr>
                <w:rFonts w:cs="Arial"/>
                <w:sz w:val="24"/>
              </w:rPr>
              <w:t>(a)</w:t>
            </w:r>
            <w:r w:rsidRPr="00D227E1">
              <w:rPr>
                <w:rFonts w:cs="Arial"/>
                <w:sz w:val="24"/>
              </w:rPr>
              <w:tab/>
            </w:r>
            <w:r w:rsidR="00327D6F">
              <w:rPr>
                <w:rFonts w:cs="Arial"/>
                <w:sz w:val="24"/>
              </w:rPr>
              <w:t>To permit the development, maintenance and operation of an efficient, coordinated and economical system for the transmission of electricity</w:t>
            </w:r>
          </w:p>
        </w:tc>
        <w:tc>
          <w:tcPr>
            <w:tcW w:w="2746" w:type="dxa"/>
          </w:tcPr>
          <w:p w14:paraId="4829FBA0" w14:textId="4023BB21" w:rsidR="00263600" w:rsidRPr="00D227E1" w:rsidRDefault="00263600" w:rsidP="00571088">
            <w:pPr>
              <w:spacing w:before="40"/>
              <w:ind w:left="113"/>
              <w:rPr>
                <w:sz w:val="24"/>
              </w:rPr>
            </w:pPr>
            <w:r w:rsidRPr="00D227E1">
              <w:rPr>
                <w:sz w:val="24"/>
              </w:rPr>
              <w:t>Ne</w:t>
            </w:r>
            <w:r w:rsidR="00571088">
              <w:rPr>
                <w:sz w:val="24"/>
              </w:rPr>
              <w:t>utral</w:t>
            </w:r>
          </w:p>
        </w:tc>
      </w:tr>
      <w:tr w:rsidR="00263600" w:rsidRPr="00EB32BB" w14:paraId="72224815" w14:textId="77777777" w:rsidTr="005851D2">
        <w:trPr>
          <w:trHeight w:val="397"/>
        </w:trPr>
        <w:tc>
          <w:tcPr>
            <w:tcW w:w="6904" w:type="dxa"/>
            <w:tcBorders>
              <w:left w:val="single" w:sz="8" w:space="0" w:color="CCE0DA"/>
              <w:bottom w:val="single" w:sz="8" w:space="0" w:color="CCE0DA"/>
            </w:tcBorders>
          </w:tcPr>
          <w:p w14:paraId="5A96F5FF" w14:textId="77777777" w:rsidR="00263600" w:rsidRPr="00D227E1" w:rsidRDefault="00952D10" w:rsidP="00C867BC">
            <w:pPr>
              <w:pStyle w:val="Tablebodycopy"/>
              <w:ind w:left="453" w:right="238" w:hanging="340"/>
              <w:rPr>
                <w:rFonts w:cs="Arial"/>
                <w:sz w:val="24"/>
              </w:rPr>
            </w:pPr>
            <w:r w:rsidRPr="00D227E1">
              <w:rPr>
                <w:rFonts w:cs="Arial"/>
                <w:sz w:val="24"/>
              </w:rPr>
              <w:t>(b)</w:t>
            </w:r>
            <w:r w:rsidRPr="00D227E1">
              <w:rPr>
                <w:rFonts w:cs="Arial"/>
                <w:sz w:val="24"/>
              </w:rPr>
              <w:tab/>
              <w:t>Facilitating effective competition in the generation and supply of electricity</w:t>
            </w:r>
            <w:r w:rsidR="00327D6F">
              <w:rPr>
                <w:rFonts w:cs="Arial"/>
                <w:sz w:val="24"/>
              </w:rPr>
              <w:t xml:space="preserve"> (and without limiting the foregoing, to facilitate the national electricity transmission system being made available to persons authorised to supply or generate electricity on terms which neither prevent nor restrict competition in the supply or generation of electricity)</w:t>
            </w:r>
            <w:r w:rsidRPr="00D227E1">
              <w:rPr>
                <w:rFonts w:cs="Arial"/>
                <w:sz w:val="24"/>
              </w:rPr>
              <w:t>;</w:t>
            </w:r>
          </w:p>
        </w:tc>
        <w:tc>
          <w:tcPr>
            <w:tcW w:w="2746" w:type="dxa"/>
          </w:tcPr>
          <w:p w14:paraId="6C682362" w14:textId="35CEC7B7" w:rsidR="00263600" w:rsidRPr="00D227E1" w:rsidRDefault="00571088" w:rsidP="00C867BC">
            <w:pPr>
              <w:spacing w:before="40"/>
              <w:ind w:left="113" w:right="113"/>
              <w:rPr>
                <w:sz w:val="24"/>
              </w:rPr>
            </w:pPr>
            <w:r w:rsidRPr="00D227E1">
              <w:rPr>
                <w:sz w:val="24"/>
              </w:rPr>
              <w:t>Ne</w:t>
            </w:r>
            <w:r>
              <w:rPr>
                <w:sz w:val="24"/>
              </w:rPr>
              <w:t>utral</w:t>
            </w:r>
          </w:p>
        </w:tc>
      </w:tr>
      <w:tr w:rsidR="00006FAF" w:rsidRPr="00EB32BB" w14:paraId="7B05043F" w14:textId="77777777" w:rsidTr="005851D2">
        <w:trPr>
          <w:trHeight w:val="397"/>
        </w:trPr>
        <w:tc>
          <w:tcPr>
            <w:tcW w:w="6904" w:type="dxa"/>
            <w:tcBorders>
              <w:left w:val="single" w:sz="8" w:space="0" w:color="CCE0DA"/>
              <w:bottom w:val="single" w:sz="8" w:space="0" w:color="CCE0DA"/>
            </w:tcBorders>
          </w:tcPr>
          <w:p w14:paraId="2834339C" w14:textId="77777777" w:rsidR="00006FAF" w:rsidRPr="00D227E1" w:rsidRDefault="00952D10" w:rsidP="00BB317E">
            <w:pPr>
              <w:pStyle w:val="Tablebodycopy"/>
              <w:ind w:left="453" w:right="238" w:hanging="340"/>
              <w:rPr>
                <w:rFonts w:cs="Arial"/>
                <w:sz w:val="24"/>
              </w:rPr>
            </w:pPr>
            <w:r w:rsidRPr="00D227E1">
              <w:rPr>
                <w:rFonts w:cs="Arial"/>
                <w:sz w:val="24"/>
              </w:rPr>
              <w:t>(c)</w:t>
            </w:r>
            <w:r w:rsidRPr="00D227E1">
              <w:rPr>
                <w:rFonts w:cs="Arial"/>
                <w:sz w:val="24"/>
              </w:rPr>
              <w:tab/>
            </w:r>
            <w:r w:rsidR="00AF1105">
              <w:rPr>
                <w:rFonts w:cs="Arial"/>
                <w:sz w:val="24"/>
              </w:rPr>
              <w:t xml:space="preserve">Subject to </w:t>
            </w:r>
            <w:commentRangeStart w:id="6"/>
            <w:r w:rsidR="00AF1105">
              <w:rPr>
                <w:rFonts w:cs="Arial"/>
                <w:sz w:val="24"/>
              </w:rPr>
              <w:t>sub-paragraphs (</w:t>
            </w:r>
            <w:proofErr w:type="spellStart"/>
            <w:r w:rsidR="00AF1105">
              <w:rPr>
                <w:rFonts w:cs="Arial"/>
                <w:sz w:val="24"/>
              </w:rPr>
              <w:t>i</w:t>
            </w:r>
            <w:proofErr w:type="spellEnd"/>
            <w:r w:rsidR="00AF1105">
              <w:rPr>
                <w:rFonts w:cs="Arial"/>
                <w:sz w:val="24"/>
              </w:rPr>
              <w:t xml:space="preserve">) and (ii), </w:t>
            </w:r>
            <w:commentRangeEnd w:id="6"/>
            <w:r w:rsidR="00B63EFC">
              <w:rPr>
                <w:rStyle w:val="CommentReference"/>
                <w:color w:val="auto"/>
              </w:rPr>
              <w:commentReference w:id="6"/>
            </w:r>
            <w:r w:rsidR="00AF1105">
              <w:rPr>
                <w:rFonts w:cs="Arial"/>
                <w:sz w:val="24"/>
              </w:rPr>
              <w:t>to promote the security and efficiency of the electricity generation, transmission and distribution systems in the national electricity transmission system operator area taken as a whole;</w:t>
            </w:r>
            <w:r w:rsidRPr="00D227E1">
              <w:rPr>
                <w:rFonts w:cs="Arial"/>
                <w:sz w:val="24"/>
              </w:rPr>
              <w:t xml:space="preserve"> </w:t>
            </w:r>
          </w:p>
        </w:tc>
        <w:tc>
          <w:tcPr>
            <w:tcW w:w="2746" w:type="dxa"/>
          </w:tcPr>
          <w:p w14:paraId="75ACA363" w14:textId="7A8FAF34" w:rsidR="00006FAF" w:rsidRPr="00D227E1" w:rsidRDefault="00571088" w:rsidP="00BB317E">
            <w:pPr>
              <w:spacing w:before="40"/>
              <w:ind w:left="113" w:right="113"/>
              <w:rPr>
                <w:sz w:val="24"/>
              </w:rPr>
            </w:pPr>
            <w:r w:rsidRPr="00D227E1">
              <w:rPr>
                <w:sz w:val="24"/>
              </w:rPr>
              <w:t>Ne</w:t>
            </w:r>
            <w:r>
              <w:rPr>
                <w:sz w:val="24"/>
              </w:rPr>
              <w:t>utral</w:t>
            </w:r>
          </w:p>
        </w:tc>
      </w:tr>
      <w:tr w:rsidR="00AF1105" w:rsidRPr="00EB32BB" w14:paraId="058AAD2F" w14:textId="77777777" w:rsidTr="005851D2">
        <w:trPr>
          <w:trHeight w:val="397"/>
        </w:trPr>
        <w:tc>
          <w:tcPr>
            <w:tcW w:w="6904" w:type="dxa"/>
            <w:tcBorders>
              <w:left w:val="single" w:sz="8" w:space="0" w:color="CCE0DA"/>
            </w:tcBorders>
          </w:tcPr>
          <w:p w14:paraId="0A80EBB0" w14:textId="77777777" w:rsidR="00AF1105" w:rsidRPr="00D227E1" w:rsidRDefault="00AF1105" w:rsidP="00AF1105">
            <w:pPr>
              <w:pStyle w:val="Tablebodycopy"/>
              <w:ind w:left="453" w:right="238" w:hanging="340"/>
              <w:rPr>
                <w:rFonts w:cs="Arial"/>
                <w:sz w:val="24"/>
              </w:rPr>
            </w:pPr>
            <w:r w:rsidRPr="00D227E1">
              <w:rPr>
                <w:rFonts w:cs="Arial"/>
                <w:sz w:val="24"/>
              </w:rPr>
              <w:t xml:space="preserve">(d) </w:t>
            </w:r>
            <w:r>
              <w:rPr>
                <w:rFonts w:cs="Arial"/>
                <w:sz w:val="24"/>
              </w:rPr>
              <w:t xml:space="preserve">To efficiently discharge the obligations imposed upon the licensee by this license and to comply with the Electricity Regulation and any relevant legally binding decisions of the European Commission and/or the Agency; and </w:t>
            </w:r>
            <w:r w:rsidRPr="00D227E1">
              <w:rPr>
                <w:rFonts w:cs="Arial"/>
                <w:sz w:val="24"/>
              </w:rPr>
              <w:t xml:space="preserve"> </w:t>
            </w:r>
          </w:p>
        </w:tc>
        <w:tc>
          <w:tcPr>
            <w:tcW w:w="2746" w:type="dxa"/>
          </w:tcPr>
          <w:p w14:paraId="0EDE69BA" w14:textId="754168A8" w:rsidR="00AF1105" w:rsidRPr="00D227E1" w:rsidRDefault="00AF1105" w:rsidP="00AF1105">
            <w:pPr>
              <w:spacing w:before="40"/>
              <w:ind w:left="113" w:right="113"/>
              <w:rPr>
                <w:sz w:val="24"/>
              </w:rPr>
            </w:pPr>
            <w:r w:rsidRPr="00D227E1">
              <w:rPr>
                <w:sz w:val="24"/>
              </w:rPr>
              <w:t>Positive</w:t>
            </w:r>
          </w:p>
        </w:tc>
      </w:tr>
      <w:tr w:rsidR="00AF1105" w:rsidRPr="00EB32BB" w14:paraId="3556C66F" w14:textId="77777777" w:rsidTr="005851D2">
        <w:trPr>
          <w:trHeight w:val="397"/>
        </w:trPr>
        <w:tc>
          <w:tcPr>
            <w:tcW w:w="6904" w:type="dxa"/>
            <w:tcBorders>
              <w:left w:val="single" w:sz="8" w:space="0" w:color="CCE0DA"/>
            </w:tcBorders>
          </w:tcPr>
          <w:p w14:paraId="3422A8C9" w14:textId="77777777" w:rsidR="00AF1105" w:rsidRPr="00D227E1" w:rsidRDefault="00AF1105" w:rsidP="00AF1105">
            <w:pPr>
              <w:pStyle w:val="Tablebodycopy"/>
              <w:ind w:left="453" w:right="238" w:hanging="340"/>
              <w:rPr>
                <w:rFonts w:cs="Arial"/>
                <w:sz w:val="24"/>
              </w:rPr>
            </w:pPr>
            <w:r>
              <w:rPr>
                <w:rFonts w:cs="Arial"/>
                <w:sz w:val="24"/>
              </w:rPr>
              <w:t>(e</w:t>
            </w:r>
            <w:r w:rsidRPr="00D227E1">
              <w:rPr>
                <w:rFonts w:cs="Arial"/>
                <w:sz w:val="24"/>
              </w:rPr>
              <w:t xml:space="preserve">) </w:t>
            </w:r>
            <w:r>
              <w:rPr>
                <w:rFonts w:cs="Arial"/>
                <w:sz w:val="24"/>
              </w:rPr>
              <w:t>To promote efficiency in the implementation and administration of the Grid Code arrangements</w:t>
            </w:r>
          </w:p>
        </w:tc>
        <w:tc>
          <w:tcPr>
            <w:tcW w:w="2746" w:type="dxa"/>
          </w:tcPr>
          <w:p w14:paraId="30B1F027" w14:textId="6958DE27" w:rsidR="00AF1105" w:rsidRPr="00D227E1" w:rsidRDefault="00AF1105" w:rsidP="00AF1105">
            <w:pPr>
              <w:spacing w:before="40"/>
              <w:ind w:left="113" w:right="113"/>
              <w:rPr>
                <w:sz w:val="24"/>
              </w:rPr>
            </w:pPr>
            <w:r w:rsidRPr="00D227E1">
              <w:rPr>
                <w:sz w:val="24"/>
              </w:rPr>
              <w:t>Positive</w:t>
            </w:r>
          </w:p>
        </w:tc>
      </w:tr>
    </w:tbl>
    <w:p w14:paraId="5D0767FD" w14:textId="77777777" w:rsidR="00D227E1" w:rsidRDefault="00D227E1" w:rsidP="00263600">
      <w:pPr>
        <w:pStyle w:val="BodyText"/>
        <w:keepNext/>
        <w:outlineLvl w:val="3"/>
        <w:rPr>
          <w:sz w:val="24"/>
        </w:rPr>
      </w:pPr>
    </w:p>
    <w:p w14:paraId="002D42AF" w14:textId="4FE42A6B" w:rsidR="00263600" w:rsidRDefault="00AC32FB" w:rsidP="00263600">
      <w:pPr>
        <w:pStyle w:val="BodyText"/>
        <w:keepNext/>
        <w:outlineLvl w:val="3"/>
        <w:rPr>
          <w:rFonts w:cs="Arial"/>
          <w:i/>
          <w:color w:val="00B274"/>
          <w:sz w:val="24"/>
        </w:rPr>
      </w:pPr>
      <w:r>
        <w:rPr>
          <w:sz w:val="24"/>
        </w:rPr>
        <w:t xml:space="preserve">This alternative would </w:t>
      </w:r>
      <w:r w:rsidR="00016A75">
        <w:rPr>
          <w:sz w:val="24"/>
        </w:rPr>
        <w:t>exclude distribution connected parties (those without a CUSC or other NG ESO bilateral contract) from the scope of the modification.</w:t>
      </w:r>
    </w:p>
    <w:p w14:paraId="6363EB05" w14:textId="77777777" w:rsidR="00D227E1" w:rsidRPr="00D227E1" w:rsidRDefault="00D227E1" w:rsidP="00263600">
      <w:pPr>
        <w:pStyle w:val="BodyText"/>
        <w:keepNext/>
        <w:outlineLvl w:val="3"/>
        <w:rPr>
          <w:rFonts w:cs="Arial"/>
          <w:i/>
          <w:color w:val="00B274"/>
          <w:sz w:val="24"/>
        </w:rPr>
      </w:pPr>
    </w:p>
    <w:p w14:paraId="0B3C088C" w14:textId="77777777" w:rsidR="00571088" w:rsidRPr="009D00BD" w:rsidRDefault="00571088" w:rsidP="00571088">
      <w:pPr>
        <w:pStyle w:val="Heading1"/>
      </w:pPr>
      <w:bookmarkStart w:id="7" w:name="_Toc490041467"/>
      <w:bookmarkStart w:id="8" w:name="_Toc529781581"/>
      <w:r>
        <w:t>Impacts and Other Considerations</w:t>
      </w:r>
      <w:bookmarkEnd w:id="7"/>
      <w:bookmarkEnd w:id="8"/>
    </w:p>
    <w:p w14:paraId="52F42CC0" w14:textId="5778CD9E" w:rsidR="00571088" w:rsidRPr="00571088" w:rsidRDefault="00676023" w:rsidP="00571088">
      <w:pPr>
        <w:rPr>
          <w:rFonts w:cs="Arial"/>
          <w:i/>
          <w:color w:val="00B274"/>
          <w:sz w:val="24"/>
          <w:szCs w:val="22"/>
        </w:rPr>
      </w:pPr>
      <w:r>
        <w:rPr>
          <w:rFonts w:cs="Arial"/>
          <w:sz w:val="24"/>
          <w:szCs w:val="22"/>
        </w:rPr>
        <w:t>There are no impacts on other codes or parties envisaged in this alternative.</w:t>
      </w:r>
    </w:p>
    <w:p w14:paraId="7C65B031" w14:textId="77777777" w:rsidR="00571088" w:rsidRDefault="00571088" w:rsidP="00571088">
      <w:pPr>
        <w:rPr>
          <w:rFonts w:cs="Arial"/>
          <w:i/>
          <w:color w:val="00B274"/>
          <w:szCs w:val="22"/>
        </w:rPr>
      </w:pPr>
    </w:p>
    <w:p w14:paraId="64253DF6" w14:textId="77777777" w:rsidR="00F007A0" w:rsidRPr="00EB32BB" w:rsidRDefault="00006E18" w:rsidP="00CD719F">
      <w:pPr>
        <w:pStyle w:val="Heading01"/>
      </w:pPr>
      <w:bookmarkStart w:id="9" w:name="_Toc529781582"/>
      <w:r>
        <w:t>Implementation</w:t>
      </w:r>
      <w:bookmarkEnd w:id="9"/>
    </w:p>
    <w:p w14:paraId="03C6F172" w14:textId="799E30AE" w:rsidR="00006E18" w:rsidRPr="00006E18" w:rsidRDefault="00676023" w:rsidP="00006E18">
      <w:pPr>
        <w:keepNext/>
        <w:outlineLvl w:val="3"/>
        <w:rPr>
          <w:rFonts w:cs="Arial"/>
          <w:i/>
          <w:noProof/>
          <w:color w:val="FF0000"/>
          <w:sz w:val="24"/>
        </w:rPr>
      </w:pPr>
      <w:r>
        <w:rPr>
          <w:sz w:val="24"/>
        </w:rPr>
        <w:t xml:space="preserve">This alternative would be implemented in an identical manner to the original, save there would be </w:t>
      </w:r>
      <w:r w:rsidR="00801885">
        <w:rPr>
          <w:sz w:val="24"/>
        </w:rPr>
        <w:t>obligation on</w:t>
      </w:r>
      <w:r>
        <w:rPr>
          <w:sz w:val="24"/>
        </w:rPr>
        <w:t xml:space="preserve"> DNOs</w:t>
      </w:r>
      <w:r w:rsidR="00801885">
        <w:rPr>
          <w:sz w:val="24"/>
        </w:rPr>
        <w:t>.</w:t>
      </w:r>
    </w:p>
    <w:p w14:paraId="0229452F" w14:textId="77777777" w:rsidR="00006E18" w:rsidRPr="009D00BD" w:rsidRDefault="00006E18" w:rsidP="00006E18">
      <w:pPr>
        <w:pStyle w:val="Heading1"/>
      </w:pPr>
      <w:bookmarkStart w:id="10" w:name="_Toc490041469"/>
      <w:bookmarkStart w:id="11" w:name="_Toc529781583"/>
      <w:r>
        <w:t>Legal Text</w:t>
      </w:r>
      <w:bookmarkEnd w:id="10"/>
      <w:bookmarkEnd w:id="11"/>
    </w:p>
    <w:p w14:paraId="6FFCB2C2" w14:textId="0502AFDF" w:rsidR="00CD6C58" w:rsidRPr="00CD6C58" w:rsidRDefault="00CD6C58" w:rsidP="002A4584">
      <w:pPr>
        <w:rPr>
          <w:sz w:val="22"/>
          <w:szCs w:val="22"/>
        </w:rPr>
      </w:pPr>
      <w:r>
        <w:rPr>
          <w:sz w:val="22"/>
          <w:szCs w:val="22"/>
        </w:rPr>
        <w:t xml:space="preserve">In this version OC3 text is the same as WAGCM1, but the template does not include </w:t>
      </w:r>
      <w:r w:rsidR="00682DB9">
        <w:rPr>
          <w:sz w:val="22"/>
          <w:szCs w:val="22"/>
        </w:rPr>
        <w:t>information relating to</w:t>
      </w:r>
      <w:r w:rsidR="00405644">
        <w:rPr>
          <w:sz w:val="22"/>
          <w:szCs w:val="22"/>
        </w:rPr>
        <w:t xml:space="preserve"> </w:t>
      </w:r>
      <w:r w:rsidR="00682DB9">
        <w:rPr>
          <w:sz w:val="22"/>
          <w:szCs w:val="22"/>
        </w:rPr>
        <w:t>Distribution connected generation.</w:t>
      </w:r>
    </w:p>
    <w:p w14:paraId="6AC9350D" w14:textId="77777777" w:rsidR="00630940" w:rsidRDefault="00630940" w:rsidP="00630940">
      <w:pPr>
        <w:pStyle w:val="Default"/>
        <w:jc w:val="center"/>
        <w:rPr>
          <w:sz w:val="28"/>
          <w:szCs w:val="28"/>
        </w:rPr>
      </w:pPr>
      <w:r>
        <w:rPr>
          <w:b/>
          <w:bCs/>
          <w:sz w:val="28"/>
          <w:szCs w:val="28"/>
        </w:rPr>
        <w:t>OPERATING CODE NO. 3</w:t>
      </w:r>
    </w:p>
    <w:p w14:paraId="44052251" w14:textId="77777777" w:rsidR="00630940" w:rsidRDefault="00630940" w:rsidP="00630940">
      <w:pPr>
        <w:pStyle w:val="Default"/>
        <w:jc w:val="center"/>
        <w:rPr>
          <w:sz w:val="20"/>
          <w:szCs w:val="20"/>
        </w:rPr>
      </w:pPr>
      <w:r>
        <w:rPr>
          <w:b/>
          <w:bCs/>
          <w:sz w:val="20"/>
          <w:szCs w:val="20"/>
        </w:rPr>
        <w:t>(OC3)</w:t>
      </w:r>
    </w:p>
    <w:p w14:paraId="14025B2A" w14:textId="77777777" w:rsidR="00630940" w:rsidRDefault="00630940" w:rsidP="00630940">
      <w:pPr>
        <w:pStyle w:val="Default"/>
        <w:jc w:val="center"/>
        <w:rPr>
          <w:sz w:val="23"/>
          <w:szCs w:val="23"/>
        </w:rPr>
      </w:pPr>
      <w:r>
        <w:rPr>
          <w:b/>
          <w:bCs/>
          <w:sz w:val="23"/>
          <w:szCs w:val="23"/>
        </w:rPr>
        <w:t>POWER GENERATING MODULES – GENERIC AND SPECIFIC VALUES</w:t>
      </w:r>
    </w:p>
    <w:p w14:paraId="397016A7" w14:textId="77777777" w:rsidR="00630940" w:rsidRDefault="00630940" w:rsidP="00630940">
      <w:pPr>
        <w:pStyle w:val="Default"/>
        <w:rPr>
          <w:b/>
          <w:bCs/>
          <w:sz w:val="23"/>
          <w:szCs w:val="23"/>
        </w:rPr>
      </w:pPr>
    </w:p>
    <w:p w14:paraId="1C21C795" w14:textId="77777777" w:rsidR="00630940" w:rsidRDefault="00630940" w:rsidP="00630940">
      <w:pPr>
        <w:pStyle w:val="Default"/>
        <w:jc w:val="center"/>
        <w:rPr>
          <w:sz w:val="23"/>
          <w:szCs w:val="23"/>
        </w:rPr>
      </w:pPr>
      <w:r>
        <w:rPr>
          <w:b/>
          <w:bCs/>
          <w:sz w:val="23"/>
          <w:szCs w:val="23"/>
        </w:rPr>
        <w:t>CONTENTS</w:t>
      </w:r>
    </w:p>
    <w:p w14:paraId="56F25A79" w14:textId="77777777" w:rsidR="00630940" w:rsidRDefault="00630940" w:rsidP="00630940">
      <w:pPr>
        <w:pStyle w:val="Default"/>
        <w:jc w:val="center"/>
        <w:rPr>
          <w:sz w:val="20"/>
          <w:szCs w:val="20"/>
        </w:rPr>
      </w:pPr>
      <w:r>
        <w:rPr>
          <w:sz w:val="20"/>
          <w:szCs w:val="20"/>
        </w:rPr>
        <w:t>(This contents page does not form part of the Grid Code)</w:t>
      </w:r>
    </w:p>
    <w:p w14:paraId="2A85A867" w14:textId="77777777" w:rsidR="00630940" w:rsidRDefault="00630940" w:rsidP="00630940">
      <w:pPr>
        <w:pStyle w:val="Default"/>
        <w:jc w:val="both"/>
        <w:rPr>
          <w:sz w:val="20"/>
          <w:szCs w:val="20"/>
        </w:rPr>
      </w:pPr>
    </w:p>
    <w:p w14:paraId="649A4617" w14:textId="77777777" w:rsidR="00630940" w:rsidRDefault="00630940" w:rsidP="00630940">
      <w:pPr>
        <w:pStyle w:val="Default"/>
        <w:jc w:val="both"/>
        <w:rPr>
          <w:sz w:val="20"/>
          <w:szCs w:val="20"/>
        </w:rPr>
      </w:pPr>
      <w:r>
        <w:rPr>
          <w:sz w:val="20"/>
          <w:szCs w:val="20"/>
        </w:rPr>
        <w:t>OC3.1 INTRODUCTION</w:t>
      </w:r>
    </w:p>
    <w:p w14:paraId="0D7FD5EC" w14:textId="77777777" w:rsidR="00630940" w:rsidRDefault="00630940" w:rsidP="00630940">
      <w:pPr>
        <w:pStyle w:val="Default"/>
        <w:jc w:val="both"/>
        <w:rPr>
          <w:sz w:val="20"/>
          <w:szCs w:val="20"/>
        </w:rPr>
      </w:pPr>
    </w:p>
    <w:p w14:paraId="7C3E71FB" w14:textId="77A3A430" w:rsidR="00630940" w:rsidRDefault="00630940" w:rsidP="00630940">
      <w:pPr>
        <w:pStyle w:val="Default"/>
        <w:jc w:val="both"/>
        <w:rPr>
          <w:sz w:val="20"/>
          <w:szCs w:val="20"/>
        </w:rPr>
      </w:pPr>
      <w:r>
        <w:rPr>
          <w:sz w:val="20"/>
          <w:szCs w:val="20"/>
        </w:rPr>
        <w:t xml:space="preserve">OC3.1.1 Operating Code No.3 ("OC3") is concerned with those settings or requirements that are either set within the Grid Code </w:t>
      </w:r>
      <w:del w:id="12" w:author="Mike Kay" w:date="2019-10-02T06:22:00Z">
        <w:r w:rsidR="002853DC" w:rsidDel="002853DC">
          <w:rPr>
            <w:sz w:val="20"/>
            <w:szCs w:val="20"/>
          </w:rPr>
          <w:delText xml:space="preserve">and Distribution Code </w:delText>
        </w:r>
      </w:del>
      <w:r>
        <w:rPr>
          <w:sz w:val="20"/>
          <w:szCs w:val="20"/>
        </w:rPr>
        <w:t xml:space="preserve">or can be defined bilaterally within a connection agreement and which stem from the requirements written into the Grid Code to comply with </w:t>
      </w:r>
      <w:r>
        <w:rPr>
          <w:b/>
          <w:sz w:val="20"/>
          <w:szCs w:val="20"/>
        </w:rPr>
        <w:t>European Regulation (EU) 2016/631</w:t>
      </w:r>
      <w:r>
        <w:rPr>
          <w:sz w:val="20"/>
          <w:szCs w:val="20"/>
        </w:rPr>
        <w:t xml:space="preserve"> ‘Requirements for Generators’.</w:t>
      </w:r>
    </w:p>
    <w:p w14:paraId="02A7B3AE" w14:textId="77777777" w:rsidR="00630940" w:rsidRDefault="00630940" w:rsidP="00630940">
      <w:pPr>
        <w:pStyle w:val="Default"/>
        <w:jc w:val="both"/>
        <w:rPr>
          <w:sz w:val="20"/>
          <w:szCs w:val="20"/>
        </w:rPr>
      </w:pPr>
    </w:p>
    <w:p w14:paraId="76A4D9AC" w14:textId="2CC3BF9E" w:rsidR="00630940" w:rsidRDefault="00630940" w:rsidP="00630940">
      <w:pPr>
        <w:pStyle w:val="Default"/>
        <w:jc w:val="both"/>
        <w:rPr>
          <w:sz w:val="20"/>
          <w:szCs w:val="20"/>
        </w:rPr>
      </w:pPr>
      <w:r>
        <w:rPr>
          <w:sz w:val="20"/>
          <w:szCs w:val="20"/>
        </w:rPr>
        <w:t xml:space="preserve">OC3.1.2 </w:t>
      </w:r>
      <w:r>
        <w:rPr>
          <w:b/>
          <w:sz w:val="20"/>
          <w:szCs w:val="20"/>
        </w:rPr>
        <w:t>The Company</w:t>
      </w:r>
      <w:r>
        <w:rPr>
          <w:sz w:val="20"/>
          <w:szCs w:val="20"/>
        </w:rPr>
        <w:t xml:space="preserve"> </w:t>
      </w:r>
      <w:del w:id="13" w:author="Mike Kay" w:date="2019-10-02T06:26:00Z">
        <w:r w:rsidR="001C2704" w:rsidDel="00DE7727">
          <w:rPr>
            <w:sz w:val="20"/>
            <w:szCs w:val="20"/>
          </w:rPr>
          <w:delText xml:space="preserve">and </w:delText>
        </w:r>
        <w:r w:rsidR="001C2704" w:rsidDel="00DE7727">
          <w:rPr>
            <w:b/>
            <w:sz w:val="20"/>
            <w:szCs w:val="20"/>
          </w:rPr>
          <w:delText>Network Operator</w:delText>
        </w:r>
        <w:r w:rsidR="001C2704" w:rsidDel="00DE7727">
          <w:rPr>
            <w:sz w:val="20"/>
            <w:szCs w:val="20"/>
          </w:rPr>
          <w:delText>s are</w:delText>
        </w:r>
        <w:r w:rsidDel="00DE7727">
          <w:rPr>
            <w:sz w:val="20"/>
            <w:szCs w:val="20"/>
          </w:rPr>
          <w:delText xml:space="preserve"> </w:delText>
        </w:r>
      </w:del>
      <w:ins w:id="14" w:author="Mike Kay" w:date="2019-10-02T06:26:00Z">
        <w:r w:rsidR="00DE7727">
          <w:rPr>
            <w:sz w:val="20"/>
            <w:szCs w:val="20"/>
          </w:rPr>
          <w:t xml:space="preserve">is </w:t>
        </w:r>
      </w:ins>
      <w:r>
        <w:rPr>
          <w:sz w:val="20"/>
          <w:szCs w:val="20"/>
        </w:rPr>
        <w:t>required to record such settings or requirements as they are made and c</w:t>
      </w:r>
      <w:del w:id="15" w:author="Mike Kay" w:date="2019-10-02T06:26:00Z">
        <w:r w:rsidDel="00DE7727">
          <w:rPr>
            <w:sz w:val="20"/>
            <w:szCs w:val="20"/>
          </w:rPr>
          <w:delText xml:space="preserve">ommunicate these to </w:delText>
        </w:r>
        <w:r w:rsidDel="00DE7727">
          <w:rPr>
            <w:b/>
            <w:sz w:val="20"/>
            <w:szCs w:val="20"/>
          </w:rPr>
          <w:delText>The Company</w:delText>
        </w:r>
        <w:r w:rsidDel="00DE7727">
          <w:rPr>
            <w:sz w:val="20"/>
            <w:szCs w:val="20"/>
          </w:rPr>
          <w:delText xml:space="preserve"> who will then</w:delText>
        </w:r>
      </w:del>
      <w:r>
        <w:rPr>
          <w:sz w:val="20"/>
          <w:szCs w:val="20"/>
        </w:rPr>
        <w:t xml:space="preserve"> maintain a publicly accessible register of these.</w:t>
      </w:r>
    </w:p>
    <w:p w14:paraId="2D3F95EC" w14:textId="77777777" w:rsidR="00630940" w:rsidRDefault="00630940" w:rsidP="00630940">
      <w:pPr>
        <w:pStyle w:val="Default"/>
        <w:jc w:val="both"/>
        <w:rPr>
          <w:sz w:val="20"/>
          <w:szCs w:val="20"/>
        </w:rPr>
      </w:pPr>
    </w:p>
    <w:p w14:paraId="7B6741A4" w14:textId="77777777" w:rsidR="00630940" w:rsidRDefault="00630940" w:rsidP="00630940">
      <w:pPr>
        <w:pStyle w:val="Default"/>
        <w:jc w:val="both"/>
        <w:rPr>
          <w:sz w:val="20"/>
          <w:szCs w:val="20"/>
        </w:rPr>
      </w:pPr>
    </w:p>
    <w:p w14:paraId="434E38A6" w14:textId="77777777" w:rsidR="00630940" w:rsidRDefault="00630940" w:rsidP="00630940">
      <w:pPr>
        <w:pStyle w:val="Default"/>
        <w:jc w:val="both"/>
        <w:rPr>
          <w:sz w:val="20"/>
          <w:szCs w:val="20"/>
        </w:rPr>
      </w:pPr>
      <w:r>
        <w:rPr>
          <w:sz w:val="20"/>
          <w:szCs w:val="20"/>
        </w:rPr>
        <w:t>OC3.2 OBJECTIVE</w:t>
      </w:r>
    </w:p>
    <w:p w14:paraId="2AE00CC0" w14:textId="77777777" w:rsidR="00630940" w:rsidRDefault="00630940" w:rsidP="00630940">
      <w:pPr>
        <w:pStyle w:val="Default"/>
        <w:jc w:val="both"/>
        <w:rPr>
          <w:sz w:val="20"/>
          <w:szCs w:val="20"/>
        </w:rPr>
      </w:pPr>
    </w:p>
    <w:p w14:paraId="7055F06C" w14:textId="77777777" w:rsidR="00630940" w:rsidRDefault="00630940" w:rsidP="00630940">
      <w:pPr>
        <w:pStyle w:val="Default"/>
        <w:jc w:val="both"/>
        <w:rPr>
          <w:sz w:val="20"/>
          <w:szCs w:val="20"/>
        </w:rPr>
      </w:pPr>
      <w:r>
        <w:rPr>
          <w:sz w:val="20"/>
          <w:szCs w:val="20"/>
        </w:rPr>
        <w:t>The objectives of OC3 are:</w:t>
      </w:r>
    </w:p>
    <w:p w14:paraId="2BF554CC" w14:textId="77777777" w:rsidR="00630940" w:rsidRDefault="00630940" w:rsidP="00630940">
      <w:pPr>
        <w:pStyle w:val="Default"/>
        <w:jc w:val="both"/>
        <w:rPr>
          <w:sz w:val="20"/>
          <w:szCs w:val="20"/>
        </w:rPr>
      </w:pPr>
    </w:p>
    <w:p w14:paraId="65D2A2CF" w14:textId="5049613D" w:rsidR="00BB191A" w:rsidDel="002853DC" w:rsidRDefault="00BB191A" w:rsidP="00BB191A">
      <w:pPr>
        <w:pStyle w:val="Default"/>
        <w:numPr>
          <w:ilvl w:val="0"/>
          <w:numId w:val="19"/>
        </w:numPr>
        <w:jc w:val="both"/>
        <w:rPr>
          <w:del w:id="16" w:author="Mike Kay" w:date="2019-10-02T06:22:00Z"/>
          <w:sz w:val="20"/>
          <w:szCs w:val="20"/>
        </w:rPr>
      </w:pPr>
      <w:del w:id="17" w:author="Mike Kay" w:date="2019-10-02T06:22:00Z">
        <w:r w:rsidDel="002853DC">
          <w:rPr>
            <w:sz w:val="20"/>
            <w:szCs w:val="20"/>
          </w:rPr>
          <w:delText xml:space="preserve">to assemble in one place the complete scope of GB settings or requirements stemming from the </w:delText>
        </w:r>
        <w:r w:rsidDel="002853DC">
          <w:rPr>
            <w:b/>
            <w:sz w:val="20"/>
            <w:szCs w:val="20"/>
          </w:rPr>
          <w:delText>European Regulation (EU) 2016/631</w:delText>
        </w:r>
        <w:r w:rsidDel="002853DC">
          <w:rPr>
            <w:sz w:val="20"/>
            <w:szCs w:val="20"/>
          </w:rPr>
          <w:delText xml:space="preserve"> ‘Requirements for Generators’</w:delText>
        </w:r>
      </w:del>
    </w:p>
    <w:p w14:paraId="542F6B76" w14:textId="77777777" w:rsidR="00BB191A" w:rsidRDefault="00BB191A" w:rsidP="00630940">
      <w:pPr>
        <w:pStyle w:val="Default"/>
        <w:jc w:val="both"/>
        <w:rPr>
          <w:sz w:val="20"/>
          <w:szCs w:val="20"/>
        </w:rPr>
      </w:pPr>
    </w:p>
    <w:p w14:paraId="7DC2EFCC" w14:textId="5CBCDB21" w:rsidR="00630940" w:rsidRDefault="00630940" w:rsidP="00BB191A">
      <w:pPr>
        <w:pStyle w:val="Default"/>
        <w:numPr>
          <w:ilvl w:val="0"/>
          <w:numId w:val="19"/>
        </w:numPr>
        <w:jc w:val="both"/>
        <w:rPr>
          <w:sz w:val="20"/>
          <w:szCs w:val="20"/>
        </w:rPr>
      </w:pPr>
      <w:r>
        <w:rPr>
          <w:sz w:val="20"/>
          <w:szCs w:val="20"/>
        </w:rPr>
        <w:t>to enable the collection of data on bilaterally agreed settings and requirements made in connection agreements; and</w:t>
      </w:r>
    </w:p>
    <w:p w14:paraId="3A764F35" w14:textId="77777777" w:rsidR="00630940" w:rsidRDefault="00630940" w:rsidP="00630940">
      <w:pPr>
        <w:pStyle w:val="Default"/>
        <w:jc w:val="both"/>
        <w:rPr>
          <w:sz w:val="20"/>
          <w:szCs w:val="20"/>
        </w:rPr>
      </w:pPr>
    </w:p>
    <w:p w14:paraId="67C985E2" w14:textId="288BC426" w:rsidR="00630940" w:rsidRDefault="00630940" w:rsidP="00BB191A">
      <w:pPr>
        <w:pStyle w:val="Default"/>
        <w:numPr>
          <w:ilvl w:val="0"/>
          <w:numId w:val="19"/>
        </w:numPr>
        <w:jc w:val="both"/>
        <w:rPr>
          <w:sz w:val="20"/>
          <w:szCs w:val="20"/>
        </w:rPr>
      </w:pPr>
      <w:r>
        <w:rPr>
          <w:sz w:val="20"/>
          <w:szCs w:val="20"/>
        </w:rPr>
        <w:t>to set out the mechanisms for the public accessibility and maintenance of such data.</w:t>
      </w:r>
    </w:p>
    <w:p w14:paraId="392222F1" w14:textId="77777777" w:rsidR="00630940" w:rsidRDefault="00630940" w:rsidP="00630940">
      <w:pPr>
        <w:pStyle w:val="Default"/>
        <w:jc w:val="both"/>
        <w:rPr>
          <w:sz w:val="20"/>
          <w:szCs w:val="20"/>
        </w:rPr>
      </w:pPr>
    </w:p>
    <w:p w14:paraId="6DA34A58" w14:textId="77777777" w:rsidR="00630940" w:rsidRDefault="00630940" w:rsidP="00630940">
      <w:pPr>
        <w:pStyle w:val="Default"/>
        <w:jc w:val="both"/>
        <w:rPr>
          <w:sz w:val="20"/>
          <w:szCs w:val="20"/>
        </w:rPr>
      </w:pPr>
    </w:p>
    <w:p w14:paraId="2C680728" w14:textId="77777777" w:rsidR="00630940" w:rsidRDefault="00630940" w:rsidP="00630940">
      <w:pPr>
        <w:pStyle w:val="Default"/>
        <w:jc w:val="both"/>
        <w:rPr>
          <w:sz w:val="20"/>
          <w:szCs w:val="20"/>
        </w:rPr>
      </w:pPr>
      <w:r>
        <w:rPr>
          <w:sz w:val="20"/>
          <w:szCs w:val="20"/>
        </w:rPr>
        <w:t>OC3.3 SCOPE</w:t>
      </w:r>
    </w:p>
    <w:p w14:paraId="2DE766AB" w14:textId="77777777" w:rsidR="00630940" w:rsidRDefault="00630940" w:rsidP="00630940">
      <w:pPr>
        <w:pStyle w:val="Default"/>
        <w:jc w:val="both"/>
        <w:rPr>
          <w:sz w:val="20"/>
          <w:szCs w:val="20"/>
        </w:rPr>
      </w:pPr>
    </w:p>
    <w:p w14:paraId="215A7F7F" w14:textId="5B14CD5A" w:rsidR="00630940" w:rsidRDefault="00630940" w:rsidP="00630940">
      <w:pPr>
        <w:pStyle w:val="Default"/>
        <w:jc w:val="both"/>
        <w:rPr>
          <w:sz w:val="20"/>
          <w:szCs w:val="20"/>
        </w:rPr>
      </w:pPr>
      <w:r>
        <w:rPr>
          <w:sz w:val="20"/>
          <w:szCs w:val="20"/>
        </w:rPr>
        <w:t xml:space="preserve">OC3 applies to </w:t>
      </w:r>
      <w:r>
        <w:rPr>
          <w:b/>
          <w:sz w:val="20"/>
          <w:szCs w:val="20"/>
        </w:rPr>
        <w:t>The Company</w:t>
      </w:r>
    </w:p>
    <w:p w14:paraId="27D9E8A8" w14:textId="77777777" w:rsidR="00630940" w:rsidRDefault="00630940" w:rsidP="00630940">
      <w:pPr>
        <w:spacing w:line="240" w:lineRule="auto"/>
        <w:ind w:right="-607"/>
        <w:jc w:val="both"/>
        <w:textAlignment w:val="baseline"/>
        <w:rPr>
          <w:rFonts w:eastAsia="Arial"/>
          <w:color w:val="000000"/>
          <w:sz w:val="24"/>
          <w:szCs w:val="20"/>
        </w:rPr>
      </w:pPr>
    </w:p>
    <w:p w14:paraId="6DBF2D60" w14:textId="77777777" w:rsidR="00630940" w:rsidRDefault="00630940" w:rsidP="00630940">
      <w:pPr>
        <w:pStyle w:val="Default"/>
        <w:keepNext/>
        <w:jc w:val="both"/>
        <w:rPr>
          <w:sz w:val="20"/>
          <w:szCs w:val="20"/>
        </w:rPr>
      </w:pPr>
      <w:r>
        <w:rPr>
          <w:sz w:val="20"/>
          <w:szCs w:val="20"/>
        </w:rPr>
        <w:lastRenderedPageBreak/>
        <w:t>OC3.4</w:t>
      </w:r>
      <w:r>
        <w:rPr>
          <w:sz w:val="20"/>
          <w:szCs w:val="20"/>
        </w:rPr>
        <w:tab/>
        <w:t xml:space="preserve"> RECORDING AND COMMUNICATION OF DEFINED OR BILATERALLY AGREED SETTINGS</w:t>
      </w:r>
    </w:p>
    <w:p w14:paraId="5A3CAC7E" w14:textId="77777777" w:rsidR="00630940" w:rsidRDefault="00630940" w:rsidP="00630940">
      <w:pPr>
        <w:spacing w:after="240"/>
        <w:jc w:val="both"/>
        <w:rPr>
          <w:iCs/>
        </w:rPr>
      </w:pPr>
      <w:r>
        <w:rPr>
          <w:rFonts w:cs="Arial"/>
          <w:iCs/>
        </w:rPr>
        <w:t>OC3.4.1</w:t>
      </w:r>
      <w:r>
        <w:rPr>
          <w:rFonts w:cs="Arial"/>
          <w:iCs/>
        </w:rPr>
        <w:tab/>
      </w:r>
      <w:r>
        <w:rPr>
          <w:b/>
          <w:iCs/>
        </w:rPr>
        <w:t>The Company</w:t>
      </w:r>
      <w:r>
        <w:rPr>
          <w:iCs/>
        </w:rPr>
        <w:t xml:space="preserve"> shall maintain on its website a fully completed and publicly accessible report of settings and requirements of general application derived from </w:t>
      </w:r>
      <w:r>
        <w:rPr>
          <w:b/>
          <w:iCs/>
        </w:rPr>
        <w:t>European Regulation (EU) 2016/631</w:t>
      </w:r>
      <w:r>
        <w:rPr>
          <w:iCs/>
        </w:rPr>
        <w:t xml:space="preserve"> ‘Requirements for Generators’ together with any of these settings or requirements as set specifically for a </w:t>
      </w:r>
      <w:r>
        <w:rPr>
          <w:b/>
          <w:iCs/>
        </w:rPr>
        <w:t xml:space="preserve">Power Station </w:t>
      </w:r>
      <w:r>
        <w:rPr>
          <w:iCs/>
        </w:rPr>
        <w:t xml:space="preserve">and agreed bilaterally with </w:t>
      </w:r>
      <w:r>
        <w:rPr>
          <w:b/>
          <w:iCs/>
        </w:rPr>
        <w:t>The Company</w:t>
      </w:r>
      <w:del w:id="18" w:author="Mike Kay" w:date="2019-10-02T06:08:00Z">
        <w:r w:rsidDel="009B30D0">
          <w:rPr>
            <w:iCs/>
          </w:rPr>
          <w:delText xml:space="preserve"> or a </w:delText>
        </w:r>
        <w:r w:rsidDel="009B30D0">
          <w:rPr>
            <w:b/>
            <w:iCs/>
          </w:rPr>
          <w:delText>Network Operator</w:delText>
        </w:r>
      </w:del>
      <w:r>
        <w:rPr>
          <w:iCs/>
        </w:rPr>
        <w:t>, and will update this as described in OC3.4.2 to OC3.4.5</w:t>
      </w:r>
      <w:del w:id="19" w:author="Mike Kay" w:date="2019-10-02T06:08:00Z">
        <w:r w:rsidDel="008D48B4">
          <w:rPr>
            <w:iCs/>
          </w:rPr>
          <w:delText xml:space="preserve"> to incorporate OC3 Schedule 1 submissions received from </w:delText>
        </w:r>
        <w:r w:rsidDel="008D48B4">
          <w:rPr>
            <w:b/>
            <w:iCs/>
          </w:rPr>
          <w:delText>Network Operators</w:delText>
        </w:r>
      </w:del>
      <w:r>
        <w:rPr>
          <w:iCs/>
        </w:rPr>
        <w:t>.</w:t>
      </w:r>
    </w:p>
    <w:p w14:paraId="64B237E9" w14:textId="77777777" w:rsidR="00630940" w:rsidRDefault="00630940" w:rsidP="00630940">
      <w:pPr>
        <w:spacing w:after="240"/>
        <w:jc w:val="both"/>
        <w:rPr>
          <w:iCs/>
        </w:rPr>
      </w:pPr>
      <w:r>
        <w:rPr>
          <w:iCs/>
        </w:rPr>
        <w:t>OC3.4.2</w:t>
      </w:r>
      <w:r>
        <w:rPr>
          <w:iCs/>
        </w:rPr>
        <w:tab/>
        <w:t xml:space="preserve">In respect of any bilateral agreement for connection entered into, or substantially modified (as the case may be), and in relation an </w:t>
      </w:r>
      <w:r>
        <w:rPr>
          <w:b/>
          <w:iCs/>
        </w:rPr>
        <w:t>EU Code</w:t>
      </w:r>
      <w:r>
        <w:rPr>
          <w:iCs/>
        </w:rPr>
        <w:t xml:space="preserve"> </w:t>
      </w:r>
      <w:r>
        <w:rPr>
          <w:b/>
          <w:iCs/>
        </w:rPr>
        <w:t xml:space="preserve">User </w:t>
      </w:r>
      <w:del w:id="20" w:author="Mike Kay" w:date="2019-10-02T06:09:00Z">
        <w:r w:rsidDel="008D48B4">
          <w:rPr>
            <w:iCs/>
          </w:rPr>
          <w:delText xml:space="preserve">or in relation to an </w:delText>
        </w:r>
        <w:r w:rsidDel="008D48B4">
          <w:rPr>
            <w:b/>
            <w:iCs/>
          </w:rPr>
          <w:delText>Embedded Generator</w:delText>
        </w:r>
        <w:r w:rsidDel="008D48B4">
          <w:rPr>
            <w:iCs/>
          </w:rPr>
          <w:delText xml:space="preserve"> </w:delText>
        </w:r>
      </w:del>
      <w:r>
        <w:rPr>
          <w:iCs/>
        </w:rPr>
        <w:t xml:space="preserve">relating to the connection of any Types A, B, C or D </w:t>
      </w:r>
      <w:r>
        <w:rPr>
          <w:b/>
          <w:iCs/>
        </w:rPr>
        <w:t>Power Generating Module</w:t>
      </w:r>
      <w:r>
        <w:rPr>
          <w:iCs/>
        </w:rPr>
        <w:t xml:space="preserve"> after 27 April 2019 to the </w:t>
      </w:r>
      <w:r>
        <w:rPr>
          <w:b/>
          <w:iCs/>
        </w:rPr>
        <w:t>System</w:t>
      </w:r>
      <w:r>
        <w:rPr>
          <w:iCs/>
        </w:rPr>
        <w:t xml:space="preserve">, </w:t>
      </w:r>
      <w:r>
        <w:rPr>
          <w:b/>
          <w:iCs/>
        </w:rPr>
        <w:t>The Company</w:t>
      </w:r>
      <w:r>
        <w:rPr>
          <w:iCs/>
        </w:rPr>
        <w:t xml:space="preserve"> </w:t>
      </w:r>
      <w:del w:id="21" w:author="Mike Kay" w:date="2019-10-02T06:09:00Z">
        <w:r w:rsidDel="008D48B4">
          <w:rPr>
            <w:iCs/>
          </w:rPr>
          <w:delText xml:space="preserve">or the relevant </w:delText>
        </w:r>
        <w:r w:rsidDel="008D48B4">
          <w:rPr>
            <w:b/>
            <w:iCs/>
          </w:rPr>
          <w:delText>Network Operator</w:delText>
        </w:r>
        <w:r w:rsidDel="008D48B4">
          <w:rPr>
            <w:iCs/>
          </w:rPr>
          <w:delText xml:space="preserve"> </w:delText>
        </w:r>
      </w:del>
      <w:r>
        <w:rPr>
          <w:iCs/>
        </w:rPr>
        <w:t xml:space="preserve">will record those settings or requirements set out in OC3 Schedule 1 concerning the specification or performance of such </w:t>
      </w:r>
      <w:r>
        <w:rPr>
          <w:b/>
          <w:iCs/>
        </w:rPr>
        <w:t>Main Plant and Apparatus</w:t>
      </w:r>
      <w:r>
        <w:rPr>
          <w:iCs/>
        </w:rPr>
        <w:t>, contained in the body or appendices of such a bilateral agreement.</w:t>
      </w:r>
    </w:p>
    <w:p w14:paraId="2417D331" w14:textId="77777777" w:rsidR="00630940" w:rsidRDefault="00630940" w:rsidP="00630940">
      <w:pPr>
        <w:spacing w:after="240"/>
        <w:jc w:val="both"/>
        <w:rPr>
          <w:rFonts w:cs="Arial"/>
          <w:iCs/>
        </w:rPr>
      </w:pPr>
      <w:r>
        <w:rPr>
          <w:rFonts w:cs="Arial"/>
          <w:iCs/>
        </w:rPr>
        <w:t>OC3.4.3</w:t>
      </w:r>
      <w:r>
        <w:rPr>
          <w:rFonts w:cs="Arial"/>
          <w:iCs/>
        </w:rPr>
        <w:tab/>
      </w:r>
      <w:r>
        <w:rPr>
          <w:rFonts w:cs="Arial"/>
          <w:b/>
          <w:iCs/>
        </w:rPr>
        <w:t>The Company</w:t>
      </w:r>
      <w:r>
        <w:rPr>
          <w:rFonts w:cs="Arial"/>
          <w:iCs/>
        </w:rPr>
        <w:t xml:space="preserve"> </w:t>
      </w:r>
      <w:del w:id="22" w:author="Mike Kay" w:date="2019-10-02T06:09:00Z">
        <w:r w:rsidDel="008657DF">
          <w:rPr>
            <w:rFonts w:cs="Arial"/>
            <w:iCs/>
          </w:rPr>
          <w:delText xml:space="preserve">or the relevant </w:delText>
        </w:r>
        <w:r w:rsidDel="008657DF">
          <w:rPr>
            <w:rFonts w:cs="Arial"/>
            <w:b/>
            <w:iCs/>
          </w:rPr>
          <w:delText>Network Operator</w:delText>
        </w:r>
        <w:r w:rsidDel="008657DF">
          <w:rPr>
            <w:rFonts w:cs="Arial"/>
            <w:iCs/>
          </w:rPr>
          <w:delText xml:space="preserve"> </w:delText>
        </w:r>
      </w:del>
      <w:r>
        <w:rPr>
          <w:rFonts w:cs="Arial"/>
          <w:iCs/>
        </w:rPr>
        <w:t xml:space="preserve">will assess each of the settings or requirements in OC3 Schedule 1 for each of the bilateral agreements within the scope of OC3.4.2 and, where there are four or more equal </w:t>
      </w:r>
      <w:r>
        <w:rPr>
          <w:iCs/>
        </w:rPr>
        <w:t>settings or requirements</w:t>
      </w:r>
      <w:r>
        <w:rPr>
          <w:rFonts w:cs="Arial"/>
          <w:iCs/>
        </w:rPr>
        <w:t xml:space="preserve">, update the relevant part of OC3 Schedule 1.  The relevant part of OC3 Schedule 1 updated </w:t>
      </w:r>
      <w:r>
        <w:rPr>
          <w:iCs/>
        </w:rPr>
        <w:t xml:space="preserve">by </w:t>
      </w:r>
      <w:r>
        <w:rPr>
          <w:rFonts w:cs="Arial"/>
          <w:b/>
          <w:iCs/>
        </w:rPr>
        <w:t>The Company</w:t>
      </w:r>
      <w:r>
        <w:rPr>
          <w:rFonts w:cs="Arial"/>
          <w:iCs/>
        </w:rPr>
        <w:t xml:space="preserve"> </w:t>
      </w:r>
      <w:del w:id="23" w:author="Mike Kay" w:date="2019-10-02T06:09:00Z">
        <w:r w:rsidDel="008657DF">
          <w:rPr>
            <w:rFonts w:cs="Arial"/>
            <w:iCs/>
          </w:rPr>
          <w:delText>or</w:delText>
        </w:r>
        <w:r w:rsidDel="008657DF">
          <w:rPr>
            <w:iCs/>
          </w:rPr>
          <w:delText xml:space="preserve"> relevant </w:delText>
        </w:r>
        <w:r w:rsidDel="008657DF">
          <w:rPr>
            <w:b/>
            <w:iCs/>
          </w:rPr>
          <w:delText>Network Operators</w:delText>
        </w:r>
        <w:r w:rsidDel="008657DF">
          <w:rPr>
            <w:iCs/>
          </w:rPr>
          <w:delText xml:space="preserve"> </w:delText>
        </w:r>
      </w:del>
      <w:r>
        <w:rPr>
          <w:iCs/>
        </w:rPr>
        <w:t xml:space="preserve">should be submitted to </w:t>
      </w:r>
      <w:r>
        <w:rPr>
          <w:b/>
          <w:iCs/>
        </w:rPr>
        <w:t>The Company</w:t>
      </w:r>
      <w:r>
        <w:rPr>
          <w:iCs/>
        </w:rPr>
        <w:t xml:space="preserve"> in the timescales set out in OC3.4.4.</w:t>
      </w:r>
      <w:r>
        <w:rPr>
          <w:b/>
          <w:iCs/>
        </w:rPr>
        <w:t xml:space="preserve"> </w:t>
      </w:r>
      <w:r>
        <w:rPr>
          <w:iCs/>
        </w:rPr>
        <w:t xml:space="preserve"> Where </w:t>
      </w:r>
      <w:r>
        <w:rPr>
          <w:rFonts w:cs="Arial"/>
          <w:iCs/>
        </w:rPr>
        <w:t xml:space="preserve">there are less than four equal </w:t>
      </w:r>
      <w:r>
        <w:rPr>
          <w:iCs/>
        </w:rPr>
        <w:t>settings or requirements</w:t>
      </w:r>
      <w:r>
        <w:rPr>
          <w:rFonts w:cs="Arial"/>
          <w:iCs/>
        </w:rPr>
        <w:t xml:space="preserve">, </w:t>
      </w:r>
      <w:r>
        <w:rPr>
          <w:rFonts w:cs="Arial"/>
          <w:b/>
          <w:iCs/>
        </w:rPr>
        <w:t>The Company</w:t>
      </w:r>
      <w:r>
        <w:rPr>
          <w:rFonts w:cs="Arial"/>
          <w:iCs/>
        </w:rPr>
        <w:t xml:space="preserve"> </w:t>
      </w:r>
      <w:del w:id="24" w:author="Mike Kay" w:date="2019-10-02T06:10:00Z">
        <w:r w:rsidDel="001433D7">
          <w:rPr>
            <w:rFonts w:cs="Arial"/>
            <w:iCs/>
          </w:rPr>
          <w:delText xml:space="preserve">or the relevant </w:delText>
        </w:r>
        <w:r w:rsidDel="001433D7">
          <w:rPr>
            <w:rFonts w:cs="Arial"/>
            <w:b/>
            <w:iCs/>
          </w:rPr>
          <w:delText xml:space="preserve">Network Operator </w:delText>
        </w:r>
      </w:del>
      <w:r>
        <w:rPr>
          <w:rFonts w:cs="Arial"/>
          <w:iCs/>
        </w:rPr>
        <w:t xml:space="preserve">should retain such data for submission to the </w:t>
      </w:r>
      <w:r>
        <w:rPr>
          <w:rFonts w:cs="Arial"/>
          <w:b/>
          <w:iCs/>
        </w:rPr>
        <w:t>Authority</w:t>
      </w:r>
      <w:r>
        <w:rPr>
          <w:rFonts w:cs="Arial"/>
          <w:iCs/>
        </w:rPr>
        <w:t xml:space="preserve"> upon its request, and so that it can be used in future assessments of the number of equal </w:t>
      </w:r>
      <w:r>
        <w:rPr>
          <w:iCs/>
        </w:rPr>
        <w:t xml:space="preserve">settings or requirements. </w:t>
      </w:r>
    </w:p>
    <w:p w14:paraId="410DC7B5" w14:textId="77777777" w:rsidR="00630940" w:rsidRDefault="00630940" w:rsidP="00630940">
      <w:pPr>
        <w:spacing w:after="240"/>
        <w:jc w:val="both"/>
        <w:rPr>
          <w:iCs/>
          <w:spacing w:val="-5"/>
        </w:rPr>
      </w:pPr>
      <w:r>
        <w:rPr>
          <w:iCs/>
        </w:rPr>
        <w:t>OC3.4.4</w:t>
      </w:r>
      <w:r>
        <w:rPr>
          <w:iCs/>
        </w:rPr>
        <w:tab/>
        <w:t xml:space="preserve">Following the initial publication of the report described in OC3.4.1, which shall be within 3 months of [the implementation date], where any settings or requirements are to be added or updated in accordance with OC3.4 by </w:t>
      </w:r>
      <w:r>
        <w:rPr>
          <w:b/>
          <w:iCs/>
        </w:rPr>
        <w:t>The Company</w:t>
      </w:r>
      <w:del w:id="25" w:author="Mike Kay" w:date="2019-10-02T06:10:00Z">
        <w:r w:rsidDel="001433D7">
          <w:rPr>
            <w:iCs/>
          </w:rPr>
          <w:delText xml:space="preserve"> or the relevant </w:delText>
        </w:r>
        <w:r w:rsidDel="001433D7">
          <w:rPr>
            <w:b/>
            <w:iCs/>
          </w:rPr>
          <w:delText>Network Operator</w:delText>
        </w:r>
      </w:del>
      <w:del w:id="26" w:author="Mike Kay" w:date="2019-10-02T06:11:00Z">
        <w:r w:rsidDel="003509D5">
          <w:rPr>
            <w:iCs/>
          </w:rPr>
          <w:delText>, such party</w:delText>
        </w:r>
      </w:del>
      <w:r>
        <w:rPr>
          <w:iCs/>
        </w:rPr>
        <w:t xml:space="preserve"> shall </w:t>
      </w:r>
      <w:r>
        <w:rPr>
          <w:iCs/>
          <w:spacing w:val="-5"/>
        </w:rPr>
        <w:t>update these settings or requirements</w:t>
      </w:r>
      <w:ins w:id="27" w:author="Mike Kay" w:date="2019-10-02T06:12:00Z">
        <w:r>
          <w:rPr>
            <w:iCs/>
            <w:spacing w:val="-5"/>
          </w:rPr>
          <w:t>,</w:t>
        </w:r>
      </w:ins>
      <w:r>
        <w:rPr>
          <w:iCs/>
          <w:spacing w:val="-5"/>
        </w:rPr>
        <w:t xml:space="preserve"> </w:t>
      </w:r>
      <w:del w:id="28" w:author="Mike Kay" w:date="2019-10-02T06:12:00Z">
        <w:r w:rsidDel="00BA45A1">
          <w:rPr>
            <w:iCs/>
            <w:spacing w:val="-5"/>
          </w:rPr>
          <w:delText xml:space="preserve">in the relevant part of OC3 Schedule 1 </w:delText>
        </w:r>
      </w:del>
      <w:r>
        <w:rPr>
          <w:iCs/>
          <w:spacing w:val="-5"/>
        </w:rPr>
        <w:t xml:space="preserve">and submit these </w:t>
      </w:r>
      <w:del w:id="29" w:author="Mike Kay" w:date="2019-10-02T06:12:00Z">
        <w:r w:rsidDel="00BA45A1">
          <w:rPr>
            <w:iCs/>
            <w:spacing w:val="-5"/>
          </w:rPr>
          <w:delText xml:space="preserve">to </w:delText>
        </w:r>
        <w:r w:rsidDel="00BA45A1">
          <w:rPr>
            <w:b/>
            <w:iCs/>
            <w:spacing w:val="-5"/>
          </w:rPr>
          <w:delText>The Company</w:delText>
        </w:r>
        <w:r w:rsidDel="00BA45A1">
          <w:rPr>
            <w:iCs/>
            <w:spacing w:val="-5"/>
          </w:rPr>
          <w:delText xml:space="preserve">, or </w:delText>
        </w:r>
      </w:del>
      <w:r>
        <w:rPr>
          <w:iCs/>
          <w:spacing w:val="-5"/>
        </w:rPr>
        <w:t xml:space="preserve">upon request </w:t>
      </w:r>
      <w:ins w:id="30" w:author="Mike Kay" w:date="2019-10-02T06:12:00Z">
        <w:r>
          <w:rPr>
            <w:iCs/>
            <w:spacing w:val="-5"/>
          </w:rPr>
          <w:t xml:space="preserve">to </w:t>
        </w:r>
      </w:ins>
      <w:r>
        <w:rPr>
          <w:iCs/>
          <w:spacing w:val="-5"/>
        </w:rPr>
        <w:t xml:space="preserve">the </w:t>
      </w:r>
      <w:r>
        <w:rPr>
          <w:b/>
          <w:iCs/>
          <w:spacing w:val="-5"/>
        </w:rPr>
        <w:t>Authority</w:t>
      </w:r>
      <w:r>
        <w:rPr>
          <w:iCs/>
          <w:spacing w:val="-5"/>
        </w:rPr>
        <w:t xml:space="preserve">, within no more than </w:t>
      </w:r>
      <w:del w:id="31" w:author="Mike Kay" w:date="2019-10-02T06:14:00Z">
        <w:r w:rsidDel="00212115">
          <w:rPr>
            <w:iCs/>
            <w:spacing w:val="-5"/>
          </w:rPr>
          <w:delText xml:space="preserve">10 </w:delText>
        </w:r>
      </w:del>
      <w:ins w:id="32" w:author="Mike Kay" w:date="2019-10-02T06:14:00Z">
        <w:r>
          <w:rPr>
            <w:iCs/>
            <w:spacing w:val="-5"/>
          </w:rPr>
          <w:t>5</w:t>
        </w:r>
        <w:r>
          <w:rPr>
            <w:iCs/>
            <w:spacing w:val="-5"/>
          </w:rPr>
          <w:t xml:space="preserve"> </w:t>
        </w:r>
      </w:ins>
      <w:r>
        <w:rPr>
          <w:iCs/>
          <w:spacing w:val="-5"/>
        </w:rPr>
        <w:t>business days of a new or substantially modified bilateral agreement, falling within the scope of OC3, being entered into.</w:t>
      </w:r>
    </w:p>
    <w:p w14:paraId="4F3CDEDB" w14:textId="4F5DB577" w:rsidR="00413345" w:rsidDel="00BA147D" w:rsidRDefault="00413345" w:rsidP="00413345">
      <w:pPr>
        <w:spacing w:after="240"/>
        <w:jc w:val="both"/>
        <w:rPr>
          <w:del w:id="33" w:author="Mike Kay" w:date="2019-10-02T06:29:00Z"/>
          <w:rFonts w:cs="Arial"/>
          <w:iCs/>
        </w:rPr>
      </w:pPr>
      <w:del w:id="34" w:author="Mike Kay" w:date="2019-10-02T06:29:00Z">
        <w:r w:rsidDel="00BA147D">
          <w:rPr>
            <w:iCs/>
          </w:rPr>
          <w:delText xml:space="preserve">OC3.4.5 </w:delText>
        </w:r>
        <w:r w:rsidDel="00BA147D">
          <w:rPr>
            <w:b/>
            <w:iCs/>
          </w:rPr>
          <w:delText>The Company</w:delText>
        </w:r>
        <w:r w:rsidDel="00BA147D">
          <w:rPr>
            <w:iCs/>
          </w:rPr>
          <w:delText xml:space="preserve"> shall update the report described in OC3.4.1 published on its website with the information received </w:delText>
        </w:r>
        <w:r w:rsidDel="00BA147D">
          <w:rPr>
            <w:iCs/>
            <w:spacing w:val="-5"/>
          </w:rPr>
          <w:delText xml:space="preserve">within no more than 5 business days of such information being received in accordance with OC3.4.4 </w:delText>
        </w:r>
        <w:r w:rsidDel="00BA147D">
          <w:rPr>
            <w:iCs/>
          </w:rPr>
          <w:delText xml:space="preserve">and which shall not include information available only to the </w:delText>
        </w:r>
        <w:r w:rsidDel="00BA147D">
          <w:rPr>
            <w:b/>
            <w:iCs/>
          </w:rPr>
          <w:delText>Authority</w:delText>
        </w:r>
        <w:r w:rsidDel="00BA147D">
          <w:rPr>
            <w:iCs/>
          </w:rPr>
          <w:delText>.</w:delText>
        </w:r>
      </w:del>
    </w:p>
    <w:p w14:paraId="5E3C4060" w14:textId="77777777" w:rsidR="002A4584" w:rsidRDefault="002A4584" w:rsidP="00006E18">
      <w:pPr>
        <w:rPr>
          <w:rFonts w:cs="Arial"/>
          <w:i/>
          <w:iCs/>
          <w:color w:val="00B274"/>
          <w:sz w:val="24"/>
          <w:szCs w:val="22"/>
          <w:lang w:val="en-US"/>
        </w:rPr>
      </w:pPr>
      <w:bookmarkStart w:id="35" w:name="_GoBack"/>
      <w:bookmarkEnd w:id="35"/>
    </w:p>
    <w:sectPr w:rsidR="002A4584" w:rsidSect="003473D6">
      <w:headerReference w:type="default" r:id="rId16"/>
      <w:footerReference w:type="default" r:id="rId17"/>
      <w:type w:val="continuous"/>
      <w:pgSz w:w="11906" w:h="16838"/>
      <w:pgMar w:top="1113" w:right="1416" w:bottom="567" w:left="1134" w:header="142" w:footer="46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 w:author="Mike Kay" w:date="2019-06-26T06:37:00Z" w:initials="MK">
    <w:p w14:paraId="548EE685" w14:textId="31357B30" w:rsidR="00B63EFC" w:rsidRDefault="00B63EFC">
      <w:pPr>
        <w:pStyle w:val="CommentText"/>
      </w:pPr>
      <w:r>
        <w:rPr>
          <w:rStyle w:val="CommentReference"/>
        </w:rPr>
        <w:annotationRef/>
      </w:r>
      <w:r>
        <w:t>What are sub paras (</w:t>
      </w:r>
      <w:proofErr w:type="spellStart"/>
      <w:r>
        <w:t>i</w:t>
      </w:r>
      <w:proofErr w:type="spellEnd"/>
      <w:r>
        <w:t>) and (ii)?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48EE68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48EE685" w16cid:durableId="20BD910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F01654" w14:textId="77777777" w:rsidR="00E401CC" w:rsidRDefault="00E401CC">
      <w:pPr>
        <w:spacing w:line="240" w:lineRule="auto"/>
      </w:pPr>
      <w:r>
        <w:separator/>
      </w:r>
    </w:p>
    <w:p w14:paraId="6B957F10" w14:textId="77777777" w:rsidR="00E401CC" w:rsidRDefault="00E401CC"/>
  </w:endnote>
  <w:endnote w:type="continuationSeparator" w:id="0">
    <w:p w14:paraId="4CDC9F04" w14:textId="77777777" w:rsidR="00E401CC" w:rsidRDefault="00E401CC">
      <w:pPr>
        <w:spacing w:line="240" w:lineRule="auto"/>
      </w:pPr>
      <w:r>
        <w:continuationSeparator/>
      </w:r>
    </w:p>
    <w:p w14:paraId="46CD3877" w14:textId="77777777" w:rsidR="00E401CC" w:rsidRDefault="00E401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BBCF7" w14:textId="77777777" w:rsidR="00571088" w:rsidRPr="002110D7" w:rsidRDefault="00571088" w:rsidP="002110D7">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GCXXX</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585FE9">
      <w:rPr>
        <w:rFonts w:cs="Arial"/>
        <w:noProof/>
        <w:sz w:val="16"/>
        <w:szCs w:val="16"/>
        <w:lang w:val="en-US"/>
      </w:rPr>
      <w:t>1</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585FE9">
      <w:rPr>
        <w:rFonts w:cs="Arial"/>
        <w:noProof/>
        <w:sz w:val="16"/>
        <w:szCs w:val="16"/>
        <w:lang w:val="en-US"/>
      </w:rPr>
      <w:t>4</w:t>
    </w:r>
    <w:r w:rsidRPr="000660DF">
      <w:rPr>
        <w:rFonts w:cs="Arial"/>
        <w:sz w:val="16"/>
        <w:szCs w:val="16"/>
        <w:lang w:val="en-US"/>
      </w:rPr>
      <w:fldChar w:fldCharType="end"/>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871560" w14:textId="77777777" w:rsidR="00E401CC" w:rsidRDefault="00E401CC">
      <w:pPr>
        <w:spacing w:line="240" w:lineRule="auto"/>
      </w:pPr>
      <w:r>
        <w:separator/>
      </w:r>
    </w:p>
    <w:p w14:paraId="124BA932" w14:textId="77777777" w:rsidR="00E401CC" w:rsidRDefault="00E401CC"/>
  </w:footnote>
  <w:footnote w:type="continuationSeparator" w:id="0">
    <w:p w14:paraId="41413F80" w14:textId="77777777" w:rsidR="00E401CC" w:rsidRDefault="00E401CC">
      <w:pPr>
        <w:spacing w:line="240" w:lineRule="auto"/>
      </w:pPr>
      <w:r>
        <w:continuationSeparator/>
      </w:r>
    </w:p>
    <w:p w14:paraId="7F2DE68A" w14:textId="77777777" w:rsidR="00E401CC" w:rsidRDefault="00E401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B2344" w14:textId="77777777" w:rsidR="00571088" w:rsidRDefault="00571088">
    <w:pPr>
      <w:pStyle w:val="Header"/>
    </w:pPr>
    <w:r>
      <w:t>Grid Code Alternative Proposal Form - Version 1.0 (12 November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C30C4"/>
    <w:multiLevelType w:val="hybridMultilevel"/>
    <w:tmpl w:val="7C403114"/>
    <w:lvl w:ilvl="0" w:tplc="35DECF26">
      <w:start w:val="1"/>
      <w:numFmt w:val="lowerRoman"/>
      <w:lvlText w:val="%1."/>
      <w:lvlJc w:val="left"/>
      <w:pPr>
        <w:ind w:left="914" w:hanging="720"/>
      </w:pPr>
      <w:rPr>
        <w:rFonts w:hint="default"/>
        <w:sz w:val="20"/>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1994" w:hanging="180"/>
      </w:pPr>
    </w:lvl>
    <w:lvl w:ilvl="3" w:tplc="0409000F" w:tentative="1">
      <w:start w:val="1"/>
      <w:numFmt w:val="decimal"/>
      <w:lvlText w:val="%4."/>
      <w:lvlJc w:val="left"/>
      <w:pPr>
        <w:ind w:left="2714" w:hanging="360"/>
      </w:pPr>
    </w:lvl>
    <w:lvl w:ilvl="4" w:tplc="04090019" w:tentative="1">
      <w:start w:val="1"/>
      <w:numFmt w:val="lowerLetter"/>
      <w:lvlText w:val="%5."/>
      <w:lvlJc w:val="left"/>
      <w:pPr>
        <w:ind w:left="3434" w:hanging="360"/>
      </w:pPr>
    </w:lvl>
    <w:lvl w:ilvl="5" w:tplc="0409001B" w:tentative="1">
      <w:start w:val="1"/>
      <w:numFmt w:val="lowerRoman"/>
      <w:lvlText w:val="%6."/>
      <w:lvlJc w:val="right"/>
      <w:pPr>
        <w:ind w:left="4154" w:hanging="180"/>
      </w:pPr>
    </w:lvl>
    <w:lvl w:ilvl="6" w:tplc="0409000F" w:tentative="1">
      <w:start w:val="1"/>
      <w:numFmt w:val="decimal"/>
      <w:lvlText w:val="%7."/>
      <w:lvlJc w:val="left"/>
      <w:pPr>
        <w:ind w:left="4874" w:hanging="360"/>
      </w:pPr>
    </w:lvl>
    <w:lvl w:ilvl="7" w:tplc="04090019" w:tentative="1">
      <w:start w:val="1"/>
      <w:numFmt w:val="lowerLetter"/>
      <w:lvlText w:val="%8."/>
      <w:lvlJc w:val="left"/>
      <w:pPr>
        <w:ind w:left="5594" w:hanging="360"/>
      </w:pPr>
    </w:lvl>
    <w:lvl w:ilvl="8" w:tplc="0409001B" w:tentative="1">
      <w:start w:val="1"/>
      <w:numFmt w:val="lowerRoman"/>
      <w:lvlText w:val="%9."/>
      <w:lvlJc w:val="right"/>
      <w:pPr>
        <w:ind w:left="6314" w:hanging="180"/>
      </w:pPr>
    </w:lvl>
  </w:abstractNum>
  <w:abstractNum w:abstractNumId="1" w15:restartNumberingAfterBreak="0">
    <w:nsid w:val="06314909"/>
    <w:multiLevelType w:val="multilevel"/>
    <w:tmpl w:val="340CFED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5"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2D013A3"/>
    <w:multiLevelType w:val="hybridMultilevel"/>
    <w:tmpl w:val="F66ADA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12"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A86190"/>
    <w:multiLevelType w:val="multilevel"/>
    <w:tmpl w:val="B1A6CED0"/>
    <w:lvl w:ilvl="0">
      <w:start w:val="1"/>
      <w:numFmt w:val="bullet"/>
      <w:pStyle w:val="ListBullet2"/>
      <w:lvlText w:val=""/>
      <w:lvlJc w:val="left"/>
      <w:pPr>
        <w:tabs>
          <w:tab w:val="num" w:pos="284"/>
        </w:tabs>
        <w:ind w:left="284" w:hanging="284"/>
      </w:pPr>
      <w:rPr>
        <w:rFonts w:ascii="Symbol" w:hAnsi="Symbol" w:hint="default"/>
        <w:b w:val="0"/>
        <w:i w:val="0"/>
        <w:color w:val="008DA8"/>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17" w15:restartNumberingAfterBreak="0">
    <w:nsid w:val="77ED0B8E"/>
    <w:multiLevelType w:val="hybridMultilevel"/>
    <w:tmpl w:val="022E12E4"/>
    <w:lvl w:ilvl="0" w:tplc="AD7E4C78">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6"/>
  </w:num>
  <w:num w:numId="2">
    <w:abstractNumId w:val="14"/>
  </w:num>
  <w:num w:numId="3">
    <w:abstractNumId w:val="7"/>
  </w:num>
  <w:num w:numId="4">
    <w:abstractNumId w:val="9"/>
  </w:num>
  <w:num w:numId="5">
    <w:abstractNumId w:val="5"/>
  </w:num>
  <w:num w:numId="6">
    <w:abstractNumId w:val="15"/>
  </w:num>
  <w:num w:numId="7">
    <w:abstractNumId w:val="10"/>
  </w:num>
  <w:num w:numId="8">
    <w:abstractNumId w:val="6"/>
  </w:num>
  <w:num w:numId="9">
    <w:abstractNumId w:val="13"/>
  </w:num>
  <w:num w:numId="10">
    <w:abstractNumId w:val="11"/>
  </w:num>
  <w:num w:numId="11">
    <w:abstractNumId w:val="4"/>
  </w:num>
  <w:num w:numId="12">
    <w:abstractNumId w:val="3"/>
  </w:num>
  <w:num w:numId="13">
    <w:abstractNumId w:val="12"/>
  </w:num>
  <w:num w:numId="14">
    <w:abstractNumId w:val="1"/>
  </w:num>
  <w:num w:numId="15">
    <w:abstractNumId w:val="2"/>
  </w:num>
  <w:num w:numId="16">
    <w:abstractNumId w:val="0"/>
  </w:num>
  <w:num w:numId="17">
    <w:abstractNumId w:val="17"/>
  </w:num>
  <w:num w:numId="18">
    <w:abstractNumId w:val="1"/>
  </w:num>
  <w:num w:numId="19">
    <w:abstractNumId w:val="8"/>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ike Kay">
    <w15:presenceInfo w15:providerId="None" w15:userId="Mike Ka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B99"/>
    <w:rsid w:val="00003462"/>
    <w:rsid w:val="00004426"/>
    <w:rsid w:val="00004A78"/>
    <w:rsid w:val="00005C2A"/>
    <w:rsid w:val="00006E18"/>
    <w:rsid w:val="00006FAF"/>
    <w:rsid w:val="00010E82"/>
    <w:rsid w:val="0001312A"/>
    <w:rsid w:val="000131C0"/>
    <w:rsid w:val="00014A06"/>
    <w:rsid w:val="00016A75"/>
    <w:rsid w:val="00021E27"/>
    <w:rsid w:val="0002309B"/>
    <w:rsid w:val="00026A6A"/>
    <w:rsid w:val="000363FA"/>
    <w:rsid w:val="00041A17"/>
    <w:rsid w:val="000427B0"/>
    <w:rsid w:val="00043E54"/>
    <w:rsid w:val="0004497A"/>
    <w:rsid w:val="0005170D"/>
    <w:rsid w:val="000546C7"/>
    <w:rsid w:val="00055793"/>
    <w:rsid w:val="0005617C"/>
    <w:rsid w:val="000561DC"/>
    <w:rsid w:val="00057C9D"/>
    <w:rsid w:val="00062E0D"/>
    <w:rsid w:val="00082674"/>
    <w:rsid w:val="00082F1D"/>
    <w:rsid w:val="00091B80"/>
    <w:rsid w:val="00092D84"/>
    <w:rsid w:val="000932B7"/>
    <w:rsid w:val="00096C4E"/>
    <w:rsid w:val="000A36A8"/>
    <w:rsid w:val="000B007D"/>
    <w:rsid w:val="000B2E3D"/>
    <w:rsid w:val="000B5CFC"/>
    <w:rsid w:val="000B5D6C"/>
    <w:rsid w:val="000C2C2D"/>
    <w:rsid w:val="000C4D8D"/>
    <w:rsid w:val="000D1ECA"/>
    <w:rsid w:val="000D2D4A"/>
    <w:rsid w:val="000D5720"/>
    <w:rsid w:val="000D785A"/>
    <w:rsid w:val="000E0100"/>
    <w:rsid w:val="000E034A"/>
    <w:rsid w:val="000E2644"/>
    <w:rsid w:val="000E2E48"/>
    <w:rsid w:val="000E2E73"/>
    <w:rsid w:val="000E3F5B"/>
    <w:rsid w:val="000E76BF"/>
    <w:rsid w:val="000F5C84"/>
    <w:rsid w:val="001060C1"/>
    <w:rsid w:val="00111F27"/>
    <w:rsid w:val="00112F45"/>
    <w:rsid w:val="00116E9B"/>
    <w:rsid w:val="001174F7"/>
    <w:rsid w:val="001216C5"/>
    <w:rsid w:val="0012496E"/>
    <w:rsid w:val="0014194D"/>
    <w:rsid w:val="00143041"/>
    <w:rsid w:val="0014327C"/>
    <w:rsid w:val="001445A0"/>
    <w:rsid w:val="001451F4"/>
    <w:rsid w:val="00150AE6"/>
    <w:rsid w:val="00153B91"/>
    <w:rsid w:val="00164E30"/>
    <w:rsid w:val="00165F0C"/>
    <w:rsid w:val="0017075B"/>
    <w:rsid w:val="00174D21"/>
    <w:rsid w:val="00182A0C"/>
    <w:rsid w:val="0018581B"/>
    <w:rsid w:val="00187E2F"/>
    <w:rsid w:val="001937A0"/>
    <w:rsid w:val="00193F47"/>
    <w:rsid w:val="001957DA"/>
    <w:rsid w:val="00197A37"/>
    <w:rsid w:val="001A01B4"/>
    <w:rsid w:val="001A5839"/>
    <w:rsid w:val="001A67E0"/>
    <w:rsid w:val="001A6F74"/>
    <w:rsid w:val="001B07DC"/>
    <w:rsid w:val="001B2D7A"/>
    <w:rsid w:val="001C01D5"/>
    <w:rsid w:val="001C0AAE"/>
    <w:rsid w:val="001C0C6E"/>
    <w:rsid w:val="001C207A"/>
    <w:rsid w:val="001C2704"/>
    <w:rsid w:val="001C3E8F"/>
    <w:rsid w:val="001C4EF1"/>
    <w:rsid w:val="001C665E"/>
    <w:rsid w:val="001D0B92"/>
    <w:rsid w:val="001D3EFD"/>
    <w:rsid w:val="001D5C1B"/>
    <w:rsid w:val="001D7EC5"/>
    <w:rsid w:val="001E32D7"/>
    <w:rsid w:val="001E52AC"/>
    <w:rsid w:val="001E5D9F"/>
    <w:rsid w:val="001E6DCF"/>
    <w:rsid w:val="001F36FC"/>
    <w:rsid w:val="001F3812"/>
    <w:rsid w:val="001F4DA0"/>
    <w:rsid w:val="001F6DA9"/>
    <w:rsid w:val="001F7908"/>
    <w:rsid w:val="001F7D0E"/>
    <w:rsid w:val="002036BB"/>
    <w:rsid w:val="002047E2"/>
    <w:rsid w:val="00205E60"/>
    <w:rsid w:val="002110D7"/>
    <w:rsid w:val="002112ED"/>
    <w:rsid w:val="002126D4"/>
    <w:rsid w:val="00212BF5"/>
    <w:rsid w:val="0021418F"/>
    <w:rsid w:val="002148B6"/>
    <w:rsid w:val="00215877"/>
    <w:rsid w:val="002161A4"/>
    <w:rsid w:val="00225F2B"/>
    <w:rsid w:val="002272EF"/>
    <w:rsid w:val="00236DCB"/>
    <w:rsid w:val="0024000A"/>
    <w:rsid w:val="002426A7"/>
    <w:rsid w:val="00251F86"/>
    <w:rsid w:val="00256075"/>
    <w:rsid w:val="00256566"/>
    <w:rsid w:val="00260604"/>
    <w:rsid w:val="00260BAE"/>
    <w:rsid w:val="00260C2C"/>
    <w:rsid w:val="002612FD"/>
    <w:rsid w:val="00263600"/>
    <w:rsid w:val="00266BC0"/>
    <w:rsid w:val="00271A1B"/>
    <w:rsid w:val="00272979"/>
    <w:rsid w:val="002758A6"/>
    <w:rsid w:val="00281CF1"/>
    <w:rsid w:val="00281F45"/>
    <w:rsid w:val="002853DC"/>
    <w:rsid w:val="00286CBD"/>
    <w:rsid w:val="00290F86"/>
    <w:rsid w:val="00291083"/>
    <w:rsid w:val="00295129"/>
    <w:rsid w:val="002966A9"/>
    <w:rsid w:val="002A369F"/>
    <w:rsid w:val="002A4584"/>
    <w:rsid w:val="002A47A6"/>
    <w:rsid w:val="002B4393"/>
    <w:rsid w:val="002B6671"/>
    <w:rsid w:val="002B68DB"/>
    <w:rsid w:val="002C1553"/>
    <w:rsid w:val="002C46B2"/>
    <w:rsid w:val="002D25F9"/>
    <w:rsid w:val="002D5DFC"/>
    <w:rsid w:val="002D6272"/>
    <w:rsid w:val="002E2ECA"/>
    <w:rsid w:val="002E4860"/>
    <w:rsid w:val="002F0224"/>
    <w:rsid w:val="002F13B8"/>
    <w:rsid w:val="002F357D"/>
    <w:rsid w:val="002F40F9"/>
    <w:rsid w:val="002F5EF5"/>
    <w:rsid w:val="002F6CD0"/>
    <w:rsid w:val="00301DAF"/>
    <w:rsid w:val="00302F67"/>
    <w:rsid w:val="0030347F"/>
    <w:rsid w:val="00304C13"/>
    <w:rsid w:val="00305AC5"/>
    <w:rsid w:val="00306BF5"/>
    <w:rsid w:val="00313E9E"/>
    <w:rsid w:val="00313FE4"/>
    <w:rsid w:val="00316676"/>
    <w:rsid w:val="0031695E"/>
    <w:rsid w:val="00320457"/>
    <w:rsid w:val="003214D0"/>
    <w:rsid w:val="003221E9"/>
    <w:rsid w:val="00327D6F"/>
    <w:rsid w:val="0033097B"/>
    <w:rsid w:val="00332307"/>
    <w:rsid w:val="00332FE3"/>
    <w:rsid w:val="00336821"/>
    <w:rsid w:val="003378E5"/>
    <w:rsid w:val="00341CAD"/>
    <w:rsid w:val="00344124"/>
    <w:rsid w:val="00344FDC"/>
    <w:rsid w:val="003473D6"/>
    <w:rsid w:val="00351769"/>
    <w:rsid w:val="00351960"/>
    <w:rsid w:val="00352A27"/>
    <w:rsid w:val="0035487C"/>
    <w:rsid w:val="003557B1"/>
    <w:rsid w:val="00357570"/>
    <w:rsid w:val="0036099F"/>
    <w:rsid w:val="00362030"/>
    <w:rsid w:val="00363FE9"/>
    <w:rsid w:val="00367F60"/>
    <w:rsid w:val="0037034E"/>
    <w:rsid w:val="003711F3"/>
    <w:rsid w:val="00375A92"/>
    <w:rsid w:val="00377752"/>
    <w:rsid w:val="00380C64"/>
    <w:rsid w:val="00381EB7"/>
    <w:rsid w:val="00382814"/>
    <w:rsid w:val="00386096"/>
    <w:rsid w:val="00390D19"/>
    <w:rsid w:val="003920ED"/>
    <w:rsid w:val="003971AB"/>
    <w:rsid w:val="003A016A"/>
    <w:rsid w:val="003A2AA8"/>
    <w:rsid w:val="003A2BCC"/>
    <w:rsid w:val="003A4FC7"/>
    <w:rsid w:val="003A5C76"/>
    <w:rsid w:val="003A6CCA"/>
    <w:rsid w:val="003B0780"/>
    <w:rsid w:val="003B1A71"/>
    <w:rsid w:val="003B4359"/>
    <w:rsid w:val="003B44D0"/>
    <w:rsid w:val="003B5816"/>
    <w:rsid w:val="003C1BBC"/>
    <w:rsid w:val="003C1E4D"/>
    <w:rsid w:val="003C22DF"/>
    <w:rsid w:val="003C457B"/>
    <w:rsid w:val="003C6AB2"/>
    <w:rsid w:val="003D0281"/>
    <w:rsid w:val="003D41D8"/>
    <w:rsid w:val="003D5877"/>
    <w:rsid w:val="003D6504"/>
    <w:rsid w:val="003E0757"/>
    <w:rsid w:val="003E0B53"/>
    <w:rsid w:val="003E16D8"/>
    <w:rsid w:val="003E1B16"/>
    <w:rsid w:val="003E328F"/>
    <w:rsid w:val="003F030F"/>
    <w:rsid w:val="003F0B70"/>
    <w:rsid w:val="003F2A86"/>
    <w:rsid w:val="003F6E17"/>
    <w:rsid w:val="004028D5"/>
    <w:rsid w:val="004045E4"/>
    <w:rsid w:val="00405644"/>
    <w:rsid w:val="00413345"/>
    <w:rsid w:val="00413790"/>
    <w:rsid w:val="00416FC8"/>
    <w:rsid w:val="00417D78"/>
    <w:rsid w:val="00420FB8"/>
    <w:rsid w:val="004211E1"/>
    <w:rsid w:val="00421B40"/>
    <w:rsid w:val="00422258"/>
    <w:rsid w:val="0042584E"/>
    <w:rsid w:val="00426EF0"/>
    <w:rsid w:val="00426FD6"/>
    <w:rsid w:val="00430E90"/>
    <w:rsid w:val="00432081"/>
    <w:rsid w:val="00433909"/>
    <w:rsid w:val="00433CFE"/>
    <w:rsid w:val="00435451"/>
    <w:rsid w:val="00435C42"/>
    <w:rsid w:val="00435CF2"/>
    <w:rsid w:val="00436AEA"/>
    <w:rsid w:val="004428DE"/>
    <w:rsid w:val="00446636"/>
    <w:rsid w:val="00447064"/>
    <w:rsid w:val="004501E0"/>
    <w:rsid w:val="00450385"/>
    <w:rsid w:val="004504EA"/>
    <w:rsid w:val="004570AC"/>
    <w:rsid w:val="004579CF"/>
    <w:rsid w:val="0046001A"/>
    <w:rsid w:val="00461C2F"/>
    <w:rsid w:val="00463EF6"/>
    <w:rsid w:val="00473B9D"/>
    <w:rsid w:val="0048657A"/>
    <w:rsid w:val="004958FC"/>
    <w:rsid w:val="004A105A"/>
    <w:rsid w:val="004A22E8"/>
    <w:rsid w:val="004A3386"/>
    <w:rsid w:val="004A5970"/>
    <w:rsid w:val="004A631D"/>
    <w:rsid w:val="004A7A05"/>
    <w:rsid w:val="004B0EA7"/>
    <w:rsid w:val="004B27FB"/>
    <w:rsid w:val="004B376C"/>
    <w:rsid w:val="004B53C8"/>
    <w:rsid w:val="004B7ABF"/>
    <w:rsid w:val="004C2609"/>
    <w:rsid w:val="004C4371"/>
    <w:rsid w:val="004C6117"/>
    <w:rsid w:val="004C66D0"/>
    <w:rsid w:val="004D09F0"/>
    <w:rsid w:val="004D0D74"/>
    <w:rsid w:val="004D149E"/>
    <w:rsid w:val="004D1CB3"/>
    <w:rsid w:val="004D1F74"/>
    <w:rsid w:val="004D430C"/>
    <w:rsid w:val="004E2468"/>
    <w:rsid w:val="004E553D"/>
    <w:rsid w:val="004F0D31"/>
    <w:rsid w:val="004F4A12"/>
    <w:rsid w:val="00500707"/>
    <w:rsid w:val="005023B5"/>
    <w:rsid w:val="00504E6C"/>
    <w:rsid w:val="005079E0"/>
    <w:rsid w:val="00513032"/>
    <w:rsid w:val="00513062"/>
    <w:rsid w:val="00513631"/>
    <w:rsid w:val="0051566C"/>
    <w:rsid w:val="005177DA"/>
    <w:rsid w:val="005251AD"/>
    <w:rsid w:val="00525D9C"/>
    <w:rsid w:val="005310CC"/>
    <w:rsid w:val="00531B35"/>
    <w:rsid w:val="005352A6"/>
    <w:rsid w:val="005357A0"/>
    <w:rsid w:val="00536EDD"/>
    <w:rsid w:val="00540357"/>
    <w:rsid w:val="005469C0"/>
    <w:rsid w:val="0055068A"/>
    <w:rsid w:val="00553E99"/>
    <w:rsid w:val="00555A5A"/>
    <w:rsid w:val="0055672D"/>
    <w:rsid w:val="00557E1E"/>
    <w:rsid w:val="00560EF2"/>
    <w:rsid w:val="005649CA"/>
    <w:rsid w:val="005703B3"/>
    <w:rsid w:val="00571088"/>
    <w:rsid w:val="00572647"/>
    <w:rsid w:val="005851D2"/>
    <w:rsid w:val="00585FE9"/>
    <w:rsid w:val="00587E1E"/>
    <w:rsid w:val="00597D29"/>
    <w:rsid w:val="005A0143"/>
    <w:rsid w:val="005A1E00"/>
    <w:rsid w:val="005A4046"/>
    <w:rsid w:val="005A4F5D"/>
    <w:rsid w:val="005A6174"/>
    <w:rsid w:val="005A7145"/>
    <w:rsid w:val="005B0B30"/>
    <w:rsid w:val="005B105E"/>
    <w:rsid w:val="005B378E"/>
    <w:rsid w:val="005C2175"/>
    <w:rsid w:val="005C22EF"/>
    <w:rsid w:val="005C46D5"/>
    <w:rsid w:val="005C7151"/>
    <w:rsid w:val="005D4418"/>
    <w:rsid w:val="005D4631"/>
    <w:rsid w:val="005D4958"/>
    <w:rsid w:val="005D4A2B"/>
    <w:rsid w:val="005D510C"/>
    <w:rsid w:val="005D72CA"/>
    <w:rsid w:val="005E103C"/>
    <w:rsid w:val="005E3915"/>
    <w:rsid w:val="005E5EC5"/>
    <w:rsid w:val="005E661A"/>
    <w:rsid w:val="005F1F9D"/>
    <w:rsid w:val="005F3932"/>
    <w:rsid w:val="005F4AE3"/>
    <w:rsid w:val="00600B78"/>
    <w:rsid w:val="00610C8D"/>
    <w:rsid w:val="00613074"/>
    <w:rsid w:val="0062062A"/>
    <w:rsid w:val="00622259"/>
    <w:rsid w:val="00622DC8"/>
    <w:rsid w:val="00623022"/>
    <w:rsid w:val="00624FA6"/>
    <w:rsid w:val="00627983"/>
    <w:rsid w:val="00630940"/>
    <w:rsid w:val="00630F15"/>
    <w:rsid w:val="00631710"/>
    <w:rsid w:val="0063186C"/>
    <w:rsid w:val="00631EBB"/>
    <w:rsid w:val="0063316A"/>
    <w:rsid w:val="00635417"/>
    <w:rsid w:val="006361BA"/>
    <w:rsid w:val="006377B6"/>
    <w:rsid w:val="00637CD6"/>
    <w:rsid w:val="0064177A"/>
    <w:rsid w:val="006446DD"/>
    <w:rsid w:val="00647335"/>
    <w:rsid w:val="00650186"/>
    <w:rsid w:val="00652D78"/>
    <w:rsid w:val="006533C3"/>
    <w:rsid w:val="006551B8"/>
    <w:rsid w:val="00665358"/>
    <w:rsid w:val="006653B5"/>
    <w:rsid w:val="0067455A"/>
    <w:rsid w:val="00674659"/>
    <w:rsid w:val="00676023"/>
    <w:rsid w:val="00682DB9"/>
    <w:rsid w:val="0068509B"/>
    <w:rsid w:val="006852C7"/>
    <w:rsid w:val="006876B6"/>
    <w:rsid w:val="00691A06"/>
    <w:rsid w:val="00694865"/>
    <w:rsid w:val="00695272"/>
    <w:rsid w:val="00695DC3"/>
    <w:rsid w:val="00697683"/>
    <w:rsid w:val="006A0767"/>
    <w:rsid w:val="006A0D54"/>
    <w:rsid w:val="006A5279"/>
    <w:rsid w:val="006A72D4"/>
    <w:rsid w:val="006B68D8"/>
    <w:rsid w:val="006B6D83"/>
    <w:rsid w:val="006C1856"/>
    <w:rsid w:val="006C5683"/>
    <w:rsid w:val="006D0CC1"/>
    <w:rsid w:val="006D0E98"/>
    <w:rsid w:val="006D0FB6"/>
    <w:rsid w:val="006D1F16"/>
    <w:rsid w:val="006D42E4"/>
    <w:rsid w:val="006D75CD"/>
    <w:rsid w:val="006E7327"/>
    <w:rsid w:val="006E7560"/>
    <w:rsid w:val="006E7A7E"/>
    <w:rsid w:val="006F19E3"/>
    <w:rsid w:val="006F4689"/>
    <w:rsid w:val="006F4798"/>
    <w:rsid w:val="007015FF"/>
    <w:rsid w:val="00701D85"/>
    <w:rsid w:val="00701E18"/>
    <w:rsid w:val="007028C6"/>
    <w:rsid w:val="00706916"/>
    <w:rsid w:val="00710E92"/>
    <w:rsid w:val="0071547D"/>
    <w:rsid w:val="00722FCE"/>
    <w:rsid w:val="0072385C"/>
    <w:rsid w:val="00726171"/>
    <w:rsid w:val="00731B99"/>
    <w:rsid w:val="00733D46"/>
    <w:rsid w:val="00733F4B"/>
    <w:rsid w:val="00734630"/>
    <w:rsid w:val="007374B9"/>
    <w:rsid w:val="00740A8F"/>
    <w:rsid w:val="00742876"/>
    <w:rsid w:val="00747A24"/>
    <w:rsid w:val="007607E8"/>
    <w:rsid w:val="007608FF"/>
    <w:rsid w:val="00760BD6"/>
    <w:rsid w:val="007626D9"/>
    <w:rsid w:val="0076274C"/>
    <w:rsid w:val="00765357"/>
    <w:rsid w:val="00771ACE"/>
    <w:rsid w:val="00772942"/>
    <w:rsid w:val="00774F15"/>
    <w:rsid w:val="00775EF4"/>
    <w:rsid w:val="00780130"/>
    <w:rsid w:val="00784486"/>
    <w:rsid w:val="0079113B"/>
    <w:rsid w:val="00797AA8"/>
    <w:rsid w:val="007A0FB2"/>
    <w:rsid w:val="007A101D"/>
    <w:rsid w:val="007A4F58"/>
    <w:rsid w:val="007A6725"/>
    <w:rsid w:val="007A7ADD"/>
    <w:rsid w:val="007B002D"/>
    <w:rsid w:val="007B2962"/>
    <w:rsid w:val="007B4476"/>
    <w:rsid w:val="007B4F50"/>
    <w:rsid w:val="007C00DA"/>
    <w:rsid w:val="007C0E16"/>
    <w:rsid w:val="007C66C5"/>
    <w:rsid w:val="007D47BD"/>
    <w:rsid w:val="007D7515"/>
    <w:rsid w:val="007D7C47"/>
    <w:rsid w:val="007E1A43"/>
    <w:rsid w:val="007E3C0E"/>
    <w:rsid w:val="007E572E"/>
    <w:rsid w:val="007E718E"/>
    <w:rsid w:val="00801885"/>
    <w:rsid w:val="008115C5"/>
    <w:rsid w:val="00812C70"/>
    <w:rsid w:val="0081418A"/>
    <w:rsid w:val="008149B0"/>
    <w:rsid w:val="008177D7"/>
    <w:rsid w:val="00822D9F"/>
    <w:rsid w:val="00826203"/>
    <w:rsid w:val="008272A5"/>
    <w:rsid w:val="008277A6"/>
    <w:rsid w:val="0083034E"/>
    <w:rsid w:val="00833183"/>
    <w:rsid w:val="008423A3"/>
    <w:rsid w:val="00846D9D"/>
    <w:rsid w:val="0085211A"/>
    <w:rsid w:val="00856C0B"/>
    <w:rsid w:val="0086142A"/>
    <w:rsid w:val="00861D88"/>
    <w:rsid w:val="00862D16"/>
    <w:rsid w:val="00864A54"/>
    <w:rsid w:val="0087362B"/>
    <w:rsid w:val="0087650F"/>
    <w:rsid w:val="00876FA4"/>
    <w:rsid w:val="00880168"/>
    <w:rsid w:val="00882D3C"/>
    <w:rsid w:val="008847ED"/>
    <w:rsid w:val="008853CC"/>
    <w:rsid w:val="00887D24"/>
    <w:rsid w:val="00892D3B"/>
    <w:rsid w:val="00895154"/>
    <w:rsid w:val="00897EDC"/>
    <w:rsid w:val="008A17EB"/>
    <w:rsid w:val="008A2F12"/>
    <w:rsid w:val="008A3D3D"/>
    <w:rsid w:val="008A5134"/>
    <w:rsid w:val="008B3B3C"/>
    <w:rsid w:val="008B6CCD"/>
    <w:rsid w:val="008C5774"/>
    <w:rsid w:val="008C579E"/>
    <w:rsid w:val="008D0FCF"/>
    <w:rsid w:val="008D37F6"/>
    <w:rsid w:val="008D5B54"/>
    <w:rsid w:val="008D6266"/>
    <w:rsid w:val="008D7983"/>
    <w:rsid w:val="008E326F"/>
    <w:rsid w:val="008F09A9"/>
    <w:rsid w:val="008F3C84"/>
    <w:rsid w:val="008F48D5"/>
    <w:rsid w:val="008F495D"/>
    <w:rsid w:val="00900963"/>
    <w:rsid w:val="0090492C"/>
    <w:rsid w:val="00907AC1"/>
    <w:rsid w:val="009121FF"/>
    <w:rsid w:val="009129DC"/>
    <w:rsid w:val="00913148"/>
    <w:rsid w:val="009155AC"/>
    <w:rsid w:val="009208D8"/>
    <w:rsid w:val="00922DBD"/>
    <w:rsid w:val="0092387F"/>
    <w:rsid w:val="00925F3A"/>
    <w:rsid w:val="00926505"/>
    <w:rsid w:val="009265C0"/>
    <w:rsid w:val="00926F0E"/>
    <w:rsid w:val="00935573"/>
    <w:rsid w:val="009356A2"/>
    <w:rsid w:val="009469BE"/>
    <w:rsid w:val="0094797C"/>
    <w:rsid w:val="00947DC2"/>
    <w:rsid w:val="0095148B"/>
    <w:rsid w:val="00951FDE"/>
    <w:rsid w:val="00952D10"/>
    <w:rsid w:val="00954FC6"/>
    <w:rsid w:val="00957FBC"/>
    <w:rsid w:val="00960420"/>
    <w:rsid w:val="00960714"/>
    <w:rsid w:val="0096255F"/>
    <w:rsid w:val="00967C6A"/>
    <w:rsid w:val="009704FB"/>
    <w:rsid w:val="00973F1B"/>
    <w:rsid w:val="0097527E"/>
    <w:rsid w:val="00981119"/>
    <w:rsid w:val="009832ED"/>
    <w:rsid w:val="00984599"/>
    <w:rsid w:val="00985FC1"/>
    <w:rsid w:val="00991785"/>
    <w:rsid w:val="00993E9F"/>
    <w:rsid w:val="00994B34"/>
    <w:rsid w:val="00994EF3"/>
    <w:rsid w:val="0099584E"/>
    <w:rsid w:val="00997577"/>
    <w:rsid w:val="009A03A4"/>
    <w:rsid w:val="009A200B"/>
    <w:rsid w:val="009A7763"/>
    <w:rsid w:val="009C1C52"/>
    <w:rsid w:val="009C2EA4"/>
    <w:rsid w:val="009C7CDB"/>
    <w:rsid w:val="009D1A9A"/>
    <w:rsid w:val="009D7913"/>
    <w:rsid w:val="009D7B56"/>
    <w:rsid w:val="009E1A09"/>
    <w:rsid w:val="009E318C"/>
    <w:rsid w:val="009E46A3"/>
    <w:rsid w:val="009E4D2D"/>
    <w:rsid w:val="009E63A4"/>
    <w:rsid w:val="009E7589"/>
    <w:rsid w:val="009F2F77"/>
    <w:rsid w:val="009F3981"/>
    <w:rsid w:val="009F4D87"/>
    <w:rsid w:val="009F70E9"/>
    <w:rsid w:val="00A00B4A"/>
    <w:rsid w:val="00A0777B"/>
    <w:rsid w:val="00A10251"/>
    <w:rsid w:val="00A13230"/>
    <w:rsid w:val="00A16360"/>
    <w:rsid w:val="00A25D84"/>
    <w:rsid w:val="00A31520"/>
    <w:rsid w:val="00A31D12"/>
    <w:rsid w:val="00A4337D"/>
    <w:rsid w:val="00A50878"/>
    <w:rsid w:val="00A51787"/>
    <w:rsid w:val="00A56ED0"/>
    <w:rsid w:val="00A579D3"/>
    <w:rsid w:val="00A62991"/>
    <w:rsid w:val="00A66894"/>
    <w:rsid w:val="00A709F8"/>
    <w:rsid w:val="00A809BC"/>
    <w:rsid w:val="00A80EE0"/>
    <w:rsid w:val="00A81AA5"/>
    <w:rsid w:val="00A85694"/>
    <w:rsid w:val="00A93BF0"/>
    <w:rsid w:val="00A94C94"/>
    <w:rsid w:val="00A96295"/>
    <w:rsid w:val="00A968AB"/>
    <w:rsid w:val="00A97DD5"/>
    <w:rsid w:val="00AA463E"/>
    <w:rsid w:val="00AA69EF"/>
    <w:rsid w:val="00AB09E5"/>
    <w:rsid w:val="00AB2DA2"/>
    <w:rsid w:val="00AB3915"/>
    <w:rsid w:val="00AB4DE5"/>
    <w:rsid w:val="00AC0309"/>
    <w:rsid w:val="00AC0716"/>
    <w:rsid w:val="00AC32FB"/>
    <w:rsid w:val="00AC5BEF"/>
    <w:rsid w:val="00AC68BE"/>
    <w:rsid w:val="00AD0028"/>
    <w:rsid w:val="00AD34BB"/>
    <w:rsid w:val="00AE2325"/>
    <w:rsid w:val="00AE4FA9"/>
    <w:rsid w:val="00AE5F4A"/>
    <w:rsid w:val="00AE7C82"/>
    <w:rsid w:val="00AF1105"/>
    <w:rsid w:val="00AF30A5"/>
    <w:rsid w:val="00AF3186"/>
    <w:rsid w:val="00AF5114"/>
    <w:rsid w:val="00AF5B6E"/>
    <w:rsid w:val="00B057CB"/>
    <w:rsid w:val="00B05E54"/>
    <w:rsid w:val="00B10136"/>
    <w:rsid w:val="00B11473"/>
    <w:rsid w:val="00B11637"/>
    <w:rsid w:val="00B220D2"/>
    <w:rsid w:val="00B320DC"/>
    <w:rsid w:val="00B35A8E"/>
    <w:rsid w:val="00B4014F"/>
    <w:rsid w:val="00B45635"/>
    <w:rsid w:val="00B52044"/>
    <w:rsid w:val="00B53898"/>
    <w:rsid w:val="00B539A1"/>
    <w:rsid w:val="00B53C15"/>
    <w:rsid w:val="00B55842"/>
    <w:rsid w:val="00B615CC"/>
    <w:rsid w:val="00B6291B"/>
    <w:rsid w:val="00B63EFC"/>
    <w:rsid w:val="00B7023F"/>
    <w:rsid w:val="00B7630C"/>
    <w:rsid w:val="00B81D21"/>
    <w:rsid w:val="00B81F70"/>
    <w:rsid w:val="00B90165"/>
    <w:rsid w:val="00B9451F"/>
    <w:rsid w:val="00B96175"/>
    <w:rsid w:val="00BA0570"/>
    <w:rsid w:val="00BA147D"/>
    <w:rsid w:val="00BB191A"/>
    <w:rsid w:val="00BB317E"/>
    <w:rsid w:val="00BB32F0"/>
    <w:rsid w:val="00BB473F"/>
    <w:rsid w:val="00BC05A6"/>
    <w:rsid w:val="00BC10C2"/>
    <w:rsid w:val="00BC1CFB"/>
    <w:rsid w:val="00BC3AAA"/>
    <w:rsid w:val="00BD0B36"/>
    <w:rsid w:val="00BD10A6"/>
    <w:rsid w:val="00BD3CB9"/>
    <w:rsid w:val="00BD3E31"/>
    <w:rsid w:val="00BD78DB"/>
    <w:rsid w:val="00BE006C"/>
    <w:rsid w:val="00BE50AA"/>
    <w:rsid w:val="00BE7316"/>
    <w:rsid w:val="00BE7C55"/>
    <w:rsid w:val="00BF00E3"/>
    <w:rsid w:val="00BF0C5F"/>
    <w:rsid w:val="00BF3EFB"/>
    <w:rsid w:val="00C10827"/>
    <w:rsid w:val="00C11964"/>
    <w:rsid w:val="00C14277"/>
    <w:rsid w:val="00C236F4"/>
    <w:rsid w:val="00C2504C"/>
    <w:rsid w:val="00C30535"/>
    <w:rsid w:val="00C31A20"/>
    <w:rsid w:val="00C3321C"/>
    <w:rsid w:val="00C356E8"/>
    <w:rsid w:val="00C454D8"/>
    <w:rsid w:val="00C471ED"/>
    <w:rsid w:val="00C5056D"/>
    <w:rsid w:val="00C50F95"/>
    <w:rsid w:val="00C607C9"/>
    <w:rsid w:val="00C64B15"/>
    <w:rsid w:val="00C65823"/>
    <w:rsid w:val="00C67F24"/>
    <w:rsid w:val="00C708C9"/>
    <w:rsid w:val="00C72782"/>
    <w:rsid w:val="00C730A2"/>
    <w:rsid w:val="00C75154"/>
    <w:rsid w:val="00C76D9F"/>
    <w:rsid w:val="00C772BE"/>
    <w:rsid w:val="00C77438"/>
    <w:rsid w:val="00C82FA7"/>
    <w:rsid w:val="00C83898"/>
    <w:rsid w:val="00C867BC"/>
    <w:rsid w:val="00C924ED"/>
    <w:rsid w:val="00C94795"/>
    <w:rsid w:val="00C94E7B"/>
    <w:rsid w:val="00C954D7"/>
    <w:rsid w:val="00CA20D4"/>
    <w:rsid w:val="00CA4EA1"/>
    <w:rsid w:val="00CA6F12"/>
    <w:rsid w:val="00CA75DC"/>
    <w:rsid w:val="00CA7800"/>
    <w:rsid w:val="00CA7D25"/>
    <w:rsid w:val="00CB5D46"/>
    <w:rsid w:val="00CB5E98"/>
    <w:rsid w:val="00CB6330"/>
    <w:rsid w:val="00CC39D2"/>
    <w:rsid w:val="00CC662B"/>
    <w:rsid w:val="00CD4346"/>
    <w:rsid w:val="00CD6C58"/>
    <w:rsid w:val="00CD70EB"/>
    <w:rsid w:val="00CD719F"/>
    <w:rsid w:val="00CE19AC"/>
    <w:rsid w:val="00CE4528"/>
    <w:rsid w:val="00CE5938"/>
    <w:rsid w:val="00CE7F33"/>
    <w:rsid w:val="00CF549A"/>
    <w:rsid w:val="00D06875"/>
    <w:rsid w:val="00D122BE"/>
    <w:rsid w:val="00D1530C"/>
    <w:rsid w:val="00D15A74"/>
    <w:rsid w:val="00D1613E"/>
    <w:rsid w:val="00D20C24"/>
    <w:rsid w:val="00D211D3"/>
    <w:rsid w:val="00D227E1"/>
    <w:rsid w:val="00D22CEB"/>
    <w:rsid w:val="00D253BF"/>
    <w:rsid w:val="00D3408B"/>
    <w:rsid w:val="00D34E70"/>
    <w:rsid w:val="00D35A55"/>
    <w:rsid w:val="00D363E8"/>
    <w:rsid w:val="00D41486"/>
    <w:rsid w:val="00D4173D"/>
    <w:rsid w:val="00D429C2"/>
    <w:rsid w:val="00D42CA7"/>
    <w:rsid w:val="00D50089"/>
    <w:rsid w:val="00D54568"/>
    <w:rsid w:val="00D620D5"/>
    <w:rsid w:val="00D635CE"/>
    <w:rsid w:val="00D7092D"/>
    <w:rsid w:val="00D80A98"/>
    <w:rsid w:val="00D8769C"/>
    <w:rsid w:val="00D90F5D"/>
    <w:rsid w:val="00D92365"/>
    <w:rsid w:val="00DA5F89"/>
    <w:rsid w:val="00DA6586"/>
    <w:rsid w:val="00DA6C89"/>
    <w:rsid w:val="00DA6F83"/>
    <w:rsid w:val="00DB5096"/>
    <w:rsid w:val="00DC21C8"/>
    <w:rsid w:val="00DC3562"/>
    <w:rsid w:val="00DD269D"/>
    <w:rsid w:val="00DD7C82"/>
    <w:rsid w:val="00DE147C"/>
    <w:rsid w:val="00DE1518"/>
    <w:rsid w:val="00DE2088"/>
    <w:rsid w:val="00DE6A97"/>
    <w:rsid w:val="00DE7727"/>
    <w:rsid w:val="00DE7DE5"/>
    <w:rsid w:val="00DF184E"/>
    <w:rsid w:val="00DF6863"/>
    <w:rsid w:val="00E02F60"/>
    <w:rsid w:val="00E070F1"/>
    <w:rsid w:val="00E07BA5"/>
    <w:rsid w:val="00E10A8C"/>
    <w:rsid w:val="00E1701D"/>
    <w:rsid w:val="00E22A1F"/>
    <w:rsid w:val="00E22CF0"/>
    <w:rsid w:val="00E22EA3"/>
    <w:rsid w:val="00E24BDF"/>
    <w:rsid w:val="00E27159"/>
    <w:rsid w:val="00E2789D"/>
    <w:rsid w:val="00E401CC"/>
    <w:rsid w:val="00E40304"/>
    <w:rsid w:val="00E41BB9"/>
    <w:rsid w:val="00E41BF5"/>
    <w:rsid w:val="00E4348E"/>
    <w:rsid w:val="00E44A86"/>
    <w:rsid w:val="00E510C9"/>
    <w:rsid w:val="00E54E4A"/>
    <w:rsid w:val="00E55C4A"/>
    <w:rsid w:val="00E6212D"/>
    <w:rsid w:val="00E666BF"/>
    <w:rsid w:val="00E70BE7"/>
    <w:rsid w:val="00E74111"/>
    <w:rsid w:val="00E81739"/>
    <w:rsid w:val="00E82BDD"/>
    <w:rsid w:val="00E844CC"/>
    <w:rsid w:val="00E855A5"/>
    <w:rsid w:val="00E860E9"/>
    <w:rsid w:val="00E91400"/>
    <w:rsid w:val="00E941E4"/>
    <w:rsid w:val="00E97DB3"/>
    <w:rsid w:val="00EA1C2B"/>
    <w:rsid w:val="00EA2475"/>
    <w:rsid w:val="00EA3F0B"/>
    <w:rsid w:val="00EA4674"/>
    <w:rsid w:val="00EA5330"/>
    <w:rsid w:val="00EA632D"/>
    <w:rsid w:val="00EB1FF2"/>
    <w:rsid w:val="00EB32BB"/>
    <w:rsid w:val="00EB362B"/>
    <w:rsid w:val="00EC465B"/>
    <w:rsid w:val="00EC647D"/>
    <w:rsid w:val="00ED4D85"/>
    <w:rsid w:val="00ED7826"/>
    <w:rsid w:val="00EE1190"/>
    <w:rsid w:val="00EE1DE8"/>
    <w:rsid w:val="00EE2334"/>
    <w:rsid w:val="00EE2569"/>
    <w:rsid w:val="00EE4519"/>
    <w:rsid w:val="00EE5CD9"/>
    <w:rsid w:val="00EF0CE5"/>
    <w:rsid w:val="00EF6CC8"/>
    <w:rsid w:val="00EF789C"/>
    <w:rsid w:val="00F007A0"/>
    <w:rsid w:val="00F1043A"/>
    <w:rsid w:val="00F10BBE"/>
    <w:rsid w:val="00F10E14"/>
    <w:rsid w:val="00F1132A"/>
    <w:rsid w:val="00F1175C"/>
    <w:rsid w:val="00F1318B"/>
    <w:rsid w:val="00F14070"/>
    <w:rsid w:val="00F14A61"/>
    <w:rsid w:val="00F14EC4"/>
    <w:rsid w:val="00F17B9C"/>
    <w:rsid w:val="00F20FAB"/>
    <w:rsid w:val="00F212C1"/>
    <w:rsid w:val="00F306DA"/>
    <w:rsid w:val="00F366D6"/>
    <w:rsid w:val="00F42F29"/>
    <w:rsid w:val="00F4356A"/>
    <w:rsid w:val="00F450E7"/>
    <w:rsid w:val="00F504AF"/>
    <w:rsid w:val="00F50C02"/>
    <w:rsid w:val="00F511D1"/>
    <w:rsid w:val="00F51FCB"/>
    <w:rsid w:val="00F57A16"/>
    <w:rsid w:val="00F61549"/>
    <w:rsid w:val="00F62E4B"/>
    <w:rsid w:val="00F726D8"/>
    <w:rsid w:val="00F73FD6"/>
    <w:rsid w:val="00F751E8"/>
    <w:rsid w:val="00F772A7"/>
    <w:rsid w:val="00F80207"/>
    <w:rsid w:val="00F80510"/>
    <w:rsid w:val="00F81314"/>
    <w:rsid w:val="00F847DE"/>
    <w:rsid w:val="00F940B1"/>
    <w:rsid w:val="00F94961"/>
    <w:rsid w:val="00F94F85"/>
    <w:rsid w:val="00F962B5"/>
    <w:rsid w:val="00FA22E9"/>
    <w:rsid w:val="00FA4B61"/>
    <w:rsid w:val="00FB153D"/>
    <w:rsid w:val="00FB3016"/>
    <w:rsid w:val="00FB44B2"/>
    <w:rsid w:val="00FB71C1"/>
    <w:rsid w:val="00FB78D7"/>
    <w:rsid w:val="00FC0ED7"/>
    <w:rsid w:val="00FC1065"/>
    <w:rsid w:val="00FC4ACF"/>
    <w:rsid w:val="00FD0418"/>
    <w:rsid w:val="00FD29A2"/>
    <w:rsid w:val="00FD2BFB"/>
    <w:rsid w:val="00FD32A2"/>
    <w:rsid w:val="00FD60CA"/>
    <w:rsid w:val="00FE004A"/>
    <w:rsid w:val="00FE3169"/>
    <w:rsid w:val="00FE4A41"/>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7C7BC46"/>
  <w15:docId w15:val="{20C23C13-8E93-4452-8178-5233828D8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numPr>
        <w:numId w:val="14"/>
      </w:numPr>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basedOn w:val="Normal"/>
    <w:next w:val="Normal"/>
    <w:link w:val="Heading2Char"/>
    <w:qFormat/>
    <w:rsid w:val="00731B99"/>
    <w:pPr>
      <w:keepNext/>
      <w:numPr>
        <w:ilvl w:val="1"/>
        <w:numId w:val="14"/>
      </w:numPr>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numPr>
        <w:ilvl w:val="2"/>
        <w:numId w:val="14"/>
      </w:numPr>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numPr>
        <w:ilvl w:val="3"/>
        <w:numId w:val="14"/>
      </w:numPr>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numPr>
        <w:ilvl w:val="4"/>
        <w:numId w:val="14"/>
      </w:numPr>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numPr>
        <w:ilvl w:val="5"/>
        <w:numId w:val="14"/>
      </w:numPr>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numPr>
        <w:ilvl w:val="6"/>
        <w:numId w:val="14"/>
      </w:numPr>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numPr>
        <w:ilvl w:val="7"/>
        <w:numId w:val="14"/>
      </w:numPr>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numPr>
        <w:ilvl w:val="8"/>
        <w:numId w:val="14"/>
      </w:numPr>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iPriority w:val="99"/>
    <w:unhideWhenUsed/>
    <w:rsid w:val="00731B99"/>
    <w:pPr>
      <w:tabs>
        <w:tab w:val="center" w:pos="4320"/>
        <w:tab w:val="right" w:pos="8640"/>
      </w:tabs>
    </w:pPr>
  </w:style>
  <w:style w:type="character" w:customStyle="1" w:styleId="FooterChar">
    <w:name w:val="Footer Char"/>
    <w:basedOn w:val="DefaultParagraphFont"/>
    <w:link w:val="Footer"/>
    <w:uiPriority w:val="99"/>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numPr>
        <w:ilvl w:val="0"/>
        <w:numId w:val="0"/>
      </w:numPr>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numPr>
        <w:numId w:val="0"/>
      </w:numPr>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B96175"/>
    <w:pPr>
      <w:framePr w:wrap="around"/>
      <w:tabs>
        <w:tab w:val="clear" w:pos="382"/>
        <w:tab w:val="left" w:pos="318"/>
      </w:tabs>
      <w:ind w:left="318" w:hanging="318"/>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numPr>
        <w:ilvl w:val="0"/>
        <w:numId w:val="0"/>
      </w:numPr>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styleId="TOCHeading">
    <w:name w:val="TOC Heading"/>
    <w:basedOn w:val="Heading1"/>
    <w:next w:val="Normal"/>
    <w:uiPriority w:val="39"/>
    <w:unhideWhenUsed/>
    <w:qFormat/>
    <w:rsid w:val="00C954D7"/>
    <w:pPr>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numPr>
        <w:ilvl w:val="0"/>
      </w:num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customStyle="1" w:styleId="Arial10B">
    <w:name w:val="Arial 10 (B)"/>
    <w:basedOn w:val="Normal"/>
    <w:rsid w:val="007B4F50"/>
    <w:pPr>
      <w:spacing w:before="0" w:after="0"/>
    </w:pPr>
    <w:rPr>
      <w:b/>
    </w:rPr>
  </w:style>
  <w:style w:type="paragraph" w:styleId="Revision">
    <w:name w:val="Revision"/>
    <w:hidden/>
    <w:rsid w:val="00F772A7"/>
    <w:rPr>
      <w:rFonts w:ascii="Arial" w:eastAsia="Times New Roman" w:hAnsi="Arial"/>
      <w:szCs w:val="24"/>
    </w:rPr>
  </w:style>
  <w:style w:type="character" w:customStyle="1" w:styleId="Mention1">
    <w:name w:val="Mention1"/>
    <w:uiPriority w:val="99"/>
    <w:semiHidden/>
    <w:unhideWhenUsed/>
    <w:rsid w:val="00426EF0"/>
    <w:rPr>
      <w:color w:val="2B579A"/>
      <w:shd w:val="clear" w:color="auto" w:fill="E6E6E6"/>
    </w:rPr>
  </w:style>
  <w:style w:type="paragraph" w:customStyle="1" w:styleId="Default">
    <w:name w:val="Default"/>
    <w:rsid w:val="00630940"/>
    <w:pPr>
      <w:autoSpaceDE w:val="0"/>
      <w:autoSpaceDN w:val="0"/>
      <w:adjustRightInd w:val="0"/>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grid.code@nationalgrid.com" TargetMode="Externa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image" Target="media/image1.emf"/><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grid.code@nationalgrid.com"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7D7ED-275B-4A00-8FAC-7C4D48BE9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1364</Words>
  <Characters>7775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9121</CharactersWithSpaces>
  <SharedDoc>false</SharedDoc>
  <HyperlinkBase/>
  <HLinks>
    <vt:vector size="6" baseType="variant">
      <vt:variant>
        <vt:i4>1245284</vt:i4>
      </vt:variant>
      <vt:variant>
        <vt:i4>0</vt:i4>
      </vt:variant>
      <vt:variant>
        <vt:i4>0</vt:i4>
      </vt:variant>
      <vt:variant>
        <vt:i4>5</vt:i4>
      </vt:variant>
      <vt:variant>
        <vt:lpwstr>mailto:grid.code@nationalgrid.com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Cuin</dc:creator>
  <cp:lastModifiedBy>Mike Kay</cp:lastModifiedBy>
  <cp:revision>16</cp:revision>
  <cp:lastPrinted>2015-03-12T17:50:00Z</cp:lastPrinted>
  <dcterms:created xsi:type="dcterms:W3CDTF">2019-07-10T06:42:00Z</dcterms:created>
  <dcterms:modified xsi:type="dcterms:W3CDTF">2019-10-02T05:29:00Z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